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BA1235" w14:textId="77777777" w:rsidR="00035450" w:rsidRDefault="00035450" w:rsidP="00035450">
      <w:pPr>
        <w:pStyle w:val="Default"/>
      </w:pPr>
    </w:p>
    <w:p w14:paraId="585E8D57" w14:textId="77777777" w:rsidR="00FD567B" w:rsidRDefault="00D96C16" w:rsidP="00BD5225">
      <w:pPr>
        <w:pStyle w:val="Nagwek1"/>
        <w:spacing w:after="120" w:line="288" w:lineRule="auto"/>
        <w:ind w:left="0" w:firstLine="0"/>
        <w:jc w:val="center"/>
        <w:rPr>
          <w:rFonts w:cs="Calibri"/>
          <w:sz w:val="28"/>
        </w:rPr>
      </w:pPr>
      <w:r w:rsidRPr="00B013B4">
        <w:rPr>
          <w:rFonts w:cs="Calibri"/>
          <w:sz w:val="28"/>
        </w:rPr>
        <w:t>Umowa o dofinansowanie projektu</w:t>
      </w:r>
      <w:r w:rsidRPr="00B013B4">
        <w:rPr>
          <w:rFonts w:cs="Calibri"/>
          <w:sz w:val="28"/>
          <w:vertAlign w:val="superscript"/>
        </w:rPr>
        <w:footnoteReference w:id="2"/>
      </w:r>
      <w:r w:rsidR="005F35A9" w:rsidRPr="00B013B4">
        <w:rPr>
          <w:rFonts w:cs="Calibri"/>
          <w:sz w:val="28"/>
        </w:rPr>
        <w:br/>
      </w:r>
      <w:r w:rsidR="00155113" w:rsidRPr="00B013B4">
        <w:rPr>
          <w:rFonts w:cs="Calibri"/>
          <w:sz w:val="28"/>
        </w:rPr>
        <w:t xml:space="preserve">pn. </w:t>
      </w:r>
      <w:r w:rsidRPr="00B013B4">
        <w:rPr>
          <w:rFonts w:cs="Calibri"/>
          <w:sz w:val="28"/>
        </w:rPr>
        <w:t>„....................................................................”</w:t>
      </w:r>
      <w:r w:rsidR="009F635B" w:rsidRPr="00B013B4">
        <w:rPr>
          <w:rFonts w:cs="Calibri"/>
          <w:sz w:val="28"/>
        </w:rPr>
        <w:br/>
      </w:r>
      <w:r w:rsidRPr="00B013B4">
        <w:rPr>
          <w:rFonts w:cs="Calibri"/>
          <w:sz w:val="28"/>
        </w:rPr>
        <w:t xml:space="preserve">nr </w:t>
      </w:r>
      <w:r w:rsidR="00F96EB1" w:rsidRPr="00B013B4">
        <w:rPr>
          <w:rFonts w:cs="Calibri"/>
          <w:sz w:val="28"/>
        </w:rPr>
        <w:t>FEDS. … . … -</w:t>
      </w:r>
      <w:r w:rsidR="003D27E9">
        <w:rPr>
          <w:rFonts w:cs="Calibri"/>
          <w:sz w:val="28"/>
        </w:rPr>
        <w:t>IP</w:t>
      </w:r>
      <w:r w:rsidR="009D498B" w:rsidRPr="00B013B4">
        <w:rPr>
          <w:rFonts w:cs="Calibri"/>
          <w:sz w:val="28"/>
        </w:rPr>
        <w:t xml:space="preserve">. ... </w:t>
      </w:r>
      <w:r w:rsidR="00F96EB1" w:rsidRPr="00B013B4">
        <w:rPr>
          <w:rFonts w:cs="Calibri"/>
          <w:sz w:val="28"/>
        </w:rPr>
        <w:t>-</w:t>
      </w:r>
      <w:r w:rsidR="009D498B" w:rsidRPr="00B013B4">
        <w:rPr>
          <w:rFonts w:cs="Calibri"/>
          <w:sz w:val="28"/>
        </w:rPr>
        <w:t>…….</w:t>
      </w:r>
      <w:r w:rsidR="00F96EB1" w:rsidRPr="00B013B4">
        <w:rPr>
          <w:rFonts w:cs="Calibri"/>
          <w:sz w:val="28"/>
        </w:rPr>
        <w:t>/</w:t>
      </w:r>
      <w:r w:rsidR="009D498B" w:rsidRPr="00B013B4">
        <w:rPr>
          <w:rFonts w:cs="Calibri"/>
          <w:sz w:val="28"/>
        </w:rPr>
        <w:t>….</w:t>
      </w:r>
      <w:r w:rsidR="005F35A9" w:rsidRPr="00B013B4">
        <w:rPr>
          <w:rFonts w:cs="Calibri"/>
          <w:sz w:val="28"/>
        </w:rPr>
        <w:br/>
      </w:r>
      <w:r w:rsidRPr="00B013B4">
        <w:rPr>
          <w:rFonts w:cs="Calibri"/>
          <w:sz w:val="28"/>
        </w:rPr>
        <w:t>w ramach</w:t>
      </w:r>
      <w:r w:rsidR="005F35A9" w:rsidRPr="00B013B4">
        <w:rPr>
          <w:rFonts w:cs="Calibri"/>
          <w:sz w:val="28"/>
        </w:rPr>
        <w:br/>
      </w:r>
      <w:r w:rsidRPr="00B013B4">
        <w:rPr>
          <w:rFonts w:cs="Calibri"/>
          <w:sz w:val="28"/>
        </w:rPr>
        <w:t>Priorytetu nr ...... „...........................................”</w:t>
      </w:r>
      <w:r w:rsidR="005F35A9" w:rsidRPr="00B013B4">
        <w:rPr>
          <w:rFonts w:cs="Calibri"/>
          <w:sz w:val="28"/>
        </w:rPr>
        <w:br/>
      </w:r>
      <w:r w:rsidRPr="00B013B4">
        <w:rPr>
          <w:rFonts w:cs="Calibri"/>
          <w:sz w:val="28"/>
        </w:rPr>
        <w:t>Działania nr ...... „………………………………”</w:t>
      </w:r>
    </w:p>
    <w:p w14:paraId="78262C41" w14:textId="0DC30FE4" w:rsidR="005F35A9" w:rsidRPr="00B013B4" w:rsidRDefault="00FD567B" w:rsidP="00BD5225">
      <w:pPr>
        <w:pStyle w:val="Nagwek1"/>
        <w:spacing w:after="120" w:line="288" w:lineRule="auto"/>
        <w:ind w:left="0" w:firstLine="0"/>
        <w:jc w:val="center"/>
        <w:rPr>
          <w:rFonts w:cs="Calibri"/>
          <w:sz w:val="28"/>
        </w:rPr>
      </w:pPr>
      <w:r>
        <w:rPr>
          <w:rFonts w:cs="Calibri"/>
          <w:sz w:val="28"/>
        </w:rPr>
        <w:t>Naboru nr ………………………………………………………………….</w:t>
      </w:r>
      <w:r w:rsidR="005F35A9" w:rsidRPr="00B013B4">
        <w:rPr>
          <w:rFonts w:cs="Calibri"/>
          <w:sz w:val="28"/>
        </w:rPr>
        <w:br/>
      </w:r>
      <w:r w:rsidR="00D96C16" w:rsidRPr="00B013B4">
        <w:rPr>
          <w:rFonts w:cs="Calibri"/>
          <w:sz w:val="28"/>
        </w:rPr>
        <w:t>Programu Fundusze Europejskie dla Dolnego Śląska 2021</w:t>
      </w:r>
      <w:r w:rsidR="00B84532" w:rsidRPr="00B013B4">
        <w:rPr>
          <w:rFonts w:cs="Calibri"/>
          <w:sz w:val="28"/>
        </w:rPr>
        <w:t>–</w:t>
      </w:r>
      <w:r w:rsidR="00D96C16" w:rsidRPr="00B013B4">
        <w:rPr>
          <w:rFonts w:cs="Calibri"/>
          <w:sz w:val="28"/>
        </w:rPr>
        <w:t>2027</w:t>
      </w:r>
    </w:p>
    <w:p w14:paraId="538ABEE0" w14:textId="77777777" w:rsidR="000804F7" w:rsidRPr="00B013B4" w:rsidRDefault="00FF09F7" w:rsidP="0016514A">
      <w:pPr>
        <w:spacing w:before="720"/>
        <w:ind w:left="0" w:firstLine="0"/>
        <w:jc w:val="both"/>
        <w:rPr>
          <w:rFonts w:cs="Calibri"/>
          <w:bCs/>
          <w:szCs w:val="24"/>
          <w:lang w:eastAsia="pl-PL"/>
        </w:rPr>
      </w:pPr>
      <w:r w:rsidRPr="00B013B4">
        <w:rPr>
          <w:rFonts w:cs="Calibri"/>
          <w:bCs/>
          <w:szCs w:val="24"/>
          <w:lang w:eastAsia="pl-PL"/>
        </w:rPr>
        <w:t xml:space="preserve">zwana dalej „Umową”, zawarta we Wrocławiu w dniu </w:t>
      </w:r>
      <w:r w:rsidR="00004386" w:rsidRPr="00B013B4">
        <w:rPr>
          <w:rFonts w:cs="Calibri"/>
          <w:bCs/>
          <w:szCs w:val="24"/>
          <w:lang w:eastAsia="pl-PL"/>
        </w:rPr>
        <w:t>jej podpisania przez obie strony</w:t>
      </w:r>
    </w:p>
    <w:p w14:paraId="6B7CC235" w14:textId="0CC9842D" w:rsidR="00DC5456" w:rsidRPr="00B013B4" w:rsidRDefault="005F35A9" w:rsidP="0016514A">
      <w:pPr>
        <w:spacing w:after="240"/>
        <w:ind w:left="0" w:firstLine="0"/>
        <w:jc w:val="both"/>
        <w:rPr>
          <w:rFonts w:cs="Calibri"/>
          <w:bCs/>
          <w:szCs w:val="24"/>
          <w:lang w:eastAsia="pl-PL"/>
        </w:rPr>
      </w:pPr>
      <w:r w:rsidRPr="00B013B4">
        <w:rPr>
          <w:rFonts w:cs="Calibri"/>
          <w:bCs/>
          <w:szCs w:val="24"/>
          <w:lang w:eastAsia="pl-PL"/>
        </w:rPr>
        <w:t>pomiędzy:</w:t>
      </w:r>
    </w:p>
    <w:p w14:paraId="0C01E497" w14:textId="2AA91A81" w:rsidR="0078363E" w:rsidRDefault="00892718" w:rsidP="0016514A">
      <w:pPr>
        <w:ind w:left="0" w:firstLine="0"/>
        <w:jc w:val="both"/>
        <w:rPr>
          <w:rFonts w:cs="Calibri"/>
          <w:szCs w:val="24"/>
          <w:lang w:eastAsia="pl-PL"/>
        </w:rPr>
      </w:pPr>
      <w:r w:rsidRPr="00B013B4">
        <w:rPr>
          <w:rFonts w:cs="Calibri"/>
          <w:b/>
          <w:bCs/>
          <w:szCs w:val="24"/>
          <w:lang w:eastAsia="pl-PL"/>
        </w:rPr>
        <w:t>Województwem Dolnośląskim</w:t>
      </w:r>
      <w:r w:rsidR="003D27E9">
        <w:rPr>
          <w:rFonts w:cs="Calibri"/>
          <w:b/>
          <w:bCs/>
          <w:szCs w:val="24"/>
          <w:lang w:eastAsia="pl-PL"/>
        </w:rPr>
        <w:t xml:space="preserve"> – Dolnośląską Instytucją Pośredniczącą</w:t>
      </w:r>
      <w:r w:rsidRPr="00B013B4">
        <w:rPr>
          <w:rFonts w:cs="Calibri"/>
          <w:b/>
          <w:szCs w:val="24"/>
          <w:lang w:eastAsia="pl-PL"/>
        </w:rPr>
        <w:t xml:space="preserve">, z siedzibą we Wrocławiu, </w:t>
      </w:r>
      <w:r w:rsidR="003D27E9">
        <w:rPr>
          <w:rFonts w:cs="Calibri"/>
          <w:b/>
          <w:szCs w:val="24"/>
          <w:lang w:eastAsia="pl-PL"/>
        </w:rPr>
        <w:t>ul. Eugeniusza Kwiatkowskiego 4, 52-407 Wrocław</w:t>
      </w:r>
      <w:r w:rsidRPr="00B013B4">
        <w:rPr>
          <w:rFonts w:cs="Calibri"/>
          <w:bCs/>
          <w:szCs w:val="24"/>
          <w:lang w:eastAsia="pl-PL"/>
        </w:rPr>
        <w:t>,</w:t>
      </w:r>
      <w:r w:rsidR="00D96C16" w:rsidRPr="00B013B4">
        <w:rPr>
          <w:rFonts w:cs="Calibri"/>
          <w:szCs w:val="24"/>
          <w:lang w:eastAsia="pl-PL"/>
        </w:rPr>
        <w:t xml:space="preserve"> </w:t>
      </w:r>
      <w:r w:rsidR="00D4228D">
        <w:rPr>
          <w:rFonts w:cs="Calibri"/>
          <w:szCs w:val="24"/>
          <w:lang w:eastAsia="pl-PL"/>
        </w:rPr>
        <w:t xml:space="preserve">posiadającą NIP </w:t>
      </w:r>
      <w:r w:rsidR="00D4228D" w:rsidRPr="00D4228D">
        <w:rPr>
          <w:rFonts w:cs="Calibri"/>
          <w:szCs w:val="24"/>
          <w:lang w:eastAsia="pl-PL"/>
        </w:rPr>
        <w:t>8992623552</w:t>
      </w:r>
      <w:r w:rsidR="00D4228D">
        <w:rPr>
          <w:rFonts w:cs="Calibri"/>
          <w:szCs w:val="24"/>
          <w:lang w:eastAsia="pl-PL"/>
        </w:rPr>
        <w:t xml:space="preserve">, REGON </w:t>
      </w:r>
      <w:r w:rsidR="00D4228D" w:rsidRPr="00D4228D">
        <w:rPr>
          <w:rFonts w:cs="Calibri"/>
          <w:szCs w:val="24"/>
          <w:lang w:eastAsia="pl-PL"/>
        </w:rPr>
        <w:t>020636248</w:t>
      </w:r>
      <w:r w:rsidR="00D4228D">
        <w:rPr>
          <w:rFonts w:cs="Calibri"/>
          <w:szCs w:val="24"/>
          <w:lang w:eastAsia="pl-PL"/>
        </w:rPr>
        <w:t xml:space="preserve">, zwaną dalej „DIP”, </w:t>
      </w:r>
      <w:r w:rsidR="00D8094F" w:rsidRPr="00B013B4">
        <w:rPr>
          <w:rFonts w:cs="Calibri"/>
          <w:szCs w:val="24"/>
          <w:lang w:eastAsia="pl-PL"/>
        </w:rPr>
        <w:t>reprezentowan</w:t>
      </w:r>
      <w:r w:rsidR="00D8094F">
        <w:rPr>
          <w:rFonts w:cs="Calibri"/>
          <w:szCs w:val="24"/>
          <w:lang w:eastAsia="pl-PL"/>
        </w:rPr>
        <w:t>ą</w:t>
      </w:r>
      <w:r w:rsidR="00D8094F" w:rsidRPr="00B013B4">
        <w:rPr>
          <w:rFonts w:cs="Calibri"/>
          <w:szCs w:val="24"/>
          <w:lang w:eastAsia="pl-PL"/>
        </w:rPr>
        <w:t xml:space="preserve"> </w:t>
      </w:r>
      <w:r w:rsidR="00D96C16" w:rsidRPr="00B013B4">
        <w:rPr>
          <w:rFonts w:cs="Calibri"/>
          <w:szCs w:val="24"/>
          <w:lang w:eastAsia="pl-PL"/>
        </w:rPr>
        <w:t xml:space="preserve">przez </w:t>
      </w:r>
      <w:r w:rsidR="00D4228D">
        <w:rPr>
          <w:rFonts w:cs="Calibri"/>
          <w:szCs w:val="24"/>
          <w:lang w:eastAsia="pl-PL"/>
        </w:rPr>
        <w:t>Dyrektora DIP:</w:t>
      </w:r>
    </w:p>
    <w:p w14:paraId="6E157AE1" w14:textId="7BEF9913" w:rsidR="00D4228D" w:rsidRPr="00B013B4" w:rsidRDefault="00D4228D" w:rsidP="0016514A">
      <w:pPr>
        <w:ind w:left="0" w:firstLine="0"/>
        <w:jc w:val="both"/>
        <w:rPr>
          <w:rFonts w:cs="Calibri"/>
          <w:szCs w:val="24"/>
          <w:lang w:eastAsia="pl-PL"/>
        </w:rPr>
      </w:pPr>
      <w:r>
        <w:rPr>
          <w:rFonts w:cs="Calibri"/>
          <w:szCs w:val="24"/>
          <w:lang w:eastAsia="pl-PL"/>
        </w:rPr>
        <w:t xml:space="preserve">………………………………………………………………………………… - na podstawie pełnomocnictwa </w:t>
      </w:r>
    </w:p>
    <w:p w14:paraId="3FAB293B" w14:textId="77777777" w:rsidR="0078363E" w:rsidRPr="00B013B4" w:rsidRDefault="00892718" w:rsidP="0016514A">
      <w:pPr>
        <w:spacing w:before="480" w:after="240"/>
        <w:ind w:left="0" w:firstLine="0"/>
        <w:jc w:val="both"/>
        <w:rPr>
          <w:rFonts w:cs="Calibri"/>
          <w:szCs w:val="24"/>
          <w:lang w:eastAsia="pl-PL"/>
        </w:rPr>
      </w:pPr>
      <w:r w:rsidRPr="00B013B4">
        <w:rPr>
          <w:rFonts w:cs="Calibri"/>
          <w:szCs w:val="24"/>
          <w:lang w:eastAsia="pl-PL"/>
        </w:rPr>
        <w:t>a</w:t>
      </w:r>
    </w:p>
    <w:p w14:paraId="3282E742" w14:textId="4B565BC2" w:rsidR="00F432E4" w:rsidRPr="00B013B4" w:rsidRDefault="00F21E72" w:rsidP="0016514A">
      <w:pPr>
        <w:spacing w:before="480"/>
        <w:ind w:left="0" w:firstLine="0"/>
        <w:jc w:val="both"/>
        <w:rPr>
          <w:rFonts w:cs="Calibri"/>
          <w:szCs w:val="24"/>
          <w:lang w:eastAsia="pl-PL"/>
        </w:rPr>
      </w:pPr>
      <w:r w:rsidRPr="00B013B4">
        <w:rPr>
          <w:rFonts w:cs="Calibri"/>
          <w:bCs/>
          <w:szCs w:val="24"/>
          <w:lang w:eastAsia="pl-PL"/>
        </w:rPr>
        <w:t>............</w:t>
      </w:r>
      <w:r w:rsidR="00892718"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F96EB1" w:rsidRPr="00B013B4">
        <w:rPr>
          <w:rFonts w:cs="Calibri"/>
          <w:bCs/>
          <w:szCs w:val="24"/>
          <w:lang w:eastAsia="pl-PL"/>
        </w:rPr>
        <w:t xml:space="preserve"> </w:t>
      </w:r>
      <w:r w:rsidR="001616DE" w:rsidRPr="00B013B4">
        <w:rPr>
          <w:rFonts w:cs="Calibri"/>
          <w:bCs/>
          <w:szCs w:val="24"/>
          <w:lang w:eastAsia="pl-PL"/>
        </w:rPr>
        <w:t>zwaną/ym dalej</w:t>
      </w:r>
      <w:r w:rsidR="001616DE" w:rsidRPr="00B013B4">
        <w:rPr>
          <w:rFonts w:cs="Calibri"/>
          <w:b/>
          <w:bCs/>
          <w:szCs w:val="24"/>
          <w:lang w:eastAsia="pl-PL"/>
        </w:rPr>
        <w:t xml:space="preserve"> </w:t>
      </w:r>
      <w:r w:rsidR="001616DE" w:rsidRPr="00B013B4">
        <w:rPr>
          <w:rFonts w:cs="Calibri"/>
          <w:bCs/>
          <w:szCs w:val="24"/>
          <w:lang w:eastAsia="pl-PL"/>
        </w:rPr>
        <w:t>„Beneficjentem”</w:t>
      </w:r>
      <w:r w:rsidR="002D5127" w:rsidRPr="00B013B4">
        <w:rPr>
          <w:rFonts w:cs="Calibri"/>
          <w:szCs w:val="24"/>
          <w:vertAlign w:val="superscript"/>
          <w:lang w:eastAsia="pl-PL"/>
        </w:rPr>
        <w:footnoteReference w:id="3"/>
      </w:r>
      <w:r w:rsidR="00690970" w:rsidRPr="00B013B4">
        <w:rPr>
          <w:rFonts w:cs="Calibri"/>
          <w:szCs w:val="24"/>
          <w:lang w:eastAsia="pl-PL"/>
        </w:rPr>
        <w:t>,</w:t>
      </w:r>
    </w:p>
    <w:p w14:paraId="6A4F0E1E" w14:textId="77777777" w:rsidR="00DC5456" w:rsidRPr="00B013B4" w:rsidRDefault="0059231B" w:rsidP="0016514A">
      <w:pPr>
        <w:spacing w:before="480"/>
        <w:ind w:left="0" w:firstLine="0"/>
        <w:jc w:val="both"/>
        <w:rPr>
          <w:rFonts w:cs="Calibri"/>
          <w:szCs w:val="24"/>
          <w:lang w:eastAsia="pl-PL"/>
        </w:rPr>
      </w:pPr>
      <w:r w:rsidRPr="00B013B4">
        <w:rPr>
          <w:rFonts w:cs="Calibri"/>
          <w:szCs w:val="24"/>
          <w:lang w:eastAsia="pl-PL"/>
        </w:rPr>
        <w:t>zwan</w:t>
      </w:r>
      <w:r w:rsidR="00E15CDD" w:rsidRPr="00B013B4">
        <w:rPr>
          <w:rFonts w:cs="Calibri"/>
          <w:szCs w:val="24"/>
          <w:lang w:eastAsia="pl-PL"/>
        </w:rPr>
        <w:t>ym</w:t>
      </w:r>
      <w:r w:rsidRPr="00B013B4">
        <w:rPr>
          <w:rFonts w:cs="Calibri"/>
          <w:szCs w:val="24"/>
          <w:lang w:eastAsia="pl-PL"/>
        </w:rPr>
        <w:t>i</w:t>
      </w:r>
      <w:r w:rsidR="00E15CDD" w:rsidRPr="00B013B4">
        <w:rPr>
          <w:rFonts w:cs="Calibri"/>
          <w:szCs w:val="24"/>
          <w:lang w:eastAsia="pl-PL"/>
        </w:rPr>
        <w:t xml:space="preserve"> dalej „</w:t>
      </w:r>
      <w:r w:rsidRPr="00B013B4">
        <w:rPr>
          <w:rFonts w:cs="Calibri"/>
          <w:szCs w:val="24"/>
          <w:lang w:eastAsia="pl-PL"/>
        </w:rPr>
        <w:t>Stronami Umowy</w:t>
      </w:r>
      <w:r w:rsidR="00E15CDD" w:rsidRPr="00B013B4">
        <w:rPr>
          <w:rFonts w:cs="Calibri"/>
          <w:szCs w:val="24"/>
          <w:lang w:eastAsia="pl-PL"/>
        </w:rPr>
        <w:t>”.</w:t>
      </w:r>
    </w:p>
    <w:p w14:paraId="342B733D" w14:textId="74F02E3C" w:rsidR="00974009" w:rsidRPr="00B013B4" w:rsidRDefault="00974009" w:rsidP="0016514A">
      <w:pPr>
        <w:ind w:left="0" w:firstLine="0"/>
        <w:jc w:val="both"/>
        <w:rPr>
          <w:rFonts w:cs="Calibri"/>
          <w:szCs w:val="24"/>
          <w:lang w:eastAsia="pl-PL"/>
        </w:rPr>
        <w:sectPr w:rsidR="00974009" w:rsidRPr="00B013B4" w:rsidSect="003C7087">
          <w:headerReference w:type="default" r:id="rId8"/>
          <w:footerReference w:type="default" r:id="rId9"/>
          <w:footerReference w:type="first" r:id="rId10"/>
          <w:endnotePr>
            <w:numFmt w:val="chicago"/>
          </w:endnotePr>
          <w:pgSz w:w="11906" w:h="16838" w:code="9"/>
          <w:pgMar w:top="964" w:right="1134" w:bottom="964" w:left="1134" w:header="567" w:footer="510" w:gutter="0"/>
          <w:cols w:space="708"/>
          <w:docGrid w:linePitch="360"/>
        </w:sectPr>
      </w:pPr>
    </w:p>
    <w:p w14:paraId="7DE83745" w14:textId="003F0F67" w:rsidR="0008098A" w:rsidRPr="00B013B4" w:rsidRDefault="0008098A" w:rsidP="0016514A">
      <w:pPr>
        <w:spacing w:after="360"/>
        <w:jc w:val="both"/>
        <w:rPr>
          <w:rFonts w:cs="Calibri"/>
          <w:szCs w:val="24"/>
          <w:lang w:eastAsia="pl-PL"/>
        </w:rPr>
      </w:pPr>
      <w:r w:rsidRPr="00B013B4">
        <w:rPr>
          <w:rFonts w:cs="Calibri"/>
          <w:szCs w:val="24"/>
          <w:lang w:eastAsia="pl-PL"/>
        </w:rPr>
        <w:lastRenderedPageBreak/>
        <w:t xml:space="preserve">Strony Umowy </w:t>
      </w:r>
      <w:r w:rsidR="00087109" w:rsidRPr="00B013B4">
        <w:rPr>
          <w:rFonts w:cs="Calibri"/>
          <w:szCs w:val="24"/>
          <w:lang w:eastAsia="pl-PL"/>
        </w:rPr>
        <w:t xml:space="preserve">zgodnie </w:t>
      </w:r>
      <w:r w:rsidRPr="00B013B4">
        <w:rPr>
          <w:rFonts w:cs="Calibri"/>
          <w:szCs w:val="24"/>
          <w:lang w:eastAsia="pl-PL"/>
        </w:rPr>
        <w:t>postanawiają, co następuje:</w:t>
      </w:r>
    </w:p>
    <w:p w14:paraId="5CA909FC" w14:textId="5A800FBA" w:rsidR="00B84A11" w:rsidRPr="00A06DDF" w:rsidRDefault="00CA72E0" w:rsidP="002C4F8C">
      <w:pPr>
        <w:pStyle w:val="Nagwek1"/>
        <w:spacing w:before="360" w:after="60"/>
        <w:ind w:left="0" w:firstLine="0"/>
        <w:jc w:val="center"/>
        <w:rPr>
          <w:rFonts w:eastAsia="Times New Roman" w:cs="Calibri"/>
          <w:szCs w:val="24"/>
          <w:lang w:eastAsia="pl-PL"/>
        </w:rPr>
      </w:pPr>
      <w:r w:rsidRPr="00A06DDF">
        <w:rPr>
          <w:rFonts w:eastAsia="Times New Roman" w:cs="Calibri"/>
          <w:szCs w:val="24"/>
          <w:lang w:eastAsia="pl-PL"/>
        </w:rPr>
        <w:t>Definicje</w:t>
      </w:r>
    </w:p>
    <w:p w14:paraId="16533402" w14:textId="308050D8" w:rsidR="009B7EC7" w:rsidRPr="00B013B4" w:rsidRDefault="00FC00DA" w:rsidP="002C4F8C">
      <w:pPr>
        <w:pStyle w:val="Nagwek2"/>
        <w:spacing w:after="120" w:line="276" w:lineRule="auto"/>
        <w:rPr>
          <w:rFonts w:eastAsia="Times New Roman" w:cs="Calibri"/>
          <w:sz w:val="24"/>
          <w:szCs w:val="24"/>
          <w:lang w:eastAsia="pl-PL"/>
        </w:rPr>
      </w:pPr>
      <w:r w:rsidRPr="00B013B4">
        <w:rPr>
          <w:rFonts w:cs="Calibri"/>
          <w:sz w:val="24"/>
          <w:szCs w:val="24"/>
        </w:rPr>
        <w:t>§ 1</w:t>
      </w:r>
    </w:p>
    <w:p w14:paraId="723CA65B" w14:textId="09C01314" w:rsidR="00320FAF" w:rsidRPr="00A55663" w:rsidRDefault="00320FAF" w:rsidP="0016514A">
      <w:pPr>
        <w:spacing w:after="120"/>
        <w:jc w:val="both"/>
        <w:rPr>
          <w:rFonts w:cs="Calibri"/>
          <w:szCs w:val="24"/>
        </w:rPr>
      </w:pPr>
      <w:r w:rsidRPr="00A55663">
        <w:rPr>
          <w:rFonts w:cs="Calibri"/>
          <w:szCs w:val="24"/>
        </w:rPr>
        <w:t>Ilekroć w Umowie jest mowa o:</w:t>
      </w:r>
    </w:p>
    <w:p w14:paraId="6AF6FF1E" w14:textId="6918F720" w:rsidR="00301CF3" w:rsidRPr="00FC65E3" w:rsidRDefault="00F87D08" w:rsidP="00694FF7">
      <w:pPr>
        <w:pStyle w:val="Akapitzlist"/>
        <w:numPr>
          <w:ilvl w:val="0"/>
          <w:numId w:val="5"/>
        </w:numPr>
        <w:ind w:left="369" w:hanging="369"/>
        <w:contextualSpacing w:val="0"/>
        <w:jc w:val="both"/>
        <w:rPr>
          <w:rFonts w:cs="Calibri"/>
          <w:b/>
          <w:bCs/>
          <w:szCs w:val="24"/>
        </w:rPr>
      </w:pPr>
      <w:bookmarkStart w:id="8" w:name="_Hlk114830504"/>
      <w:r w:rsidRPr="00A55663">
        <w:rPr>
          <w:rFonts w:cs="Calibri"/>
          <w:b/>
          <w:bCs/>
          <w:szCs w:val="24"/>
        </w:rPr>
        <w:t xml:space="preserve">„CST2021” </w:t>
      </w:r>
      <w:r w:rsidRPr="00A55663">
        <w:rPr>
          <w:rFonts w:cs="Calibri"/>
          <w:szCs w:val="24"/>
        </w:rPr>
        <w:t xml:space="preserve">– </w:t>
      </w:r>
      <w:bookmarkStart w:id="9" w:name="_Hlk114829886"/>
      <w:r w:rsidRPr="00A55663">
        <w:rPr>
          <w:rFonts w:cs="Calibri"/>
          <w:szCs w:val="24"/>
        </w:rPr>
        <w:t>należy przez to rozumieć</w:t>
      </w:r>
      <w:bookmarkEnd w:id="9"/>
      <w:r w:rsidR="00A37B74" w:rsidRPr="00A55663">
        <w:rPr>
          <w:rFonts w:cs="Calibri"/>
          <w:szCs w:val="24"/>
        </w:rPr>
        <w:t xml:space="preserve"> centralny system teleinformatyczny, o którym mowa w</w:t>
      </w:r>
      <w:r w:rsidR="00531684">
        <w:rPr>
          <w:rFonts w:cs="Calibri"/>
          <w:szCs w:val="24"/>
        </w:rPr>
        <w:t> </w:t>
      </w:r>
      <w:r w:rsidR="00A37B74" w:rsidRPr="00A55663">
        <w:rPr>
          <w:rFonts w:cs="Calibri"/>
          <w:szCs w:val="24"/>
        </w:rPr>
        <w:t>art.</w:t>
      </w:r>
      <w:r w:rsidR="00531684">
        <w:rPr>
          <w:rFonts w:cs="Calibri"/>
          <w:szCs w:val="24"/>
        </w:rPr>
        <w:t> </w:t>
      </w:r>
      <w:r w:rsidR="00A37B74" w:rsidRPr="00A55663">
        <w:rPr>
          <w:rFonts w:cs="Calibri"/>
          <w:szCs w:val="24"/>
        </w:rPr>
        <w:t>2 pkt 29 ustawy wdrożeniowej</w:t>
      </w:r>
      <w:r w:rsidR="000433DE" w:rsidRPr="00A55663">
        <w:rPr>
          <w:rFonts w:cs="Calibri"/>
          <w:szCs w:val="24"/>
        </w:rPr>
        <w:t>;</w:t>
      </w:r>
      <w:r w:rsidR="00A37B74" w:rsidRPr="00A55663">
        <w:rPr>
          <w:rFonts w:cs="Calibri"/>
          <w:szCs w:val="24"/>
        </w:rPr>
        <w:t xml:space="preserve"> Jedną z aplikacji wchodzących w skład CST2021 jest SL2021, który zapewnia m.in. obsługę procesu rozliczania projektu i komunikację pomiędzy </w:t>
      </w:r>
      <w:r w:rsidR="00DD7869" w:rsidRPr="00A55663">
        <w:rPr>
          <w:rFonts w:cs="Calibri"/>
          <w:szCs w:val="24"/>
        </w:rPr>
        <w:t>B</w:t>
      </w:r>
      <w:r w:rsidR="00A37B74" w:rsidRPr="00A55663">
        <w:rPr>
          <w:rFonts w:cs="Calibri"/>
          <w:szCs w:val="24"/>
        </w:rPr>
        <w:t xml:space="preserve">eneficjentem a </w:t>
      </w:r>
      <w:r w:rsidR="00CE0F4B">
        <w:rPr>
          <w:rFonts w:cs="Calibri"/>
          <w:szCs w:val="24"/>
        </w:rPr>
        <w:t>DIP</w:t>
      </w:r>
      <w:r w:rsidR="006F3CD2" w:rsidRPr="00A55663">
        <w:rPr>
          <w:rFonts w:cs="Calibri"/>
          <w:szCs w:val="24"/>
        </w:rPr>
        <w:t>;</w:t>
      </w:r>
    </w:p>
    <w:p w14:paraId="1258CDBB" w14:textId="45903CED" w:rsidR="00FC65E3" w:rsidRPr="00301CF3" w:rsidRDefault="00636458" w:rsidP="00694FF7">
      <w:pPr>
        <w:pStyle w:val="Akapitzlist"/>
        <w:numPr>
          <w:ilvl w:val="0"/>
          <w:numId w:val="5"/>
        </w:numPr>
        <w:ind w:left="369" w:hanging="369"/>
        <w:contextualSpacing w:val="0"/>
        <w:jc w:val="both"/>
        <w:rPr>
          <w:rFonts w:cs="Calibri"/>
          <w:b/>
          <w:bCs/>
          <w:szCs w:val="24"/>
        </w:rPr>
      </w:pPr>
      <w:r w:rsidRPr="00301CF3">
        <w:rPr>
          <w:rFonts w:cs="Calibri"/>
          <w:b/>
          <w:bCs/>
          <w:szCs w:val="24"/>
        </w:rPr>
        <w:t xml:space="preserve">„DIP” </w:t>
      </w:r>
      <w:r w:rsidRPr="00301CF3">
        <w:rPr>
          <w:rFonts w:cs="Calibri"/>
          <w:szCs w:val="24"/>
        </w:rPr>
        <w:t>– należy przez to rozumieć Dolnośląską Instytucję Pośredniczącą, pełniącą funkcję Instytucji Pośredniczącej</w:t>
      </w:r>
      <w:r>
        <w:rPr>
          <w:rFonts w:cs="Calibri"/>
          <w:szCs w:val="24"/>
        </w:rPr>
        <w:t xml:space="preserve"> realizującej zadania w ramach</w:t>
      </w:r>
      <w:r w:rsidRPr="00301CF3">
        <w:rPr>
          <w:rFonts w:cs="Calibri"/>
          <w:szCs w:val="24"/>
        </w:rPr>
        <w:t xml:space="preserve"> Fundusz</w:t>
      </w:r>
      <w:r>
        <w:rPr>
          <w:rFonts w:cs="Calibri"/>
          <w:szCs w:val="24"/>
        </w:rPr>
        <w:t>y</w:t>
      </w:r>
      <w:r w:rsidRPr="00301CF3">
        <w:rPr>
          <w:rFonts w:cs="Calibri"/>
          <w:szCs w:val="24"/>
        </w:rPr>
        <w:t xml:space="preserve"> Europejski</w:t>
      </w:r>
      <w:r>
        <w:rPr>
          <w:rFonts w:cs="Calibri"/>
          <w:szCs w:val="24"/>
        </w:rPr>
        <w:t>ch</w:t>
      </w:r>
      <w:r w:rsidRPr="00301CF3">
        <w:rPr>
          <w:rFonts w:cs="Calibri"/>
          <w:szCs w:val="24"/>
        </w:rPr>
        <w:t xml:space="preserve"> dla Dolnego Śląska 2021-2027, powołaną Uchwałą Sejmiku Województwa Dolnośląskiego nr XVI/196/07 z dnia 30 października 2007 roku (z późn. zm.), działającą na podstawie Porozumienia nr DEF-ZF/3/2023 </w:t>
      </w:r>
      <w:r>
        <w:rPr>
          <w:rFonts w:cs="Calibri"/>
          <w:szCs w:val="24"/>
        </w:rPr>
        <w:t>z dnia 9 marca 2023</w:t>
      </w:r>
      <w:r w:rsidR="00D659A8">
        <w:rPr>
          <w:rFonts w:cs="Calibri"/>
          <w:szCs w:val="24"/>
        </w:rPr>
        <w:t xml:space="preserve"> </w:t>
      </w:r>
      <w:r>
        <w:rPr>
          <w:rFonts w:cs="Calibri"/>
          <w:szCs w:val="24"/>
        </w:rPr>
        <w:t xml:space="preserve">r. </w:t>
      </w:r>
      <w:r w:rsidRPr="00301CF3">
        <w:rPr>
          <w:rFonts w:cs="Calibri"/>
          <w:szCs w:val="24"/>
        </w:rPr>
        <w:t>w sprawie powierzenia zadań w ramach Funduszy Europejskich dla Dolnego Śląska 2021-2027 przez Zarząd Województwa Dolnośląskiego – Dolnośląskiej Instytucji Pośredniczącej</w:t>
      </w:r>
      <w:r>
        <w:rPr>
          <w:rFonts w:cs="Calibri"/>
          <w:szCs w:val="24"/>
        </w:rPr>
        <w:t>;</w:t>
      </w:r>
    </w:p>
    <w:bookmarkEnd w:id="8"/>
    <w:p w14:paraId="3BDF10EB" w14:textId="13D148EE" w:rsidR="008862CC" w:rsidRPr="00A55663" w:rsidRDefault="008862CC" w:rsidP="00694FF7">
      <w:pPr>
        <w:pStyle w:val="Akapitzlist"/>
        <w:numPr>
          <w:ilvl w:val="0"/>
          <w:numId w:val="77"/>
        </w:numPr>
        <w:contextualSpacing w:val="0"/>
        <w:jc w:val="both"/>
        <w:rPr>
          <w:rFonts w:cs="Calibri"/>
          <w:szCs w:val="24"/>
        </w:rPr>
      </w:pPr>
      <w:r w:rsidRPr="00A55663">
        <w:rPr>
          <w:rFonts w:cs="Calibri"/>
          <w:b/>
          <w:bCs/>
          <w:szCs w:val="24"/>
        </w:rPr>
        <w:t>„</w:t>
      </w:r>
      <w:bookmarkStart w:id="10" w:name="_Hlk108611536"/>
      <w:r w:rsidRPr="00A55663">
        <w:rPr>
          <w:rFonts w:cs="Calibri"/>
          <w:b/>
          <w:bCs/>
          <w:szCs w:val="24"/>
        </w:rPr>
        <w:t>kategorii kosztów”</w:t>
      </w:r>
      <w:r w:rsidRPr="00A55663">
        <w:rPr>
          <w:rFonts w:cs="Calibri"/>
          <w:szCs w:val="24"/>
        </w:rPr>
        <w:t xml:space="preserve"> </w:t>
      </w:r>
      <w:bookmarkStart w:id="11" w:name="_Hlk97560268"/>
      <w:r w:rsidRPr="00A55663">
        <w:rPr>
          <w:rFonts w:cs="Calibri"/>
          <w:szCs w:val="24"/>
        </w:rPr>
        <w:t xml:space="preserve">– należy przez to rozumieć </w:t>
      </w:r>
      <w:bookmarkEnd w:id="11"/>
      <w:r w:rsidRPr="00A55663">
        <w:rPr>
          <w:rFonts w:cs="Calibri"/>
          <w:szCs w:val="24"/>
        </w:rPr>
        <w:t>wyodrębniony rodzaj</w:t>
      </w:r>
      <w:r w:rsidR="00E90150" w:rsidRPr="00A55663">
        <w:rPr>
          <w:rFonts w:cs="Calibri"/>
          <w:szCs w:val="24"/>
        </w:rPr>
        <w:t xml:space="preserve"> </w:t>
      </w:r>
      <w:bookmarkEnd w:id="10"/>
      <w:r w:rsidR="008A5A63" w:rsidRPr="00A55663">
        <w:rPr>
          <w:rFonts w:cs="Calibri"/>
          <w:szCs w:val="24"/>
        </w:rPr>
        <w:t>kosztów/</w:t>
      </w:r>
      <w:r w:rsidRPr="00A55663">
        <w:rPr>
          <w:rFonts w:cs="Calibri"/>
          <w:szCs w:val="24"/>
        </w:rPr>
        <w:t>wydatków</w:t>
      </w:r>
      <w:r w:rsidR="00E90150" w:rsidRPr="00A55663">
        <w:rPr>
          <w:rFonts w:cs="Calibri"/>
          <w:szCs w:val="24"/>
        </w:rPr>
        <w:t xml:space="preserve"> </w:t>
      </w:r>
      <w:r w:rsidR="00AB1D9F" w:rsidRPr="00A55663">
        <w:rPr>
          <w:rFonts w:cs="Calibri"/>
          <w:szCs w:val="24"/>
        </w:rPr>
        <w:t>w</w:t>
      </w:r>
      <w:r w:rsidR="006500E8" w:rsidRPr="00A55663">
        <w:rPr>
          <w:rFonts w:cs="Calibri"/>
          <w:szCs w:val="24"/>
        </w:rPr>
        <w:t> </w:t>
      </w:r>
      <w:r w:rsidRPr="00A55663">
        <w:rPr>
          <w:rFonts w:cs="Calibri"/>
          <w:szCs w:val="24"/>
        </w:rPr>
        <w:t>zakres</w:t>
      </w:r>
      <w:r w:rsidR="00E90150" w:rsidRPr="00A55663">
        <w:rPr>
          <w:rFonts w:cs="Calibri"/>
          <w:szCs w:val="24"/>
        </w:rPr>
        <w:t>ie</w:t>
      </w:r>
      <w:r w:rsidRPr="00A55663">
        <w:rPr>
          <w:rFonts w:cs="Calibri"/>
          <w:szCs w:val="24"/>
        </w:rPr>
        <w:t xml:space="preserve"> rzeczowy</w:t>
      </w:r>
      <w:r w:rsidR="00E90150" w:rsidRPr="00A55663">
        <w:rPr>
          <w:rFonts w:cs="Calibri"/>
          <w:szCs w:val="24"/>
        </w:rPr>
        <w:t>m projektu</w:t>
      </w:r>
      <w:r w:rsidRPr="00A55663">
        <w:rPr>
          <w:rFonts w:cs="Calibri"/>
          <w:szCs w:val="24"/>
        </w:rPr>
        <w:t>;</w:t>
      </w:r>
    </w:p>
    <w:p w14:paraId="6B2F470A" w14:textId="77777777" w:rsidR="000370B7" w:rsidRPr="00A55663" w:rsidRDefault="000370B7" w:rsidP="00694FF7">
      <w:pPr>
        <w:pStyle w:val="Akapitzlist"/>
        <w:numPr>
          <w:ilvl w:val="0"/>
          <w:numId w:val="77"/>
        </w:numPr>
        <w:ind w:left="369" w:hanging="369"/>
        <w:contextualSpacing w:val="0"/>
        <w:jc w:val="both"/>
        <w:rPr>
          <w:rFonts w:cs="Calibri"/>
          <w:color w:val="000000" w:themeColor="text1"/>
          <w:szCs w:val="24"/>
        </w:rPr>
      </w:pPr>
      <w:r w:rsidRPr="00A55663">
        <w:rPr>
          <w:rFonts w:cs="Calibri"/>
          <w:b/>
          <w:bCs/>
          <w:szCs w:val="24"/>
        </w:rPr>
        <w:t>„konflikcie interesów”</w:t>
      </w:r>
      <w:r w:rsidRPr="00A55663">
        <w:rPr>
          <w:rFonts w:cs="Calibri"/>
          <w:szCs w:val="24"/>
        </w:rPr>
        <w:t xml:space="preserve"> – </w:t>
      </w:r>
      <w:r w:rsidRPr="00A55663">
        <w:rPr>
          <w:rFonts w:cs="Calibri"/>
          <w:color w:val="000000" w:themeColor="text1"/>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Umowy, przy czym sprzeczność ta wynika z relacji pomiędzy Beneficjentem a jego kontrahentem, opartej na więziach rodzinnych, emocjonalnych lub z</w:t>
      </w:r>
      <w:r w:rsidR="00BD62AB" w:rsidRPr="00A55663">
        <w:rPr>
          <w:rFonts w:cs="Calibri"/>
          <w:color w:val="000000" w:themeColor="text1"/>
          <w:szCs w:val="24"/>
        </w:rPr>
        <w:t> </w:t>
      </w:r>
      <w:r w:rsidRPr="00A55663">
        <w:rPr>
          <w:rFonts w:cs="Calibri"/>
          <w:color w:val="000000" w:themeColor="text1"/>
          <w:szCs w:val="24"/>
        </w:rPr>
        <w:t>sympatii politycznej, przynależności państwowej, wspólnych interesów gospodarczych lub innych wspólnych interesów</w:t>
      </w:r>
      <w:r w:rsidR="00BD62AB" w:rsidRPr="00A55663">
        <w:rPr>
          <w:rFonts w:cs="Calibri"/>
          <w:color w:val="000000" w:themeColor="text1"/>
          <w:szCs w:val="24"/>
        </w:rPr>
        <w:t>;</w:t>
      </w:r>
    </w:p>
    <w:p w14:paraId="1A7E7EBD" w14:textId="440C4CAD" w:rsidR="00BD62AB" w:rsidRPr="00A55663" w:rsidRDefault="00BD62AB" w:rsidP="00694FF7">
      <w:pPr>
        <w:pStyle w:val="Akapitzlist"/>
        <w:numPr>
          <w:ilvl w:val="0"/>
          <w:numId w:val="77"/>
        </w:numPr>
        <w:ind w:left="369" w:hanging="369"/>
        <w:contextualSpacing w:val="0"/>
        <w:jc w:val="both"/>
        <w:rPr>
          <w:rFonts w:cs="Calibri"/>
          <w:szCs w:val="24"/>
        </w:rPr>
      </w:pPr>
      <w:r w:rsidRPr="00A55663">
        <w:rPr>
          <w:rFonts w:cs="Calibri"/>
          <w:b/>
          <w:bCs/>
          <w:szCs w:val="24"/>
        </w:rPr>
        <w:t>„korupcji”</w:t>
      </w:r>
      <w:r w:rsidRPr="00A55663">
        <w:rPr>
          <w:rFonts w:cs="Calibri"/>
          <w:szCs w:val="24"/>
        </w:rPr>
        <w:t xml:space="preserve"> – </w:t>
      </w:r>
      <w:r w:rsidRPr="00A55663">
        <w:rPr>
          <w:rFonts w:cs="Calibri"/>
          <w:color w:val="000000" w:themeColor="text1"/>
          <w:szCs w:val="24"/>
        </w:rPr>
        <w:t>należy przez to rozumieć czyn, o którym mowa w art. 1 ust. 3a ustawy z dnia</w:t>
      </w:r>
      <w:r w:rsidR="00F71623" w:rsidRPr="00A55663">
        <w:rPr>
          <w:rFonts w:cs="Calibri"/>
          <w:color w:val="000000" w:themeColor="text1"/>
          <w:szCs w:val="24"/>
        </w:rPr>
        <w:t xml:space="preserve"> </w:t>
      </w:r>
      <w:r w:rsidRPr="00A55663">
        <w:rPr>
          <w:rFonts w:cs="Calibri"/>
          <w:color w:val="000000" w:themeColor="text1"/>
          <w:szCs w:val="24"/>
        </w:rPr>
        <w:t>9</w:t>
      </w:r>
      <w:r w:rsidR="006500E8" w:rsidRPr="00A55663">
        <w:rPr>
          <w:rFonts w:cs="Calibri"/>
          <w:color w:val="000000" w:themeColor="text1"/>
          <w:szCs w:val="24"/>
        </w:rPr>
        <w:t> </w:t>
      </w:r>
      <w:r w:rsidRPr="00A55663">
        <w:rPr>
          <w:rFonts w:cs="Calibri"/>
          <w:color w:val="000000" w:themeColor="text1"/>
          <w:szCs w:val="24"/>
        </w:rPr>
        <w:t>czerwca 2006 r. o Centralnym Biurze Antykorupcyjnym, a także czyn stypizowany w art. 296a Kodek</w:t>
      </w:r>
      <w:r w:rsidR="005471BB">
        <w:rPr>
          <w:rFonts w:cs="Calibri"/>
          <w:color w:val="000000" w:themeColor="text1"/>
          <w:szCs w:val="24"/>
        </w:rPr>
        <w:t>s</w:t>
      </w:r>
      <w:r w:rsidRPr="00A55663">
        <w:rPr>
          <w:rFonts w:cs="Calibri"/>
          <w:color w:val="000000" w:themeColor="text1"/>
          <w:szCs w:val="24"/>
        </w:rPr>
        <w:t>u karnego;</w:t>
      </w:r>
    </w:p>
    <w:p w14:paraId="7798E34E" w14:textId="27A1188F" w:rsidR="008862CC" w:rsidRPr="00A55663" w:rsidRDefault="008862CC" w:rsidP="00694FF7">
      <w:pPr>
        <w:pStyle w:val="Akapitzlist"/>
        <w:numPr>
          <w:ilvl w:val="0"/>
          <w:numId w:val="77"/>
        </w:numPr>
        <w:ind w:left="369" w:hanging="369"/>
        <w:contextualSpacing w:val="0"/>
        <w:jc w:val="both"/>
        <w:rPr>
          <w:rFonts w:cs="Calibri"/>
          <w:szCs w:val="24"/>
        </w:rPr>
      </w:pPr>
      <w:r w:rsidRPr="00A55663">
        <w:rPr>
          <w:rFonts w:cs="Calibri"/>
          <w:b/>
          <w:bCs/>
          <w:szCs w:val="24"/>
        </w:rPr>
        <w:t>„kosztach bezpośrednich”</w:t>
      </w:r>
      <w:r w:rsidRPr="00A55663">
        <w:rPr>
          <w:rFonts w:cs="Calibri"/>
          <w:szCs w:val="24"/>
        </w:rPr>
        <w:t xml:space="preserve"> – należy przez to rozumieć koszty</w:t>
      </w:r>
      <w:r w:rsidR="003E64CD" w:rsidRPr="00A55663">
        <w:rPr>
          <w:rFonts w:cs="Calibri"/>
          <w:szCs w:val="24"/>
        </w:rPr>
        <w:t>, które są</w:t>
      </w:r>
      <w:r w:rsidR="002C4F8C" w:rsidRPr="00A55663">
        <w:rPr>
          <w:rFonts w:cs="Calibri"/>
          <w:szCs w:val="24"/>
        </w:rPr>
        <w:t xml:space="preserve"> </w:t>
      </w:r>
      <w:r w:rsidR="003E64CD" w:rsidRPr="00A55663">
        <w:rPr>
          <w:rFonts w:cs="Calibri"/>
          <w:szCs w:val="24"/>
        </w:rPr>
        <w:t>bezpośrednio powiązane z</w:t>
      </w:r>
      <w:r w:rsidR="00A06DDF">
        <w:rPr>
          <w:rFonts w:cs="Calibri"/>
          <w:szCs w:val="24"/>
        </w:rPr>
        <w:t> </w:t>
      </w:r>
      <w:r w:rsidR="003E64CD" w:rsidRPr="00A55663">
        <w:rPr>
          <w:rFonts w:cs="Calibri"/>
          <w:szCs w:val="24"/>
        </w:rPr>
        <w:t>realizacją projektu, przy czym bezpośrednie powiązanie z projektem można udokumentować</w:t>
      </w:r>
      <w:r w:rsidRPr="00A55663">
        <w:rPr>
          <w:rFonts w:cs="Calibri"/>
          <w:szCs w:val="24"/>
        </w:rPr>
        <w:t>;</w:t>
      </w:r>
    </w:p>
    <w:p w14:paraId="3F5522AB" w14:textId="663E88E1" w:rsidR="008862CC" w:rsidRPr="00A55663" w:rsidRDefault="008862CC" w:rsidP="00694FF7">
      <w:pPr>
        <w:pStyle w:val="Akapitzlist"/>
        <w:numPr>
          <w:ilvl w:val="0"/>
          <w:numId w:val="77"/>
        </w:numPr>
        <w:ind w:left="369" w:hanging="369"/>
        <w:contextualSpacing w:val="0"/>
        <w:jc w:val="both"/>
        <w:rPr>
          <w:rFonts w:cs="Calibri"/>
          <w:szCs w:val="24"/>
        </w:rPr>
      </w:pPr>
      <w:r w:rsidRPr="00A55663">
        <w:rPr>
          <w:rFonts w:cs="Calibri"/>
          <w:b/>
          <w:bCs/>
          <w:szCs w:val="24"/>
        </w:rPr>
        <w:t>„kosztach pośrednich”</w:t>
      </w:r>
      <w:r w:rsidRPr="00A55663">
        <w:rPr>
          <w:rFonts w:cs="Calibri"/>
          <w:szCs w:val="24"/>
        </w:rPr>
        <w:t xml:space="preserve"> –</w:t>
      </w:r>
      <w:r w:rsidR="00841635" w:rsidRPr="00A55663">
        <w:rPr>
          <w:rFonts w:cs="Calibri"/>
          <w:szCs w:val="24"/>
        </w:rPr>
        <w:t xml:space="preserve"> </w:t>
      </w:r>
      <w:r w:rsidRPr="00A55663">
        <w:rPr>
          <w:rFonts w:cs="Calibri"/>
          <w:szCs w:val="24"/>
        </w:rPr>
        <w:t xml:space="preserve">należy przez to rozumieć koszty niezbędne do realizacji projektu, których nie można bezpośrednio przypisać do głównego </w:t>
      </w:r>
      <w:r w:rsidR="00470A2C" w:rsidRPr="00A55663">
        <w:rPr>
          <w:rFonts w:cs="Calibri"/>
          <w:szCs w:val="24"/>
        </w:rPr>
        <w:t xml:space="preserve">celu </w:t>
      </w:r>
      <w:r w:rsidRPr="00A55663">
        <w:rPr>
          <w:rFonts w:cs="Calibri"/>
          <w:szCs w:val="24"/>
        </w:rPr>
        <w:t xml:space="preserve">projektu, </w:t>
      </w:r>
      <w:r w:rsidR="00470A2C" w:rsidRPr="00A55663">
        <w:rPr>
          <w:rFonts w:cs="Calibri"/>
          <w:szCs w:val="24"/>
        </w:rPr>
        <w:t>w szczególności koszty administracyjne związane z obsługą projektu, która nie wymaga podejmowania merytorycznych działań zmierzających do osiągnięcia celu projektu</w:t>
      </w:r>
      <w:r w:rsidR="004A0AAD" w:rsidRPr="00A55663">
        <w:rPr>
          <w:rFonts w:cs="Calibri"/>
          <w:szCs w:val="24"/>
        </w:rPr>
        <w:t xml:space="preserve">; </w:t>
      </w:r>
      <w:bookmarkStart w:id="12" w:name="_Hlk124259537"/>
      <w:r w:rsidRPr="00A55663">
        <w:rPr>
          <w:rFonts w:cs="Calibri"/>
          <w:szCs w:val="24"/>
        </w:rPr>
        <w:t xml:space="preserve">Katalog kosztów pośrednich określa </w:t>
      </w:r>
      <w:r w:rsidR="006E726A" w:rsidRPr="00A55663">
        <w:rPr>
          <w:rFonts w:cs="Calibri"/>
          <w:szCs w:val="24"/>
        </w:rPr>
        <w:t>r</w:t>
      </w:r>
      <w:r w:rsidRPr="00A55663">
        <w:rPr>
          <w:rFonts w:cs="Calibri"/>
          <w:szCs w:val="24"/>
        </w:rPr>
        <w:t>egulamin wyboru projektów;</w:t>
      </w:r>
      <w:bookmarkEnd w:id="12"/>
    </w:p>
    <w:p w14:paraId="401FD35C" w14:textId="51CA32C0" w:rsidR="008862CC" w:rsidRPr="00A55663" w:rsidRDefault="008862CC" w:rsidP="00694FF7">
      <w:pPr>
        <w:pStyle w:val="Akapitzlist"/>
        <w:numPr>
          <w:ilvl w:val="0"/>
          <w:numId w:val="77"/>
        </w:numPr>
        <w:ind w:left="369" w:hanging="369"/>
        <w:contextualSpacing w:val="0"/>
        <w:jc w:val="both"/>
        <w:rPr>
          <w:rFonts w:cs="Calibri"/>
          <w:szCs w:val="24"/>
        </w:rPr>
      </w:pPr>
      <w:r w:rsidRPr="00A55663">
        <w:rPr>
          <w:rFonts w:cs="Calibri"/>
          <w:b/>
          <w:bCs/>
          <w:szCs w:val="24"/>
        </w:rPr>
        <w:t>„kwocie ryczałtowej”</w:t>
      </w:r>
      <w:r w:rsidRPr="00A55663">
        <w:rPr>
          <w:rFonts w:cs="Calibri"/>
          <w:szCs w:val="24"/>
        </w:rPr>
        <w:t xml:space="preserve"> – należy przez to rozumieć wskazaną w Umowie kwotę za wykonanie określonego w projekcie zadania, ustaloną na etapie zatwierdzania wniosku o dofinansowanie</w:t>
      </w:r>
      <w:r w:rsidR="009B4F8C" w:rsidRPr="00A55663">
        <w:rPr>
          <w:rFonts w:cs="Calibri"/>
          <w:szCs w:val="24"/>
        </w:rPr>
        <w:t xml:space="preserve"> </w:t>
      </w:r>
      <w:r w:rsidRPr="00A55663">
        <w:rPr>
          <w:rFonts w:cs="Calibri"/>
          <w:szCs w:val="24"/>
        </w:rPr>
        <w:t>i</w:t>
      </w:r>
      <w:r w:rsidR="006500E8" w:rsidRPr="00A55663">
        <w:rPr>
          <w:rFonts w:cs="Calibri"/>
          <w:szCs w:val="24"/>
        </w:rPr>
        <w:t> </w:t>
      </w:r>
      <w:r w:rsidRPr="00A55663">
        <w:rPr>
          <w:rFonts w:cs="Calibri"/>
          <w:szCs w:val="24"/>
        </w:rPr>
        <w:t xml:space="preserve">wypłaconą przez </w:t>
      </w:r>
      <w:r w:rsidR="00CE0F4B">
        <w:rPr>
          <w:rFonts w:cs="Calibri"/>
          <w:szCs w:val="24"/>
        </w:rPr>
        <w:t>DIP</w:t>
      </w:r>
      <w:r w:rsidRPr="00A55663">
        <w:rPr>
          <w:rFonts w:cs="Calibri"/>
          <w:szCs w:val="24"/>
        </w:rPr>
        <w:t xml:space="preserve"> po spełnieniu warunków określonych w Umowie;</w:t>
      </w:r>
    </w:p>
    <w:p w14:paraId="5D3DAE11" w14:textId="3628ED07" w:rsidR="000370B7" w:rsidRPr="00A55663" w:rsidRDefault="000370B7" w:rsidP="00694FF7">
      <w:pPr>
        <w:pStyle w:val="Akapitzlist"/>
        <w:numPr>
          <w:ilvl w:val="0"/>
          <w:numId w:val="77"/>
        </w:numPr>
        <w:ind w:left="369" w:hanging="369"/>
        <w:contextualSpacing w:val="0"/>
        <w:jc w:val="both"/>
        <w:rPr>
          <w:rFonts w:cs="Calibri"/>
          <w:szCs w:val="24"/>
        </w:rPr>
      </w:pPr>
      <w:r w:rsidRPr="00A55663">
        <w:rPr>
          <w:rFonts w:cs="Calibri"/>
          <w:b/>
          <w:bCs/>
          <w:szCs w:val="24"/>
        </w:rPr>
        <w:t>„nadużyciu finansowym”</w:t>
      </w:r>
      <w:r w:rsidRPr="00A55663">
        <w:rPr>
          <w:rFonts w:cs="Calibri"/>
          <w:szCs w:val="24"/>
        </w:rPr>
        <w:t xml:space="preserve"> – </w:t>
      </w:r>
      <w:r w:rsidRPr="00A55663">
        <w:rPr>
          <w:rFonts w:cs="Calibri"/>
          <w:color w:val="000000" w:themeColor="text1"/>
          <w:szCs w:val="24"/>
        </w:rPr>
        <w:t>należy przez to rozumieć</w:t>
      </w:r>
      <w:r w:rsidR="00C947E5" w:rsidRPr="00A55663">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55663">
        <w:rPr>
          <w:rFonts w:cs="Calibri"/>
          <w:color w:val="000000" w:themeColor="text1"/>
          <w:szCs w:val="24"/>
        </w:rPr>
        <w:t>;</w:t>
      </w:r>
    </w:p>
    <w:p w14:paraId="25AC1249" w14:textId="0CD301A8" w:rsidR="00C84595" w:rsidRPr="00A55663" w:rsidRDefault="00C914B4" w:rsidP="00694FF7">
      <w:pPr>
        <w:pStyle w:val="Akapitzlist"/>
        <w:numPr>
          <w:ilvl w:val="0"/>
          <w:numId w:val="77"/>
        </w:numPr>
        <w:ind w:left="369" w:hanging="369"/>
        <w:contextualSpacing w:val="0"/>
        <w:jc w:val="both"/>
        <w:rPr>
          <w:rFonts w:cs="Calibri"/>
          <w:szCs w:val="24"/>
        </w:rPr>
      </w:pPr>
      <w:r>
        <w:rPr>
          <w:rFonts w:cs="Calibri"/>
          <w:b/>
          <w:bCs/>
          <w:szCs w:val="24"/>
        </w:rPr>
        <w:lastRenderedPageBreak/>
        <w:t xml:space="preserve"> </w:t>
      </w:r>
      <w:r w:rsidR="00C84595" w:rsidRPr="00A55663">
        <w:rPr>
          <w:rFonts w:cs="Calibri"/>
          <w:b/>
          <w:bCs/>
          <w:szCs w:val="24"/>
        </w:rPr>
        <w:t>„operatorze projektu”</w:t>
      </w:r>
      <w:r w:rsidR="00C84595" w:rsidRPr="00A55663">
        <w:rPr>
          <w:rFonts w:cs="Calibri"/>
          <w:szCs w:val="24"/>
        </w:rPr>
        <w:t xml:space="preserve"> – </w:t>
      </w:r>
      <w:r w:rsidR="00C84595" w:rsidRPr="00A55663">
        <w:rPr>
          <w:rFonts w:cs="Calibri"/>
          <w:color w:val="000000" w:themeColor="text1"/>
          <w:szCs w:val="24"/>
        </w:rPr>
        <w:t xml:space="preserve">należy </w:t>
      </w:r>
      <w:r w:rsidR="000B10EB" w:rsidRPr="00A55663">
        <w:rPr>
          <w:rFonts w:cs="Calibri"/>
          <w:szCs w:val="24"/>
        </w:rPr>
        <w:t xml:space="preserve">przez to rozumieć podmiot odpowiedzialny za eksploatację majątku powstałego lub zmodernizowanego w wyniku zrealizowania projektu będącego przedmiotem niniejszej </w:t>
      </w:r>
      <w:r w:rsidR="00AA23ED" w:rsidRPr="00A55663">
        <w:rPr>
          <w:rFonts w:cs="Calibri"/>
          <w:szCs w:val="24"/>
        </w:rPr>
        <w:t>U</w:t>
      </w:r>
      <w:r w:rsidR="000B10EB" w:rsidRPr="00A55663">
        <w:rPr>
          <w:rFonts w:cs="Calibri"/>
          <w:szCs w:val="24"/>
        </w:rPr>
        <w:t>mowy</w:t>
      </w:r>
      <w:r w:rsidR="008B74DB" w:rsidRPr="00A55663">
        <w:rPr>
          <w:rFonts w:cs="Calibri"/>
          <w:szCs w:val="24"/>
        </w:rPr>
        <w:t>;</w:t>
      </w:r>
      <w:r w:rsidR="006311E4" w:rsidRPr="00A55663">
        <w:rPr>
          <w:rFonts w:cs="Calibri"/>
          <w:szCs w:val="24"/>
        </w:rPr>
        <w:t xml:space="preserve"> </w:t>
      </w:r>
    </w:p>
    <w:p w14:paraId="1FFC5713" w14:textId="579E2202" w:rsidR="008862CC" w:rsidRPr="00A55663" w:rsidRDefault="008862CC" w:rsidP="00694FF7">
      <w:pPr>
        <w:pStyle w:val="Akapitzlist"/>
        <w:numPr>
          <w:ilvl w:val="0"/>
          <w:numId w:val="77"/>
        </w:numPr>
        <w:ind w:left="369" w:hanging="369"/>
        <w:contextualSpacing w:val="0"/>
        <w:jc w:val="both"/>
        <w:rPr>
          <w:rFonts w:cs="Calibri"/>
          <w:szCs w:val="24"/>
        </w:rPr>
      </w:pPr>
      <w:r w:rsidRPr="00A55663">
        <w:rPr>
          <w:rFonts w:cs="Calibri"/>
          <w:b/>
          <w:bCs/>
          <w:szCs w:val="24"/>
        </w:rPr>
        <w:t>„Partnerze”</w:t>
      </w:r>
      <w:r w:rsidRPr="00A55663">
        <w:rPr>
          <w:rFonts w:cs="Calibri"/>
          <w:szCs w:val="24"/>
        </w:rPr>
        <w:t xml:space="preserve"> – należy przez to rozumieć podmiot</w:t>
      </w:r>
      <w:r w:rsidR="00E36609" w:rsidRPr="00A55663">
        <w:rPr>
          <w:rFonts w:cs="Calibri"/>
          <w:szCs w:val="24"/>
        </w:rPr>
        <w:t xml:space="preserve"> </w:t>
      </w:r>
      <w:r w:rsidR="0006723A" w:rsidRPr="00A55663">
        <w:rPr>
          <w:rFonts w:cs="Calibri"/>
          <w:szCs w:val="24"/>
        </w:rPr>
        <w:t>w rozumieniu art. 39 ustawy wdrożeniowej, który jest wymieniony w</w:t>
      </w:r>
      <w:r w:rsidR="00271EF9" w:rsidRPr="00A55663">
        <w:rPr>
          <w:rFonts w:cs="Calibri"/>
          <w:szCs w:val="24"/>
        </w:rPr>
        <w:t> </w:t>
      </w:r>
      <w:r w:rsidR="0006723A" w:rsidRPr="00A55663">
        <w:rPr>
          <w:rFonts w:cs="Calibri"/>
          <w:szCs w:val="24"/>
        </w:rPr>
        <w:t>zatwierdzonym wniosku o dofinansowanie projektu, realizujący wspólnie z</w:t>
      </w:r>
      <w:r w:rsidR="00F71623" w:rsidRPr="00A55663">
        <w:rPr>
          <w:rFonts w:cs="Calibri"/>
          <w:szCs w:val="24"/>
        </w:rPr>
        <w:t> </w:t>
      </w:r>
      <w:r w:rsidR="006B16CF" w:rsidRPr="00A55663">
        <w:rPr>
          <w:rFonts w:cs="Calibri"/>
          <w:szCs w:val="24"/>
        </w:rPr>
        <w:t>B</w:t>
      </w:r>
      <w:r w:rsidR="0006723A" w:rsidRPr="00A55663">
        <w:rPr>
          <w:rFonts w:cs="Calibri"/>
          <w:szCs w:val="24"/>
        </w:rPr>
        <w:t>eneficjentem (i</w:t>
      </w:r>
      <w:r w:rsidR="002524C0" w:rsidRPr="00A55663">
        <w:rPr>
          <w:rFonts w:cs="Calibri"/>
          <w:szCs w:val="24"/>
        </w:rPr>
        <w:t> </w:t>
      </w:r>
      <w:r w:rsidR="0006723A" w:rsidRPr="00A55663">
        <w:rPr>
          <w:rFonts w:cs="Calibri"/>
          <w:szCs w:val="24"/>
        </w:rPr>
        <w:t xml:space="preserve">ewentualnie innymi </w:t>
      </w:r>
      <w:r w:rsidR="006B16CF" w:rsidRPr="00A55663">
        <w:rPr>
          <w:rFonts w:cs="Calibri"/>
          <w:szCs w:val="24"/>
        </w:rPr>
        <w:t>P</w:t>
      </w:r>
      <w:r w:rsidR="0006723A" w:rsidRPr="00A55663">
        <w:rPr>
          <w:rFonts w:cs="Calibri"/>
          <w:szCs w:val="24"/>
        </w:rPr>
        <w:t xml:space="preserve">artnerami) </w:t>
      </w:r>
      <w:r w:rsidR="00E91D5F" w:rsidRPr="00A55663">
        <w:rPr>
          <w:rFonts w:cs="Calibri"/>
          <w:szCs w:val="24"/>
        </w:rPr>
        <w:t>p</w:t>
      </w:r>
      <w:r w:rsidR="0006723A" w:rsidRPr="00A55663">
        <w:rPr>
          <w:rFonts w:cs="Calibri"/>
          <w:szCs w:val="24"/>
        </w:rPr>
        <w:t xml:space="preserve">rojekt na warunkach określonych w </w:t>
      </w:r>
      <w:r w:rsidR="00C574C3" w:rsidRPr="00A55663">
        <w:rPr>
          <w:rFonts w:cs="Calibri"/>
          <w:szCs w:val="24"/>
        </w:rPr>
        <w:t>Umowie</w:t>
      </w:r>
      <w:r w:rsidR="0006723A" w:rsidRPr="00A55663">
        <w:rPr>
          <w:rFonts w:cs="Calibri"/>
          <w:szCs w:val="24"/>
        </w:rPr>
        <w:t xml:space="preserve"> i</w:t>
      </w:r>
      <w:r w:rsidR="00C574C3" w:rsidRPr="00A55663">
        <w:rPr>
          <w:rFonts w:cs="Calibri"/>
          <w:szCs w:val="24"/>
        </w:rPr>
        <w:t> </w:t>
      </w:r>
      <w:r w:rsidR="0006723A" w:rsidRPr="00A55663">
        <w:rPr>
          <w:rFonts w:cs="Calibri"/>
          <w:szCs w:val="24"/>
        </w:rPr>
        <w:t xml:space="preserve">porozumieniu albo umowie o partnerstwie i wnoszący do </w:t>
      </w:r>
      <w:r w:rsidR="00E91D5F" w:rsidRPr="00A55663">
        <w:rPr>
          <w:rFonts w:cs="Calibri"/>
          <w:szCs w:val="24"/>
        </w:rPr>
        <w:t>p</w:t>
      </w:r>
      <w:r w:rsidR="0006723A" w:rsidRPr="00A55663">
        <w:rPr>
          <w:rFonts w:cs="Calibri"/>
          <w:szCs w:val="24"/>
        </w:rPr>
        <w:t xml:space="preserve">rojektu zasoby ludzkie, organizacyjne, techniczne lub finansowe, bez którego realizacja </w:t>
      </w:r>
      <w:r w:rsidR="00E91D5F" w:rsidRPr="00A55663">
        <w:rPr>
          <w:rFonts w:cs="Calibri"/>
          <w:szCs w:val="24"/>
        </w:rPr>
        <w:t>p</w:t>
      </w:r>
      <w:r w:rsidR="0006723A" w:rsidRPr="00A55663">
        <w:rPr>
          <w:rFonts w:cs="Calibri"/>
          <w:szCs w:val="24"/>
        </w:rPr>
        <w:t>rojektu nie byłaby możliwa</w:t>
      </w:r>
      <w:r w:rsidRPr="00A55663">
        <w:rPr>
          <w:rFonts w:cs="Calibri"/>
          <w:szCs w:val="24"/>
        </w:rPr>
        <w:t>;</w:t>
      </w:r>
      <w:r w:rsidR="009E31B0" w:rsidRPr="00A55663">
        <w:rPr>
          <w:rFonts w:cs="Calibri"/>
          <w:szCs w:val="24"/>
        </w:rPr>
        <w:t xml:space="preserve"> </w:t>
      </w:r>
    </w:p>
    <w:p w14:paraId="2EA547E6" w14:textId="3D5DF04B" w:rsidR="008862CC" w:rsidRPr="00A55663" w:rsidRDefault="008862CC" w:rsidP="00694FF7">
      <w:pPr>
        <w:pStyle w:val="Akapitzlist"/>
        <w:numPr>
          <w:ilvl w:val="0"/>
          <w:numId w:val="77"/>
        </w:numPr>
        <w:ind w:left="369" w:hanging="369"/>
        <w:contextualSpacing w:val="0"/>
        <w:jc w:val="both"/>
        <w:rPr>
          <w:rFonts w:cs="Calibri"/>
          <w:szCs w:val="24"/>
        </w:rPr>
      </w:pPr>
      <w:r w:rsidRPr="00A55663">
        <w:rPr>
          <w:rFonts w:cs="Calibri"/>
          <w:b/>
          <w:bCs/>
          <w:szCs w:val="24"/>
        </w:rPr>
        <w:t>„Podmiocie upoważnionym do ponoszenia wydatków”</w:t>
      </w:r>
      <w:r w:rsidRPr="00A55663">
        <w:rPr>
          <w:rFonts w:cs="Calibri"/>
          <w:szCs w:val="24"/>
        </w:rPr>
        <w:t xml:space="preserve"> – należy przez to rozumieć jednostkę organizacyjną Beneficjenta lub Partnera bądź inny podmiot uczestniczący w realizacji projektu</w:t>
      </w:r>
      <w:r w:rsidR="00027B98" w:rsidRPr="00A55663">
        <w:rPr>
          <w:rFonts w:cs="Calibri"/>
          <w:szCs w:val="24"/>
        </w:rPr>
        <w:t>;</w:t>
      </w:r>
    </w:p>
    <w:p w14:paraId="15C40DC9" w14:textId="5E3D6FAA" w:rsidR="008862CC" w:rsidRPr="00A55663" w:rsidRDefault="008862CC" w:rsidP="00694FF7">
      <w:pPr>
        <w:pStyle w:val="Akapitzlist"/>
        <w:numPr>
          <w:ilvl w:val="0"/>
          <w:numId w:val="77"/>
        </w:numPr>
        <w:ind w:left="369" w:hanging="369"/>
        <w:contextualSpacing w:val="0"/>
        <w:jc w:val="both"/>
        <w:rPr>
          <w:rFonts w:cs="Calibri"/>
          <w:szCs w:val="24"/>
        </w:rPr>
      </w:pPr>
      <w:r w:rsidRPr="00A55663">
        <w:rPr>
          <w:rFonts w:cs="Calibri"/>
          <w:b/>
          <w:bCs/>
          <w:szCs w:val="24"/>
        </w:rPr>
        <w:t>„Programie”</w:t>
      </w:r>
      <w:r w:rsidRPr="00A55663">
        <w:rPr>
          <w:rFonts w:cs="Calibri"/>
          <w:szCs w:val="24"/>
        </w:rPr>
        <w:t xml:space="preserve"> – należy przez to rozumieć program Fundusze Europejskie dla Dolnego Śląska 2021</w:t>
      </w:r>
      <w:r w:rsidR="00B84532" w:rsidRPr="00A55663">
        <w:rPr>
          <w:rFonts w:cs="Calibri"/>
          <w:szCs w:val="24"/>
        </w:rPr>
        <w:t>–</w:t>
      </w:r>
      <w:r w:rsidRPr="00A55663">
        <w:rPr>
          <w:rFonts w:cs="Calibri"/>
          <w:szCs w:val="24"/>
        </w:rPr>
        <w:t>2027 (FEDS 2021</w:t>
      </w:r>
      <w:r w:rsidR="00B84532" w:rsidRPr="00A55663">
        <w:rPr>
          <w:rFonts w:cs="Calibri"/>
          <w:szCs w:val="24"/>
        </w:rPr>
        <w:t>–</w:t>
      </w:r>
      <w:r w:rsidRPr="00A55663">
        <w:rPr>
          <w:rFonts w:cs="Calibri"/>
          <w:szCs w:val="24"/>
        </w:rPr>
        <w:t xml:space="preserve">2027), zatwierdzony decyzją Komisji Europejskiej nr </w:t>
      </w:r>
      <w:bookmarkStart w:id="13" w:name="_Hlk121220061"/>
      <w:r w:rsidR="00A453E3" w:rsidRPr="00A55663">
        <w:rPr>
          <w:rFonts w:cs="Calibri"/>
          <w:szCs w:val="24"/>
        </w:rPr>
        <w:t>CCI 2021PL16FFPR001</w:t>
      </w:r>
      <w:bookmarkEnd w:id="13"/>
      <w:r w:rsidRPr="00A55663">
        <w:rPr>
          <w:rFonts w:cs="Calibri"/>
          <w:szCs w:val="24"/>
        </w:rPr>
        <w:t xml:space="preserve"> z</w:t>
      </w:r>
      <w:r w:rsidR="00531684">
        <w:rPr>
          <w:rFonts w:cs="Calibri"/>
          <w:szCs w:val="24"/>
        </w:rPr>
        <w:t> </w:t>
      </w:r>
      <w:r w:rsidRPr="00A55663">
        <w:rPr>
          <w:rFonts w:cs="Calibri"/>
          <w:szCs w:val="24"/>
        </w:rPr>
        <w:t xml:space="preserve">dnia </w:t>
      </w:r>
      <w:r w:rsidR="00A453E3" w:rsidRPr="00A55663">
        <w:rPr>
          <w:rFonts w:cs="Calibri"/>
          <w:szCs w:val="24"/>
        </w:rPr>
        <w:t xml:space="preserve">05.12.2022 </w:t>
      </w:r>
      <w:r w:rsidRPr="00A55663">
        <w:rPr>
          <w:rFonts w:cs="Calibri"/>
          <w:szCs w:val="24"/>
        </w:rPr>
        <w:t xml:space="preserve">r. (z późn. zm.) oraz przyjęty Uchwałą nr </w:t>
      </w:r>
      <w:r w:rsidR="00CC3ABF" w:rsidRPr="00A55663">
        <w:rPr>
          <w:rFonts w:cs="Calibri"/>
          <w:szCs w:val="24"/>
        </w:rPr>
        <w:t>6333/VI/22</w:t>
      </w:r>
      <w:r w:rsidRPr="00A55663">
        <w:rPr>
          <w:rFonts w:cs="Calibri"/>
          <w:szCs w:val="24"/>
        </w:rPr>
        <w:t xml:space="preserve"> Zarządu Województwa Dolnośląskiego z dnia </w:t>
      </w:r>
      <w:r w:rsidR="00CC3ABF" w:rsidRPr="00A55663">
        <w:rPr>
          <w:rFonts w:cs="Calibri"/>
          <w:szCs w:val="24"/>
        </w:rPr>
        <w:t xml:space="preserve">27 grudnia 2022 </w:t>
      </w:r>
      <w:r w:rsidRPr="00A55663">
        <w:rPr>
          <w:rFonts w:cs="Calibri"/>
          <w:szCs w:val="24"/>
        </w:rPr>
        <w:t xml:space="preserve">r. w sprawie </w:t>
      </w:r>
      <w:r w:rsidR="00CC3ABF" w:rsidRPr="00A55663">
        <w:rPr>
          <w:rFonts w:cs="Calibri"/>
          <w:szCs w:val="24"/>
        </w:rPr>
        <w:t>przyjęcia programu Fundusze Europejskie dla Dolnego Śląska 2021</w:t>
      </w:r>
      <w:r w:rsidR="00E57AD4" w:rsidRPr="00A55663">
        <w:rPr>
          <w:rFonts w:cs="Calibri"/>
          <w:szCs w:val="24"/>
        </w:rPr>
        <w:t>–</w:t>
      </w:r>
      <w:r w:rsidR="00CC3ABF" w:rsidRPr="00A55663">
        <w:rPr>
          <w:rFonts w:cs="Calibri"/>
          <w:szCs w:val="24"/>
        </w:rPr>
        <w:t>2027 wraz z Prognozą oddziaływania na środowisko programu Fundusze Europejskie dla Dolnego Śląska 2021</w:t>
      </w:r>
      <w:r w:rsidR="00E57AD4" w:rsidRPr="00A55663">
        <w:rPr>
          <w:rFonts w:cs="Calibri"/>
          <w:szCs w:val="24"/>
        </w:rPr>
        <w:t>–</w:t>
      </w:r>
      <w:r w:rsidR="00CC3ABF" w:rsidRPr="00A55663">
        <w:rPr>
          <w:rFonts w:cs="Calibri"/>
          <w:szCs w:val="24"/>
        </w:rPr>
        <w:t>2027 wraz</w:t>
      </w:r>
      <w:r w:rsidR="0009654B">
        <w:rPr>
          <w:rFonts w:cs="Calibri"/>
          <w:szCs w:val="24"/>
        </w:rPr>
        <w:t xml:space="preserve"> </w:t>
      </w:r>
      <w:r w:rsidR="00CC3ABF" w:rsidRPr="00A55663">
        <w:rPr>
          <w:rFonts w:cs="Calibri"/>
          <w:szCs w:val="24"/>
        </w:rPr>
        <w:t>z</w:t>
      </w:r>
      <w:r w:rsidR="002524C0" w:rsidRPr="00A55663">
        <w:rPr>
          <w:rFonts w:cs="Calibri"/>
          <w:szCs w:val="24"/>
        </w:rPr>
        <w:t> </w:t>
      </w:r>
      <w:r w:rsidR="00CC3ABF" w:rsidRPr="00A55663">
        <w:rPr>
          <w:rFonts w:cs="Calibri"/>
          <w:szCs w:val="24"/>
        </w:rPr>
        <w:t xml:space="preserve">załącznikiem (TPST subregion wałbrzyski) oraz podsumowaniem </w:t>
      </w:r>
      <w:r w:rsidRPr="00A55663">
        <w:rPr>
          <w:rFonts w:cs="Calibri"/>
          <w:szCs w:val="24"/>
        </w:rPr>
        <w:t>(z</w:t>
      </w:r>
      <w:r w:rsidR="00E8359C" w:rsidRPr="00A55663">
        <w:rPr>
          <w:rFonts w:cs="Calibri"/>
          <w:szCs w:val="24"/>
        </w:rPr>
        <w:t> </w:t>
      </w:r>
      <w:r w:rsidRPr="00A55663">
        <w:rPr>
          <w:rFonts w:cs="Calibri"/>
          <w:szCs w:val="24"/>
        </w:rPr>
        <w:t>późn. zm.);</w:t>
      </w:r>
    </w:p>
    <w:p w14:paraId="1D519996" w14:textId="77777777" w:rsidR="008862CC" w:rsidRPr="00A55663" w:rsidRDefault="008862CC" w:rsidP="00694FF7">
      <w:pPr>
        <w:pStyle w:val="Akapitzlist"/>
        <w:numPr>
          <w:ilvl w:val="0"/>
          <w:numId w:val="77"/>
        </w:numPr>
        <w:ind w:left="369" w:hanging="369"/>
        <w:contextualSpacing w:val="0"/>
        <w:jc w:val="both"/>
        <w:rPr>
          <w:rFonts w:cs="Calibri"/>
          <w:szCs w:val="24"/>
        </w:rPr>
      </w:pPr>
      <w:r w:rsidRPr="00A55663">
        <w:rPr>
          <w:rFonts w:cs="Calibri"/>
          <w:b/>
          <w:bCs/>
          <w:szCs w:val="24"/>
        </w:rPr>
        <w:t>„Projekcie”</w:t>
      </w:r>
      <w:r w:rsidRPr="00A55663">
        <w:rPr>
          <w:rFonts w:cs="Calibri"/>
          <w:szCs w:val="24"/>
        </w:rPr>
        <w:t xml:space="preserve"> – należy przez to rozumieć projekt o numerze i tytule wskazanym na pierwszej stronie Umowy;</w:t>
      </w:r>
    </w:p>
    <w:p w14:paraId="3034804B" w14:textId="523DB101" w:rsidR="008862CC" w:rsidRPr="00A55663" w:rsidRDefault="008862CC" w:rsidP="00694FF7">
      <w:pPr>
        <w:pStyle w:val="Akapitzlist"/>
        <w:numPr>
          <w:ilvl w:val="0"/>
          <w:numId w:val="77"/>
        </w:numPr>
        <w:ind w:left="369" w:hanging="369"/>
        <w:contextualSpacing w:val="0"/>
        <w:jc w:val="both"/>
        <w:rPr>
          <w:rFonts w:cs="Calibri"/>
          <w:szCs w:val="24"/>
        </w:rPr>
      </w:pPr>
      <w:r w:rsidRPr="00A55663">
        <w:rPr>
          <w:rFonts w:cs="Calibri"/>
          <w:b/>
          <w:bCs/>
          <w:szCs w:val="24"/>
        </w:rPr>
        <w:t xml:space="preserve">„rachunku bankowym </w:t>
      </w:r>
      <w:r w:rsidR="00E25EA2">
        <w:rPr>
          <w:rFonts w:cs="Calibri"/>
          <w:b/>
          <w:bCs/>
          <w:szCs w:val="24"/>
        </w:rPr>
        <w:t>DIP</w:t>
      </w:r>
      <w:r w:rsidRPr="00A55663">
        <w:rPr>
          <w:rFonts w:cs="Calibri"/>
          <w:b/>
          <w:bCs/>
          <w:szCs w:val="24"/>
        </w:rPr>
        <w:t xml:space="preserve"> dla zwrotu środków”</w:t>
      </w:r>
      <w:r w:rsidRPr="00A55663">
        <w:rPr>
          <w:rFonts w:cs="Calibri"/>
          <w:szCs w:val="24"/>
        </w:rPr>
        <w:t xml:space="preserve"> – </w:t>
      </w:r>
      <w:r w:rsidR="00AC5D27" w:rsidRPr="00A55663">
        <w:rPr>
          <w:rFonts w:cs="Calibri"/>
          <w:szCs w:val="24"/>
        </w:rPr>
        <w:t xml:space="preserve">o ile nie wskazano inaczej na stronie internetowej Programu </w:t>
      </w:r>
      <w:r w:rsidR="00BB769A" w:rsidRPr="00A55663">
        <w:rPr>
          <w:rFonts w:cs="Calibri"/>
          <w:szCs w:val="24"/>
        </w:rPr>
        <w:t>–</w:t>
      </w:r>
      <w:r w:rsidR="00AC5D27" w:rsidRPr="00A55663">
        <w:rPr>
          <w:rFonts w:cs="Calibri"/>
          <w:szCs w:val="24"/>
        </w:rPr>
        <w:t xml:space="preserve"> </w:t>
      </w:r>
      <w:r w:rsidRPr="00A55663">
        <w:rPr>
          <w:rFonts w:cs="Calibri"/>
          <w:szCs w:val="24"/>
        </w:rPr>
        <w:t>należy przez to rozumieć rachunek bankowy nr</w:t>
      </w:r>
      <w:r w:rsidR="00EA463F"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prowadzony w</w:t>
      </w:r>
      <w:r w:rsidR="0016752E"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na który Beneficjent dokonuje zwrotu kwoty dofinansowania oraz odsetek od tych środków, odsetek narosłych od środków zaliczki zgromadzonych na rachunku płatniczym (jeżeli obowiązek zwrotu dotyczy Beneficjenta)</w:t>
      </w:r>
      <w:r w:rsidR="00837659" w:rsidRPr="00A55663">
        <w:rPr>
          <w:rFonts w:cs="Calibri"/>
          <w:szCs w:val="24"/>
        </w:rPr>
        <w:t>,</w:t>
      </w:r>
      <w:r w:rsidRPr="00A55663">
        <w:rPr>
          <w:rFonts w:cs="Calibri"/>
          <w:szCs w:val="24"/>
        </w:rPr>
        <w:t xml:space="preserve"> odsetek od środków zaliczki pozostałych do rozliczenia</w:t>
      </w:r>
      <w:r w:rsidR="00837659" w:rsidRPr="00A55663">
        <w:rPr>
          <w:rFonts w:cs="Calibri"/>
          <w:szCs w:val="24"/>
        </w:rPr>
        <w:t>, a</w:t>
      </w:r>
      <w:r w:rsidR="002524C0" w:rsidRPr="00A55663">
        <w:rPr>
          <w:rFonts w:cs="Calibri"/>
          <w:szCs w:val="24"/>
        </w:rPr>
        <w:t> </w:t>
      </w:r>
      <w:r w:rsidR="00837659" w:rsidRPr="00A55663">
        <w:rPr>
          <w:rFonts w:cs="Calibri"/>
          <w:szCs w:val="24"/>
        </w:rPr>
        <w:t>także innych środków do zwrotu których Beneficjent został zobligowany</w:t>
      </w:r>
      <w:r w:rsidRPr="00A55663">
        <w:rPr>
          <w:rFonts w:cs="Calibri"/>
          <w:szCs w:val="24"/>
        </w:rPr>
        <w:t>;</w:t>
      </w:r>
    </w:p>
    <w:p w14:paraId="692A9D01" w14:textId="1C3010E7" w:rsidR="008862CC" w:rsidRPr="00A55663" w:rsidRDefault="008862CC" w:rsidP="00694FF7">
      <w:pPr>
        <w:pStyle w:val="Akapitzlist"/>
        <w:numPr>
          <w:ilvl w:val="0"/>
          <w:numId w:val="77"/>
        </w:numPr>
        <w:ind w:left="369" w:hanging="369"/>
        <w:contextualSpacing w:val="0"/>
        <w:jc w:val="both"/>
        <w:rPr>
          <w:rFonts w:cs="Calibri"/>
          <w:szCs w:val="24"/>
        </w:rPr>
      </w:pPr>
      <w:r w:rsidRPr="00A55663">
        <w:rPr>
          <w:rFonts w:cs="Calibri"/>
          <w:b/>
          <w:bCs/>
          <w:szCs w:val="24"/>
        </w:rPr>
        <w:t>„rachunku bankowym z którego dokonywana jest płatność”</w:t>
      </w:r>
      <w:r w:rsidRPr="00A55663">
        <w:rPr>
          <w:rFonts w:cs="Calibri"/>
          <w:szCs w:val="24"/>
        </w:rPr>
        <w:t xml:space="preserve"> – należy przez to rozumieć rachunek bankowy, z którego dofinansowanie, w podziale na źródła finansowania, jest przekazywane na rachunek płatniczy Beneficjenta, tj.:</w:t>
      </w:r>
    </w:p>
    <w:p w14:paraId="7FD0DD4C" w14:textId="77777777" w:rsidR="00531684" w:rsidRDefault="008862CC" w:rsidP="00694FF7">
      <w:pPr>
        <w:pStyle w:val="Akapitzlist"/>
        <w:numPr>
          <w:ilvl w:val="0"/>
          <w:numId w:val="8"/>
        </w:numPr>
        <w:ind w:left="811" w:hanging="357"/>
        <w:contextualSpacing w:val="0"/>
        <w:jc w:val="both"/>
        <w:rPr>
          <w:rFonts w:cs="Calibri"/>
          <w:szCs w:val="24"/>
        </w:rPr>
      </w:pPr>
      <w:r w:rsidRPr="00A55663">
        <w:rPr>
          <w:rFonts w:cs="Calibri"/>
          <w:szCs w:val="24"/>
        </w:rPr>
        <w:t>rachunek Ministra Finansów prowadzony w Banku Gospodarstwa Krajowego (BGK), z</w:t>
      </w:r>
      <w:r w:rsidR="00271EF9" w:rsidRPr="00A55663">
        <w:rPr>
          <w:rFonts w:cs="Calibri"/>
          <w:szCs w:val="24"/>
        </w:rPr>
        <w:t> </w:t>
      </w:r>
      <w:r w:rsidRPr="00A55663">
        <w:rPr>
          <w:rFonts w:cs="Calibri"/>
          <w:szCs w:val="24"/>
        </w:rPr>
        <w:t>którego przekazywane jest finansowanie UE</w:t>
      </w:r>
      <w:r w:rsidR="00EC7D0C" w:rsidRPr="00A55663">
        <w:rPr>
          <w:rFonts w:cs="Calibri"/>
          <w:szCs w:val="24"/>
        </w:rPr>
        <w:t>,</w:t>
      </w:r>
    </w:p>
    <w:p w14:paraId="08F51883" w14:textId="23BC5140" w:rsidR="008862CC" w:rsidRPr="00531684" w:rsidRDefault="008862CC" w:rsidP="00694FF7">
      <w:pPr>
        <w:pStyle w:val="Akapitzlist"/>
        <w:numPr>
          <w:ilvl w:val="0"/>
          <w:numId w:val="8"/>
        </w:numPr>
        <w:ind w:left="811" w:hanging="357"/>
        <w:contextualSpacing w:val="0"/>
        <w:jc w:val="both"/>
        <w:rPr>
          <w:rFonts w:cs="Calibri"/>
          <w:szCs w:val="24"/>
        </w:rPr>
      </w:pPr>
      <w:r w:rsidRPr="00531684">
        <w:rPr>
          <w:rFonts w:cs="Calibri"/>
          <w:szCs w:val="24"/>
        </w:rPr>
        <w:t xml:space="preserve">rachunek </w:t>
      </w:r>
      <w:r w:rsidR="00FC7562">
        <w:rPr>
          <w:rFonts w:cs="Calibri"/>
          <w:szCs w:val="24"/>
        </w:rPr>
        <w:t>DIP</w:t>
      </w:r>
      <w:r w:rsidR="00826CA8" w:rsidRPr="00531684">
        <w:rPr>
          <w:rFonts w:cs="Calibri"/>
          <w:szCs w:val="24"/>
        </w:rPr>
        <w:t>,</w:t>
      </w:r>
      <w:r w:rsidRPr="00531684">
        <w:rPr>
          <w:rFonts w:cs="Calibri"/>
          <w:szCs w:val="24"/>
        </w:rPr>
        <w:t xml:space="preserve"> z którego przekazywane jest współfinansowanie krajowe z</w:t>
      </w:r>
      <w:r w:rsidR="00531684">
        <w:rPr>
          <w:rFonts w:cs="Calibri"/>
          <w:szCs w:val="24"/>
        </w:rPr>
        <w:t> </w:t>
      </w:r>
      <w:r w:rsidRPr="00531684">
        <w:rPr>
          <w:rFonts w:cs="Calibri"/>
          <w:szCs w:val="24"/>
        </w:rPr>
        <w:t>budżetu państwa</w:t>
      </w:r>
      <w:r w:rsidR="00A437C0" w:rsidRPr="00531684">
        <w:rPr>
          <w:rFonts w:cs="Calibri"/>
          <w:szCs w:val="24"/>
        </w:rPr>
        <w:t xml:space="preserve"> w ramach danego Priorytetu w Programie</w:t>
      </w:r>
      <w:r w:rsidR="003970AE" w:rsidRPr="00531684">
        <w:rPr>
          <w:rFonts w:cs="Calibri"/>
          <w:szCs w:val="24"/>
        </w:rPr>
        <w:t>;</w:t>
      </w:r>
      <w:r w:rsidRPr="00531684">
        <w:rPr>
          <w:rFonts w:cs="Calibri"/>
          <w:szCs w:val="24"/>
        </w:rPr>
        <w:t>*</w:t>
      </w:r>
    </w:p>
    <w:p w14:paraId="761D57F3" w14:textId="276E0D58" w:rsidR="00301CF3" w:rsidRPr="00301CF3" w:rsidRDefault="008862CC" w:rsidP="00694FF7">
      <w:pPr>
        <w:numPr>
          <w:ilvl w:val="0"/>
          <w:numId w:val="77"/>
        </w:numPr>
        <w:spacing w:before="0" w:after="0"/>
        <w:jc w:val="both"/>
        <w:rPr>
          <w:rFonts w:asciiTheme="minorHAnsi" w:hAnsiTheme="minorHAnsi"/>
        </w:rPr>
      </w:pPr>
      <w:r w:rsidRPr="00A55663">
        <w:rPr>
          <w:rFonts w:cs="Calibri"/>
          <w:b/>
          <w:bCs/>
          <w:szCs w:val="24"/>
        </w:rPr>
        <w:t>„rachunku płatniczym Beneficjenta”</w:t>
      </w:r>
      <w:r w:rsidRPr="00A55663">
        <w:rPr>
          <w:rFonts w:cs="Calibri"/>
          <w:szCs w:val="24"/>
        </w:rPr>
        <w:t xml:space="preserve"> </w:t>
      </w:r>
      <w:bookmarkStart w:id="14" w:name="_Hlk99695035"/>
      <w:r w:rsidRPr="00A55663">
        <w:rPr>
          <w:rFonts w:cs="Calibri"/>
          <w:szCs w:val="24"/>
        </w:rPr>
        <w:t xml:space="preserve">– należy przez to rozumieć </w:t>
      </w:r>
      <w:bookmarkEnd w:id="14"/>
      <w:r w:rsidRPr="00A55663">
        <w:rPr>
          <w:rFonts w:cs="Calibri"/>
          <w:szCs w:val="24"/>
        </w:rPr>
        <w:t>wyodrębniony dla projektu rachunek płatniczy, w</w:t>
      </w:r>
      <w:r w:rsidR="00271EF9" w:rsidRPr="00A55663">
        <w:rPr>
          <w:rFonts w:cs="Calibri"/>
          <w:szCs w:val="24"/>
        </w:rPr>
        <w:t> </w:t>
      </w:r>
      <w:r w:rsidRPr="00A55663">
        <w:rPr>
          <w:rFonts w:cs="Calibri"/>
          <w:szCs w:val="24"/>
        </w:rPr>
        <w:t>rozumieniu przepisu art. 2 pkt 25 ustawy z dnia 19 sierpnia 2011 r. o</w:t>
      </w:r>
      <w:r w:rsidR="00FB40AF" w:rsidRPr="00A55663">
        <w:rPr>
          <w:rFonts w:cs="Calibri"/>
          <w:szCs w:val="24"/>
        </w:rPr>
        <w:t> </w:t>
      </w:r>
      <w:r w:rsidRPr="00A55663">
        <w:rPr>
          <w:rFonts w:cs="Calibri"/>
          <w:szCs w:val="24"/>
        </w:rPr>
        <w:t>usługach płatniczych, nr</w:t>
      </w:r>
      <w:r w:rsidR="007B06A7" w:rsidRPr="00A55663">
        <w:rPr>
          <w:rFonts w:cs="Calibri"/>
          <w:szCs w:val="24"/>
        </w:rPr>
        <w:t> </w:t>
      </w:r>
      <w:r w:rsidRPr="00A55663">
        <w:rPr>
          <w:rFonts w:cs="Calibri"/>
          <w:szCs w:val="24"/>
        </w:rPr>
        <w:t>...............</w:t>
      </w:r>
      <w:r w:rsidR="00434D6A" w:rsidRPr="00A55663">
        <w:rPr>
          <w:rFonts w:cs="Calibri"/>
          <w:szCs w:val="24"/>
        </w:rPr>
        <w:t>..........</w:t>
      </w:r>
      <w:r w:rsidR="00C5152C" w:rsidRPr="00A55663">
        <w:rPr>
          <w:rFonts w:cs="Calibri"/>
          <w:szCs w:val="24"/>
        </w:rPr>
        <w:t>......</w:t>
      </w:r>
      <w:r w:rsidR="00F71623" w:rsidRPr="00A55663">
        <w:rPr>
          <w:rFonts w:cs="Calibri"/>
          <w:szCs w:val="24"/>
        </w:rPr>
        <w:t>..</w:t>
      </w:r>
      <w:r w:rsidR="00F12995" w:rsidRPr="00A55663">
        <w:rPr>
          <w:rFonts w:cs="Calibri"/>
          <w:szCs w:val="24"/>
        </w:rPr>
        <w:t>.</w:t>
      </w:r>
      <w:r w:rsidRPr="00A55663">
        <w:rPr>
          <w:rFonts w:cs="Calibri"/>
          <w:szCs w:val="24"/>
        </w:rPr>
        <w:t>....., prowadzony w ............................, na który będzie przekazywane dofinansowanie</w:t>
      </w:r>
      <w:bookmarkStart w:id="15" w:name="_Hlk97211394"/>
      <w:r w:rsidRPr="00A55663">
        <w:rPr>
          <w:rFonts w:cs="Calibri"/>
          <w:szCs w:val="24"/>
        </w:rPr>
        <w:t>;</w:t>
      </w:r>
    </w:p>
    <w:p w14:paraId="147DA0B2" w14:textId="39DE8922" w:rsidR="00354E32" w:rsidRPr="00354E32" w:rsidRDefault="00301CF3" w:rsidP="00694FF7">
      <w:pPr>
        <w:pStyle w:val="Akapitzlist"/>
        <w:numPr>
          <w:ilvl w:val="0"/>
          <w:numId w:val="77"/>
        </w:numPr>
        <w:spacing w:before="0" w:after="0" w:line="240" w:lineRule="auto"/>
        <w:rPr>
          <w:rFonts w:ascii="Times New Roman" w:hAnsi="Times New Roman" w:cs="Times New Roman"/>
          <w:szCs w:val="24"/>
          <w:lang w:eastAsia="pl-PL"/>
        </w:rPr>
      </w:pPr>
      <w:r w:rsidRPr="00354E32">
        <w:rPr>
          <w:rFonts w:asciiTheme="minorHAnsi" w:hAnsiTheme="minorHAnsi" w:cs="Calibri"/>
          <w:b/>
        </w:rPr>
        <w:t xml:space="preserve"> </w:t>
      </w:r>
      <w:bookmarkStart w:id="16" w:name="_Hlk134451574"/>
      <w:r w:rsidR="00354E32" w:rsidRPr="00354E32">
        <w:rPr>
          <w:rFonts w:asciiTheme="minorHAnsi" w:hAnsiTheme="minorHAnsi" w:cs="Calibri"/>
          <w:b/>
        </w:rPr>
        <w:t>„rachunku „Cesjonariusza/Banku”</w:t>
      </w:r>
      <w:r w:rsidR="00354E32" w:rsidRPr="00354E32">
        <w:rPr>
          <w:rFonts w:asciiTheme="minorHAnsi" w:hAnsiTheme="minorHAnsi" w:cs="Calibri"/>
          <w:bCs/>
        </w:rPr>
        <w:t xml:space="preserve"> – należy przez to rozumieć wyodrębniony na mocy umowy przelewu wierzytelności z tytułu umowy o dofinansowanie rachunek bankowy nr ………………….., prowadzony przez …………………., na który będzie przekazywane dofinansowanie;</w:t>
      </w:r>
      <w:r w:rsidR="00354E32" w:rsidRPr="00354E32">
        <w:rPr>
          <w:rFonts w:ascii="Times New Roman" w:hAnsi="Times New Roman" w:cs="Times New Roman"/>
          <w:szCs w:val="24"/>
          <w:lang w:eastAsia="pl-PL"/>
        </w:rPr>
        <w:t xml:space="preserve"> </w:t>
      </w:r>
    </w:p>
    <w:p w14:paraId="4DEE30FB" w14:textId="328A93B2" w:rsidR="00354E32" w:rsidRPr="00354E32" w:rsidRDefault="00354E32" w:rsidP="00354E32">
      <w:pPr>
        <w:spacing w:before="0" w:after="0" w:line="240" w:lineRule="auto"/>
        <w:ind w:left="0" w:firstLine="0"/>
        <w:jc w:val="both"/>
        <w:rPr>
          <w:rFonts w:cs="Calibri"/>
          <w:szCs w:val="24"/>
        </w:rPr>
      </w:pPr>
    </w:p>
    <w:p w14:paraId="7E494B04" w14:textId="116795E5" w:rsidR="00301CF3" w:rsidRPr="007255A0" w:rsidRDefault="00301CF3" w:rsidP="00694FF7">
      <w:pPr>
        <w:numPr>
          <w:ilvl w:val="0"/>
          <w:numId w:val="77"/>
        </w:numPr>
        <w:spacing w:before="0" w:after="0" w:line="240" w:lineRule="auto"/>
        <w:jc w:val="both"/>
        <w:rPr>
          <w:rFonts w:cs="Calibri"/>
          <w:szCs w:val="24"/>
        </w:rPr>
      </w:pPr>
      <w:r w:rsidRPr="00423903">
        <w:rPr>
          <w:rFonts w:asciiTheme="minorHAnsi" w:hAnsiTheme="minorHAnsi" w:cs="Calibri"/>
          <w:b/>
        </w:rPr>
        <w:t xml:space="preserve">„rachunku </w:t>
      </w:r>
      <w:r>
        <w:rPr>
          <w:rFonts w:asciiTheme="minorHAnsi" w:hAnsiTheme="minorHAnsi" w:cs="Calibri"/>
          <w:b/>
        </w:rPr>
        <w:t>płatniczym</w:t>
      </w:r>
      <w:r w:rsidRPr="00423903">
        <w:rPr>
          <w:rFonts w:asciiTheme="minorHAnsi" w:hAnsiTheme="minorHAnsi" w:cs="Calibri"/>
          <w:b/>
        </w:rPr>
        <w:t xml:space="preserve"> Beneficjenta dla płatności zaliczkowej” </w:t>
      </w:r>
      <w:r w:rsidRPr="009935BF">
        <w:rPr>
          <w:rFonts w:asciiTheme="minorHAnsi" w:hAnsiTheme="minorHAnsi" w:cs="Calibri"/>
        </w:rPr>
        <w:t>–</w:t>
      </w:r>
      <w:r w:rsidRPr="00423903">
        <w:rPr>
          <w:rFonts w:asciiTheme="minorHAnsi" w:hAnsiTheme="minorHAnsi"/>
        </w:rPr>
        <w:t xml:space="preserve"> należy przez to rozumieć wyodrębniony rachunek </w:t>
      </w:r>
      <w:r>
        <w:rPr>
          <w:rFonts w:asciiTheme="minorHAnsi" w:hAnsiTheme="minorHAnsi"/>
        </w:rPr>
        <w:t>płatniczy,</w:t>
      </w:r>
      <w:r w:rsidRPr="00423903">
        <w:rPr>
          <w:rFonts w:asciiTheme="minorHAnsi" w:hAnsiTheme="minorHAnsi"/>
        </w:rPr>
        <w:t xml:space="preserve"> </w:t>
      </w:r>
      <w:r w:rsidRPr="00A55663">
        <w:rPr>
          <w:rFonts w:cs="Calibri"/>
          <w:szCs w:val="24"/>
        </w:rPr>
        <w:t xml:space="preserve">w rozumieniu przepisu art. 2 pkt 25 ustawy z dnia 19 sierpnia </w:t>
      </w:r>
      <w:r w:rsidRPr="00A55663">
        <w:rPr>
          <w:rFonts w:cs="Calibri"/>
          <w:szCs w:val="24"/>
        </w:rPr>
        <w:lastRenderedPageBreak/>
        <w:t>2011 r. o usługach płatniczych</w:t>
      </w:r>
      <w:r>
        <w:rPr>
          <w:rFonts w:cs="Calibri"/>
          <w:szCs w:val="24"/>
        </w:rPr>
        <w:t xml:space="preserve"> </w:t>
      </w:r>
      <w:r w:rsidRPr="00423903">
        <w:rPr>
          <w:rFonts w:asciiTheme="minorHAnsi" w:hAnsiTheme="minorHAnsi"/>
        </w:rPr>
        <w:t xml:space="preserve">(prowadzony w PLN) </w:t>
      </w:r>
      <w:r w:rsidRPr="00A55663">
        <w:rPr>
          <w:rFonts w:cs="Calibri"/>
          <w:szCs w:val="24"/>
        </w:rPr>
        <w:t xml:space="preserve">nr ......................................., prowadzony w ............................, </w:t>
      </w:r>
      <w:r w:rsidRPr="00423903">
        <w:rPr>
          <w:rFonts w:asciiTheme="minorHAnsi" w:hAnsiTheme="minorHAnsi"/>
        </w:rPr>
        <w:t>który przeznaczony został wyłącznie d</w:t>
      </w:r>
      <w:r>
        <w:rPr>
          <w:rFonts w:asciiTheme="minorHAnsi" w:hAnsiTheme="minorHAnsi"/>
        </w:rPr>
        <w:t>o obsługi płatności zaliczkowej</w:t>
      </w:r>
      <w:bookmarkEnd w:id="16"/>
      <w:r>
        <w:rPr>
          <w:rFonts w:asciiTheme="minorHAnsi" w:hAnsiTheme="minorHAnsi"/>
        </w:rPr>
        <w:t>;</w:t>
      </w:r>
    </w:p>
    <w:p w14:paraId="370EBA87" w14:textId="5127D6D3" w:rsidR="00803A83" w:rsidRPr="00A55663" w:rsidRDefault="00803A83" w:rsidP="00694FF7">
      <w:pPr>
        <w:pStyle w:val="Akapitzlist"/>
        <w:numPr>
          <w:ilvl w:val="0"/>
          <w:numId w:val="77"/>
        </w:numPr>
        <w:ind w:left="369" w:hanging="369"/>
        <w:contextualSpacing w:val="0"/>
        <w:jc w:val="both"/>
        <w:rPr>
          <w:rFonts w:cs="Calibri"/>
          <w:szCs w:val="24"/>
        </w:rPr>
      </w:pPr>
      <w:r w:rsidRPr="00A55663">
        <w:rPr>
          <w:rFonts w:cs="Calibri"/>
          <w:b/>
          <w:bCs/>
          <w:szCs w:val="24"/>
        </w:rPr>
        <w:t xml:space="preserve">„Realizatorze” </w:t>
      </w:r>
      <w:r w:rsidRPr="00A55663">
        <w:rPr>
          <w:rFonts w:cs="Calibri"/>
          <w:szCs w:val="24"/>
        </w:rPr>
        <w:t>–należy przez to rozumieć</w:t>
      </w:r>
      <w:r w:rsidR="005D2308" w:rsidRPr="00A55663">
        <w:rPr>
          <w:rFonts w:cs="Calibri"/>
          <w:szCs w:val="24"/>
        </w:rPr>
        <w:t xml:space="preserve"> Partnera</w:t>
      </w:r>
      <w:r w:rsidR="002D5730">
        <w:rPr>
          <w:rFonts w:cs="Calibri"/>
          <w:szCs w:val="24"/>
        </w:rPr>
        <w:t xml:space="preserve"> lub Podmiot upoważniony do ponoszenia wydatków</w:t>
      </w:r>
      <w:r w:rsidR="00A31CD4">
        <w:rPr>
          <w:rFonts w:cs="Calibri"/>
          <w:szCs w:val="24"/>
        </w:rPr>
        <w:t xml:space="preserve"> pod warunkiem, że spełnia wymogi regulaminu wyboru projektów</w:t>
      </w:r>
      <w:r w:rsidR="005D2308" w:rsidRPr="00A55663">
        <w:rPr>
          <w:rFonts w:cs="Calibri"/>
          <w:szCs w:val="24"/>
        </w:rPr>
        <w:t>;</w:t>
      </w:r>
    </w:p>
    <w:p w14:paraId="7C15D841" w14:textId="4D56819A" w:rsidR="00DA7314" w:rsidRPr="00A55663" w:rsidRDefault="00DA7314" w:rsidP="00694FF7">
      <w:pPr>
        <w:pStyle w:val="Akapitzlist"/>
        <w:numPr>
          <w:ilvl w:val="0"/>
          <w:numId w:val="77"/>
        </w:numPr>
        <w:ind w:left="369" w:hanging="369"/>
        <w:contextualSpacing w:val="0"/>
        <w:jc w:val="both"/>
        <w:rPr>
          <w:rFonts w:cs="Calibri"/>
          <w:szCs w:val="24"/>
        </w:rPr>
      </w:pPr>
      <w:r w:rsidRPr="00A55663">
        <w:rPr>
          <w:rFonts w:cs="Calibri"/>
          <w:b/>
          <w:bCs/>
          <w:szCs w:val="24"/>
        </w:rPr>
        <w:t xml:space="preserve">„regulaminie wyboru projektów” </w:t>
      </w:r>
      <w:r w:rsidRPr="00A55663">
        <w:rPr>
          <w:rFonts w:cs="Calibri"/>
          <w:szCs w:val="24"/>
        </w:rPr>
        <w:t>– należy przez to rozumieć regulamin wyboru projektów w</w:t>
      </w:r>
      <w:r w:rsidR="00FB40AF" w:rsidRPr="00A55663">
        <w:rPr>
          <w:rFonts w:cs="Calibri"/>
          <w:szCs w:val="24"/>
        </w:rPr>
        <w:t> </w:t>
      </w:r>
      <w:r w:rsidR="00E9456D" w:rsidRPr="00A55663">
        <w:rPr>
          <w:rFonts w:cs="Calibri"/>
          <w:szCs w:val="24"/>
        </w:rPr>
        <w:t xml:space="preserve">sposób </w:t>
      </w:r>
      <w:r w:rsidRPr="00A55663">
        <w:rPr>
          <w:rFonts w:cs="Calibri"/>
          <w:szCs w:val="24"/>
        </w:rPr>
        <w:t xml:space="preserve">konkurencyjny lub regulamin wyboru projektów w </w:t>
      </w:r>
      <w:r w:rsidR="00E9456D" w:rsidRPr="00A55663">
        <w:rPr>
          <w:rFonts w:cs="Calibri"/>
          <w:szCs w:val="24"/>
        </w:rPr>
        <w:t xml:space="preserve">sposób </w:t>
      </w:r>
      <w:r w:rsidRPr="00A55663">
        <w:rPr>
          <w:rFonts w:cs="Calibri"/>
          <w:szCs w:val="24"/>
        </w:rPr>
        <w:t xml:space="preserve">niekonkurencyjny </w:t>
      </w:r>
      <w:r w:rsidR="00FE62A2" w:rsidRPr="00A55663">
        <w:rPr>
          <w:rFonts w:cs="Calibri"/>
          <w:szCs w:val="24"/>
        </w:rPr>
        <w:t>obowiązujący w</w:t>
      </w:r>
      <w:r w:rsidR="002524C0" w:rsidRPr="00A55663">
        <w:rPr>
          <w:rFonts w:cs="Calibri"/>
          <w:szCs w:val="24"/>
        </w:rPr>
        <w:t> </w:t>
      </w:r>
      <w:r w:rsidR="00FE62A2" w:rsidRPr="00A55663">
        <w:rPr>
          <w:rFonts w:cs="Calibri"/>
          <w:szCs w:val="24"/>
        </w:rPr>
        <w:t>naborze, w</w:t>
      </w:r>
      <w:r w:rsidR="006E726A" w:rsidRPr="00A55663">
        <w:rPr>
          <w:rFonts w:cs="Calibri"/>
          <w:szCs w:val="24"/>
        </w:rPr>
        <w:t> </w:t>
      </w:r>
      <w:r w:rsidR="00FE62A2" w:rsidRPr="00A55663">
        <w:rPr>
          <w:rFonts w:cs="Calibri"/>
          <w:szCs w:val="24"/>
        </w:rPr>
        <w:t xml:space="preserve">którym </w:t>
      </w:r>
      <w:r w:rsidR="006E726A" w:rsidRPr="00A55663">
        <w:rPr>
          <w:rFonts w:cs="Calibri"/>
          <w:szCs w:val="24"/>
        </w:rPr>
        <w:t>projekt został wybrany do dofinansowania</w:t>
      </w:r>
      <w:r w:rsidR="00FE62A2" w:rsidRPr="00A55663">
        <w:rPr>
          <w:rFonts w:cs="Calibri"/>
          <w:szCs w:val="24"/>
        </w:rPr>
        <w:t xml:space="preserve">; </w:t>
      </w:r>
    </w:p>
    <w:bookmarkEnd w:id="15"/>
    <w:p w14:paraId="5933AEAD" w14:textId="3C497C86" w:rsidR="008862CC" w:rsidRPr="00A55663" w:rsidRDefault="008862CC" w:rsidP="00694FF7">
      <w:pPr>
        <w:pStyle w:val="Akapitzlist"/>
        <w:numPr>
          <w:ilvl w:val="0"/>
          <w:numId w:val="77"/>
        </w:numPr>
        <w:ind w:left="369" w:hanging="369"/>
        <w:contextualSpacing w:val="0"/>
        <w:jc w:val="both"/>
        <w:rPr>
          <w:rFonts w:cs="Calibri"/>
          <w:szCs w:val="24"/>
        </w:rPr>
      </w:pPr>
      <w:r w:rsidRPr="00A55663">
        <w:rPr>
          <w:rFonts w:cs="Calibri"/>
          <w:b/>
          <w:bCs/>
          <w:szCs w:val="24"/>
        </w:rPr>
        <w:t>„rozpoczęciu realizacji projektu”</w:t>
      </w:r>
      <w:r w:rsidRPr="00A55663">
        <w:rPr>
          <w:rFonts w:cs="Calibri"/>
          <w:szCs w:val="24"/>
        </w:rPr>
        <w:t xml:space="preserve"> – należy przez to rozumieć datę poniesienia pierwszego </w:t>
      </w:r>
      <w:r w:rsidR="00EC145B" w:rsidRPr="00A55663">
        <w:rPr>
          <w:rFonts w:cs="Calibri"/>
          <w:szCs w:val="24"/>
        </w:rPr>
        <w:t xml:space="preserve">kwalifikowalnego lub niekwalifikowalnego </w:t>
      </w:r>
      <w:r w:rsidRPr="00A55663">
        <w:rPr>
          <w:rFonts w:cs="Calibri"/>
          <w:szCs w:val="24"/>
        </w:rPr>
        <w:t>wydatku w</w:t>
      </w:r>
      <w:r w:rsidR="007B06A7" w:rsidRPr="00A55663">
        <w:rPr>
          <w:rFonts w:cs="Calibri"/>
          <w:szCs w:val="24"/>
        </w:rPr>
        <w:t> </w:t>
      </w:r>
      <w:r w:rsidRPr="00A55663">
        <w:rPr>
          <w:rFonts w:cs="Calibri"/>
          <w:szCs w:val="24"/>
        </w:rPr>
        <w:t>projekcie</w:t>
      </w:r>
      <w:r w:rsidR="001D775D" w:rsidRPr="00A55663">
        <w:rPr>
          <w:rFonts w:cs="Calibri"/>
          <w:szCs w:val="24"/>
        </w:rPr>
        <w:t xml:space="preserve"> lub </w:t>
      </w:r>
      <w:r w:rsidR="00B84532" w:rsidRPr="00A55663">
        <w:rPr>
          <w:rFonts w:cs="Calibri"/>
          <w:szCs w:val="24"/>
        </w:rPr>
        <w:t>–</w:t>
      </w:r>
      <w:r w:rsidR="001D775D" w:rsidRPr="00A55663">
        <w:rPr>
          <w:rFonts w:cs="Calibri"/>
          <w:szCs w:val="24"/>
        </w:rPr>
        <w:t xml:space="preserve"> w przypadku projektu rozliczanego w</w:t>
      </w:r>
      <w:r w:rsidR="00712D5C" w:rsidRPr="00A55663">
        <w:rPr>
          <w:rFonts w:cs="Calibri"/>
          <w:szCs w:val="24"/>
        </w:rPr>
        <w:t> </w:t>
      </w:r>
      <w:r w:rsidR="001D775D" w:rsidRPr="00A55663">
        <w:rPr>
          <w:rFonts w:cs="Calibri"/>
          <w:szCs w:val="24"/>
        </w:rPr>
        <w:t xml:space="preserve">całości </w:t>
      </w:r>
      <w:r w:rsidR="00BF383E" w:rsidRPr="00A55663">
        <w:rPr>
          <w:rFonts w:cs="Calibri"/>
          <w:szCs w:val="24"/>
        </w:rPr>
        <w:t xml:space="preserve">według </w:t>
      </w:r>
      <w:r w:rsidR="001D775D" w:rsidRPr="00A55663">
        <w:rPr>
          <w:rFonts w:cs="Calibri"/>
          <w:szCs w:val="24"/>
        </w:rPr>
        <w:t>uproszczony</w:t>
      </w:r>
      <w:r w:rsidR="00BF383E" w:rsidRPr="00A55663">
        <w:rPr>
          <w:rFonts w:cs="Calibri"/>
          <w:szCs w:val="24"/>
        </w:rPr>
        <w:t>ch</w:t>
      </w:r>
      <w:r w:rsidR="001D775D" w:rsidRPr="00A55663">
        <w:rPr>
          <w:rFonts w:cs="Calibri"/>
          <w:szCs w:val="24"/>
        </w:rPr>
        <w:t xml:space="preserve"> metod rozliczania wydatków </w:t>
      </w:r>
      <w:r w:rsidR="00B84532" w:rsidRPr="00A55663">
        <w:rPr>
          <w:rFonts w:cs="Calibri"/>
          <w:szCs w:val="24"/>
        </w:rPr>
        <w:t>–</w:t>
      </w:r>
      <w:r w:rsidR="001D775D" w:rsidRPr="00A55663">
        <w:rPr>
          <w:rFonts w:cs="Calibri"/>
          <w:szCs w:val="24"/>
        </w:rPr>
        <w:t xml:space="preserve"> datę </w:t>
      </w:r>
      <w:r w:rsidR="00A87025" w:rsidRPr="00A55663">
        <w:rPr>
          <w:rFonts w:cs="Calibri"/>
          <w:szCs w:val="24"/>
        </w:rPr>
        <w:t>zaciągnięcia pierwszego prawnie wiążącego zobowiązania związanego z realizacją projektu</w:t>
      </w:r>
      <w:r w:rsidR="00EC145B" w:rsidRPr="00A55663">
        <w:rPr>
          <w:rFonts w:cs="Calibri"/>
          <w:szCs w:val="24"/>
        </w:rPr>
        <w:t>;</w:t>
      </w:r>
    </w:p>
    <w:p w14:paraId="619C4280" w14:textId="0A87E971" w:rsidR="00320FAF" w:rsidRPr="00A55663" w:rsidRDefault="00320FAF" w:rsidP="00694FF7">
      <w:pPr>
        <w:pStyle w:val="Akapitzlist"/>
        <w:numPr>
          <w:ilvl w:val="0"/>
          <w:numId w:val="77"/>
        </w:numPr>
        <w:ind w:left="369" w:hanging="369"/>
        <w:contextualSpacing w:val="0"/>
        <w:jc w:val="both"/>
        <w:rPr>
          <w:rFonts w:cs="Calibri"/>
          <w:szCs w:val="24"/>
        </w:rPr>
      </w:pPr>
      <w:r w:rsidRPr="00A55663">
        <w:rPr>
          <w:rFonts w:cs="Calibri"/>
          <w:b/>
          <w:bCs/>
          <w:szCs w:val="24"/>
        </w:rPr>
        <w:t>„rozporządzeniu ogólnym”</w:t>
      </w:r>
      <w:r w:rsidRPr="00A55663">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FB40AF" w:rsidRPr="00A55663">
        <w:rPr>
          <w:rFonts w:cs="Calibri"/>
          <w:szCs w:val="24"/>
        </w:rPr>
        <w:t> </w:t>
      </w:r>
      <w:r w:rsidRPr="00A55663">
        <w:rPr>
          <w:rFonts w:cs="Calibri"/>
          <w:szCs w:val="24"/>
        </w:rPr>
        <w:t>Europejskiego Funduszu Morskiego, Rybackiego i Akwakultury, a</w:t>
      </w:r>
      <w:r w:rsidR="002524C0" w:rsidRPr="00A55663">
        <w:rPr>
          <w:rFonts w:cs="Calibri"/>
          <w:szCs w:val="24"/>
        </w:rPr>
        <w:t> </w:t>
      </w:r>
      <w:r w:rsidRPr="00A55663">
        <w:rPr>
          <w:rFonts w:cs="Calibri"/>
          <w:szCs w:val="24"/>
        </w:rPr>
        <w:t>także przepisy finansowe na potrzeby tych funduszy oraz na potrzeby Funduszu Azylu, Migracji i</w:t>
      </w:r>
      <w:r w:rsidR="002524C0" w:rsidRPr="00A55663">
        <w:rPr>
          <w:rFonts w:cs="Calibri"/>
          <w:szCs w:val="24"/>
        </w:rPr>
        <w:t> </w:t>
      </w:r>
      <w:r w:rsidRPr="00A55663">
        <w:rPr>
          <w:rFonts w:cs="Calibri"/>
          <w:szCs w:val="24"/>
        </w:rPr>
        <w:t>Integracji, Funduszu Bezpieczeństwa Wewnętrznego i</w:t>
      </w:r>
      <w:r w:rsidR="001A05C0" w:rsidRPr="00A55663">
        <w:rPr>
          <w:rFonts w:cs="Calibri"/>
          <w:szCs w:val="24"/>
        </w:rPr>
        <w:t> </w:t>
      </w:r>
      <w:r w:rsidRPr="00A55663">
        <w:rPr>
          <w:rFonts w:cs="Calibri"/>
          <w:szCs w:val="24"/>
        </w:rPr>
        <w:t>Instrumentu Wsparcia Finansowego na rzecz Zarządzania Granicami i</w:t>
      </w:r>
      <w:r w:rsidR="007768B2" w:rsidRPr="00A55663">
        <w:rPr>
          <w:rFonts w:cs="Calibri"/>
          <w:szCs w:val="24"/>
        </w:rPr>
        <w:t> </w:t>
      </w:r>
      <w:r w:rsidRPr="00A55663">
        <w:rPr>
          <w:rFonts w:cs="Calibri"/>
          <w:szCs w:val="24"/>
        </w:rPr>
        <w:t>Polityki Wizowej;</w:t>
      </w:r>
    </w:p>
    <w:p w14:paraId="3EB1373B" w14:textId="77777777" w:rsidR="00C730E4" w:rsidRPr="00A55663" w:rsidRDefault="00C730E4" w:rsidP="00694FF7">
      <w:pPr>
        <w:pStyle w:val="Akapitzlist"/>
        <w:numPr>
          <w:ilvl w:val="0"/>
          <w:numId w:val="77"/>
        </w:numPr>
        <w:ind w:left="369" w:hanging="369"/>
        <w:contextualSpacing w:val="0"/>
        <w:jc w:val="both"/>
        <w:rPr>
          <w:rFonts w:cs="Calibri"/>
          <w:szCs w:val="24"/>
        </w:rPr>
      </w:pPr>
      <w:r w:rsidRPr="00A55663">
        <w:rPr>
          <w:rFonts w:cs="Calibri"/>
          <w:b/>
          <w:bCs/>
          <w:szCs w:val="24"/>
        </w:rPr>
        <w:t xml:space="preserve">„sile wyższej” </w:t>
      </w:r>
      <w:r w:rsidRPr="00A55663">
        <w:rPr>
          <w:rFonts w:cs="Calibri"/>
          <w:szCs w:val="24"/>
        </w:rPr>
        <w:t>– należy przez to rozumieć zdarzenie lub połączenie zdarzeń, które charakteryzują łącznie poniższe przesłanki:</w:t>
      </w:r>
    </w:p>
    <w:p w14:paraId="2FA09C9D" w14:textId="77777777" w:rsidR="00C730E4" w:rsidRPr="00A55663" w:rsidRDefault="00C730E4" w:rsidP="00694FF7">
      <w:pPr>
        <w:pStyle w:val="Akapitzlist"/>
        <w:numPr>
          <w:ilvl w:val="1"/>
          <w:numId w:val="6"/>
        </w:numPr>
        <w:ind w:left="738" w:hanging="284"/>
        <w:contextualSpacing w:val="0"/>
        <w:jc w:val="both"/>
        <w:rPr>
          <w:rFonts w:cs="Calibri"/>
          <w:szCs w:val="24"/>
        </w:rPr>
      </w:pPr>
      <w:r w:rsidRPr="00A55663">
        <w:rPr>
          <w:rFonts w:cs="Calibri"/>
          <w:szCs w:val="24"/>
        </w:rPr>
        <w:t>zasadniczo i istotnie uniemożliwia lub utrudnia wykonywanie części lub całości zobowiązań wynikających z Umowy,</w:t>
      </w:r>
    </w:p>
    <w:p w14:paraId="3FA50622" w14:textId="77777777" w:rsidR="00C730E4" w:rsidRPr="00A55663" w:rsidRDefault="00C730E4" w:rsidP="00694FF7">
      <w:pPr>
        <w:pStyle w:val="Akapitzlist"/>
        <w:numPr>
          <w:ilvl w:val="1"/>
          <w:numId w:val="6"/>
        </w:numPr>
        <w:ind w:left="738" w:hanging="284"/>
        <w:contextualSpacing w:val="0"/>
        <w:jc w:val="both"/>
        <w:rPr>
          <w:rFonts w:cs="Calibri"/>
          <w:szCs w:val="24"/>
        </w:rPr>
      </w:pPr>
      <w:r w:rsidRPr="00A55663">
        <w:rPr>
          <w:rFonts w:cs="Calibri"/>
          <w:szCs w:val="24"/>
        </w:rPr>
        <w:t>ma nadzwyczajny charakter,</w:t>
      </w:r>
    </w:p>
    <w:p w14:paraId="38E90AB0" w14:textId="2C937A77" w:rsidR="00C730E4" w:rsidRPr="00A55663" w:rsidRDefault="00C730E4" w:rsidP="00694FF7">
      <w:pPr>
        <w:pStyle w:val="Akapitzlist"/>
        <w:numPr>
          <w:ilvl w:val="1"/>
          <w:numId w:val="6"/>
        </w:numPr>
        <w:ind w:left="738" w:hanging="284"/>
        <w:contextualSpacing w:val="0"/>
        <w:jc w:val="both"/>
        <w:rPr>
          <w:rFonts w:cs="Calibri"/>
          <w:szCs w:val="24"/>
        </w:rPr>
      </w:pPr>
      <w:r w:rsidRPr="00A55663">
        <w:rPr>
          <w:rFonts w:cs="Calibri"/>
          <w:szCs w:val="24"/>
        </w:rPr>
        <w:t xml:space="preserve">jest obiektywnie zewnętrzne względem stron </w:t>
      </w:r>
      <w:r w:rsidR="00725D29" w:rsidRPr="00A55663">
        <w:rPr>
          <w:rFonts w:cs="Calibri"/>
          <w:szCs w:val="24"/>
        </w:rPr>
        <w:t>U</w:t>
      </w:r>
      <w:r w:rsidRPr="00A55663">
        <w:rPr>
          <w:rFonts w:cs="Calibri"/>
          <w:szCs w:val="24"/>
        </w:rPr>
        <w:t xml:space="preserve">mowy, </w:t>
      </w:r>
    </w:p>
    <w:p w14:paraId="5F4BCE96" w14:textId="77777777" w:rsidR="00C730E4" w:rsidRPr="00A55663" w:rsidRDefault="00C730E4" w:rsidP="00694FF7">
      <w:pPr>
        <w:pStyle w:val="Akapitzlist"/>
        <w:numPr>
          <w:ilvl w:val="1"/>
          <w:numId w:val="6"/>
        </w:numPr>
        <w:ind w:left="738" w:hanging="284"/>
        <w:contextualSpacing w:val="0"/>
        <w:jc w:val="both"/>
        <w:rPr>
          <w:rFonts w:cs="Calibri"/>
          <w:szCs w:val="24"/>
        </w:rPr>
      </w:pPr>
      <w:r w:rsidRPr="00A55663">
        <w:rPr>
          <w:rFonts w:cs="Calibri"/>
          <w:szCs w:val="24"/>
        </w:rPr>
        <w:t>brak jest możliwości przewidzenia lub zapobieżenia jemu,</w:t>
      </w:r>
    </w:p>
    <w:p w14:paraId="7A4149B9" w14:textId="3E3780B4" w:rsidR="00C730E4" w:rsidRPr="00A55663" w:rsidRDefault="00C730E4" w:rsidP="00694FF7">
      <w:pPr>
        <w:pStyle w:val="Akapitzlist"/>
        <w:numPr>
          <w:ilvl w:val="1"/>
          <w:numId w:val="6"/>
        </w:numPr>
        <w:ind w:left="738" w:hanging="284"/>
        <w:contextualSpacing w:val="0"/>
        <w:jc w:val="both"/>
        <w:rPr>
          <w:rFonts w:cs="Calibri"/>
          <w:szCs w:val="24"/>
        </w:rPr>
      </w:pPr>
      <w:r w:rsidRPr="00A55663">
        <w:rPr>
          <w:rFonts w:cs="Calibri"/>
          <w:szCs w:val="24"/>
        </w:rPr>
        <w:t xml:space="preserve">ma charakter niezależny oraz niezawiniony przez Beneficjenta lub </w:t>
      </w:r>
      <w:r w:rsidR="00623006">
        <w:rPr>
          <w:rFonts w:cs="Calibri"/>
          <w:szCs w:val="24"/>
        </w:rPr>
        <w:t>DIP</w:t>
      </w:r>
      <w:r w:rsidRPr="00A55663">
        <w:rPr>
          <w:rFonts w:cs="Calibri"/>
          <w:szCs w:val="24"/>
        </w:rPr>
        <w:t>,</w:t>
      </w:r>
    </w:p>
    <w:p w14:paraId="3B0AF13A" w14:textId="7D8E485D" w:rsidR="00BA3124" w:rsidRPr="00A55663" w:rsidRDefault="00C730E4" w:rsidP="00694FF7">
      <w:pPr>
        <w:pStyle w:val="Akapitzlist"/>
        <w:numPr>
          <w:ilvl w:val="1"/>
          <w:numId w:val="6"/>
        </w:numPr>
        <w:ind w:left="738" w:hanging="284"/>
        <w:contextualSpacing w:val="0"/>
        <w:jc w:val="both"/>
        <w:rPr>
          <w:rFonts w:cs="Calibri"/>
          <w:szCs w:val="24"/>
        </w:rPr>
      </w:pPr>
      <w:r w:rsidRPr="00A55663">
        <w:rPr>
          <w:rFonts w:cs="Calibri"/>
          <w:szCs w:val="24"/>
        </w:rPr>
        <w:t>nie można go przezwyciężyć i mu przeciwdziałać poprzez działanie z należytą starannością ogólnie przewidzianą dla stosunków zobowiązaniowych</w:t>
      </w:r>
      <w:r w:rsidR="00BA3124" w:rsidRPr="00A55663">
        <w:rPr>
          <w:rFonts w:cs="Calibri"/>
          <w:szCs w:val="24"/>
        </w:rPr>
        <w:t>,</w:t>
      </w:r>
    </w:p>
    <w:p w14:paraId="35B63A5D" w14:textId="38FD6DCD" w:rsidR="00C730E4" w:rsidRPr="00A55663" w:rsidRDefault="00BA3124" w:rsidP="0016514A">
      <w:pPr>
        <w:ind w:left="823" w:hanging="397"/>
        <w:jc w:val="both"/>
        <w:rPr>
          <w:rFonts w:cs="Calibri"/>
          <w:szCs w:val="24"/>
        </w:rPr>
      </w:pPr>
      <w:r w:rsidRPr="00A55663">
        <w:rPr>
          <w:rFonts w:cs="Calibri"/>
          <w:szCs w:val="24"/>
        </w:rPr>
        <w:t>jak np. klęski żywiołowe, epidemie, akty władzy, działania zbrojne, etc.</w:t>
      </w:r>
      <w:r w:rsidR="00C730E4" w:rsidRPr="00A55663">
        <w:rPr>
          <w:rFonts w:cs="Calibri"/>
          <w:szCs w:val="24"/>
        </w:rPr>
        <w:t>;</w:t>
      </w:r>
    </w:p>
    <w:p w14:paraId="3F169AC3" w14:textId="571C0562" w:rsidR="0009523A" w:rsidRPr="00A55663" w:rsidRDefault="00292021" w:rsidP="00694FF7">
      <w:pPr>
        <w:pStyle w:val="Akapitzlist"/>
        <w:numPr>
          <w:ilvl w:val="0"/>
          <w:numId w:val="77"/>
        </w:numPr>
        <w:ind w:left="369" w:hanging="369"/>
        <w:contextualSpacing w:val="0"/>
        <w:jc w:val="both"/>
        <w:rPr>
          <w:rFonts w:cs="Calibri"/>
          <w:szCs w:val="24"/>
        </w:rPr>
      </w:pPr>
      <w:r w:rsidRPr="00A55663">
        <w:rPr>
          <w:rFonts w:cs="Calibri"/>
          <w:b/>
          <w:bCs/>
          <w:szCs w:val="24"/>
        </w:rPr>
        <w:t>„stawce jednostkowej”</w:t>
      </w:r>
      <w:r w:rsidRPr="00A55663">
        <w:rPr>
          <w:rFonts w:cs="Calibri"/>
          <w:szCs w:val="24"/>
        </w:rPr>
        <w:t xml:space="preserve"> – należy przez to rozumieć </w:t>
      </w:r>
      <w:r w:rsidR="00A80357" w:rsidRPr="00A55663">
        <w:rPr>
          <w:rFonts w:cs="Calibri"/>
          <w:szCs w:val="24"/>
        </w:rPr>
        <w:t>z góry ustaloną kwotę za zrealizowanie w ramach projektu konkretnych produktów lub rezultatów, dla których szczegółowy zakres i warunki rozliczenia zostały określone w</w:t>
      </w:r>
      <w:r w:rsidR="00271EF9" w:rsidRPr="00A55663">
        <w:rPr>
          <w:rFonts w:cs="Calibri"/>
          <w:szCs w:val="24"/>
        </w:rPr>
        <w:t> </w:t>
      </w:r>
      <w:r w:rsidR="00A80357" w:rsidRPr="00A55663">
        <w:rPr>
          <w:rFonts w:cs="Calibri"/>
          <w:szCs w:val="24"/>
        </w:rPr>
        <w:t>regulaminie wyboru projektów oraz w Umowie;</w:t>
      </w:r>
    </w:p>
    <w:p w14:paraId="32259CE2" w14:textId="4EC58B0A" w:rsidR="00C730E4" w:rsidRPr="00A55663" w:rsidRDefault="00292021" w:rsidP="00694FF7">
      <w:pPr>
        <w:pStyle w:val="Akapitzlist"/>
        <w:numPr>
          <w:ilvl w:val="0"/>
          <w:numId w:val="77"/>
        </w:numPr>
        <w:ind w:left="369" w:hanging="369"/>
        <w:contextualSpacing w:val="0"/>
        <w:jc w:val="both"/>
        <w:rPr>
          <w:rFonts w:cs="Calibri"/>
          <w:szCs w:val="24"/>
        </w:rPr>
      </w:pPr>
      <w:r w:rsidRPr="00A55663">
        <w:rPr>
          <w:rFonts w:cs="Calibri"/>
          <w:b/>
          <w:bCs/>
          <w:szCs w:val="24"/>
        </w:rPr>
        <w:t>„stawce ryczałtowej”</w:t>
      </w:r>
      <w:r w:rsidRPr="00A55663">
        <w:rPr>
          <w:rFonts w:cs="Calibri"/>
          <w:szCs w:val="24"/>
        </w:rPr>
        <w:t xml:space="preserve"> – należy przez to rozumieć </w:t>
      </w:r>
      <w:r w:rsidR="002D405F" w:rsidRPr="00A55663">
        <w:rPr>
          <w:rFonts w:cs="Calibri"/>
          <w:szCs w:val="24"/>
        </w:rPr>
        <w:t xml:space="preserve">określoną stawkę </w:t>
      </w:r>
      <w:r w:rsidRPr="00A55663">
        <w:rPr>
          <w:rFonts w:cs="Calibri"/>
          <w:szCs w:val="24"/>
        </w:rPr>
        <w:t>procent</w:t>
      </w:r>
      <w:r w:rsidR="002D405F" w:rsidRPr="00A55663">
        <w:rPr>
          <w:rFonts w:cs="Calibri"/>
          <w:szCs w:val="24"/>
        </w:rPr>
        <w:t>ową</w:t>
      </w:r>
      <w:r w:rsidRPr="00A55663">
        <w:rPr>
          <w:rFonts w:cs="Calibri"/>
          <w:szCs w:val="24"/>
        </w:rPr>
        <w:t xml:space="preserve"> jednej lub kilku kategorii kosztów, </w:t>
      </w:r>
      <w:r w:rsidR="002D405F" w:rsidRPr="00A55663">
        <w:rPr>
          <w:rFonts w:cs="Calibri"/>
          <w:szCs w:val="24"/>
        </w:rPr>
        <w:t>która służy pokryciu kosztów kwalifikowalnych bezpośrednich lub pośrednich i</w:t>
      </w:r>
      <w:r w:rsidR="001A05C0" w:rsidRPr="00A55663">
        <w:rPr>
          <w:rFonts w:cs="Calibri"/>
          <w:szCs w:val="24"/>
        </w:rPr>
        <w:t> </w:t>
      </w:r>
      <w:r w:rsidR="002D405F" w:rsidRPr="00A55663">
        <w:rPr>
          <w:rFonts w:cs="Calibri"/>
          <w:szCs w:val="24"/>
        </w:rPr>
        <w:t xml:space="preserve">jest rozliczana </w:t>
      </w:r>
      <w:r w:rsidRPr="00A55663">
        <w:rPr>
          <w:rFonts w:cs="Calibri"/>
          <w:szCs w:val="24"/>
        </w:rPr>
        <w:t>w</w:t>
      </w:r>
      <w:r w:rsidR="002524C0" w:rsidRPr="00A55663">
        <w:rPr>
          <w:rFonts w:cs="Calibri"/>
          <w:szCs w:val="24"/>
        </w:rPr>
        <w:t> </w:t>
      </w:r>
      <w:r w:rsidRPr="00A55663">
        <w:rPr>
          <w:rFonts w:cs="Calibri"/>
          <w:szCs w:val="24"/>
        </w:rPr>
        <w:t>projekcie na zasadach wskazanych w</w:t>
      </w:r>
      <w:r w:rsidR="0016631D" w:rsidRPr="00A55663">
        <w:rPr>
          <w:rFonts w:cs="Calibri"/>
          <w:szCs w:val="24"/>
        </w:rPr>
        <w:t> </w:t>
      </w:r>
      <w:r w:rsidR="00E41AAC" w:rsidRPr="00A55663">
        <w:rPr>
          <w:rFonts w:cs="Calibri"/>
          <w:szCs w:val="24"/>
        </w:rPr>
        <w:t>r</w:t>
      </w:r>
      <w:r w:rsidRPr="00A55663">
        <w:rPr>
          <w:rFonts w:cs="Calibri"/>
          <w:szCs w:val="24"/>
        </w:rPr>
        <w:t>egulaminie wyboru projektów oraz w Umowie;</w:t>
      </w:r>
    </w:p>
    <w:p w14:paraId="4CB0A394" w14:textId="259B5A81" w:rsidR="00320FAF" w:rsidRPr="00A55663" w:rsidRDefault="00320FAF" w:rsidP="00694FF7">
      <w:pPr>
        <w:pStyle w:val="Akapitzlist"/>
        <w:numPr>
          <w:ilvl w:val="0"/>
          <w:numId w:val="77"/>
        </w:numPr>
        <w:ind w:left="369" w:hanging="369"/>
        <w:contextualSpacing w:val="0"/>
        <w:jc w:val="both"/>
        <w:rPr>
          <w:rFonts w:cs="Calibri"/>
          <w:color w:val="000000" w:themeColor="text1"/>
          <w:szCs w:val="24"/>
        </w:rPr>
      </w:pPr>
      <w:r w:rsidRPr="00A55663">
        <w:rPr>
          <w:rFonts w:cs="Calibri"/>
          <w:b/>
          <w:bCs/>
          <w:szCs w:val="24"/>
        </w:rPr>
        <w:t>„stronie internetowej Programu”</w:t>
      </w:r>
      <w:r w:rsidRPr="00A55663">
        <w:rPr>
          <w:rFonts w:cs="Calibri"/>
          <w:szCs w:val="24"/>
        </w:rPr>
        <w:t xml:space="preserve"> – należy przez to rozumieć </w:t>
      </w:r>
      <w:r w:rsidRPr="00A55663">
        <w:rPr>
          <w:rFonts w:cs="Calibri"/>
          <w:color w:val="000000" w:themeColor="text1"/>
          <w:szCs w:val="24"/>
        </w:rPr>
        <w:t xml:space="preserve">stronę </w:t>
      </w:r>
      <w:hyperlink r:id="rId11" w:history="1">
        <w:r w:rsidR="00875FDB" w:rsidRPr="00A55663">
          <w:rPr>
            <w:rStyle w:val="Hipercze"/>
            <w:rFonts w:cs="Calibri"/>
            <w:color w:val="000000" w:themeColor="text1"/>
            <w:szCs w:val="24"/>
            <w:u w:val="none"/>
          </w:rPr>
          <w:t>........................................</w:t>
        </w:r>
      </w:hyperlink>
      <w:r w:rsidRPr="00A55663">
        <w:rPr>
          <w:rFonts w:cs="Calibri"/>
          <w:color w:val="000000" w:themeColor="text1"/>
          <w:szCs w:val="24"/>
        </w:rPr>
        <w:t>;</w:t>
      </w:r>
    </w:p>
    <w:p w14:paraId="413565B1" w14:textId="2CA1F9ED" w:rsidR="00AE4284" w:rsidRPr="00A55663" w:rsidRDefault="00AE4284" w:rsidP="00694FF7">
      <w:pPr>
        <w:pStyle w:val="Akapitzlist"/>
        <w:numPr>
          <w:ilvl w:val="0"/>
          <w:numId w:val="77"/>
        </w:numPr>
        <w:ind w:left="369" w:hanging="369"/>
        <w:contextualSpacing w:val="0"/>
        <w:jc w:val="both"/>
        <w:rPr>
          <w:rFonts w:cs="Calibri"/>
          <w:color w:val="000000" w:themeColor="text1"/>
          <w:szCs w:val="24"/>
        </w:rPr>
      </w:pPr>
      <w:r w:rsidRPr="00A55663">
        <w:rPr>
          <w:rFonts w:cs="Calibri"/>
          <w:b/>
          <w:bCs/>
          <w:color w:val="000000" w:themeColor="text1"/>
          <w:szCs w:val="24"/>
        </w:rPr>
        <w:t>„uproszczonej metodzie rozliczania wydatków”</w:t>
      </w:r>
      <w:r w:rsidRPr="00A55663">
        <w:rPr>
          <w:rFonts w:cs="Calibri"/>
          <w:color w:val="000000" w:themeColor="text1"/>
          <w:szCs w:val="24"/>
        </w:rPr>
        <w:t xml:space="preserve"> – należy przez to rozumieć </w:t>
      </w:r>
      <w:r w:rsidR="00ED2308" w:rsidRPr="00A55663">
        <w:rPr>
          <w:rFonts w:cs="Calibri"/>
          <w:color w:val="000000" w:themeColor="text1"/>
          <w:szCs w:val="24"/>
        </w:rPr>
        <w:t>jedną z</w:t>
      </w:r>
      <w:r w:rsidR="00C43EC8" w:rsidRPr="00A55663">
        <w:rPr>
          <w:rFonts w:cs="Calibri"/>
          <w:color w:val="000000" w:themeColor="text1"/>
          <w:szCs w:val="24"/>
        </w:rPr>
        <w:t> </w:t>
      </w:r>
      <w:r w:rsidR="00ED2308" w:rsidRPr="00A55663">
        <w:rPr>
          <w:rFonts w:cs="Calibri"/>
          <w:color w:val="000000" w:themeColor="text1"/>
          <w:szCs w:val="24"/>
        </w:rPr>
        <w:t>następujących metod rozliczania wydatków w projekcie: kwota ryczałtowa</w:t>
      </w:r>
      <w:r w:rsidRPr="00A55663">
        <w:rPr>
          <w:rFonts w:cs="Calibri"/>
          <w:color w:val="000000" w:themeColor="text1"/>
          <w:szCs w:val="24"/>
        </w:rPr>
        <w:t xml:space="preserve">, </w:t>
      </w:r>
      <w:r w:rsidR="00ED2308" w:rsidRPr="00A55663">
        <w:rPr>
          <w:rFonts w:cs="Calibri"/>
          <w:color w:val="000000" w:themeColor="text1"/>
          <w:szCs w:val="24"/>
        </w:rPr>
        <w:t xml:space="preserve">stawka ryczałtowa </w:t>
      </w:r>
      <w:r w:rsidRPr="00A55663">
        <w:rPr>
          <w:rFonts w:cs="Calibri"/>
          <w:color w:val="000000" w:themeColor="text1"/>
          <w:szCs w:val="24"/>
        </w:rPr>
        <w:t xml:space="preserve">lub </w:t>
      </w:r>
      <w:r w:rsidR="00ED2308" w:rsidRPr="00A55663">
        <w:rPr>
          <w:rFonts w:cs="Calibri"/>
          <w:color w:val="000000" w:themeColor="text1"/>
          <w:szCs w:val="24"/>
        </w:rPr>
        <w:t>stawka jednostkowa</w:t>
      </w:r>
      <w:r w:rsidRPr="00A55663">
        <w:rPr>
          <w:rFonts w:cs="Calibri"/>
          <w:color w:val="000000" w:themeColor="text1"/>
          <w:szCs w:val="24"/>
        </w:rPr>
        <w:t>;</w:t>
      </w:r>
    </w:p>
    <w:p w14:paraId="388B04DA" w14:textId="16A9E06D" w:rsidR="00AE4284" w:rsidRPr="00A55663" w:rsidRDefault="00AE4284" w:rsidP="00694FF7">
      <w:pPr>
        <w:pStyle w:val="Akapitzlist"/>
        <w:numPr>
          <w:ilvl w:val="0"/>
          <w:numId w:val="77"/>
        </w:numPr>
        <w:ind w:left="369" w:hanging="369"/>
        <w:contextualSpacing w:val="0"/>
        <w:jc w:val="both"/>
        <w:rPr>
          <w:rFonts w:cs="Calibri"/>
          <w:color w:val="000000" w:themeColor="text1"/>
          <w:szCs w:val="24"/>
        </w:rPr>
      </w:pPr>
      <w:r w:rsidRPr="00A55663">
        <w:rPr>
          <w:rFonts w:cs="Calibri"/>
          <w:b/>
          <w:bCs/>
          <w:color w:val="000000" w:themeColor="text1"/>
          <w:szCs w:val="24"/>
        </w:rPr>
        <w:lastRenderedPageBreak/>
        <w:t>„ustawie wdrożeniowej”</w:t>
      </w:r>
      <w:r w:rsidRPr="00A55663">
        <w:rPr>
          <w:rFonts w:cs="Calibri"/>
          <w:color w:val="000000" w:themeColor="text1"/>
          <w:szCs w:val="24"/>
        </w:rPr>
        <w:t xml:space="preserve"> – należy przez to rozumieć ustawę z dnia </w:t>
      </w:r>
      <w:r w:rsidR="004C67DC" w:rsidRPr="00A55663">
        <w:rPr>
          <w:rFonts w:cs="Calibri"/>
          <w:color w:val="000000" w:themeColor="text1"/>
          <w:szCs w:val="24"/>
        </w:rPr>
        <w:t xml:space="preserve">28 kwietnia </w:t>
      </w:r>
      <w:r w:rsidR="00CD5495" w:rsidRPr="00A55663">
        <w:rPr>
          <w:rFonts w:cs="Calibri"/>
          <w:color w:val="000000" w:themeColor="text1"/>
          <w:szCs w:val="24"/>
        </w:rPr>
        <w:t>2022 r.</w:t>
      </w:r>
      <w:r w:rsidRPr="00A55663">
        <w:rPr>
          <w:rFonts w:cs="Calibri"/>
          <w:color w:val="000000" w:themeColor="text1"/>
          <w:szCs w:val="24"/>
        </w:rPr>
        <w:t xml:space="preserve"> o</w:t>
      </w:r>
      <w:r w:rsidR="008F7436" w:rsidRPr="00A55663">
        <w:rPr>
          <w:rFonts w:cs="Calibri"/>
          <w:color w:val="000000" w:themeColor="text1"/>
          <w:szCs w:val="24"/>
        </w:rPr>
        <w:t> </w:t>
      </w:r>
      <w:r w:rsidRPr="00A55663">
        <w:rPr>
          <w:rFonts w:cs="Calibri"/>
          <w:color w:val="000000" w:themeColor="text1"/>
          <w:szCs w:val="24"/>
        </w:rPr>
        <w:t>zasadach realizacji zadań finansowanych ze środków europejskich w perspektywie finansowej 2021</w:t>
      </w:r>
      <w:r w:rsidR="00B84532" w:rsidRPr="00A55663">
        <w:rPr>
          <w:rFonts w:cs="Calibri"/>
          <w:color w:val="000000" w:themeColor="text1"/>
          <w:szCs w:val="24"/>
        </w:rPr>
        <w:t>–</w:t>
      </w:r>
      <w:r w:rsidRPr="00A55663">
        <w:rPr>
          <w:rFonts w:cs="Calibri"/>
          <w:color w:val="000000" w:themeColor="text1"/>
          <w:szCs w:val="24"/>
        </w:rPr>
        <w:t>2027;</w:t>
      </w:r>
    </w:p>
    <w:p w14:paraId="4845F8F6" w14:textId="44BDB85A" w:rsidR="00AE4284" w:rsidRPr="00A55663" w:rsidRDefault="00AE4284" w:rsidP="00694FF7">
      <w:pPr>
        <w:pStyle w:val="Akapitzlist"/>
        <w:numPr>
          <w:ilvl w:val="0"/>
          <w:numId w:val="77"/>
        </w:numPr>
        <w:ind w:left="369" w:hanging="369"/>
        <w:contextualSpacing w:val="0"/>
        <w:jc w:val="both"/>
        <w:rPr>
          <w:rFonts w:cs="Calibri"/>
          <w:color w:val="000000" w:themeColor="text1"/>
          <w:szCs w:val="24"/>
        </w:rPr>
      </w:pPr>
      <w:r w:rsidRPr="00A55663">
        <w:rPr>
          <w:rFonts w:cs="Calibri"/>
          <w:b/>
          <w:bCs/>
          <w:color w:val="000000" w:themeColor="text1"/>
          <w:szCs w:val="24"/>
        </w:rPr>
        <w:t>„wkładzie własnym”</w:t>
      </w:r>
      <w:r w:rsidRPr="00A55663">
        <w:rPr>
          <w:rFonts w:cs="Calibri"/>
          <w:color w:val="000000" w:themeColor="text1"/>
          <w:szCs w:val="24"/>
        </w:rPr>
        <w:t xml:space="preserve"> – należy przez to rozumieć </w:t>
      </w:r>
      <w:r w:rsidR="0062265E" w:rsidRPr="00A55663">
        <w:rPr>
          <w:rFonts w:cs="Calibri"/>
          <w:color w:val="000000" w:themeColor="text1"/>
          <w:szCs w:val="24"/>
        </w:rPr>
        <w:t>wkład beneficjenta do projektu (pieniężny lub niepieniężny),</w:t>
      </w:r>
      <w:r w:rsidRPr="00A55663">
        <w:rPr>
          <w:rFonts w:cs="Calibri"/>
          <w:color w:val="000000" w:themeColor="text1"/>
          <w:szCs w:val="24"/>
        </w:rPr>
        <w:t xml:space="preserve"> </w:t>
      </w:r>
      <w:r w:rsidR="0062265E" w:rsidRPr="00A55663">
        <w:rPr>
          <w:rFonts w:cs="Calibri"/>
          <w:color w:val="000000" w:themeColor="text1"/>
          <w:szCs w:val="24"/>
        </w:rPr>
        <w:t xml:space="preserve">który nie zostanie </w:t>
      </w:r>
      <w:r w:rsidRPr="00A55663">
        <w:rPr>
          <w:rFonts w:cs="Calibri"/>
          <w:color w:val="000000" w:themeColor="text1"/>
          <w:szCs w:val="24"/>
        </w:rPr>
        <w:t>beneficjentowi przekazan</w:t>
      </w:r>
      <w:r w:rsidR="0062265E" w:rsidRPr="00A55663">
        <w:rPr>
          <w:rFonts w:cs="Calibri"/>
          <w:color w:val="000000" w:themeColor="text1"/>
          <w:szCs w:val="24"/>
        </w:rPr>
        <w:t>y</w:t>
      </w:r>
      <w:r w:rsidRPr="00A55663">
        <w:rPr>
          <w:rFonts w:cs="Calibri"/>
          <w:color w:val="000000" w:themeColor="text1"/>
          <w:szCs w:val="24"/>
        </w:rPr>
        <w:t xml:space="preserve"> w formie dofinansowania (różnica między kwotą wydatków kwalifikowalnych a</w:t>
      </w:r>
      <w:r w:rsidR="004B2885" w:rsidRPr="00A55663">
        <w:rPr>
          <w:rFonts w:cs="Calibri"/>
          <w:color w:val="000000" w:themeColor="text1"/>
          <w:szCs w:val="24"/>
        </w:rPr>
        <w:t xml:space="preserve"> </w:t>
      </w:r>
      <w:r w:rsidRPr="00A55663">
        <w:rPr>
          <w:rFonts w:cs="Calibri"/>
          <w:color w:val="000000" w:themeColor="text1"/>
          <w:szCs w:val="24"/>
        </w:rPr>
        <w:t>kwotą dofinansowania przekazaną beneficjentowi, zgodnie ze stopą dofinansowania dla projektu rozumianą jako % dofinansowania wydatków kwalifikowalnych)</w:t>
      </w:r>
      <w:r w:rsidR="003970AE" w:rsidRPr="00A55663">
        <w:rPr>
          <w:rFonts w:cs="Calibri"/>
          <w:color w:val="000000" w:themeColor="text1"/>
          <w:szCs w:val="24"/>
        </w:rPr>
        <w:t>;</w:t>
      </w:r>
    </w:p>
    <w:p w14:paraId="3F6CC012" w14:textId="48BBC378" w:rsidR="00AE4284" w:rsidRPr="00A55663" w:rsidRDefault="00AE4284" w:rsidP="00694FF7">
      <w:pPr>
        <w:pStyle w:val="Akapitzlist"/>
        <w:numPr>
          <w:ilvl w:val="0"/>
          <w:numId w:val="77"/>
        </w:numPr>
        <w:ind w:left="369" w:hanging="369"/>
        <w:contextualSpacing w:val="0"/>
        <w:jc w:val="both"/>
        <w:rPr>
          <w:rFonts w:cs="Calibri"/>
          <w:color w:val="000000" w:themeColor="text1"/>
          <w:szCs w:val="24"/>
        </w:rPr>
      </w:pPr>
      <w:r w:rsidRPr="00A55663">
        <w:rPr>
          <w:rFonts w:cs="Calibri"/>
          <w:b/>
          <w:bCs/>
          <w:color w:val="000000" w:themeColor="text1"/>
          <w:szCs w:val="24"/>
        </w:rPr>
        <w:t>„wydatkach kwalifikowalnych”</w:t>
      </w:r>
      <w:r w:rsidRPr="00A55663">
        <w:rPr>
          <w:rFonts w:cs="Calibri"/>
          <w:color w:val="000000" w:themeColor="text1"/>
          <w:szCs w:val="24"/>
        </w:rPr>
        <w:t xml:space="preserve"> – należy przez to rozumieć </w:t>
      </w:r>
      <w:r w:rsidR="00FB417F" w:rsidRPr="00A55663">
        <w:rPr>
          <w:rFonts w:cs="Calibri"/>
          <w:color w:val="000000" w:themeColor="text1"/>
          <w:szCs w:val="24"/>
        </w:rPr>
        <w:t xml:space="preserve">koszty lub </w:t>
      </w:r>
      <w:r w:rsidRPr="00A55663">
        <w:rPr>
          <w:rFonts w:cs="Calibri"/>
          <w:color w:val="000000" w:themeColor="text1"/>
          <w:szCs w:val="24"/>
        </w:rPr>
        <w:t xml:space="preserve">wydatki </w:t>
      </w:r>
      <w:r w:rsidR="004357E4" w:rsidRPr="00A55663">
        <w:rPr>
          <w:rFonts w:cs="Calibri"/>
          <w:color w:val="000000" w:themeColor="text1"/>
          <w:szCs w:val="24"/>
        </w:rPr>
        <w:t xml:space="preserve">poniesione </w:t>
      </w:r>
      <w:r w:rsidRPr="00A55663">
        <w:rPr>
          <w:rFonts w:cs="Calibri"/>
          <w:color w:val="000000" w:themeColor="text1"/>
          <w:szCs w:val="24"/>
        </w:rPr>
        <w:t>w</w:t>
      </w:r>
      <w:r w:rsidR="00C43EC8"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55663">
        <w:rPr>
          <w:rFonts w:cs="Calibri"/>
          <w:color w:val="000000" w:themeColor="text1"/>
          <w:szCs w:val="24"/>
        </w:rPr>
        <w:t xml:space="preserve"> w sprawie Europejskiego Funduszu Rozwoju Regionalnego i Funduszu Spójności</w:t>
      </w:r>
      <w:r w:rsidR="001A678E" w:rsidRPr="00A55663">
        <w:rPr>
          <w:rFonts w:cs="Calibri"/>
          <w:color w:val="000000" w:themeColor="text1"/>
          <w:szCs w:val="24"/>
        </w:rPr>
        <w:t>/</w:t>
      </w:r>
      <w:r w:rsidR="00B25E21" w:rsidRPr="00A55663">
        <w:rPr>
          <w:rFonts w:cs="Calibri"/>
          <w:color w:val="000000" w:themeColor="text1"/>
          <w:szCs w:val="24"/>
        </w:rPr>
        <w:t>rozporządzeniu Parlamentu Europejskiego i Rady (UE) 2021/1056 z dnia 24 czerwca 2021 r.</w:t>
      </w:r>
      <w:r w:rsidR="008E606E" w:rsidRPr="00A55663">
        <w:rPr>
          <w:rFonts w:cs="Calibri"/>
          <w:color w:val="000000" w:themeColor="text1"/>
          <w:szCs w:val="24"/>
        </w:rPr>
        <w:t xml:space="preserve"> ustanawiającym Fundusz na rzecz Sprawiedliwej Transformacji</w:t>
      </w:r>
      <w:r w:rsidR="00B25E21" w:rsidRPr="00A55663">
        <w:rPr>
          <w:rFonts w:cs="Calibri"/>
          <w:color w:val="000000" w:themeColor="text1"/>
          <w:szCs w:val="24"/>
        </w:rPr>
        <w:t xml:space="preserve">, </w:t>
      </w:r>
      <w:r w:rsidRPr="00A55663">
        <w:rPr>
          <w:rFonts w:cs="Calibri"/>
          <w:color w:val="000000" w:themeColor="text1"/>
          <w:szCs w:val="24"/>
        </w:rPr>
        <w:t>rozporządzeniu Komisji (UE) nr 651/2014</w:t>
      </w:r>
      <w:r w:rsidR="0014747C" w:rsidRPr="00A55663">
        <w:rPr>
          <w:rFonts w:cs="Calibri"/>
          <w:color w:val="000000" w:themeColor="text1"/>
          <w:szCs w:val="24"/>
        </w:rPr>
        <w:t xml:space="preserve"> z dnia</w:t>
      </w:r>
      <w:r w:rsidR="009A0623" w:rsidRPr="00A55663">
        <w:rPr>
          <w:rFonts w:cs="Calibri"/>
          <w:color w:val="000000" w:themeColor="text1"/>
          <w:szCs w:val="24"/>
        </w:rPr>
        <w:t xml:space="preserve"> 17</w:t>
      </w:r>
      <w:r w:rsidR="00211447" w:rsidRPr="00A55663">
        <w:rPr>
          <w:rFonts w:cs="Calibri"/>
          <w:color w:val="000000" w:themeColor="text1"/>
          <w:szCs w:val="24"/>
        </w:rPr>
        <w:t> </w:t>
      </w:r>
      <w:r w:rsidR="009A0623" w:rsidRPr="00A55663">
        <w:rPr>
          <w:rFonts w:cs="Calibri"/>
          <w:color w:val="000000" w:themeColor="text1"/>
          <w:szCs w:val="24"/>
        </w:rPr>
        <w:t>czerwca 2014 r.</w:t>
      </w:r>
      <w:r w:rsidR="00211447" w:rsidRPr="00A55663">
        <w:rPr>
          <w:rFonts w:cs="Calibri"/>
          <w:color w:val="000000" w:themeColor="text1"/>
          <w:szCs w:val="24"/>
        </w:rPr>
        <w:t xml:space="preserve"> uznającym niektóre rodzaje pomocy za zgodne z</w:t>
      </w:r>
      <w:r w:rsidR="0009654B">
        <w:rPr>
          <w:rFonts w:cs="Calibri"/>
          <w:color w:val="000000" w:themeColor="text1"/>
          <w:szCs w:val="24"/>
        </w:rPr>
        <w:t> </w:t>
      </w:r>
      <w:r w:rsidR="00211447" w:rsidRPr="00A55663">
        <w:rPr>
          <w:rFonts w:cs="Calibri"/>
          <w:color w:val="000000" w:themeColor="text1"/>
          <w:szCs w:val="24"/>
        </w:rPr>
        <w:t>rynkiem wewnętrznym w zastosowaniu art. 107 i 108 Traktatu</w:t>
      </w:r>
      <w:r w:rsidRPr="00A55663">
        <w:rPr>
          <w:rFonts w:cs="Calibri"/>
          <w:color w:val="000000" w:themeColor="text1"/>
          <w:szCs w:val="24"/>
        </w:rPr>
        <w:t>, ustawie wdrożeniowej i</w:t>
      </w:r>
      <w:r w:rsidR="001A05C0" w:rsidRPr="00A55663">
        <w:rPr>
          <w:rFonts w:cs="Calibri"/>
          <w:color w:val="000000" w:themeColor="text1"/>
          <w:szCs w:val="24"/>
        </w:rPr>
        <w:t> </w:t>
      </w:r>
      <w:r w:rsidRPr="00A55663">
        <w:rPr>
          <w:rFonts w:cs="Calibri"/>
          <w:color w:val="000000" w:themeColor="text1"/>
          <w:szCs w:val="24"/>
        </w:rPr>
        <w:t xml:space="preserve">rozporządzeń wydanych na ich podstawie, a także zgodnie z Wytycznymi </w:t>
      </w:r>
      <w:r w:rsidR="00535107" w:rsidRPr="00A55663">
        <w:rPr>
          <w:rFonts w:cs="Calibri"/>
          <w:color w:val="000000" w:themeColor="text1"/>
          <w:szCs w:val="24"/>
        </w:rPr>
        <w:t xml:space="preserve">dotyczącymi </w:t>
      </w:r>
      <w:r w:rsidRPr="00A55663">
        <w:rPr>
          <w:rFonts w:cs="Calibri"/>
          <w:color w:val="000000" w:themeColor="text1"/>
          <w:szCs w:val="24"/>
        </w:rPr>
        <w:t>kwalifikowalności wydatków na lata 2021</w:t>
      </w:r>
      <w:r w:rsidR="00B84532" w:rsidRPr="00A55663">
        <w:rPr>
          <w:rFonts w:cs="Calibri"/>
          <w:szCs w:val="24"/>
        </w:rPr>
        <w:t>–</w:t>
      </w:r>
      <w:r w:rsidRPr="00A55663">
        <w:rPr>
          <w:rFonts w:cs="Calibri"/>
          <w:color w:val="000000" w:themeColor="text1"/>
          <w:szCs w:val="24"/>
        </w:rPr>
        <w:t xml:space="preserve">2027, Szczegółowym Opisem Priorytetów </w:t>
      </w:r>
      <w:r w:rsidR="00F75FBE" w:rsidRPr="00A55663">
        <w:rPr>
          <w:rFonts w:cs="Calibri"/>
          <w:color w:val="000000" w:themeColor="text1"/>
          <w:szCs w:val="24"/>
        </w:rPr>
        <w:t xml:space="preserve">Programu Fundusze Europejskie dla Dolnego Śląska </w:t>
      </w:r>
      <w:r w:rsidRPr="00A55663">
        <w:rPr>
          <w:rFonts w:cs="Calibri"/>
          <w:color w:val="000000" w:themeColor="text1"/>
          <w:szCs w:val="24"/>
        </w:rPr>
        <w:t>2021</w:t>
      </w:r>
      <w:r w:rsidR="00B84532" w:rsidRPr="00A55663">
        <w:rPr>
          <w:rFonts w:cs="Calibri"/>
          <w:szCs w:val="24"/>
        </w:rPr>
        <w:t>–</w:t>
      </w:r>
      <w:r w:rsidRPr="00A55663">
        <w:rPr>
          <w:rFonts w:cs="Calibri"/>
          <w:color w:val="000000" w:themeColor="text1"/>
          <w:szCs w:val="24"/>
        </w:rPr>
        <w:t>2027</w:t>
      </w:r>
      <w:r w:rsidRPr="00A55663">
        <w:rPr>
          <w:rFonts w:cs="Calibri"/>
          <w:color w:val="FF0000"/>
          <w:szCs w:val="24"/>
        </w:rPr>
        <w:t xml:space="preserve"> </w:t>
      </w:r>
      <w:r w:rsidRPr="00A55663">
        <w:rPr>
          <w:rFonts w:cs="Calibri"/>
          <w:color w:val="000000" w:themeColor="text1"/>
          <w:szCs w:val="24"/>
        </w:rPr>
        <w:t>i</w:t>
      </w:r>
      <w:r w:rsidR="004D1601" w:rsidRPr="00A55663">
        <w:rPr>
          <w:rFonts w:cs="Calibri"/>
          <w:color w:val="000000" w:themeColor="text1"/>
          <w:szCs w:val="24"/>
        </w:rPr>
        <w:t> </w:t>
      </w:r>
      <w:r w:rsidRPr="00A55663">
        <w:rPr>
          <w:rFonts w:cs="Calibri"/>
          <w:color w:val="000000" w:themeColor="text1"/>
          <w:szCs w:val="24"/>
        </w:rPr>
        <w:t>zasadami określonymi w</w:t>
      </w:r>
      <w:r w:rsidR="00F71623" w:rsidRPr="00A55663">
        <w:rPr>
          <w:rFonts w:cs="Calibri"/>
          <w:color w:val="000000" w:themeColor="text1"/>
          <w:szCs w:val="24"/>
        </w:rPr>
        <w:t> </w:t>
      </w:r>
      <w:r w:rsidR="00E41AAC" w:rsidRPr="00A55663">
        <w:rPr>
          <w:rFonts w:cs="Calibri"/>
          <w:color w:val="000000" w:themeColor="text1"/>
          <w:szCs w:val="24"/>
        </w:rPr>
        <w:t>r</w:t>
      </w:r>
      <w:r w:rsidRPr="00A55663">
        <w:rPr>
          <w:rFonts w:cs="Calibri"/>
          <w:color w:val="000000" w:themeColor="text1"/>
          <w:szCs w:val="24"/>
        </w:rPr>
        <w:t>egulaminie wyboru projektów</w:t>
      </w:r>
      <w:r w:rsidR="003970AE" w:rsidRPr="00A55663">
        <w:rPr>
          <w:rFonts w:cs="Calibri"/>
          <w:color w:val="000000" w:themeColor="text1"/>
          <w:szCs w:val="24"/>
        </w:rPr>
        <w:t>;</w:t>
      </w:r>
    </w:p>
    <w:p w14:paraId="4A11500D" w14:textId="24945812" w:rsidR="00AE4284" w:rsidRPr="00A55663" w:rsidRDefault="00AE4284" w:rsidP="00694FF7">
      <w:pPr>
        <w:pStyle w:val="Akapitzlist"/>
        <w:numPr>
          <w:ilvl w:val="0"/>
          <w:numId w:val="77"/>
        </w:numPr>
        <w:ind w:left="369" w:hanging="369"/>
        <w:contextualSpacing w:val="0"/>
        <w:jc w:val="both"/>
        <w:rPr>
          <w:rFonts w:cs="Calibri"/>
          <w:color w:val="000000" w:themeColor="text1"/>
          <w:szCs w:val="24"/>
        </w:rPr>
      </w:pPr>
      <w:r w:rsidRPr="00A55663">
        <w:rPr>
          <w:rFonts w:cs="Calibri"/>
          <w:b/>
          <w:bCs/>
          <w:color w:val="000000" w:themeColor="text1"/>
          <w:szCs w:val="24"/>
        </w:rPr>
        <w:t>„wydatkach niekwalifikowalnych”</w:t>
      </w:r>
      <w:r w:rsidR="004D3545" w:rsidRPr="00A55663">
        <w:rPr>
          <w:rFonts w:cs="Calibri"/>
          <w:color w:val="000000" w:themeColor="text1"/>
          <w:szCs w:val="24"/>
        </w:rPr>
        <w:t xml:space="preserve"> –</w:t>
      </w:r>
      <w:r w:rsidRPr="00A55663">
        <w:rPr>
          <w:rFonts w:cs="Calibri"/>
          <w:color w:val="000000" w:themeColor="text1"/>
          <w:szCs w:val="24"/>
        </w:rPr>
        <w:t xml:space="preserve"> należy przez to rozumieć </w:t>
      </w:r>
      <w:r w:rsidR="00DE540B" w:rsidRPr="00A55663">
        <w:rPr>
          <w:rFonts w:cs="Calibri"/>
          <w:color w:val="000000" w:themeColor="text1"/>
          <w:szCs w:val="24"/>
        </w:rPr>
        <w:t xml:space="preserve">koszty i </w:t>
      </w:r>
      <w:r w:rsidRPr="00A55663">
        <w:rPr>
          <w:rFonts w:cs="Calibri"/>
          <w:color w:val="000000" w:themeColor="text1"/>
          <w:szCs w:val="24"/>
        </w:rPr>
        <w:t xml:space="preserve">wydatki </w:t>
      </w:r>
      <w:r w:rsidR="00EC3C94" w:rsidRPr="00A55663">
        <w:rPr>
          <w:rFonts w:cs="Calibri"/>
          <w:color w:val="000000" w:themeColor="text1"/>
          <w:szCs w:val="24"/>
        </w:rPr>
        <w:t xml:space="preserve">poniesione </w:t>
      </w:r>
      <w:r w:rsidRPr="00A55663">
        <w:rPr>
          <w:rFonts w:cs="Calibri"/>
          <w:color w:val="000000" w:themeColor="text1"/>
          <w:szCs w:val="24"/>
        </w:rPr>
        <w:t>w</w:t>
      </w:r>
      <w:r w:rsidR="00BF4446"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które nie są wydatkami kwalifikowa</w:t>
      </w:r>
      <w:r w:rsidR="000C1FE4" w:rsidRPr="00A55663">
        <w:rPr>
          <w:rFonts w:cs="Calibri"/>
          <w:color w:val="000000" w:themeColor="text1"/>
          <w:szCs w:val="24"/>
        </w:rPr>
        <w:t>l</w:t>
      </w:r>
      <w:r w:rsidRPr="00A55663">
        <w:rPr>
          <w:rFonts w:cs="Calibri"/>
          <w:color w:val="000000" w:themeColor="text1"/>
          <w:szCs w:val="24"/>
        </w:rPr>
        <w:t>nymi;</w:t>
      </w:r>
    </w:p>
    <w:p w14:paraId="1538D093" w14:textId="77777777" w:rsidR="00AE4284" w:rsidRPr="00A55663" w:rsidRDefault="00AE4284" w:rsidP="00694FF7">
      <w:pPr>
        <w:pStyle w:val="Akapitzlist"/>
        <w:numPr>
          <w:ilvl w:val="0"/>
          <w:numId w:val="77"/>
        </w:numPr>
        <w:ind w:left="369" w:hanging="369"/>
        <w:contextualSpacing w:val="0"/>
        <w:jc w:val="both"/>
        <w:rPr>
          <w:rFonts w:cs="Calibri"/>
          <w:color w:val="000000" w:themeColor="text1"/>
          <w:szCs w:val="24"/>
        </w:rPr>
      </w:pPr>
      <w:r w:rsidRPr="00A55663">
        <w:rPr>
          <w:rFonts w:cs="Calibri"/>
          <w:b/>
          <w:bCs/>
          <w:color w:val="000000" w:themeColor="text1"/>
          <w:szCs w:val="24"/>
        </w:rPr>
        <w:t>„zakończeniu realizacji projektu”</w:t>
      </w:r>
      <w:r w:rsidRPr="00A55663">
        <w:rPr>
          <w:rFonts w:cs="Calibri"/>
          <w:color w:val="000000" w:themeColor="text1"/>
          <w:szCs w:val="24"/>
        </w:rPr>
        <w:t xml:space="preserve"> – należy przez to rozumieć:</w:t>
      </w:r>
    </w:p>
    <w:p w14:paraId="3FA666AD" w14:textId="24EC4896" w:rsidR="00AE4284" w:rsidRPr="00A55663" w:rsidRDefault="00AE4284" w:rsidP="00694FF7">
      <w:pPr>
        <w:pStyle w:val="Akapitzlist"/>
        <w:numPr>
          <w:ilvl w:val="0"/>
          <w:numId w:val="7"/>
        </w:numPr>
        <w:ind w:left="823" w:hanging="369"/>
        <w:contextualSpacing w:val="0"/>
        <w:jc w:val="both"/>
        <w:rPr>
          <w:rFonts w:cs="Calibri"/>
          <w:color w:val="000000" w:themeColor="text1"/>
          <w:szCs w:val="24"/>
        </w:rPr>
      </w:pPr>
      <w:r w:rsidRPr="00A55663">
        <w:rPr>
          <w:rFonts w:cs="Calibri"/>
          <w:color w:val="000000" w:themeColor="text1"/>
          <w:szCs w:val="24"/>
        </w:rPr>
        <w:t xml:space="preserve">datę </w:t>
      </w:r>
      <w:r w:rsidR="004357E4" w:rsidRPr="00A55663">
        <w:rPr>
          <w:rFonts w:cs="Calibri"/>
          <w:color w:val="000000" w:themeColor="text1"/>
          <w:szCs w:val="24"/>
        </w:rPr>
        <w:t xml:space="preserve">poniesienia </w:t>
      </w:r>
      <w:r w:rsidRPr="00A55663">
        <w:rPr>
          <w:rFonts w:cs="Calibri"/>
          <w:color w:val="000000" w:themeColor="text1"/>
          <w:szCs w:val="24"/>
        </w:rPr>
        <w:t>ostatniego wydatku kwalifikowalnego lub niekwalifikowalnego w</w:t>
      </w:r>
      <w:r w:rsidR="00A26A12" w:rsidRPr="00A55663">
        <w:rPr>
          <w:rFonts w:cs="Calibri"/>
          <w:color w:val="000000" w:themeColor="text1"/>
          <w:szCs w:val="24"/>
        </w:rPr>
        <w:t> </w:t>
      </w:r>
      <w:r w:rsidRPr="00A55663">
        <w:rPr>
          <w:rFonts w:cs="Calibri"/>
          <w:color w:val="000000" w:themeColor="text1"/>
          <w:szCs w:val="24"/>
        </w:rPr>
        <w:t>projekcie, z</w:t>
      </w:r>
      <w:r w:rsidR="00F71623" w:rsidRPr="00A55663">
        <w:rPr>
          <w:rFonts w:cs="Calibri"/>
          <w:color w:val="000000" w:themeColor="text1"/>
          <w:szCs w:val="24"/>
        </w:rPr>
        <w:t> </w:t>
      </w:r>
      <w:r w:rsidRPr="00A55663">
        <w:rPr>
          <w:rFonts w:cs="Calibri"/>
          <w:color w:val="000000" w:themeColor="text1"/>
          <w:szCs w:val="24"/>
        </w:rPr>
        <w:t xml:space="preserve">zastrzeżeniem, że w przypadku ponoszenia w projekcie kosztów rozliczanych </w:t>
      </w:r>
      <w:r w:rsidR="00673A35" w:rsidRPr="00A55663">
        <w:rPr>
          <w:rFonts w:cs="Calibri"/>
          <w:color w:val="000000" w:themeColor="text1"/>
          <w:szCs w:val="24"/>
        </w:rPr>
        <w:t xml:space="preserve">według </w:t>
      </w:r>
      <w:r w:rsidRPr="00A55663">
        <w:rPr>
          <w:rFonts w:cs="Calibri"/>
          <w:color w:val="000000" w:themeColor="text1"/>
          <w:szCs w:val="24"/>
        </w:rPr>
        <w:t xml:space="preserve">stawki ryczałtowej data ta odnosi się do kosztów bezpośrednich </w:t>
      </w:r>
      <w:r w:rsidR="002D5730">
        <w:rPr>
          <w:rFonts w:cs="Calibri"/>
          <w:color w:val="000000" w:themeColor="text1"/>
          <w:szCs w:val="24"/>
        </w:rPr>
        <w:t xml:space="preserve">nierozliczanych według uproszczonej metody </w:t>
      </w:r>
      <w:r w:rsidRPr="00A55663">
        <w:rPr>
          <w:rFonts w:cs="Calibri"/>
          <w:color w:val="000000" w:themeColor="text1"/>
          <w:szCs w:val="24"/>
        </w:rPr>
        <w:t>lub</w:t>
      </w:r>
    </w:p>
    <w:p w14:paraId="6DBDDB6E" w14:textId="53343072" w:rsidR="00AE4284" w:rsidRPr="00A55663" w:rsidRDefault="00AE4284" w:rsidP="00694FF7">
      <w:pPr>
        <w:pStyle w:val="Akapitzlist"/>
        <w:numPr>
          <w:ilvl w:val="0"/>
          <w:numId w:val="7"/>
        </w:numPr>
        <w:ind w:left="823" w:hanging="369"/>
        <w:contextualSpacing w:val="0"/>
        <w:jc w:val="both"/>
        <w:rPr>
          <w:rFonts w:cs="Calibri"/>
          <w:color w:val="000000" w:themeColor="text1"/>
          <w:szCs w:val="24"/>
        </w:rPr>
      </w:pPr>
      <w:r w:rsidRPr="00A55663">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55663">
        <w:rPr>
          <w:rFonts w:cs="Calibri"/>
          <w:color w:val="000000" w:themeColor="text1"/>
          <w:szCs w:val="24"/>
        </w:rPr>
        <w:t> </w:t>
      </w:r>
      <w:r w:rsidRPr="00A55663">
        <w:rPr>
          <w:rFonts w:cs="Calibri"/>
          <w:color w:val="000000" w:themeColor="text1"/>
          <w:szCs w:val="24"/>
        </w:rPr>
        <w:t xml:space="preserve">protokołu odbioru), </w:t>
      </w:r>
    </w:p>
    <w:p w14:paraId="3D2C8050" w14:textId="6800A0D9" w:rsidR="002A31E1" w:rsidRPr="00A55663" w:rsidRDefault="00AE4284" w:rsidP="0016514A">
      <w:pPr>
        <w:pStyle w:val="Akapitzlist"/>
        <w:ind w:left="766" w:hanging="369"/>
        <w:contextualSpacing w:val="0"/>
        <w:jc w:val="both"/>
        <w:rPr>
          <w:rFonts w:cs="Calibri"/>
          <w:color w:val="000000" w:themeColor="text1"/>
          <w:szCs w:val="24"/>
        </w:rPr>
      </w:pPr>
      <w:r w:rsidRPr="00A55663">
        <w:rPr>
          <w:rFonts w:cs="Calibri"/>
          <w:color w:val="000000" w:themeColor="text1"/>
          <w:szCs w:val="24"/>
        </w:rPr>
        <w:t>w zależności od tego</w:t>
      </w:r>
      <w:r w:rsidR="005D1B51" w:rsidRPr="00A55663">
        <w:rPr>
          <w:rFonts w:cs="Calibri"/>
          <w:color w:val="000000" w:themeColor="text1"/>
          <w:szCs w:val="24"/>
        </w:rPr>
        <w:t>,</w:t>
      </w:r>
      <w:r w:rsidRPr="00A55663">
        <w:rPr>
          <w:rFonts w:cs="Calibri"/>
          <w:color w:val="000000" w:themeColor="text1"/>
          <w:szCs w:val="24"/>
        </w:rPr>
        <w:t xml:space="preserve"> która z tych dat ma zastosowanie i jest późniejsza w projekcie</w:t>
      </w:r>
      <w:r w:rsidR="00FF08D1" w:rsidRPr="00A55663">
        <w:rPr>
          <w:rFonts w:cs="Calibri"/>
          <w:color w:val="000000" w:themeColor="text1"/>
          <w:szCs w:val="24"/>
        </w:rPr>
        <w:t>.</w:t>
      </w:r>
    </w:p>
    <w:p w14:paraId="1CB8E95B" w14:textId="072BC4BC" w:rsidR="00C7211B" w:rsidRPr="00A55663" w:rsidRDefault="005305D3" w:rsidP="0016514A">
      <w:pPr>
        <w:pStyle w:val="Akapitzlist"/>
        <w:ind w:left="397" w:firstLine="0"/>
        <w:contextualSpacing w:val="0"/>
        <w:jc w:val="both"/>
        <w:rPr>
          <w:rFonts w:cs="Calibri"/>
          <w:color w:val="000000" w:themeColor="text1"/>
          <w:szCs w:val="24"/>
        </w:rPr>
      </w:pPr>
      <w:r w:rsidRPr="00A55663">
        <w:rPr>
          <w:rFonts w:cs="Calibri"/>
          <w:color w:val="000000" w:themeColor="text1"/>
          <w:szCs w:val="24"/>
        </w:rPr>
        <w:t>W przypadku Projektu objętego pomocą publiczną udzieloną na podstawie programu pomocowego albo poza programem pomocowym</w:t>
      </w:r>
      <w:r w:rsidR="00A0321B" w:rsidRPr="00A55663">
        <w:rPr>
          <w:rFonts w:cs="Calibri"/>
          <w:color w:val="000000" w:themeColor="text1"/>
          <w:szCs w:val="24"/>
        </w:rPr>
        <w:t>, jeżeli nie jest dopuszczalne określenie daty w</w:t>
      </w:r>
      <w:r w:rsidR="00A06DDF">
        <w:rPr>
          <w:rFonts w:cs="Calibri"/>
          <w:color w:val="000000" w:themeColor="text1"/>
          <w:szCs w:val="24"/>
        </w:rPr>
        <w:t> </w:t>
      </w:r>
      <w:r w:rsidR="00A0321B" w:rsidRPr="00A55663">
        <w:rPr>
          <w:rFonts w:cs="Calibri"/>
          <w:color w:val="000000" w:themeColor="text1"/>
          <w:szCs w:val="24"/>
        </w:rPr>
        <w:t xml:space="preserve">sposób wskazany w lit. a lub lit. b powyżej, datą zakończenia realizacji projektu jest data </w:t>
      </w:r>
      <w:r w:rsidRPr="00A55663">
        <w:rPr>
          <w:rFonts w:cs="Calibri"/>
          <w:color w:val="000000" w:themeColor="text1"/>
          <w:szCs w:val="24"/>
        </w:rPr>
        <w:t xml:space="preserve">określona </w:t>
      </w:r>
      <w:r w:rsidR="00A51656" w:rsidRPr="00A55663">
        <w:rPr>
          <w:rFonts w:cs="Calibri"/>
          <w:color w:val="000000" w:themeColor="text1"/>
          <w:szCs w:val="24"/>
        </w:rPr>
        <w:t>zgodnie z tym</w:t>
      </w:r>
      <w:r w:rsidRPr="00A55663">
        <w:rPr>
          <w:rFonts w:cs="Calibri"/>
          <w:color w:val="000000" w:themeColor="text1"/>
          <w:szCs w:val="24"/>
        </w:rPr>
        <w:t xml:space="preserve"> program</w:t>
      </w:r>
      <w:r w:rsidR="00A51656" w:rsidRPr="00A55663">
        <w:rPr>
          <w:rFonts w:cs="Calibri"/>
          <w:color w:val="000000" w:themeColor="text1"/>
          <w:szCs w:val="24"/>
        </w:rPr>
        <w:t>em</w:t>
      </w:r>
      <w:r w:rsidRPr="00A55663">
        <w:rPr>
          <w:rFonts w:cs="Calibri"/>
          <w:color w:val="000000" w:themeColor="text1"/>
          <w:szCs w:val="24"/>
        </w:rPr>
        <w:t xml:space="preserve"> pomocowym albo ak</w:t>
      </w:r>
      <w:r w:rsidR="00A51656" w:rsidRPr="00A55663">
        <w:rPr>
          <w:rFonts w:cs="Calibri"/>
          <w:color w:val="000000" w:themeColor="text1"/>
          <w:szCs w:val="24"/>
        </w:rPr>
        <w:t xml:space="preserve">tem </w:t>
      </w:r>
      <w:r w:rsidRPr="00A55663">
        <w:rPr>
          <w:rFonts w:cs="Calibri"/>
          <w:color w:val="000000" w:themeColor="text1"/>
          <w:szCs w:val="24"/>
        </w:rPr>
        <w:t>przyznającym pomoc</w:t>
      </w:r>
      <w:r w:rsidR="00B02CAC">
        <w:rPr>
          <w:rFonts w:cs="Calibri"/>
          <w:color w:val="000000" w:themeColor="text1"/>
          <w:szCs w:val="24"/>
        </w:rPr>
        <w:t>;</w:t>
      </w:r>
    </w:p>
    <w:p w14:paraId="78D2D859" w14:textId="1C5EDF84" w:rsidR="00A06DDF" w:rsidRDefault="00AE4284" w:rsidP="00694FF7">
      <w:pPr>
        <w:pStyle w:val="Akapitzlist"/>
        <w:numPr>
          <w:ilvl w:val="0"/>
          <w:numId w:val="77"/>
        </w:numPr>
        <w:ind w:left="369" w:hanging="369"/>
        <w:contextualSpacing w:val="0"/>
        <w:jc w:val="both"/>
        <w:rPr>
          <w:rFonts w:cs="Calibri"/>
          <w:color w:val="000000" w:themeColor="text1"/>
          <w:szCs w:val="24"/>
        </w:rPr>
      </w:pPr>
      <w:r w:rsidRPr="00A55663">
        <w:rPr>
          <w:rFonts w:cs="Calibri"/>
          <w:b/>
          <w:bCs/>
          <w:color w:val="000000" w:themeColor="text1"/>
          <w:szCs w:val="24"/>
        </w:rPr>
        <w:t>„zamówieniu”</w:t>
      </w:r>
      <w:r w:rsidRPr="00A55663">
        <w:rPr>
          <w:rFonts w:cs="Calibri"/>
          <w:color w:val="000000" w:themeColor="text1"/>
          <w:szCs w:val="24"/>
        </w:rPr>
        <w:t xml:space="preserve"> – należy przez to rozumieć każdą umowę odpłatną</w:t>
      </w:r>
      <w:r w:rsidR="00677493" w:rsidRPr="00A55663">
        <w:rPr>
          <w:rFonts w:cs="Calibri"/>
          <w:color w:val="000000" w:themeColor="text1"/>
          <w:szCs w:val="24"/>
        </w:rPr>
        <w:t>,</w:t>
      </w:r>
      <w:r w:rsidRPr="00A55663">
        <w:rPr>
          <w:rFonts w:cs="Calibri"/>
          <w:color w:val="000000" w:themeColor="text1"/>
          <w:szCs w:val="24"/>
        </w:rPr>
        <w:t xml:space="preserve"> zawartą zgodnie</w:t>
      </w:r>
      <w:r w:rsidR="00445B69" w:rsidRPr="00A55663">
        <w:rPr>
          <w:rFonts w:cs="Calibri"/>
          <w:color w:val="000000" w:themeColor="text1"/>
          <w:szCs w:val="24"/>
        </w:rPr>
        <w:t xml:space="preserve"> </w:t>
      </w:r>
      <w:r w:rsidRPr="00A55663">
        <w:rPr>
          <w:rFonts w:cs="Calibri"/>
          <w:color w:val="000000" w:themeColor="text1"/>
          <w:szCs w:val="24"/>
        </w:rPr>
        <w:t>z</w:t>
      </w:r>
      <w:r w:rsidR="0009654B">
        <w:rPr>
          <w:rFonts w:cs="Calibri"/>
          <w:color w:val="000000" w:themeColor="text1"/>
          <w:szCs w:val="24"/>
        </w:rPr>
        <w:t> </w:t>
      </w:r>
      <w:r w:rsidRPr="00A55663">
        <w:rPr>
          <w:rFonts w:cs="Calibri"/>
          <w:color w:val="000000" w:themeColor="text1"/>
          <w:szCs w:val="24"/>
        </w:rPr>
        <w:t>warunkami wynikającymi z</w:t>
      </w:r>
      <w:r w:rsidR="00271EF9" w:rsidRPr="00A55663">
        <w:rPr>
          <w:rFonts w:cs="Calibri"/>
          <w:color w:val="000000" w:themeColor="text1"/>
          <w:szCs w:val="24"/>
        </w:rPr>
        <w:t> </w:t>
      </w:r>
      <w:r w:rsidRPr="00A55663">
        <w:rPr>
          <w:rFonts w:cs="Calibri"/>
          <w:color w:val="000000" w:themeColor="text1"/>
          <w:szCs w:val="24"/>
        </w:rPr>
        <w:t>obowiązującej ustawy regulującej udzielanie zamówień publicznych albo z</w:t>
      </w:r>
      <w:r w:rsidR="001A05C0" w:rsidRPr="00A55663">
        <w:rPr>
          <w:rFonts w:cs="Calibri"/>
          <w:color w:val="000000" w:themeColor="text1"/>
          <w:szCs w:val="24"/>
        </w:rPr>
        <w:t> </w:t>
      </w:r>
      <w:r w:rsidRPr="00A55663">
        <w:rPr>
          <w:rFonts w:cs="Calibri"/>
          <w:color w:val="000000" w:themeColor="text1"/>
          <w:szCs w:val="24"/>
        </w:rPr>
        <w:t>niniejszej Umowy, pomiędzy zamawiającym a wykonawcą, której</w:t>
      </w:r>
      <w:r w:rsidR="00D940B0" w:rsidRPr="00A55663">
        <w:rPr>
          <w:rFonts w:cs="Calibri"/>
          <w:color w:val="000000" w:themeColor="text1"/>
          <w:szCs w:val="24"/>
        </w:rPr>
        <w:t xml:space="preserve"> </w:t>
      </w:r>
      <w:r w:rsidRPr="00A55663">
        <w:rPr>
          <w:rFonts w:cs="Calibri"/>
          <w:color w:val="000000" w:themeColor="text1"/>
          <w:szCs w:val="24"/>
        </w:rPr>
        <w:t>przedmiotem są usługi, dostawy lub roboty budowlane przewidziane w</w:t>
      </w:r>
      <w:r w:rsidR="00573F8C" w:rsidRPr="00A55663">
        <w:rPr>
          <w:rFonts w:cs="Calibri"/>
          <w:color w:val="000000" w:themeColor="text1"/>
          <w:szCs w:val="24"/>
        </w:rPr>
        <w:t xml:space="preserve"> </w:t>
      </w:r>
      <w:r w:rsidRPr="00A55663">
        <w:rPr>
          <w:rFonts w:cs="Calibri"/>
          <w:color w:val="000000" w:themeColor="text1"/>
          <w:szCs w:val="24"/>
        </w:rPr>
        <w:t>projekcie</w:t>
      </w:r>
      <w:r w:rsidR="00E91B25" w:rsidRPr="00A55663">
        <w:rPr>
          <w:rFonts w:cs="Calibri"/>
          <w:color w:val="000000" w:themeColor="text1"/>
          <w:szCs w:val="24"/>
        </w:rPr>
        <w:t>.</w:t>
      </w:r>
    </w:p>
    <w:p w14:paraId="01342128" w14:textId="77777777" w:rsidR="00B84A11" w:rsidRPr="00A06DDF" w:rsidRDefault="00753D2C" w:rsidP="00F456FB">
      <w:pPr>
        <w:pStyle w:val="Nagwek1"/>
        <w:spacing w:before="360" w:after="120"/>
        <w:ind w:left="0" w:firstLine="0"/>
        <w:jc w:val="center"/>
        <w:rPr>
          <w:rFonts w:eastAsia="Times New Roman" w:cs="Calibri"/>
          <w:szCs w:val="24"/>
          <w:lang w:eastAsia="pl-PL"/>
        </w:rPr>
      </w:pPr>
      <w:r w:rsidRPr="00A06DDF">
        <w:rPr>
          <w:rFonts w:eastAsia="Times New Roman" w:cs="Calibri"/>
          <w:szCs w:val="24"/>
          <w:lang w:eastAsia="pl-PL"/>
        </w:rPr>
        <w:lastRenderedPageBreak/>
        <w:t>Przedmiot Umowy</w:t>
      </w:r>
    </w:p>
    <w:p w14:paraId="426DE316" w14:textId="5B73B6AE" w:rsidR="0096539B" w:rsidRPr="00A55663" w:rsidRDefault="003246C3" w:rsidP="00F456FB">
      <w:pPr>
        <w:pStyle w:val="Nagwek2"/>
        <w:spacing w:after="120" w:line="276" w:lineRule="auto"/>
        <w:rPr>
          <w:rFonts w:cs="Calibri"/>
          <w:sz w:val="24"/>
          <w:szCs w:val="24"/>
          <w:lang w:eastAsia="pl-PL"/>
        </w:rPr>
      </w:pPr>
      <w:r w:rsidRPr="00A55663">
        <w:rPr>
          <w:rFonts w:cs="Calibri"/>
          <w:sz w:val="24"/>
          <w:szCs w:val="24"/>
          <w:lang w:eastAsia="pl-PL"/>
        </w:rPr>
        <w:t>§ 2</w:t>
      </w:r>
    </w:p>
    <w:p w14:paraId="6756CF98" w14:textId="77777777" w:rsidR="00F456FB" w:rsidRDefault="00B47E4A" w:rsidP="00694FF7">
      <w:pPr>
        <w:pStyle w:val="Akapitzlist"/>
        <w:numPr>
          <w:ilvl w:val="0"/>
          <w:numId w:val="9"/>
        </w:numPr>
        <w:spacing w:before="120"/>
        <w:ind w:left="284" w:hanging="284"/>
        <w:contextualSpacing w:val="0"/>
        <w:jc w:val="both"/>
      </w:pPr>
      <w:r w:rsidRPr="00F456FB">
        <w:t>Umowa określa szczegółowe zasady, tryb i warunki</w:t>
      </w:r>
      <w:r w:rsidR="00663249" w:rsidRPr="00F456FB">
        <w:t xml:space="preserve"> przekazywania, wykorzystania </w:t>
      </w:r>
      <w:r w:rsidR="003939F1" w:rsidRPr="00F456FB">
        <w:t>oraz</w:t>
      </w:r>
      <w:r w:rsidR="00D647AC" w:rsidRPr="00F456FB">
        <w:t xml:space="preserve"> </w:t>
      </w:r>
      <w:r w:rsidRPr="00F456FB">
        <w:t>rozliczania dofinansowania przyznanego na realizację Projektu okreś</w:t>
      </w:r>
      <w:r w:rsidR="00EA698D" w:rsidRPr="00F456FB">
        <w:t>lonego szczegółowo we wniosku o </w:t>
      </w:r>
      <w:r w:rsidRPr="00F456FB">
        <w:t>dofinansowanie stanowiąc</w:t>
      </w:r>
      <w:r w:rsidR="002F59EB" w:rsidRPr="00F456FB">
        <w:t>ym</w:t>
      </w:r>
      <w:r w:rsidR="00E43307" w:rsidRPr="00F456FB">
        <w:t xml:space="preserve"> </w:t>
      </w:r>
      <w:r w:rsidR="006820DE" w:rsidRPr="00F456FB">
        <w:rPr>
          <w:color w:val="000000" w:themeColor="text1"/>
        </w:rPr>
        <w:t>Załącznik nr 1 do Umowy</w:t>
      </w:r>
      <w:r w:rsidRPr="00F456FB">
        <w:t>, a także inne prawa i</w:t>
      </w:r>
      <w:r w:rsidR="00844D44" w:rsidRPr="00F456FB">
        <w:t> </w:t>
      </w:r>
      <w:r w:rsidRPr="00F456FB">
        <w:t>obowiązki Stron Umowy.</w:t>
      </w:r>
    </w:p>
    <w:p w14:paraId="5E0559E2" w14:textId="77777777" w:rsidR="00F456FB" w:rsidRPr="00F456FB" w:rsidRDefault="00F03C71" w:rsidP="00694FF7">
      <w:pPr>
        <w:pStyle w:val="Akapitzlist"/>
        <w:numPr>
          <w:ilvl w:val="0"/>
          <w:numId w:val="9"/>
        </w:numPr>
        <w:ind w:left="284" w:hanging="284"/>
        <w:contextualSpacing w:val="0"/>
        <w:jc w:val="both"/>
      </w:pPr>
      <w:r w:rsidRPr="00F456FB">
        <w:rPr>
          <w:rFonts w:cs="Calibri"/>
          <w:szCs w:val="24"/>
        </w:rPr>
        <w:t>Całkowit</w:t>
      </w:r>
      <w:r w:rsidR="0094586B" w:rsidRPr="00F456FB">
        <w:rPr>
          <w:rFonts w:cs="Calibri"/>
          <w:szCs w:val="24"/>
        </w:rPr>
        <w:t xml:space="preserve">a wartość Projektu wynosi </w:t>
      </w:r>
      <w:bookmarkStart w:id="17" w:name="_Hlk93487773"/>
      <w:r w:rsidR="002C0CD3" w:rsidRPr="00F456FB">
        <w:rPr>
          <w:rFonts w:cs="Calibri"/>
          <w:b/>
          <w:szCs w:val="24"/>
        </w:rPr>
        <w:t>………………</w:t>
      </w:r>
      <w:r w:rsidR="00844D44" w:rsidRPr="00F456FB">
        <w:rPr>
          <w:rFonts w:cs="Calibri"/>
          <w:b/>
          <w:szCs w:val="24"/>
        </w:rPr>
        <w:t>……….……..</w:t>
      </w:r>
      <w:r w:rsidR="002C0CD3" w:rsidRPr="00F456FB">
        <w:rPr>
          <w:rFonts w:cs="Calibri"/>
          <w:b/>
          <w:szCs w:val="24"/>
        </w:rPr>
        <w:t>..</w:t>
      </w:r>
      <w:bookmarkEnd w:id="17"/>
      <w:r w:rsidR="002C0CD3" w:rsidRPr="00F456FB">
        <w:rPr>
          <w:rFonts w:cs="Calibri"/>
          <w:b/>
          <w:szCs w:val="24"/>
        </w:rPr>
        <w:t xml:space="preserve"> </w:t>
      </w:r>
      <w:r w:rsidR="0094586B" w:rsidRPr="00F456FB">
        <w:rPr>
          <w:rFonts w:cs="Calibri"/>
          <w:b/>
          <w:szCs w:val="24"/>
        </w:rPr>
        <w:t xml:space="preserve">PLN </w:t>
      </w:r>
      <w:r w:rsidR="0094586B" w:rsidRPr="00F456FB">
        <w:rPr>
          <w:rFonts w:cs="Calibri"/>
          <w:szCs w:val="24"/>
        </w:rPr>
        <w:t>(słownie: …</w:t>
      </w:r>
      <w:r w:rsidR="00844D44" w:rsidRPr="00F456FB">
        <w:rPr>
          <w:rFonts w:cs="Calibri"/>
          <w:szCs w:val="24"/>
        </w:rPr>
        <w:t>……………………</w:t>
      </w:r>
      <w:r w:rsidR="0094586B" w:rsidRPr="00F456FB">
        <w:rPr>
          <w:rFonts w:cs="Calibri"/>
          <w:szCs w:val="24"/>
        </w:rPr>
        <w:t>……).</w:t>
      </w:r>
    </w:p>
    <w:p w14:paraId="504B77D5" w14:textId="77777777" w:rsidR="00F456FB" w:rsidRPr="00F456FB" w:rsidRDefault="0094586B" w:rsidP="00694FF7">
      <w:pPr>
        <w:pStyle w:val="Akapitzlist"/>
        <w:numPr>
          <w:ilvl w:val="0"/>
          <w:numId w:val="9"/>
        </w:numPr>
        <w:ind w:left="284" w:hanging="284"/>
        <w:contextualSpacing w:val="0"/>
        <w:jc w:val="both"/>
      </w:pPr>
      <w:r w:rsidRPr="00F456FB">
        <w:rPr>
          <w:rFonts w:cs="Calibri"/>
          <w:b/>
          <w:bCs/>
          <w:szCs w:val="24"/>
        </w:rPr>
        <w:t>Całkowite wydatki kwalifikowalne Projektu wynoszą</w:t>
      </w:r>
      <w:r w:rsidRPr="00F456FB">
        <w:rPr>
          <w:rFonts w:cs="Calibri"/>
          <w:szCs w:val="24"/>
        </w:rPr>
        <w:t xml:space="preserve"> </w:t>
      </w:r>
      <w:r w:rsidR="002C0CD3" w:rsidRPr="00F456FB">
        <w:rPr>
          <w:rFonts w:cs="Calibri"/>
          <w:b/>
          <w:szCs w:val="24"/>
        </w:rPr>
        <w:t>……………</w:t>
      </w:r>
      <w:r w:rsidR="00844D44" w:rsidRPr="00F456FB">
        <w:rPr>
          <w:rFonts w:cs="Calibri"/>
          <w:b/>
          <w:szCs w:val="24"/>
        </w:rPr>
        <w:t>….</w:t>
      </w:r>
      <w:r w:rsidR="002C0CD3" w:rsidRPr="00F456FB">
        <w:rPr>
          <w:rFonts w:cs="Calibri"/>
          <w:b/>
          <w:szCs w:val="24"/>
        </w:rPr>
        <w:t>…..</w:t>
      </w:r>
      <w:r w:rsidR="00FB5195" w:rsidRPr="00F456FB">
        <w:rPr>
          <w:rFonts w:cs="Calibri"/>
          <w:b/>
          <w:szCs w:val="24"/>
        </w:rPr>
        <w:t xml:space="preserve"> PLN</w:t>
      </w:r>
      <w:r w:rsidRPr="00F456FB">
        <w:rPr>
          <w:rFonts w:cs="Calibri"/>
          <w:b/>
          <w:szCs w:val="24"/>
        </w:rPr>
        <w:t xml:space="preserve"> </w:t>
      </w:r>
      <w:r w:rsidRPr="00F456FB">
        <w:rPr>
          <w:rFonts w:cs="Calibri"/>
          <w:szCs w:val="24"/>
        </w:rPr>
        <w:t>(słownie: ………)</w:t>
      </w:r>
      <w:r w:rsidR="004971B1" w:rsidRPr="00F456FB">
        <w:rPr>
          <w:rFonts w:cs="Calibri"/>
          <w:szCs w:val="24"/>
        </w:rPr>
        <w:t>.</w:t>
      </w:r>
    </w:p>
    <w:p w14:paraId="516C19BC" w14:textId="72515369" w:rsidR="000E5A83" w:rsidRPr="00F456FB" w:rsidRDefault="00825AEE" w:rsidP="00694FF7">
      <w:pPr>
        <w:pStyle w:val="Akapitzlist"/>
        <w:numPr>
          <w:ilvl w:val="0"/>
          <w:numId w:val="9"/>
        </w:numPr>
        <w:ind w:left="284" w:hanging="284"/>
        <w:contextualSpacing w:val="0"/>
        <w:jc w:val="both"/>
      </w:pPr>
      <w:r>
        <w:rPr>
          <w:rFonts w:cs="Calibri"/>
          <w:szCs w:val="24"/>
        </w:rPr>
        <w:t>DIP</w:t>
      </w:r>
      <w:r w:rsidR="000E5A83" w:rsidRPr="00F456FB">
        <w:rPr>
          <w:rFonts w:cs="Calibri"/>
          <w:szCs w:val="24"/>
        </w:rPr>
        <w:t xml:space="preserve"> przyznaje Beneficjentowi na real</w:t>
      </w:r>
      <w:r w:rsidR="0057530A" w:rsidRPr="00F456FB">
        <w:rPr>
          <w:rFonts w:cs="Calibri"/>
          <w:szCs w:val="24"/>
        </w:rPr>
        <w:t xml:space="preserve">izację Projektu </w:t>
      </w:r>
      <w:r w:rsidR="0057530A" w:rsidRPr="00F456FB">
        <w:rPr>
          <w:rFonts w:cs="Calibri"/>
          <w:b/>
          <w:bCs/>
          <w:szCs w:val="24"/>
        </w:rPr>
        <w:t xml:space="preserve">dofinansowanie </w:t>
      </w:r>
      <w:r w:rsidR="000E5A83" w:rsidRPr="00F456FB">
        <w:rPr>
          <w:rFonts w:cs="Calibri"/>
          <w:b/>
          <w:bCs/>
          <w:szCs w:val="24"/>
        </w:rPr>
        <w:t>w</w:t>
      </w:r>
      <w:r w:rsidR="002A4A11" w:rsidRPr="00F456FB">
        <w:rPr>
          <w:rFonts w:cs="Calibri"/>
          <w:b/>
          <w:bCs/>
          <w:szCs w:val="24"/>
        </w:rPr>
        <w:t> </w:t>
      </w:r>
      <w:r w:rsidR="00F25310" w:rsidRPr="00F456FB">
        <w:rPr>
          <w:rFonts w:cs="Calibri"/>
          <w:b/>
          <w:bCs/>
          <w:szCs w:val="24"/>
        </w:rPr>
        <w:t>kwocie nieprzekraczającej</w:t>
      </w:r>
      <w:r w:rsidR="00F25310" w:rsidRPr="00F456FB">
        <w:rPr>
          <w:rFonts w:cs="Calibri"/>
          <w:szCs w:val="24"/>
        </w:rPr>
        <w:t xml:space="preserve"> </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0E5A83" w:rsidRPr="00F456FB">
        <w:rPr>
          <w:rFonts w:cs="Calibri"/>
          <w:szCs w:val="24"/>
        </w:rPr>
        <w:t xml:space="preserve"> </w:t>
      </w:r>
      <w:r w:rsidR="000E5A83" w:rsidRPr="00F456FB">
        <w:rPr>
          <w:rFonts w:cs="Calibri"/>
          <w:b/>
          <w:szCs w:val="24"/>
        </w:rPr>
        <w:t>PLN</w:t>
      </w:r>
      <w:r w:rsidR="000E5A83" w:rsidRPr="00F456FB">
        <w:rPr>
          <w:rFonts w:cs="Calibri"/>
          <w:szCs w:val="24"/>
        </w:rPr>
        <w:t xml:space="preserve"> (słownie: </w:t>
      </w:r>
      <w:r w:rsidR="002C0CD3" w:rsidRPr="00F456FB">
        <w:rPr>
          <w:rFonts w:cs="Calibri"/>
          <w:szCs w:val="24"/>
        </w:rPr>
        <w:t>…</w:t>
      </w:r>
      <w:r w:rsidR="002A4A11" w:rsidRPr="00F456FB">
        <w:rPr>
          <w:rFonts w:cs="Calibri"/>
          <w:szCs w:val="24"/>
        </w:rPr>
        <w:t>………………..</w:t>
      </w:r>
      <w:r w:rsidR="002C0CD3" w:rsidRPr="00F456FB">
        <w:rPr>
          <w:rFonts w:cs="Calibri"/>
          <w:szCs w:val="24"/>
        </w:rPr>
        <w:t>……</w:t>
      </w:r>
      <w:r w:rsidR="000E5A83" w:rsidRPr="00F456FB">
        <w:rPr>
          <w:rFonts w:cs="Calibri"/>
          <w:szCs w:val="24"/>
        </w:rPr>
        <w:t>)</w:t>
      </w:r>
      <w:r w:rsidR="00F25310" w:rsidRPr="00F456FB">
        <w:rPr>
          <w:rFonts w:cs="Calibri"/>
          <w:szCs w:val="24"/>
        </w:rPr>
        <w:t xml:space="preserve">, stanowiącej </w:t>
      </w:r>
      <w:r w:rsidR="002C0CD3" w:rsidRPr="00F456FB">
        <w:rPr>
          <w:rFonts w:cs="Calibri"/>
          <w:b/>
          <w:bCs/>
          <w:szCs w:val="24"/>
        </w:rPr>
        <w:t>..</w:t>
      </w:r>
      <w:r w:rsidR="00F25310" w:rsidRPr="00F456FB">
        <w:rPr>
          <w:rFonts w:cs="Calibri"/>
          <w:b/>
          <w:szCs w:val="24"/>
        </w:rPr>
        <w:t>…</w:t>
      </w:r>
      <w:r w:rsidR="00131B39" w:rsidRPr="00F456FB">
        <w:rPr>
          <w:rFonts w:cs="Calibri"/>
          <w:b/>
          <w:szCs w:val="24"/>
        </w:rPr>
        <w:t xml:space="preserve"> % </w:t>
      </w:r>
      <w:r w:rsidR="000E5A83" w:rsidRPr="00F456FB">
        <w:rPr>
          <w:rFonts w:cs="Calibri"/>
          <w:b/>
          <w:szCs w:val="24"/>
        </w:rPr>
        <w:t>wydatków kwalifikowalnych</w:t>
      </w:r>
      <w:r w:rsidR="000E5A83" w:rsidRPr="00F456FB">
        <w:rPr>
          <w:rFonts w:cs="Calibri"/>
          <w:szCs w:val="24"/>
        </w:rPr>
        <w:t>, w tym:</w:t>
      </w:r>
    </w:p>
    <w:p w14:paraId="3B2418D0" w14:textId="7A723C1A" w:rsidR="00FB5195" w:rsidRPr="00A55663" w:rsidRDefault="00786B6B" w:rsidP="0016514A">
      <w:pPr>
        <w:pStyle w:val="Akapitzlist"/>
        <w:numPr>
          <w:ilvl w:val="0"/>
          <w:numId w:val="1"/>
        </w:numPr>
        <w:spacing w:before="120"/>
        <w:ind w:left="714" w:hanging="357"/>
        <w:contextualSpacing w:val="0"/>
        <w:jc w:val="both"/>
        <w:rPr>
          <w:rFonts w:cs="Calibri"/>
          <w:b/>
          <w:bCs/>
          <w:szCs w:val="24"/>
        </w:rPr>
      </w:pPr>
      <w:r w:rsidRPr="00A55663">
        <w:rPr>
          <w:rFonts w:cs="Calibri"/>
          <w:b/>
          <w:bCs/>
          <w:szCs w:val="24"/>
        </w:rPr>
        <w:t>f</w:t>
      </w:r>
      <w:r w:rsidR="00FB5195" w:rsidRPr="00A55663">
        <w:rPr>
          <w:rFonts w:cs="Calibri"/>
          <w:b/>
          <w:bCs/>
          <w:szCs w:val="24"/>
        </w:rPr>
        <w:t xml:space="preserve">inansowanie UE w kwocie nieprzekraczającej </w:t>
      </w:r>
      <w:r w:rsidR="00844255" w:rsidRPr="00A55663">
        <w:rPr>
          <w:rFonts w:cs="Calibri"/>
          <w:b/>
          <w:bCs/>
          <w:szCs w:val="24"/>
        </w:rPr>
        <w:t>………</w:t>
      </w:r>
      <w:r w:rsidR="00066C65" w:rsidRPr="00A55663">
        <w:rPr>
          <w:rFonts w:cs="Calibri"/>
          <w:b/>
          <w:bCs/>
          <w:szCs w:val="24"/>
        </w:rPr>
        <w:t>…………</w:t>
      </w:r>
      <w:r w:rsidR="00844255" w:rsidRPr="00A55663">
        <w:rPr>
          <w:rFonts w:cs="Calibri"/>
          <w:b/>
          <w:bCs/>
          <w:szCs w:val="24"/>
        </w:rPr>
        <w:t>………..</w:t>
      </w:r>
      <w:r w:rsidR="00FB5195" w:rsidRPr="00A55663">
        <w:rPr>
          <w:rFonts w:cs="Calibri"/>
          <w:b/>
          <w:bCs/>
          <w:szCs w:val="24"/>
        </w:rPr>
        <w:t xml:space="preserve"> PLN (słownie: ……</w:t>
      </w:r>
      <w:r w:rsidR="00066C65" w:rsidRPr="00A55663">
        <w:rPr>
          <w:rFonts w:cs="Calibri"/>
          <w:b/>
          <w:bCs/>
          <w:szCs w:val="24"/>
        </w:rPr>
        <w:t>……</w:t>
      </w:r>
      <w:r w:rsidR="00FB5195" w:rsidRPr="00A55663">
        <w:rPr>
          <w:rFonts w:cs="Calibri"/>
          <w:b/>
          <w:bCs/>
          <w:szCs w:val="24"/>
        </w:rPr>
        <w:t xml:space="preserve">…) i stanowiącej </w:t>
      </w:r>
      <w:bookmarkStart w:id="18" w:name="_Hlk93488228"/>
      <w:r w:rsidR="00A04F3D" w:rsidRPr="00A55663">
        <w:rPr>
          <w:rFonts w:cs="Calibri"/>
          <w:b/>
          <w:bCs/>
          <w:szCs w:val="24"/>
        </w:rPr>
        <w:t>..…</w:t>
      </w:r>
      <w:bookmarkEnd w:id="18"/>
      <w:r w:rsidR="00FB5195" w:rsidRPr="00A55663">
        <w:rPr>
          <w:rFonts w:cs="Calibri"/>
          <w:b/>
          <w:bCs/>
          <w:szCs w:val="24"/>
        </w:rPr>
        <w:t>% kwoty wydatków kwalifikow</w:t>
      </w:r>
      <w:r w:rsidR="00EA698D" w:rsidRPr="00A55663">
        <w:rPr>
          <w:rFonts w:cs="Calibri"/>
          <w:b/>
          <w:bCs/>
          <w:szCs w:val="24"/>
        </w:rPr>
        <w:t xml:space="preserve">alnych. </w:t>
      </w:r>
      <w:r w:rsidR="00EA698D" w:rsidRPr="00A55663">
        <w:rPr>
          <w:rFonts w:cs="Calibri"/>
          <w:szCs w:val="24"/>
        </w:rPr>
        <w:t>Powyższa kwota obejmuje</w:t>
      </w:r>
      <w:r w:rsidR="00657B1B" w:rsidRPr="00A55663">
        <w:rPr>
          <w:rStyle w:val="Odwoanieprzypisudolnego"/>
          <w:rFonts w:cs="Calibri"/>
          <w:sz w:val="24"/>
          <w:szCs w:val="24"/>
        </w:rPr>
        <w:footnoteReference w:id="4"/>
      </w:r>
      <w:r w:rsidR="00FB5195" w:rsidRPr="00A55663">
        <w:rPr>
          <w:rFonts w:cs="Calibri"/>
          <w:szCs w:val="24"/>
        </w:rPr>
        <w:t>:</w:t>
      </w:r>
    </w:p>
    <w:p w14:paraId="72D8C365" w14:textId="00694422" w:rsidR="00EA698D" w:rsidRPr="00A55663" w:rsidRDefault="00EA698D" w:rsidP="0016514A">
      <w:pPr>
        <w:pStyle w:val="Akapitzlist"/>
        <w:numPr>
          <w:ilvl w:val="0"/>
          <w:numId w:val="2"/>
        </w:numPr>
        <w:spacing w:before="120"/>
        <w:ind w:left="964" w:hanging="284"/>
        <w:contextualSpacing w:val="0"/>
        <w:jc w:val="both"/>
        <w:rPr>
          <w:rFonts w:cs="Calibri"/>
          <w:szCs w:val="24"/>
          <w:u w:val="single"/>
        </w:rPr>
      </w:pPr>
      <w:r w:rsidRPr="00A55663">
        <w:rPr>
          <w:rFonts w:cs="Calibri"/>
          <w:szCs w:val="24"/>
          <w:u w:val="single"/>
        </w:rPr>
        <w:t>pomoc publiczną</w:t>
      </w:r>
      <w:r w:rsidRPr="00A55663">
        <w:rPr>
          <w:rFonts w:cs="Calibri"/>
          <w:szCs w:val="24"/>
        </w:rPr>
        <w:t xml:space="preserve"> </w:t>
      </w:r>
      <w:r w:rsidR="002D5730">
        <w:rPr>
          <w:rFonts w:cs="Calibri"/>
          <w:szCs w:val="24"/>
        </w:rPr>
        <w:t xml:space="preserve">udzieloną Beneficjentowi </w:t>
      </w:r>
      <w:r w:rsidRPr="00A55663">
        <w:rPr>
          <w:rFonts w:cs="Calibri"/>
          <w:szCs w:val="24"/>
        </w:rPr>
        <w:t>w kwocie nieprzekraczającej</w:t>
      </w:r>
      <w:r w:rsidR="006B604B" w:rsidRPr="00A55663">
        <w:rPr>
          <w:rFonts w:cs="Calibri"/>
          <w:szCs w:val="24"/>
        </w:rPr>
        <w:t xml:space="preserve"> </w:t>
      </w:r>
      <w:bookmarkStart w:id="19" w:name="_Hlk93488275"/>
      <w:r w:rsidR="005A4BD0" w:rsidRPr="00A55663">
        <w:rPr>
          <w:rFonts w:cs="Calibri"/>
          <w:b/>
          <w:szCs w:val="24"/>
        </w:rPr>
        <w:t>………………..</w:t>
      </w:r>
      <w:bookmarkEnd w:id="19"/>
      <w:r w:rsidR="00FB5195" w:rsidRPr="00A55663">
        <w:rPr>
          <w:rFonts w:cs="Calibri"/>
          <w:b/>
          <w:szCs w:val="24"/>
        </w:rPr>
        <w:t xml:space="preserve"> PLN</w:t>
      </w:r>
      <w:r w:rsidR="00FB5195" w:rsidRPr="00A55663">
        <w:rPr>
          <w:rFonts w:cs="Calibri"/>
          <w:szCs w:val="24"/>
        </w:rPr>
        <w:t xml:space="preserve"> (słownie: </w:t>
      </w:r>
      <w:r w:rsidR="005A4BD0" w:rsidRPr="00A55663">
        <w:rPr>
          <w:rFonts w:cs="Calibri"/>
          <w:szCs w:val="24"/>
        </w:rPr>
        <w:t>………</w:t>
      </w:r>
      <w:r w:rsidR="00FB5195" w:rsidRPr="00A55663">
        <w:rPr>
          <w:rFonts w:cs="Calibri"/>
          <w:szCs w:val="24"/>
        </w:rPr>
        <w:t>)</w:t>
      </w:r>
      <w:r w:rsidR="006B604B" w:rsidRPr="00A55663">
        <w:rPr>
          <w:rFonts w:cs="Calibri"/>
          <w:szCs w:val="24"/>
        </w:rPr>
        <w:t xml:space="preserve">, stanowiącą </w:t>
      </w:r>
      <w:r w:rsidR="005A4BD0" w:rsidRPr="00A55663">
        <w:rPr>
          <w:rFonts w:cs="Calibri"/>
          <w:szCs w:val="24"/>
        </w:rPr>
        <w:t>..…</w:t>
      </w:r>
      <w:r w:rsidR="006B604B" w:rsidRPr="00A55663">
        <w:rPr>
          <w:rFonts w:cs="Calibri"/>
          <w:szCs w:val="24"/>
        </w:rPr>
        <w:t>% wydatków kwalifikowalnych objętych pomocą publiczną</w:t>
      </w:r>
      <w:r w:rsidR="002D5730">
        <w:rPr>
          <w:rFonts w:cs="Calibri"/>
          <w:szCs w:val="24"/>
        </w:rPr>
        <w:t>;</w:t>
      </w:r>
    </w:p>
    <w:p w14:paraId="60253693" w14:textId="5327DC10" w:rsidR="00A163E4" w:rsidRPr="00A55663" w:rsidRDefault="00D91C1E" w:rsidP="0016514A">
      <w:pPr>
        <w:pStyle w:val="Akapitzlist"/>
        <w:numPr>
          <w:ilvl w:val="0"/>
          <w:numId w:val="2"/>
        </w:numPr>
        <w:ind w:left="964" w:hanging="284"/>
        <w:contextualSpacing w:val="0"/>
        <w:jc w:val="both"/>
        <w:rPr>
          <w:rFonts w:cs="Calibri"/>
          <w:szCs w:val="24"/>
        </w:rPr>
      </w:pPr>
      <w:r w:rsidRPr="00A55663">
        <w:rPr>
          <w:rFonts w:cs="Calibri"/>
          <w:szCs w:val="24"/>
          <w:u w:val="single"/>
        </w:rPr>
        <w:t>pomoc de minimis</w:t>
      </w:r>
      <w:r w:rsidRPr="00A55663">
        <w:rPr>
          <w:rFonts w:cs="Calibri"/>
          <w:szCs w:val="24"/>
        </w:rPr>
        <w:t xml:space="preserve"> </w:t>
      </w:r>
      <w:r w:rsidR="00EA698D" w:rsidRPr="00A55663">
        <w:rPr>
          <w:rFonts w:cs="Calibri"/>
          <w:szCs w:val="24"/>
        </w:rPr>
        <w:t>w kwocie nieprzekraczającej</w:t>
      </w:r>
      <w:r w:rsidRPr="00A55663">
        <w:rPr>
          <w:rFonts w:cs="Calibri"/>
          <w:szCs w:val="24"/>
        </w:rPr>
        <w:t xml:space="preserve"> </w:t>
      </w:r>
      <w:r w:rsidR="00901EC5" w:rsidRPr="00A55663">
        <w:rPr>
          <w:rFonts w:cs="Calibri"/>
          <w:b/>
          <w:szCs w:val="24"/>
        </w:rPr>
        <w:t>………………..</w:t>
      </w:r>
      <w:r w:rsidRPr="00A55663">
        <w:rPr>
          <w:rFonts w:cs="Calibri"/>
          <w:b/>
          <w:szCs w:val="24"/>
        </w:rPr>
        <w:t xml:space="preserve"> PLN</w:t>
      </w:r>
      <w:r w:rsidRPr="00A55663">
        <w:rPr>
          <w:rFonts w:cs="Calibri"/>
          <w:szCs w:val="24"/>
        </w:rPr>
        <w:t xml:space="preserve"> (słownie: ………), stanowiącą</w:t>
      </w:r>
      <w:r w:rsidR="00901EC5" w:rsidRPr="00A55663">
        <w:rPr>
          <w:rFonts w:cs="Calibri"/>
          <w:szCs w:val="24"/>
        </w:rPr>
        <w:t xml:space="preserve"> </w:t>
      </w:r>
      <w:bookmarkStart w:id="20" w:name="_Hlk93489317"/>
      <w:r w:rsidR="00901EC5" w:rsidRPr="00A55663">
        <w:rPr>
          <w:rFonts w:cs="Calibri"/>
          <w:szCs w:val="24"/>
        </w:rPr>
        <w:t>..…</w:t>
      </w:r>
      <w:bookmarkEnd w:id="20"/>
      <w:r w:rsidRPr="00A55663">
        <w:rPr>
          <w:rFonts w:cs="Calibri"/>
          <w:szCs w:val="24"/>
        </w:rPr>
        <w:t xml:space="preserve">% wydatków kwalifikowalnych objętych pomocą </w:t>
      </w:r>
      <w:r w:rsidR="00FC46C2" w:rsidRPr="00A55663">
        <w:rPr>
          <w:rFonts w:cs="Calibri"/>
          <w:szCs w:val="24"/>
        </w:rPr>
        <w:t>de minimis</w:t>
      </w:r>
      <w:r w:rsidRPr="00A55663">
        <w:rPr>
          <w:rFonts w:cs="Calibri"/>
          <w:szCs w:val="24"/>
        </w:rPr>
        <w:t>, w tym:</w:t>
      </w:r>
    </w:p>
    <w:p w14:paraId="0EAB8D8E" w14:textId="54662321" w:rsidR="00FC46C2" w:rsidRPr="00A55663" w:rsidRDefault="00FC46C2" w:rsidP="00694FF7">
      <w:pPr>
        <w:pStyle w:val="Akapitzlist"/>
        <w:numPr>
          <w:ilvl w:val="0"/>
          <w:numId w:val="3"/>
        </w:numPr>
        <w:ind w:left="1378" w:hanging="357"/>
        <w:contextualSpacing w:val="0"/>
        <w:jc w:val="both"/>
        <w:rPr>
          <w:rFonts w:cs="Calibri"/>
          <w:szCs w:val="24"/>
        </w:rPr>
      </w:pPr>
      <w:r w:rsidRPr="00A55663">
        <w:rPr>
          <w:rFonts w:cs="Calibri"/>
          <w:szCs w:val="24"/>
        </w:rPr>
        <w:t xml:space="preserve">pomoc udzieloną Beneficjentowi w kwocie nieprzekraczającej </w:t>
      </w:r>
      <w:r w:rsidRPr="00A55663">
        <w:rPr>
          <w:rFonts w:cs="Calibri"/>
          <w:b/>
          <w:szCs w:val="24"/>
        </w:rPr>
        <w:t>....</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648D5F36" w14:textId="027D955A" w:rsidR="00677C5D" w:rsidRDefault="00FC46C2" w:rsidP="00694FF7">
      <w:pPr>
        <w:pStyle w:val="Akapitzlist"/>
        <w:numPr>
          <w:ilvl w:val="0"/>
          <w:numId w:val="3"/>
        </w:numPr>
        <w:ind w:left="1378" w:hanging="357"/>
        <w:contextualSpacing w:val="0"/>
        <w:jc w:val="both"/>
        <w:rPr>
          <w:rFonts w:cs="Calibri"/>
          <w:szCs w:val="24"/>
        </w:rPr>
      </w:pPr>
      <w:r w:rsidRPr="00A55663">
        <w:rPr>
          <w:rFonts w:cs="Calibri"/>
          <w:szCs w:val="24"/>
        </w:rPr>
        <w:t xml:space="preserve">pomoc udzieloną Partnerowi </w:t>
      </w:r>
      <w:r w:rsidR="00B84532" w:rsidRPr="00A55663">
        <w:rPr>
          <w:rFonts w:cs="Calibri"/>
          <w:szCs w:val="24"/>
        </w:rPr>
        <w:t>–</w:t>
      </w:r>
      <w:r w:rsidRPr="00A55663">
        <w:rPr>
          <w:rFonts w:cs="Calibri"/>
          <w:szCs w:val="24"/>
        </w:rPr>
        <w:t xml:space="preserve"> ………</w:t>
      </w:r>
      <w:r w:rsidR="00755427" w:rsidRPr="00A55663">
        <w:rPr>
          <w:rFonts w:cs="Calibri"/>
          <w:szCs w:val="24"/>
        </w:rPr>
        <w:t>………</w:t>
      </w:r>
      <w:r w:rsidRPr="00A55663">
        <w:rPr>
          <w:rFonts w:cs="Calibri"/>
          <w:szCs w:val="24"/>
        </w:rPr>
        <w:t xml:space="preserve">. 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 ………)</w:t>
      </w:r>
      <w:r w:rsidR="002D5730">
        <w:rPr>
          <w:rFonts w:cs="Calibri"/>
          <w:szCs w:val="24"/>
        </w:rPr>
        <w:t>,</w:t>
      </w:r>
    </w:p>
    <w:p w14:paraId="11498915" w14:textId="11917073" w:rsidR="002D5730" w:rsidRPr="00A55663" w:rsidRDefault="002D5730" w:rsidP="00694FF7">
      <w:pPr>
        <w:pStyle w:val="Akapitzlist"/>
        <w:numPr>
          <w:ilvl w:val="0"/>
          <w:numId w:val="3"/>
        </w:numPr>
        <w:ind w:left="1378" w:hanging="357"/>
        <w:contextualSpacing w:val="0"/>
        <w:jc w:val="both"/>
        <w:rPr>
          <w:rFonts w:cs="Calibri"/>
          <w:szCs w:val="24"/>
        </w:rPr>
      </w:pPr>
      <w:r>
        <w:rPr>
          <w:rFonts w:cs="Calibri"/>
          <w:szCs w:val="24"/>
        </w:rPr>
        <w:t>pomoc udzieloną Podmiotowi upoważnionemu do ponoszenia wydatków – …………….. w kwocie nieprzekraczającej …………</w:t>
      </w:r>
      <w:r w:rsidR="00D659A8">
        <w:rPr>
          <w:rFonts w:cs="Calibri"/>
          <w:szCs w:val="24"/>
        </w:rPr>
        <w:t>.</w:t>
      </w:r>
      <w:r>
        <w:rPr>
          <w:rFonts w:cs="Calibri"/>
          <w:szCs w:val="24"/>
        </w:rPr>
        <w:t xml:space="preserve">. </w:t>
      </w:r>
      <w:r w:rsidRPr="002D5730">
        <w:rPr>
          <w:rFonts w:cs="Calibri"/>
          <w:b/>
          <w:bCs/>
          <w:szCs w:val="24"/>
        </w:rPr>
        <w:t>PLN</w:t>
      </w:r>
      <w:r>
        <w:rPr>
          <w:rFonts w:cs="Calibri"/>
          <w:szCs w:val="24"/>
        </w:rPr>
        <w:t xml:space="preserve"> (słownie: ……………….),</w:t>
      </w:r>
    </w:p>
    <w:p w14:paraId="63373BAB" w14:textId="6F0976D9" w:rsidR="00EA698D" w:rsidRPr="00A55663" w:rsidRDefault="002345F9" w:rsidP="0016514A">
      <w:pPr>
        <w:pStyle w:val="Akapitzlist"/>
        <w:numPr>
          <w:ilvl w:val="0"/>
          <w:numId w:val="2"/>
        </w:numPr>
        <w:spacing w:after="120"/>
        <w:ind w:left="964" w:hanging="284"/>
        <w:contextualSpacing w:val="0"/>
        <w:jc w:val="both"/>
        <w:rPr>
          <w:rFonts w:cs="Calibri"/>
          <w:szCs w:val="24"/>
          <w:u w:val="single"/>
        </w:rPr>
      </w:pPr>
      <w:r w:rsidRPr="00A55663">
        <w:rPr>
          <w:rFonts w:cs="Calibri"/>
          <w:szCs w:val="24"/>
          <w:u w:val="single"/>
        </w:rPr>
        <w:t xml:space="preserve">środki nieobjęte pomocą </w:t>
      </w:r>
      <w:r w:rsidR="00EA698D" w:rsidRPr="00A55663">
        <w:rPr>
          <w:rFonts w:cs="Calibri"/>
          <w:szCs w:val="24"/>
          <w:u w:val="single"/>
        </w:rPr>
        <w:t>publiczną/pomocą de minimis</w:t>
      </w:r>
      <w:r w:rsidR="00EA698D" w:rsidRPr="00A55663">
        <w:rPr>
          <w:rFonts w:cs="Calibri"/>
          <w:szCs w:val="24"/>
        </w:rPr>
        <w:t xml:space="preserve"> w kwocie nieprzekraczającej </w:t>
      </w:r>
      <w:r w:rsidR="009D2A80" w:rsidRPr="00A55663">
        <w:rPr>
          <w:rFonts w:cs="Calibri"/>
          <w:b/>
          <w:szCs w:val="24"/>
        </w:rPr>
        <w:t>………………..</w:t>
      </w:r>
      <w:r w:rsidR="00131B39" w:rsidRPr="00A55663">
        <w:rPr>
          <w:rFonts w:cs="Calibri"/>
          <w:b/>
          <w:szCs w:val="24"/>
        </w:rPr>
        <w:t> </w:t>
      </w:r>
      <w:r w:rsidRPr="00A55663">
        <w:rPr>
          <w:rFonts w:cs="Calibri"/>
          <w:b/>
          <w:szCs w:val="24"/>
        </w:rPr>
        <w:t>PLN</w:t>
      </w:r>
      <w:r w:rsidRPr="00A55663">
        <w:rPr>
          <w:rFonts w:cs="Calibri"/>
          <w:szCs w:val="24"/>
        </w:rPr>
        <w:t xml:space="preserve"> (słownie: ………), stanowiącej </w:t>
      </w:r>
      <w:r w:rsidR="009D2A80" w:rsidRPr="00A55663">
        <w:rPr>
          <w:rFonts w:cs="Calibri"/>
          <w:szCs w:val="24"/>
        </w:rPr>
        <w:t>..…</w:t>
      </w:r>
      <w:r w:rsidR="00EA698D" w:rsidRPr="00A55663">
        <w:rPr>
          <w:rFonts w:cs="Calibri"/>
          <w:szCs w:val="24"/>
        </w:rPr>
        <w:t>% wydatków kwalifikowalnych nie objętych pomocą publiczną/pomocą de minimis</w:t>
      </w:r>
      <w:r w:rsidRPr="00A55663">
        <w:rPr>
          <w:rFonts w:cs="Calibri"/>
          <w:szCs w:val="24"/>
        </w:rPr>
        <w:t>.</w:t>
      </w:r>
    </w:p>
    <w:p w14:paraId="58F8FE8A" w14:textId="78DF15AB" w:rsidR="00EA698D" w:rsidRPr="00A55663" w:rsidRDefault="002345F9" w:rsidP="0016514A">
      <w:pPr>
        <w:pStyle w:val="Akapitzlist"/>
        <w:numPr>
          <w:ilvl w:val="0"/>
          <w:numId w:val="1"/>
        </w:numPr>
        <w:spacing w:before="120" w:after="120"/>
        <w:ind w:left="714" w:hanging="357"/>
        <w:contextualSpacing w:val="0"/>
        <w:jc w:val="both"/>
        <w:rPr>
          <w:rFonts w:cs="Calibri"/>
          <w:b/>
          <w:bCs/>
          <w:szCs w:val="24"/>
        </w:rPr>
      </w:pPr>
      <w:r w:rsidRPr="00A55663">
        <w:rPr>
          <w:rFonts w:cs="Calibri"/>
          <w:b/>
          <w:bCs/>
          <w:szCs w:val="24"/>
        </w:rPr>
        <w:t>współfinansowanie krajowe z budżetu państwa, w kwocie nieprzekraczającej .....</w:t>
      </w:r>
      <w:r w:rsidR="00755427" w:rsidRPr="00A55663">
        <w:rPr>
          <w:rFonts w:cs="Calibri"/>
          <w:b/>
          <w:bCs/>
          <w:szCs w:val="24"/>
        </w:rPr>
        <w:t>.......</w:t>
      </w:r>
      <w:r w:rsidRPr="00A55663">
        <w:rPr>
          <w:rFonts w:cs="Calibri"/>
          <w:b/>
          <w:bCs/>
          <w:szCs w:val="24"/>
        </w:rPr>
        <w:t>... PLN (słownie: ……</w:t>
      </w:r>
      <w:r w:rsidR="00755427" w:rsidRPr="00A55663">
        <w:rPr>
          <w:rFonts w:cs="Calibri"/>
          <w:b/>
          <w:bCs/>
          <w:szCs w:val="24"/>
        </w:rPr>
        <w:t>……………..</w:t>
      </w:r>
      <w:r w:rsidRPr="00A55663">
        <w:rPr>
          <w:rFonts w:cs="Calibri"/>
          <w:b/>
          <w:bCs/>
          <w:szCs w:val="24"/>
        </w:rPr>
        <w:t xml:space="preserve">…) </w:t>
      </w:r>
      <w:r w:rsidR="00AA04A7" w:rsidRPr="00A55663">
        <w:rPr>
          <w:rFonts w:cs="Calibri"/>
          <w:b/>
          <w:bCs/>
          <w:szCs w:val="24"/>
        </w:rPr>
        <w:t>i stanowiące …</w:t>
      </w:r>
      <w:r w:rsidRPr="00A55663">
        <w:rPr>
          <w:rFonts w:cs="Calibri"/>
          <w:b/>
          <w:bCs/>
          <w:szCs w:val="24"/>
        </w:rPr>
        <w:t>% kwoty wydatków kwalifikowalnych</w:t>
      </w:r>
      <w:r w:rsidR="0057530A" w:rsidRPr="00A55663">
        <w:rPr>
          <w:rFonts w:cs="Calibri"/>
          <w:b/>
          <w:bCs/>
          <w:szCs w:val="24"/>
        </w:rPr>
        <w:t>*</w:t>
      </w:r>
      <w:r w:rsidRPr="00A55663">
        <w:rPr>
          <w:rFonts w:cs="Calibri"/>
          <w:b/>
          <w:bCs/>
          <w:szCs w:val="24"/>
        </w:rPr>
        <w:t>.</w:t>
      </w:r>
    </w:p>
    <w:p w14:paraId="3200420D" w14:textId="2467EFA2" w:rsidR="00F456FB" w:rsidRDefault="006F3239" w:rsidP="00694FF7">
      <w:pPr>
        <w:pStyle w:val="Akapitzlist"/>
        <w:numPr>
          <w:ilvl w:val="0"/>
          <w:numId w:val="9"/>
        </w:numPr>
        <w:ind w:left="284" w:hanging="284"/>
        <w:contextualSpacing w:val="0"/>
        <w:jc w:val="both"/>
        <w:rPr>
          <w:rFonts w:cs="Calibri"/>
          <w:szCs w:val="24"/>
        </w:rPr>
      </w:pPr>
      <w:r w:rsidRPr="00A55663">
        <w:rPr>
          <w:rFonts w:cs="Calibri"/>
          <w:szCs w:val="24"/>
        </w:rPr>
        <w:t>Maksymalna k</w:t>
      </w:r>
      <w:r w:rsidR="009F3802" w:rsidRPr="00A55663">
        <w:rPr>
          <w:rFonts w:cs="Calibri"/>
          <w:szCs w:val="24"/>
        </w:rPr>
        <w:t>wota zaliczki przyznana na realizację</w:t>
      </w:r>
      <w:r w:rsidR="0057530A" w:rsidRPr="00A55663">
        <w:rPr>
          <w:rFonts w:cs="Calibri"/>
          <w:szCs w:val="24"/>
        </w:rPr>
        <w:t xml:space="preserve"> Projektu </w:t>
      </w:r>
      <w:r w:rsidR="009F3802" w:rsidRPr="00A55663">
        <w:rPr>
          <w:rFonts w:cs="Calibri"/>
          <w:szCs w:val="24"/>
        </w:rPr>
        <w:t>wynosi</w:t>
      </w:r>
      <w:r w:rsidRPr="00A55663">
        <w:rPr>
          <w:rFonts w:cs="Calibri"/>
          <w:szCs w:val="24"/>
        </w:rPr>
        <w:t xml:space="preserve"> </w:t>
      </w:r>
      <w:r w:rsidR="00031AF3" w:rsidRPr="00F456FB">
        <w:rPr>
          <w:rFonts w:cs="Calibri"/>
          <w:szCs w:val="24"/>
        </w:rPr>
        <w:t>……</w:t>
      </w:r>
      <w:r w:rsidR="00696426" w:rsidRPr="00F456FB">
        <w:rPr>
          <w:rFonts w:cs="Calibri"/>
          <w:szCs w:val="24"/>
        </w:rPr>
        <w:t>…</w:t>
      </w:r>
      <w:r w:rsidR="00EA6269">
        <w:rPr>
          <w:rFonts w:cs="Calibri"/>
          <w:szCs w:val="24"/>
        </w:rPr>
        <w:t>..</w:t>
      </w:r>
      <w:r w:rsidR="00696426" w:rsidRPr="00F456FB">
        <w:rPr>
          <w:rFonts w:cs="Calibri"/>
          <w:szCs w:val="24"/>
        </w:rPr>
        <w:t>.</w:t>
      </w:r>
      <w:r w:rsidR="002345F9" w:rsidRPr="00F456FB">
        <w:rPr>
          <w:rFonts w:cs="Calibri"/>
          <w:szCs w:val="24"/>
        </w:rPr>
        <w:t xml:space="preserve"> PLN</w:t>
      </w:r>
      <w:r w:rsidR="002345F9" w:rsidRPr="00A55663">
        <w:rPr>
          <w:rFonts w:cs="Calibri"/>
          <w:szCs w:val="24"/>
        </w:rPr>
        <w:t xml:space="preserve"> (słownie: </w:t>
      </w:r>
      <w:r w:rsidR="00EA6269">
        <w:rPr>
          <w:rFonts w:cs="Calibri"/>
          <w:szCs w:val="24"/>
        </w:rPr>
        <w:t>….</w:t>
      </w:r>
      <w:r w:rsidR="00DD677C" w:rsidRPr="00A55663">
        <w:rPr>
          <w:rFonts w:cs="Calibri"/>
          <w:szCs w:val="24"/>
        </w:rPr>
        <w:t>.</w:t>
      </w:r>
      <w:r w:rsidR="002345F9" w:rsidRPr="00A55663">
        <w:rPr>
          <w:rFonts w:cs="Calibri"/>
          <w:szCs w:val="24"/>
        </w:rPr>
        <w:t>…)</w:t>
      </w:r>
      <w:r w:rsidR="009F3802" w:rsidRPr="00A55663">
        <w:rPr>
          <w:rFonts w:cs="Calibri"/>
          <w:szCs w:val="24"/>
        </w:rPr>
        <w:t>, co stanowi</w:t>
      </w:r>
      <w:r w:rsidR="0057530A" w:rsidRPr="00A55663">
        <w:rPr>
          <w:rFonts w:cs="Calibri"/>
          <w:szCs w:val="24"/>
        </w:rPr>
        <w:t xml:space="preserve"> </w:t>
      </w:r>
      <w:r w:rsidR="00031AF3" w:rsidRPr="00F456FB">
        <w:rPr>
          <w:rFonts w:cs="Calibri"/>
          <w:szCs w:val="24"/>
        </w:rPr>
        <w:t>.…</w:t>
      </w:r>
      <w:r w:rsidR="0057530A" w:rsidRPr="00F456FB">
        <w:rPr>
          <w:rFonts w:cs="Calibri"/>
          <w:szCs w:val="24"/>
        </w:rPr>
        <w:t>%</w:t>
      </w:r>
      <w:r w:rsidR="0057530A" w:rsidRPr="00A55663">
        <w:rPr>
          <w:rFonts w:cs="Calibri"/>
          <w:szCs w:val="24"/>
        </w:rPr>
        <w:t xml:space="preserve"> dofinansowania</w:t>
      </w:r>
      <w:r w:rsidR="006B7285" w:rsidRPr="00A55663">
        <w:rPr>
          <w:rFonts w:cs="Calibri"/>
          <w:szCs w:val="24"/>
        </w:rPr>
        <w:t>*</w:t>
      </w:r>
      <w:r w:rsidR="0057530A" w:rsidRPr="00A55663">
        <w:rPr>
          <w:rFonts w:cs="Calibri"/>
          <w:szCs w:val="24"/>
        </w:rPr>
        <w:t>.</w:t>
      </w:r>
    </w:p>
    <w:p w14:paraId="74EDDB1D" w14:textId="02D41414" w:rsidR="00F456FB" w:rsidRDefault="00CF1D59" w:rsidP="00694FF7">
      <w:pPr>
        <w:pStyle w:val="Akapitzlist"/>
        <w:numPr>
          <w:ilvl w:val="0"/>
          <w:numId w:val="9"/>
        </w:numPr>
        <w:ind w:left="284" w:hanging="284"/>
        <w:contextualSpacing w:val="0"/>
        <w:jc w:val="both"/>
        <w:rPr>
          <w:rFonts w:cs="Calibri"/>
          <w:szCs w:val="24"/>
        </w:rPr>
      </w:pPr>
      <w:r w:rsidRPr="00F456FB">
        <w:rPr>
          <w:rFonts w:cs="Calibri"/>
          <w:szCs w:val="24"/>
        </w:rPr>
        <w:t xml:space="preserve">Beneficjent zobowiązuje się do wniesienia wkładu własnego w kwocie </w:t>
      </w:r>
      <w:r w:rsidRPr="00F456FB">
        <w:rPr>
          <w:rFonts w:cs="Calibri"/>
          <w:b/>
          <w:szCs w:val="24"/>
        </w:rPr>
        <w:t>………</w:t>
      </w:r>
      <w:r w:rsidR="00EA6269">
        <w:rPr>
          <w:rFonts w:cs="Calibri"/>
          <w:b/>
          <w:szCs w:val="24"/>
        </w:rPr>
        <w:t>……</w:t>
      </w:r>
      <w:r w:rsidR="00DD677C" w:rsidRPr="00F456FB">
        <w:rPr>
          <w:rFonts w:cs="Calibri"/>
          <w:b/>
          <w:szCs w:val="24"/>
        </w:rPr>
        <w:t>.</w:t>
      </w:r>
      <w:r w:rsidRPr="00F456FB">
        <w:rPr>
          <w:rFonts w:cs="Calibri"/>
          <w:b/>
          <w:szCs w:val="24"/>
        </w:rPr>
        <w:t>…. PLN</w:t>
      </w:r>
      <w:r w:rsidRPr="00F456FB">
        <w:rPr>
          <w:rFonts w:cs="Calibri"/>
          <w:szCs w:val="24"/>
        </w:rPr>
        <w:t xml:space="preserve"> (słownie: ……</w:t>
      </w:r>
      <w:r w:rsidR="00DD677C" w:rsidRPr="00F456FB">
        <w:rPr>
          <w:rFonts w:cs="Calibri"/>
          <w:szCs w:val="24"/>
        </w:rPr>
        <w:t>.</w:t>
      </w:r>
      <w:r w:rsidRPr="00F456FB">
        <w:rPr>
          <w:rFonts w:cs="Calibri"/>
          <w:szCs w:val="24"/>
        </w:rPr>
        <w:t xml:space="preserve">), co stanowi </w:t>
      </w:r>
      <w:r w:rsidRPr="00F456FB">
        <w:rPr>
          <w:rFonts w:cs="Calibri"/>
          <w:b/>
          <w:bCs/>
          <w:szCs w:val="24"/>
        </w:rPr>
        <w:t>.…%</w:t>
      </w:r>
      <w:r w:rsidRPr="00F456FB">
        <w:rPr>
          <w:rFonts w:cs="Calibri"/>
          <w:szCs w:val="24"/>
        </w:rPr>
        <w:t xml:space="preserve"> wydatków kwalifikowalnych Projektu. Na powyższą kwotę składają się środki własne lub z zewnętrznych źródeł finansowania</w:t>
      </w:r>
      <w:r w:rsidR="00FD7DE4" w:rsidRPr="00F456FB">
        <w:rPr>
          <w:rFonts w:cs="Calibri"/>
          <w:szCs w:val="24"/>
        </w:rPr>
        <w:t>,</w:t>
      </w:r>
      <w:r w:rsidRPr="00F456FB">
        <w:rPr>
          <w:rFonts w:cs="Calibri"/>
          <w:szCs w:val="24"/>
        </w:rPr>
        <w:t xml:space="preserve"> w postaci wolnej od wszelkiego publicznego wsparcia finansowego</w:t>
      </w:r>
      <w:r w:rsidR="00FD7DE4" w:rsidRPr="00F456FB">
        <w:rPr>
          <w:rFonts w:cs="Calibri"/>
          <w:szCs w:val="24"/>
        </w:rPr>
        <w:t>,</w:t>
      </w:r>
      <w:r w:rsidRPr="00F456FB">
        <w:rPr>
          <w:rFonts w:cs="Calibri"/>
          <w:szCs w:val="24"/>
        </w:rPr>
        <w:t xml:space="preserve"> w wysokości </w:t>
      </w:r>
      <w:r w:rsidRPr="00F456FB">
        <w:rPr>
          <w:rFonts w:cs="Calibri"/>
          <w:b/>
          <w:szCs w:val="24"/>
        </w:rPr>
        <w:t>……</w:t>
      </w:r>
      <w:r w:rsidR="00EA6269">
        <w:rPr>
          <w:rFonts w:cs="Calibri"/>
          <w:b/>
          <w:szCs w:val="24"/>
        </w:rPr>
        <w:t>………</w:t>
      </w:r>
      <w:r w:rsidRPr="00F456FB">
        <w:rPr>
          <w:rFonts w:cs="Calibri"/>
          <w:b/>
          <w:szCs w:val="24"/>
        </w:rPr>
        <w:t>….. PLN</w:t>
      </w:r>
      <w:r w:rsidRPr="00F456FB">
        <w:rPr>
          <w:rFonts w:cs="Calibri"/>
          <w:szCs w:val="24"/>
        </w:rPr>
        <w:t xml:space="preserve"> (słownie: </w:t>
      </w:r>
      <w:r w:rsidR="00EA6269">
        <w:rPr>
          <w:rFonts w:cs="Calibri"/>
          <w:szCs w:val="24"/>
        </w:rPr>
        <w:t>……</w:t>
      </w:r>
      <w:r w:rsidRPr="00F456FB">
        <w:rPr>
          <w:rFonts w:cs="Calibri"/>
          <w:szCs w:val="24"/>
        </w:rPr>
        <w:t>……)</w:t>
      </w:r>
      <w:r w:rsidRPr="00A55663">
        <w:rPr>
          <w:rStyle w:val="Odwoanieprzypisudolnego"/>
          <w:rFonts w:cs="Calibri"/>
          <w:sz w:val="24"/>
          <w:szCs w:val="24"/>
        </w:rPr>
        <w:footnoteReference w:id="5"/>
      </w:r>
      <w:r w:rsidRPr="00F456FB">
        <w:rPr>
          <w:rFonts w:cs="Calibri"/>
          <w:szCs w:val="24"/>
        </w:rPr>
        <w:t xml:space="preserve">. Ponadto </w:t>
      </w:r>
      <w:r w:rsidRPr="00F456FB">
        <w:rPr>
          <w:rFonts w:cs="Calibri"/>
          <w:szCs w:val="24"/>
        </w:rPr>
        <w:lastRenderedPageBreak/>
        <w:t>Beneficjent zobowiązuje się pokryć, w pełnym zakresie, wszelkie wydatki niekwalifikowalne w</w:t>
      </w:r>
      <w:r w:rsidR="00862B5E">
        <w:rPr>
          <w:rFonts w:cs="Calibri"/>
          <w:szCs w:val="24"/>
        </w:rPr>
        <w:t> </w:t>
      </w:r>
      <w:r w:rsidRPr="00F456FB">
        <w:rPr>
          <w:rFonts w:cs="Calibri"/>
          <w:szCs w:val="24"/>
        </w:rPr>
        <w:t>ramach Projektu.</w:t>
      </w:r>
    </w:p>
    <w:p w14:paraId="2AC164A6" w14:textId="77777777" w:rsidR="00F456FB" w:rsidRDefault="00365CC9" w:rsidP="00694FF7">
      <w:pPr>
        <w:pStyle w:val="Akapitzlist"/>
        <w:numPr>
          <w:ilvl w:val="0"/>
          <w:numId w:val="9"/>
        </w:numPr>
        <w:ind w:left="284" w:hanging="284"/>
        <w:contextualSpacing w:val="0"/>
        <w:jc w:val="both"/>
        <w:rPr>
          <w:rFonts w:cs="Calibri"/>
          <w:szCs w:val="24"/>
        </w:rPr>
      </w:pPr>
      <w:r w:rsidRPr="00F456FB">
        <w:rPr>
          <w:rFonts w:cs="Calibri"/>
          <w:szCs w:val="24"/>
        </w:rPr>
        <w:t>Dofinansowanie jest przeznaczone na realizację Projektu</w:t>
      </w:r>
      <w:r w:rsidR="00031AF3" w:rsidRPr="00F456FB">
        <w:rPr>
          <w:rFonts w:cs="Calibri"/>
          <w:szCs w:val="24"/>
        </w:rPr>
        <w:t xml:space="preserve"> </w:t>
      </w:r>
      <w:r w:rsidRPr="00F456FB">
        <w:rPr>
          <w:rFonts w:cs="Calibri"/>
          <w:szCs w:val="24"/>
        </w:rPr>
        <w:t xml:space="preserve">i nie może zostać przeznaczone na inne cele. </w:t>
      </w:r>
      <w:r w:rsidR="008806D8" w:rsidRPr="00F456FB">
        <w:rPr>
          <w:rFonts w:cs="Calibri"/>
          <w:szCs w:val="24"/>
        </w:rPr>
        <w:t xml:space="preserve">Szczegółowy budżet </w:t>
      </w:r>
      <w:r w:rsidR="008B6AAE" w:rsidRPr="00F456FB">
        <w:rPr>
          <w:rFonts w:cs="Calibri"/>
          <w:szCs w:val="24"/>
        </w:rPr>
        <w:t>P</w:t>
      </w:r>
      <w:r w:rsidR="008806D8" w:rsidRPr="00F456FB">
        <w:rPr>
          <w:rFonts w:cs="Calibri"/>
          <w:szCs w:val="24"/>
        </w:rPr>
        <w:t xml:space="preserve">rojektu określa Załącznik nr </w:t>
      </w:r>
      <w:r w:rsidR="00DB6AB7" w:rsidRPr="00F456FB">
        <w:rPr>
          <w:rFonts w:cs="Calibri"/>
          <w:color w:val="000000" w:themeColor="text1"/>
          <w:szCs w:val="24"/>
        </w:rPr>
        <w:t>1</w:t>
      </w:r>
      <w:r w:rsidR="00B13846" w:rsidRPr="00F456FB">
        <w:rPr>
          <w:rFonts w:cs="Calibri"/>
          <w:color w:val="000000" w:themeColor="text1"/>
          <w:szCs w:val="24"/>
        </w:rPr>
        <w:t xml:space="preserve"> i Załącznik </w:t>
      </w:r>
      <w:r w:rsidR="00DD677C" w:rsidRPr="00F456FB">
        <w:rPr>
          <w:rFonts w:cs="Calibri"/>
          <w:color w:val="000000" w:themeColor="text1"/>
          <w:szCs w:val="24"/>
        </w:rPr>
        <w:t>nr 2</w:t>
      </w:r>
      <w:r w:rsidR="00B13846" w:rsidRPr="00F456FB">
        <w:rPr>
          <w:rFonts w:cs="Calibri"/>
          <w:color w:val="000000" w:themeColor="text1"/>
          <w:szCs w:val="24"/>
        </w:rPr>
        <w:t xml:space="preserve"> oraz </w:t>
      </w:r>
      <w:r w:rsidR="00B84532" w:rsidRPr="00F456FB">
        <w:rPr>
          <w:rFonts w:cs="Calibri"/>
          <w:color w:val="000000" w:themeColor="text1"/>
          <w:szCs w:val="24"/>
        </w:rPr>
        <w:t>–</w:t>
      </w:r>
      <w:r w:rsidR="00B13846" w:rsidRPr="00F456FB">
        <w:rPr>
          <w:rFonts w:cs="Calibri"/>
          <w:color w:val="000000" w:themeColor="text1"/>
          <w:szCs w:val="24"/>
        </w:rPr>
        <w:t xml:space="preserve"> jeżeli dotyczy </w:t>
      </w:r>
      <w:r w:rsidR="00B84532" w:rsidRPr="00F456FB">
        <w:rPr>
          <w:rFonts w:cs="Calibri"/>
          <w:color w:val="000000" w:themeColor="text1"/>
          <w:szCs w:val="24"/>
        </w:rPr>
        <w:t>–</w:t>
      </w:r>
      <w:r w:rsidR="00B13846" w:rsidRPr="00F456FB">
        <w:rPr>
          <w:rFonts w:cs="Calibri"/>
          <w:color w:val="000000" w:themeColor="text1"/>
          <w:szCs w:val="24"/>
        </w:rPr>
        <w:t xml:space="preserve"> Załącznik nr 3</w:t>
      </w:r>
      <w:r w:rsidR="008806D8" w:rsidRPr="00F456FB">
        <w:rPr>
          <w:rFonts w:cs="Calibri"/>
          <w:color w:val="FF0000"/>
          <w:szCs w:val="24"/>
        </w:rPr>
        <w:t xml:space="preserve"> </w:t>
      </w:r>
      <w:r w:rsidR="008806D8" w:rsidRPr="00F456FB">
        <w:rPr>
          <w:rFonts w:cs="Calibri"/>
          <w:szCs w:val="24"/>
        </w:rPr>
        <w:t>do Umowy.</w:t>
      </w:r>
    </w:p>
    <w:p w14:paraId="19AEA065" w14:textId="6E2409B7" w:rsidR="008826AC" w:rsidRDefault="00DA6092" w:rsidP="00694FF7">
      <w:pPr>
        <w:pStyle w:val="Akapitzlist"/>
        <w:numPr>
          <w:ilvl w:val="0"/>
          <w:numId w:val="9"/>
        </w:numPr>
        <w:ind w:left="284" w:hanging="284"/>
        <w:contextualSpacing w:val="0"/>
        <w:jc w:val="both"/>
        <w:rPr>
          <w:rFonts w:cs="Calibri"/>
          <w:szCs w:val="24"/>
        </w:rPr>
      </w:pPr>
      <w:r w:rsidRPr="00F456FB">
        <w:rPr>
          <w:rFonts w:cs="Calibri"/>
          <w:szCs w:val="24"/>
        </w:rPr>
        <w:t>Dla</w:t>
      </w:r>
      <w:r w:rsidR="00DD61BE" w:rsidRPr="00F456FB">
        <w:rPr>
          <w:rFonts w:cs="Calibri"/>
          <w:szCs w:val="24"/>
        </w:rPr>
        <w:t xml:space="preserve"> Projek</w:t>
      </w:r>
      <w:r w:rsidRPr="00F456FB">
        <w:rPr>
          <w:rFonts w:cs="Calibri"/>
          <w:szCs w:val="24"/>
        </w:rPr>
        <w:t>tu</w:t>
      </w:r>
      <w:r w:rsidR="00DD61BE" w:rsidRPr="00F456FB">
        <w:rPr>
          <w:rFonts w:cs="Calibri"/>
          <w:szCs w:val="24"/>
        </w:rPr>
        <w:t xml:space="preserve">, w którym występują wydatki objęte zasadami pomocy publicznej, </w:t>
      </w:r>
      <w:r w:rsidRPr="00F456FB">
        <w:rPr>
          <w:rFonts w:cs="Calibri"/>
          <w:szCs w:val="24"/>
        </w:rPr>
        <w:t xml:space="preserve">dofinansowanie jest </w:t>
      </w:r>
      <w:r w:rsidR="00F267FA" w:rsidRPr="00F456FB">
        <w:rPr>
          <w:rFonts w:cs="Calibri"/>
          <w:szCs w:val="24"/>
        </w:rPr>
        <w:t>przekazywane z</w:t>
      </w:r>
      <w:r w:rsidR="00EA463F" w:rsidRPr="00F456FB">
        <w:rPr>
          <w:rFonts w:cs="Calibri"/>
          <w:szCs w:val="24"/>
        </w:rPr>
        <w:t> </w:t>
      </w:r>
      <w:r w:rsidR="00F267FA" w:rsidRPr="00F456FB">
        <w:rPr>
          <w:rFonts w:cs="Calibri"/>
          <w:szCs w:val="24"/>
        </w:rPr>
        <w:t>zastosowanie</w:t>
      </w:r>
      <w:r w:rsidR="006F3363" w:rsidRPr="00F456FB">
        <w:rPr>
          <w:rFonts w:cs="Calibri"/>
          <w:szCs w:val="24"/>
        </w:rPr>
        <w:t>m</w:t>
      </w:r>
      <w:r w:rsidR="00F267FA" w:rsidRPr="00F456FB">
        <w:rPr>
          <w:rFonts w:cs="Calibri"/>
          <w:szCs w:val="24"/>
        </w:rPr>
        <w:t xml:space="preserve"> przepisów o pomocy publicznej. </w:t>
      </w:r>
      <w:r w:rsidR="0010747F" w:rsidRPr="00F456FB">
        <w:rPr>
          <w:rFonts w:cs="Calibri"/>
          <w:szCs w:val="24"/>
        </w:rPr>
        <w:t>Numer i data decyzji Komisji Europejskiej</w:t>
      </w:r>
      <w:r w:rsidR="00000EBC" w:rsidRPr="00F456FB">
        <w:rPr>
          <w:rFonts w:cs="Calibri"/>
          <w:szCs w:val="24"/>
        </w:rPr>
        <w:t>,</w:t>
      </w:r>
      <w:r w:rsidR="0010747F" w:rsidRPr="00F456FB">
        <w:rPr>
          <w:rFonts w:cs="Calibri"/>
          <w:szCs w:val="24"/>
        </w:rPr>
        <w:t xml:space="preserve"> na podstawie której została zatwierdzona pomoc indywidualna:</w:t>
      </w:r>
      <w:r w:rsidR="00F456FB">
        <w:rPr>
          <w:rFonts w:cs="Calibri"/>
          <w:szCs w:val="24"/>
        </w:rPr>
        <w:t xml:space="preserve"> </w:t>
      </w:r>
      <w:r w:rsidR="0010747F" w:rsidRPr="00F456FB">
        <w:rPr>
          <w:rFonts w:cs="Calibri"/>
          <w:szCs w:val="24"/>
        </w:rPr>
        <w:t>…</w:t>
      </w:r>
      <w:r w:rsidR="00447C69">
        <w:rPr>
          <w:rFonts w:cs="Calibri"/>
          <w:szCs w:val="24"/>
        </w:rPr>
        <w:t>..</w:t>
      </w:r>
      <w:r w:rsidR="0010747F" w:rsidRPr="00F456FB">
        <w:rPr>
          <w:rFonts w:cs="Calibri"/>
          <w:szCs w:val="24"/>
        </w:rPr>
        <w:t>……</w:t>
      </w:r>
      <w:r w:rsidR="0094249C" w:rsidRPr="00F456FB">
        <w:rPr>
          <w:rFonts w:cs="Calibri"/>
          <w:szCs w:val="24"/>
        </w:rPr>
        <w:t>……</w:t>
      </w:r>
      <w:r w:rsidR="0010747F" w:rsidRPr="00F456FB">
        <w:rPr>
          <w:rFonts w:cs="Calibri"/>
          <w:szCs w:val="24"/>
        </w:rPr>
        <w:t>/</w:t>
      </w:r>
      <w:r w:rsidR="00862B5E">
        <w:rPr>
          <w:rFonts w:cs="Calibri"/>
          <w:szCs w:val="24"/>
        </w:rPr>
        <w:t xml:space="preserve"> </w:t>
      </w:r>
      <w:r w:rsidR="00F267FA" w:rsidRPr="00F456FB">
        <w:rPr>
          <w:rFonts w:cs="Calibri"/>
          <w:szCs w:val="24"/>
        </w:rPr>
        <w:t>Numer referencyjny programu pomocowego, na podstawie którego udzielana jest pomoc w</w:t>
      </w:r>
      <w:r w:rsidR="00165373" w:rsidRPr="00F456FB">
        <w:rPr>
          <w:rFonts w:cs="Calibri"/>
          <w:szCs w:val="24"/>
        </w:rPr>
        <w:t> </w:t>
      </w:r>
      <w:r w:rsidR="00F267FA" w:rsidRPr="00F456FB">
        <w:rPr>
          <w:rFonts w:cs="Calibri"/>
          <w:szCs w:val="24"/>
        </w:rPr>
        <w:t>Projekcie: ……</w:t>
      </w:r>
      <w:r w:rsidR="0094249C" w:rsidRPr="00F456FB">
        <w:rPr>
          <w:rFonts w:cs="Calibri"/>
          <w:szCs w:val="24"/>
        </w:rPr>
        <w:t>……………….</w:t>
      </w:r>
      <w:r w:rsidR="00F267FA" w:rsidRPr="00F456FB">
        <w:rPr>
          <w:rFonts w:cs="Calibri"/>
          <w:szCs w:val="24"/>
        </w:rPr>
        <w:t>……..</w:t>
      </w:r>
      <w:bookmarkStart w:id="21" w:name="_Hlk92976705"/>
      <w:r w:rsidR="00F267FA" w:rsidRPr="00F456FB">
        <w:rPr>
          <w:rFonts w:cs="Calibri"/>
          <w:szCs w:val="24"/>
        </w:rPr>
        <w:t>*</w:t>
      </w:r>
      <w:bookmarkEnd w:id="21"/>
      <w:r w:rsidR="00F267FA" w:rsidRPr="00F456FB">
        <w:rPr>
          <w:rFonts w:cs="Calibri"/>
          <w:szCs w:val="24"/>
        </w:rPr>
        <w:t xml:space="preserve">. </w:t>
      </w:r>
    </w:p>
    <w:p w14:paraId="5971FB1E" w14:textId="77777777" w:rsidR="008826AC" w:rsidRDefault="00F267FA" w:rsidP="00694FF7">
      <w:pPr>
        <w:pStyle w:val="Akapitzlist"/>
        <w:numPr>
          <w:ilvl w:val="0"/>
          <w:numId w:val="9"/>
        </w:numPr>
        <w:ind w:left="284" w:hanging="284"/>
        <w:contextualSpacing w:val="0"/>
        <w:jc w:val="both"/>
        <w:rPr>
          <w:rFonts w:cs="Calibri"/>
          <w:szCs w:val="24"/>
        </w:rPr>
      </w:pPr>
      <w:r w:rsidRPr="008826AC">
        <w:rPr>
          <w:rFonts w:cs="Calibri"/>
          <w:szCs w:val="24"/>
        </w:rPr>
        <w:t xml:space="preserve">Beneficjent zobowiązuje się do udzielenia </w:t>
      </w:r>
      <w:r w:rsidR="006F3363" w:rsidRPr="008826AC">
        <w:rPr>
          <w:rFonts w:cs="Calibri"/>
          <w:szCs w:val="24"/>
        </w:rPr>
        <w:t>o</w:t>
      </w:r>
      <w:r w:rsidRPr="008826AC">
        <w:rPr>
          <w:rFonts w:cs="Calibri"/>
          <w:szCs w:val="24"/>
        </w:rPr>
        <w:t xml:space="preserve">peratorowi </w:t>
      </w:r>
      <w:r w:rsidR="006F3363" w:rsidRPr="008826AC">
        <w:rPr>
          <w:rFonts w:cs="Calibri"/>
          <w:szCs w:val="24"/>
        </w:rPr>
        <w:t>p</w:t>
      </w:r>
      <w:r w:rsidRPr="008826AC">
        <w:rPr>
          <w:rFonts w:cs="Calibri"/>
          <w:szCs w:val="24"/>
        </w:rPr>
        <w:t>rojektu, na podstawie rozporządzenia/decyzji KE ………………</w:t>
      </w:r>
      <w:r w:rsidR="0094249C" w:rsidRPr="008826AC">
        <w:rPr>
          <w:rFonts w:cs="Calibri"/>
          <w:szCs w:val="24"/>
        </w:rPr>
        <w:t>…</w:t>
      </w:r>
      <w:r w:rsidRPr="008826AC">
        <w:rPr>
          <w:rFonts w:cs="Calibri"/>
          <w:szCs w:val="24"/>
        </w:rPr>
        <w:t>….….</w:t>
      </w:r>
      <w:r w:rsidR="00D16CA3" w:rsidRPr="008826AC">
        <w:rPr>
          <w:rFonts w:cs="Calibri"/>
          <w:szCs w:val="24"/>
        </w:rPr>
        <w:t xml:space="preserve"> </w:t>
      </w:r>
      <w:r w:rsidRPr="008826AC">
        <w:rPr>
          <w:rFonts w:cs="Calibri"/>
          <w:szCs w:val="24"/>
        </w:rPr>
        <w:t>pomocy de minimis na tzw. drugim poziomie*.</w:t>
      </w:r>
      <w:bookmarkStart w:id="22" w:name="_Hlk124433937"/>
    </w:p>
    <w:p w14:paraId="68FFD172" w14:textId="39CD9294" w:rsidR="008826AC" w:rsidRDefault="006A369E" w:rsidP="00694FF7">
      <w:pPr>
        <w:pStyle w:val="Akapitzlist"/>
        <w:numPr>
          <w:ilvl w:val="0"/>
          <w:numId w:val="9"/>
        </w:numPr>
        <w:ind w:left="284" w:hanging="284"/>
        <w:contextualSpacing w:val="0"/>
        <w:jc w:val="both"/>
        <w:rPr>
          <w:rFonts w:cs="Calibri"/>
          <w:szCs w:val="24"/>
        </w:rPr>
      </w:pPr>
      <w:r w:rsidRPr="008826AC">
        <w:rPr>
          <w:rFonts w:cs="Calibri"/>
          <w:szCs w:val="24"/>
        </w:rPr>
        <w:t>Projekt jest projektem o znaczeniu strategicznym w rozumieniu art. 2 pkt 5 rozporządzenia ogólnego *.</w:t>
      </w:r>
      <w:bookmarkEnd w:id="22"/>
    </w:p>
    <w:p w14:paraId="44A6FBD1" w14:textId="608EFFFF" w:rsidR="00F817BE" w:rsidRPr="008826AC" w:rsidRDefault="00F817BE" w:rsidP="00694FF7">
      <w:pPr>
        <w:pStyle w:val="Akapitzlist"/>
        <w:numPr>
          <w:ilvl w:val="0"/>
          <w:numId w:val="9"/>
        </w:numPr>
        <w:ind w:left="284" w:hanging="284"/>
        <w:contextualSpacing w:val="0"/>
        <w:jc w:val="both"/>
        <w:rPr>
          <w:rFonts w:cs="Calibri"/>
          <w:szCs w:val="24"/>
        </w:rPr>
      </w:pPr>
      <w:r w:rsidRPr="008826AC">
        <w:rPr>
          <w:rFonts w:cs="Calibri"/>
          <w:szCs w:val="24"/>
        </w:rPr>
        <w:t>Beneficjent wskazuje, że</w:t>
      </w:r>
      <w:r w:rsidRPr="00A55663">
        <w:rPr>
          <w:rStyle w:val="Odwoanieprzypisudolnego"/>
          <w:rFonts w:cs="Calibri"/>
          <w:sz w:val="24"/>
          <w:szCs w:val="24"/>
        </w:rPr>
        <w:footnoteReference w:id="6"/>
      </w:r>
      <w:r w:rsidR="00F41622" w:rsidRPr="008826AC">
        <w:rPr>
          <w:rFonts w:cs="Calibri"/>
          <w:szCs w:val="24"/>
        </w:rPr>
        <w:t>:</w:t>
      </w:r>
    </w:p>
    <w:p w14:paraId="6E39D74A" w14:textId="77777777" w:rsidR="008826AC" w:rsidRDefault="00CF1D59" w:rsidP="00694FF7">
      <w:pPr>
        <w:pStyle w:val="Akapitzlist"/>
        <w:numPr>
          <w:ilvl w:val="0"/>
          <w:numId w:val="4"/>
        </w:numPr>
        <w:ind w:left="714" w:hanging="357"/>
        <w:contextualSpacing w:val="0"/>
        <w:jc w:val="both"/>
        <w:rPr>
          <w:rFonts w:cs="Calibri"/>
          <w:szCs w:val="24"/>
        </w:rPr>
      </w:pPr>
      <w:r w:rsidRPr="00A55663">
        <w:rPr>
          <w:rFonts w:cs="Calibri"/>
          <w:szCs w:val="24"/>
        </w:rPr>
        <w:t>Partnerem w Projekcie jest</w:t>
      </w:r>
      <w:r w:rsidR="00F817BE" w:rsidRPr="00A55663">
        <w:rPr>
          <w:rFonts w:cs="Calibri"/>
          <w:szCs w:val="24"/>
        </w:rPr>
        <w:t>:</w:t>
      </w:r>
      <w:bookmarkStart w:id="23" w:name="_Hlk91152892"/>
    </w:p>
    <w:p w14:paraId="13B82C51" w14:textId="77777777" w:rsidR="008826AC" w:rsidRDefault="00F817BE" w:rsidP="0016514A">
      <w:pPr>
        <w:pStyle w:val="Akapitzlist"/>
        <w:ind w:left="641" w:firstLine="0"/>
        <w:contextualSpacing w:val="0"/>
        <w:jc w:val="both"/>
        <w:rPr>
          <w:rFonts w:cs="Calibri"/>
          <w:szCs w:val="24"/>
        </w:rPr>
      </w:pPr>
      <w:r w:rsidRPr="008826AC">
        <w:rPr>
          <w:rFonts w:cs="Calibri"/>
          <w:szCs w:val="24"/>
        </w:rPr>
        <w:t>...................................................................................................................................................</w:t>
      </w:r>
      <w:bookmarkEnd w:id="23"/>
    </w:p>
    <w:p w14:paraId="5AFD3576" w14:textId="0CD99F12" w:rsidR="00A4795C" w:rsidRPr="008826AC" w:rsidRDefault="001F74A5" w:rsidP="00694FF7">
      <w:pPr>
        <w:pStyle w:val="Akapitzlist"/>
        <w:numPr>
          <w:ilvl w:val="0"/>
          <w:numId w:val="4"/>
        </w:numPr>
        <w:ind w:left="714" w:hanging="357"/>
        <w:contextualSpacing w:val="0"/>
        <w:jc w:val="both"/>
        <w:rPr>
          <w:rFonts w:cs="Calibri"/>
          <w:szCs w:val="24"/>
        </w:rPr>
      </w:pPr>
      <w:r w:rsidRPr="008826AC">
        <w:rPr>
          <w:rFonts w:cs="Calibri"/>
          <w:color w:val="000000" w:themeColor="text1"/>
          <w:szCs w:val="24"/>
        </w:rPr>
        <w:t>Podmiot</w:t>
      </w:r>
      <w:r w:rsidR="00EB2FB1" w:rsidRPr="008826AC">
        <w:rPr>
          <w:rFonts w:cs="Calibri"/>
          <w:color w:val="000000" w:themeColor="text1"/>
          <w:szCs w:val="24"/>
        </w:rPr>
        <w:t>em</w:t>
      </w:r>
      <w:r w:rsidRPr="008826AC">
        <w:rPr>
          <w:rFonts w:cs="Calibri"/>
          <w:color w:val="000000" w:themeColor="text1"/>
          <w:szCs w:val="24"/>
        </w:rPr>
        <w:t xml:space="preserve"> upoważnionym do ponoszenia wydatków w ramach Projektu </w:t>
      </w:r>
      <w:r w:rsidR="00EB2FB1" w:rsidRPr="008826AC">
        <w:rPr>
          <w:rFonts w:cs="Calibri"/>
          <w:color w:val="000000" w:themeColor="text1"/>
          <w:szCs w:val="24"/>
        </w:rPr>
        <w:t>jest</w:t>
      </w:r>
      <w:r w:rsidRPr="008826AC">
        <w:rPr>
          <w:rFonts w:cs="Calibri"/>
          <w:color w:val="000000" w:themeColor="text1"/>
          <w:szCs w:val="24"/>
        </w:rPr>
        <w:t>:</w:t>
      </w:r>
    </w:p>
    <w:p w14:paraId="69A84CCE" w14:textId="65AEE501" w:rsidR="00F817BE" w:rsidRPr="00A55663" w:rsidRDefault="00F817BE" w:rsidP="0016514A">
      <w:pPr>
        <w:pStyle w:val="Akapitzlist"/>
        <w:ind w:left="680" w:firstLine="0"/>
        <w:contextualSpacing w:val="0"/>
        <w:jc w:val="both"/>
        <w:rPr>
          <w:rFonts w:cs="Calibri"/>
          <w:color w:val="000000" w:themeColor="text1"/>
          <w:szCs w:val="24"/>
        </w:rPr>
      </w:pPr>
      <w:r w:rsidRPr="00A55663">
        <w:rPr>
          <w:rFonts w:cs="Calibri"/>
          <w:color w:val="000000" w:themeColor="text1"/>
          <w:szCs w:val="24"/>
        </w:rPr>
        <w:t>...................................................................................................................................................</w:t>
      </w:r>
    </w:p>
    <w:p w14:paraId="159DE088" w14:textId="77777777" w:rsidR="00B84A11" w:rsidRPr="00A06DDF" w:rsidRDefault="006F13FE" w:rsidP="00FF37E2">
      <w:pPr>
        <w:pStyle w:val="Nagwek1"/>
        <w:spacing w:before="360" w:after="120"/>
        <w:ind w:left="0" w:firstLine="0"/>
        <w:jc w:val="center"/>
        <w:rPr>
          <w:rFonts w:cs="Calibri"/>
          <w:szCs w:val="24"/>
        </w:rPr>
      </w:pPr>
      <w:r w:rsidRPr="00A06DDF">
        <w:rPr>
          <w:rFonts w:cs="Calibri"/>
          <w:szCs w:val="24"/>
        </w:rPr>
        <w:t>Okres realizacji Projektu</w:t>
      </w:r>
    </w:p>
    <w:p w14:paraId="65B07B80" w14:textId="609D8255" w:rsidR="00D2433F" w:rsidRPr="00A55663" w:rsidRDefault="0096539B" w:rsidP="003B771C">
      <w:pPr>
        <w:pStyle w:val="Nagwek2"/>
        <w:spacing w:after="120" w:line="276" w:lineRule="auto"/>
        <w:rPr>
          <w:rFonts w:cs="Calibri"/>
          <w:sz w:val="24"/>
          <w:szCs w:val="24"/>
        </w:rPr>
      </w:pPr>
      <w:r w:rsidRPr="00A55663">
        <w:rPr>
          <w:rFonts w:cs="Calibri"/>
          <w:sz w:val="24"/>
          <w:szCs w:val="24"/>
        </w:rPr>
        <w:t>§ 3</w:t>
      </w:r>
    </w:p>
    <w:p w14:paraId="3E7EDC47" w14:textId="77777777" w:rsidR="00092D91" w:rsidRPr="00FF37E2" w:rsidRDefault="00092D91" w:rsidP="00694FF7">
      <w:pPr>
        <w:pStyle w:val="Akapitzlist"/>
        <w:numPr>
          <w:ilvl w:val="0"/>
          <w:numId w:val="10"/>
        </w:numPr>
        <w:ind w:left="284" w:hanging="284"/>
        <w:contextualSpacing w:val="0"/>
        <w:jc w:val="both"/>
        <w:rPr>
          <w:rFonts w:cs="Calibri"/>
          <w:szCs w:val="24"/>
        </w:rPr>
      </w:pPr>
      <w:r w:rsidRPr="00FF37E2">
        <w:rPr>
          <w:rFonts w:cs="Calibri"/>
          <w:szCs w:val="24"/>
        </w:rPr>
        <w:t>Okres realizacji Projektu ustala się na:</w:t>
      </w:r>
    </w:p>
    <w:p w14:paraId="4BD84D45" w14:textId="77777777" w:rsidR="00FF37E2" w:rsidRDefault="00092D91" w:rsidP="00694FF7">
      <w:pPr>
        <w:pStyle w:val="Akapitzlist"/>
        <w:numPr>
          <w:ilvl w:val="0"/>
          <w:numId w:val="11"/>
        </w:numPr>
        <w:ind w:left="714" w:hanging="357"/>
        <w:contextualSpacing w:val="0"/>
        <w:jc w:val="both"/>
        <w:rPr>
          <w:rFonts w:cs="Calibri"/>
          <w:szCs w:val="24"/>
        </w:rPr>
      </w:pPr>
      <w:r w:rsidRPr="00A55663">
        <w:rPr>
          <w:rFonts w:cs="Calibri"/>
          <w:b/>
          <w:bCs/>
          <w:szCs w:val="24"/>
        </w:rPr>
        <w:t>rozpoczęcie realizacji Projektu</w:t>
      </w:r>
      <w:r w:rsidRPr="00AA3396">
        <w:rPr>
          <w:rFonts w:cs="Calibri"/>
          <w:b/>
          <w:bCs/>
          <w:szCs w:val="24"/>
        </w:rPr>
        <w:t>:</w:t>
      </w:r>
      <w:r w:rsidRPr="00A55663">
        <w:rPr>
          <w:rFonts w:cs="Calibri"/>
          <w:szCs w:val="24"/>
        </w:rPr>
        <w:t xml:space="preserve"> ………</w:t>
      </w:r>
      <w:r w:rsidR="003C3817" w:rsidRPr="00A55663">
        <w:rPr>
          <w:rFonts w:cs="Calibri"/>
          <w:szCs w:val="24"/>
        </w:rPr>
        <w:t>…………….</w:t>
      </w:r>
      <w:r w:rsidRPr="00A55663">
        <w:rPr>
          <w:rFonts w:cs="Calibri"/>
          <w:szCs w:val="24"/>
        </w:rPr>
        <w:t>………</w:t>
      </w:r>
      <w:r w:rsidR="00DA7D5A" w:rsidRPr="00A55663">
        <w:rPr>
          <w:rFonts w:cs="Calibri"/>
          <w:szCs w:val="24"/>
        </w:rPr>
        <w:t xml:space="preserve"> </w:t>
      </w:r>
      <w:r w:rsidRPr="00A55663">
        <w:rPr>
          <w:rFonts w:cs="Calibri"/>
          <w:szCs w:val="24"/>
        </w:rPr>
        <w:t>r.</w:t>
      </w:r>
    </w:p>
    <w:p w14:paraId="4F30A747" w14:textId="55918CED" w:rsidR="00092D91" w:rsidRPr="00FF37E2" w:rsidRDefault="00092D91" w:rsidP="00694FF7">
      <w:pPr>
        <w:pStyle w:val="Akapitzlist"/>
        <w:numPr>
          <w:ilvl w:val="0"/>
          <w:numId w:val="11"/>
        </w:numPr>
        <w:contextualSpacing w:val="0"/>
        <w:jc w:val="both"/>
        <w:rPr>
          <w:rFonts w:cs="Calibri"/>
          <w:szCs w:val="24"/>
        </w:rPr>
      </w:pPr>
      <w:r w:rsidRPr="00FF37E2">
        <w:rPr>
          <w:rFonts w:cs="Calibri"/>
          <w:b/>
          <w:bCs/>
          <w:szCs w:val="24"/>
        </w:rPr>
        <w:t>zakończenie realizacji Projektu</w:t>
      </w:r>
      <w:r w:rsidR="00865922" w:rsidRPr="00FF37E2">
        <w:rPr>
          <w:rFonts w:cs="Calibri"/>
          <w:b/>
          <w:bCs/>
          <w:szCs w:val="24"/>
        </w:rPr>
        <w:t>:</w:t>
      </w:r>
      <w:r w:rsidRPr="00FF37E2">
        <w:rPr>
          <w:rFonts w:cs="Calibri"/>
          <w:szCs w:val="24"/>
        </w:rPr>
        <w:t xml:space="preserve">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188E3C44" w14:textId="77777777" w:rsidR="00092D91" w:rsidRPr="00A55663" w:rsidRDefault="00092D91" w:rsidP="00694FF7">
      <w:pPr>
        <w:pStyle w:val="Akapitzlist"/>
        <w:numPr>
          <w:ilvl w:val="0"/>
          <w:numId w:val="10"/>
        </w:numPr>
        <w:ind w:left="284" w:hanging="284"/>
        <w:contextualSpacing w:val="0"/>
        <w:jc w:val="both"/>
        <w:rPr>
          <w:rFonts w:cs="Calibri"/>
          <w:szCs w:val="24"/>
        </w:rPr>
      </w:pPr>
      <w:r w:rsidRPr="00A55663">
        <w:rPr>
          <w:rFonts w:cs="Calibri"/>
          <w:szCs w:val="24"/>
        </w:rPr>
        <w:t>Okres kwalifikowalności wydatków ustala się na:</w:t>
      </w:r>
    </w:p>
    <w:p w14:paraId="4569A86F" w14:textId="77777777" w:rsidR="00FF37E2" w:rsidRDefault="00C101D3" w:rsidP="00694FF7">
      <w:pPr>
        <w:pStyle w:val="Akapitzlist"/>
        <w:numPr>
          <w:ilvl w:val="0"/>
          <w:numId w:val="12"/>
        </w:numPr>
        <w:contextualSpacing w:val="0"/>
        <w:jc w:val="both"/>
        <w:rPr>
          <w:rFonts w:cs="Calibri"/>
          <w:szCs w:val="24"/>
        </w:rPr>
      </w:pPr>
      <w:r w:rsidRPr="00FF37E2">
        <w:rPr>
          <w:rFonts w:cs="Calibri"/>
          <w:szCs w:val="24"/>
        </w:rPr>
        <w:t>r</w:t>
      </w:r>
      <w:r w:rsidR="00FD4189" w:rsidRPr="00FF37E2">
        <w:rPr>
          <w:rFonts w:cs="Calibri"/>
          <w:szCs w:val="24"/>
        </w:rPr>
        <w:t>ozpoczęcie okresu kwalifikowalności wydatków: …</w:t>
      </w:r>
      <w:r w:rsidR="003C3817" w:rsidRPr="00FF37E2">
        <w:rPr>
          <w:rFonts w:cs="Calibri"/>
          <w:szCs w:val="24"/>
        </w:rPr>
        <w:t>………….</w:t>
      </w:r>
      <w:r w:rsidR="00FD4189" w:rsidRPr="00FF37E2">
        <w:rPr>
          <w:rFonts w:cs="Calibri"/>
          <w:szCs w:val="24"/>
        </w:rPr>
        <w:t>…</w:t>
      </w:r>
      <w:r w:rsidR="00850DFE" w:rsidRPr="00FF37E2">
        <w:rPr>
          <w:rFonts w:cs="Calibri"/>
          <w:szCs w:val="24"/>
        </w:rPr>
        <w:t>……..</w:t>
      </w:r>
      <w:r w:rsidR="00FD4189" w:rsidRPr="00FF37E2">
        <w:rPr>
          <w:rFonts w:cs="Calibri"/>
          <w:szCs w:val="24"/>
        </w:rPr>
        <w:t>…………</w:t>
      </w:r>
      <w:r w:rsidR="00DA7D5A" w:rsidRPr="00FF37E2">
        <w:rPr>
          <w:rFonts w:cs="Calibri"/>
          <w:szCs w:val="24"/>
        </w:rPr>
        <w:t xml:space="preserve"> </w:t>
      </w:r>
      <w:r w:rsidR="00FD4189" w:rsidRPr="00FF37E2">
        <w:rPr>
          <w:rFonts w:cs="Calibri"/>
          <w:szCs w:val="24"/>
        </w:rPr>
        <w:t xml:space="preserve">r. </w:t>
      </w:r>
    </w:p>
    <w:p w14:paraId="67248C6C" w14:textId="77777777" w:rsidR="00FF37E2" w:rsidRDefault="00FD4189" w:rsidP="0016514A">
      <w:pPr>
        <w:pStyle w:val="Akapitzlist"/>
        <w:ind w:firstLine="0"/>
        <w:contextualSpacing w:val="0"/>
        <w:jc w:val="both"/>
        <w:rPr>
          <w:rFonts w:cs="Calibri"/>
          <w:szCs w:val="24"/>
        </w:rPr>
      </w:pPr>
      <w:r w:rsidRPr="00FF37E2">
        <w:rPr>
          <w:rFonts w:cs="Calibri"/>
          <w:szCs w:val="24"/>
        </w:rPr>
        <w:t xml:space="preserve">Dla </w:t>
      </w:r>
      <w:r w:rsidR="007D3011" w:rsidRPr="00FF37E2">
        <w:rPr>
          <w:rFonts w:cs="Calibri"/>
          <w:szCs w:val="24"/>
        </w:rPr>
        <w:t>P</w:t>
      </w:r>
      <w:r w:rsidRPr="00FF37E2">
        <w:rPr>
          <w:rFonts w:cs="Calibri"/>
          <w:szCs w:val="24"/>
        </w:rPr>
        <w:t>rojekt</w:t>
      </w:r>
      <w:r w:rsidR="007D3011" w:rsidRPr="00FF37E2">
        <w:rPr>
          <w:rFonts w:cs="Calibri"/>
          <w:szCs w:val="24"/>
        </w:rPr>
        <w:t>u</w:t>
      </w:r>
      <w:r w:rsidRPr="00FF37E2">
        <w:rPr>
          <w:rFonts w:cs="Calibri"/>
          <w:szCs w:val="24"/>
        </w:rPr>
        <w:t xml:space="preserve"> (lub </w:t>
      </w:r>
      <w:r w:rsidR="007D3011" w:rsidRPr="00FF37E2">
        <w:rPr>
          <w:rFonts w:cs="Calibri"/>
          <w:szCs w:val="24"/>
        </w:rPr>
        <w:t>jego</w:t>
      </w:r>
      <w:r w:rsidRPr="00FF37E2">
        <w:rPr>
          <w:rFonts w:cs="Calibri"/>
          <w:szCs w:val="24"/>
        </w:rPr>
        <w:t xml:space="preserve"> części) objęt</w:t>
      </w:r>
      <w:r w:rsidR="007D3011" w:rsidRPr="00FF37E2">
        <w:rPr>
          <w:rFonts w:cs="Calibri"/>
          <w:szCs w:val="24"/>
        </w:rPr>
        <w:t>ego</w:t>
      </w:r>
      <w:r w:rsidRPr="00FF37E2">
        <w:rPr>
          <w:rFonts w:cs="Calibri"/>
          <w:szCs w:val="24"/>
        </w:rPr>
        <w:t xml:space="preserve"> pomocą publiczną wymagając</w:t>
      </w:r>
      <w:r w:rsidR="007D3011" w:rsidRPr="00FF37E2">
        <w:rPr>
          <w:rFonts w:cs="Calibri"/>
          <w:szCs w:val="24"/>
        </w:rPr>
        <w:t>ą</w:t>
      </w:r>
      <w:r w:rsidRPr="00FF37E2">
        <w:rPr>
          <w:rFonts w:cs="Calibri"/>
          <w:szCs w:val="24"/>
        </w:rPr>
        <w:t xml:space="preserve"> spełnienia efektu zachęty termin ten nie </w:t>
      </w:r>
      <w:r w:rsidR="008B5711" w:rsidRPr="00FF37E2">
        <w:rPr>
          <w:rFonts w:cs="Calibri"/>
          <w:szCs w:val="24"/>
        </w:rPr>
        <w:t>może być</w:t>
      </w:r>
      <w:r w:rsidRPr="00FF37E2">
        <w:rPr>
          <w:rFonts w:cs="Calibri"/>
          <w:szCs w:val="24"/>
        </w:rPr>
        <w:t xml:space="preserve"> wcześniejszy niż </w:t>
      </w:r>
      <w:r w:rsidR="00BC38BA" w:rsidRPr="00FF37E2">
        <w:rPr>
          <w:rFonts w:cs="Calibri"/>
          <w:szCs w:val="24"/>
        </w:rPr>
        <w:t xml:space="preserve">dzień </w:t>
      </w:r>
      <w:r w:rsidRPr="00FF37E2">
        <w:rPr>
          <w:rFonts w:cs="Calibri"/>
          <w:szCs w:val="24"/>
        </w:rPr>
        <w:t>złożenia wniosku o dofinansowanie</w:t>
      </w:r>
      <w:r w:rsidR="00CE678F" w:rsidRPr="00FF37E2">
        <w:rPr>
          <w:rFonts w:cs="Calibri"/>
          <w:szCs w:val="24"/>
        </w:rPr>
        <w:t>, za wyjątkiem wydatków ponoszonych na zakup gruntów oraz prac przygotowawczych takich jak uzyskanie zezwoleń i</w:t>
      </w:r>
      <w:r w:rsidR="002524C0" w:rsidRPr="00FF37E2">
        <w:rPr>
          <w:rFonts w:cs="Calibri"/>
          <w:szCs w:val="24"/>
        </w:rPr>
        <w:t> </w:t>
      </w:r>
      <w:r w:rsidR="00CE678F" w:rsidRPr="00FF37E2">
        <w:rPr>
          <w:rFonts w:cs="Calibri"/>
          <w:szCs w:val="24"/>
        </w:rPr>
        <w:t>przeprowadzenie studiów wykonalności</w:t>
      </w:r>
      <w:r w:rsidR="00781989" w:rsidRPr="00FF37E2">
        <w:rPr>
          <w:rFonts w:cs="Calibri"/>
          <w:szCs w:val="24"/>
        </w:rPr>
        <w:t>, których nie uznaje się za rozpoczęcie prac</w:t>
      </w:r>
      <w:r w:rsidRPr="00FF37E2">
        <w:rPr>
          <w:rFonts w:cs="Calibri"/>
          <w:szCs w:val="24"/>
        </w:rPr>
        <w:t>.</w:t>
      </w:r>
    </w:p>
    <w:p w14:paraId="68606D6C" w14:textId="588AFD4E" w:rsidR="00502E25" w:rsidRPr="00FF37E2" w:rsidRDefault="00502E25" w:rsidP="00694FF7">
      <w:pPr>
        <w:pStyle w:val="Akapitzlist"/>
        <w:numPr>
          <w:ilvl w:val="0"/>
          <w:numId w:val="12"/>
        </w:numPr>
        <w:contextualSpacing w:val="0"/>
        <w:jc w:val="both"/>
        <w:rPr>
          <w:rFonts w:cs="Calibri"/>
          <w:szCs w:val="24"/>
        </w:rPr>
      </w:pPr>
      <w:r w:rsidRPr="00FF37E2">
        <w:rPr>
          <w:rFonts w:cs="Calibri"/>
          <w:szCs w:val="24"/>
        </w:rPr>
        <w:t>zakończenie okresu kwalifikowalności wydatków: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3DD79842" w14:textId="6E93FC68" w:rsidR="00577FA5" w:rsidRPr="00A55663" w:rsidRDefault="00FE71DF" w:rsidP="00694FF7">
      <w:pPr>
        <w:pStyle w:val="Akapitzlist"/>
        <w:numPr>
          <w:ilvl w:val="0"/>
          <w:numId w:val="10"/>
        </w:numPr>
        <w:ind w:left="284" w:hanging="284"/>
        <w:contextualSpacing w:val="0"/>
        <w:jc w:val="both"/>
        <w:rPr>
          <w:rFonts w:cs="Calibri"/>
          <w:szCs w:val="24"/>
        </w:rPr>
      </w:pPr>
      <w:r w:rsidRPr="00A55663">
        <w:rPr>
          <w:rFonts w:cs="Calibri"/>
          <w:szCs w:val="24"/>
        </w:rPr>
        <w:t>Wydatki poniesione przed rozpoczęciem i po zakończeniu okresu kwalifikowalności wydatków dla Projektu będą uznane za niekwalifikowalne.</w:t>
      </w:r>
    </w:p>
    <w:p w14:paraId="38DDDF99" w14:textId="32D7B9B7" w:rsidR="00322302" w:rsidRPr="00A06DDF" w:rsidRDefault="0093702D" w:rsidP="003B771C">
      <w:pPr>
        <w:pStyle w:val="Nagwek1"/>
        <w:spacing w:before="360" w:after="120"/>
        <w:ind w:left="0" w:firstLine="0"/>
        <w:jc w:val="center"/>
        <w:rPr>
          <w:rFonts w:cs="Calibri"/>
          <w:szCs w:val="24"/>
          <w:lang w:eastAsia="pl-PL"/>
        </w:rPr>
      </w:pPr>
      <w:r w:rsidRPr="00A06DDF">
        <w:rPr>
          <w:rFonts w:cs="Calibri"/>
          <w:szCs w:val="24"/>
          <w:lang w:eastAsia="pl-PL"/>
        </w:rPr>
        <w:lastRenderedPageBreak/>
        <w:t>Odpowiedzialność i zobowiązania Beneficjenta</w:t>
      </w:r>
    </w:p>
    <w:p w14:paraId="6266AE6F" w14:textId="4EDDA5C5" w:rsidR="00577FA5" w:rsidRPr="00A55663" w:rsidRDefault="0093702D" w:rsidP="003B771C">
      <w:pPr>
        <w:pStyle w:val="Nagwek2"/>
        <w:spacing w:after="120" w:line="276" w:lineRule="auto"/>
        <w:rPr>
          <w:rFonts w:cs="Calibri"/>
          <w:sz w:val="24"/>
          <w:szCs w:val="24"/>
          <w:lang w:eastAsia="pl-PL"/>
        </w:rPr>
      </w:pPr>
      <w:bookmarkStart w:id="24" w:name="_Hlk107217287"/>
      <w:r w:rsidRPr="00A55663">
        <w:rPr>
          <w:rFonts w:cs="Calibri"/>
          <w:sz w:val="24"/>
          <w:szCs w:val="24"/>
          <w:lang w:eastAsia="pl-PL"/>
        </w:rPr>
        <w:t>§ 4</w:t>
      </w:r>
    </w:p>
    <w:bookmarkEnd w:id="24"/>
    <w:p w14:paraId="302377DD" w14:textId="77777777" w:rsidR="007936DC" w:rsidRDefault="00577FA5" w:rsidP="00694FF7">
      <w:pPr>
        <w:pStyle w:val="Akapitzlist"/>
        <w:numPr>
          <w:ilvl w:val="0"/>
          <w:numId w:val="13"/>
        </w:numPr>
        <w:spacing w:before="120"/>
        <w:ind w:left="284" w:hanging="284"/>
        <w:contextualSpacing w:val="0"/>
        <w:jc w:val="both"/>
        <w:rPr>
          <w:rFonts w:cs="Calibri"/>
          <w:szCs w:val="24"/>
        </w:rPr>
      </w:pPr>
      <w:r w:rsidRPr="00A55663">
        <w:rPr>
          <w:rFonts w:cs="Calibri"/>
          <w:szCs w:val="24"/>
        </w:rPr>
        <w:t>Beneficjent ponosi odpowiedzialność wobec osób trzecich za szkody powstałe w związku z</w:t>
      </w:r>
      <w:r w:rsidR="00A1030E" w:rsidRPr="00A55663">
        <w:rPr>
          <w:rFonts w:cs="Calibri"/>
          <w:szCs w:val="24"/>
        </w:rPr>
        <w:t> </w:t>
      </w:r>
      <w:r w:rsidRPr="00A55663">
        <w:rPr>
          <w:rFonts w:cs="Calibri"/>
          <w:szCs w:val="24"/>
        </w:rPr>
        <w:t>realizacją Projektu.</w:t>
      </w:r>
    </w:p>
    <w:p w14:paraId="265E6FBC" w14:textId="34F9D1D1" w:rsidR="007936DC" w:rsidRDefault="007C4094" w:rsidP="00694FF7">
      <w:pPr>
        <w:pStyle w:val="Akapitzlist"/>
        <w:numPr>
          <w:ilvl w:val="0"/>
          <w:numId w:val="13"/>
        </w:numPr>
        <w:ind w:left="284" w:hanging="284"/>
        <w:contextualSpacing w:val="0"/>
        <w:jc w:val="both"/>
        <w:rPr>
          <w:rFonts w:cs="Calibri"/>
          <w:szCs w:val="24"/>
        </w:rPr>
      </w:pPr>
      <w:r w:rsidRPr="007936DC">
        <w:rPr>
          <w:rFonts w:cs="Calibri"/>
          <w:szCs w:val="24"/>
        </w:rPr>
        <w:t>Do każdego z Partnerów oraz Podmiotów upoważnionych do ponoszenia wydatków stosuje się odpowiednio postanowienia Umowy odnoszące się do Beneficjenta, przy czym jedynym podmiotem właściwym do składania wniosków o płatność</w:t>
      </w:r>
      <w:r w:rsidR="00163EAF" w:rsidRPr="007936DC">
        <w:rPr>
          <w:rFonts w:cs="Calibri"/>
          <w:szCs w:val="24"/>
        </w:rPr>
        <w:t xml:space="preserve"> </w:t>
      </w:r>
      <w:r w:rsidR="00292B7A">
        <w:rPr>
          <w:rFonts w:cs="Calibri"/>
          <w:szCs w:val="24"/>
        </w:rPr>
        <w:t xml:space="preserve">do </w:t>
      </w:r>
      <w:r w:rsidR="00880F5D">
        <w:rPr>
          <w:rFonts w:cs="Calibri"/>
          <w:szCs w:val="24"/>
        </w:rPr>
        <w:t>DIP</w:t>
      </w:r>
      <w:r w:rsidR="00292B7A">
        <w:rPr>
          <w:rFonts w:cs="Calibri"/>
          <w:szCs w:val="24"/>
        </w:rPr>
        <w:t xml:space="preserve"> </w:t>
      </w:r>
      <w:r w:rsidRPr="007936DC">
        <w:rPr>
          <w:rFonts w:cs="Calibri"/>
          <w:szCs w:val="24"/>
        </w:rPr>
        <w:t>oraz otrzymywania dofinansowania jest Beneficjent.</w:t>
      </w:r>
    </w:p>
    <w:p w14:paraId="27E10751" w14:textId="6EF2FD57" w:rsidR="007936DC" w:rsidRDefault="00577FA5" w:rsidP="00694FF7">
      <w:pPr>
        <w:pStyle w:val="Akapitzlist"/>
        <w:numPr>
          <w:ilvl w:val="0"/>
          <w:numId w:val="13"/>
        </w:numPr>
        <w:ind w:left="284" w:hanging="284"/>
        <w:contextualSpacing w:val="0"/>
        <w:jc w:val="both"/>
        <w:rPr>
          <w:rFonts w:cs="Calibri"/>
          <w:szCs w:val="24"/>
        </w:rPr>
      </w:pPr>
      <w:r w:rsidRPr="007936DC">
        <w:rPr>
          <w:rFonts w:cs="Calibri"/>
          <w:szCs w:val="24"/>
        </w:rPr>
        <w:t xml:space="preserve">Beneficjent odpowiada przed </w:t>
      </w:r>
      <w:r w:rsidR="00FC7562">
        <w:rPr>
          <w:rFonts w:cs="Calibri"/>
          <w:szCs w:val="24"/>
        </w:rPr>
        <w:t>DIP</w:t>
      </w:r>
      <w:r w:rsidRPr="007936DC">
        <w:rPr>
          <w:rFonts w:cs="Calibri"/>
          <w:szCs w:val="24"/>
        </w:rPr>
        <w:t xml:space="preserve"> za działania niezgodne lub sprzeczne z</w:t>
      </w:r>
      <w:r w:rsidR="00A1030E" w:rsidRPr="007936DC">
        <w:rPr>
          <w:rFonts w:cs="Calibri"/>
          <w:szCs w:val="24"/>
        </w:rPr>
        <w:t> </w:t>
      </w:r>
      <w:r w:rsidRPr="007936DC">
        <w:rPr>
          <w:rFonts w:cs="Calibri"/>
          <w:szCs w:val="24"/>
        </w:rPr>
        <w:t xml:space="preserve">Umową, a także niewykonanie lub nienależyte wykonanie obowiązków w niej wskazanych przez </w:t>
      </w:r>
      <w:r w:rsidR="007F790E" w:rsidRPr="007936DC">
        <w:rPr>
          <w:rFonts w:cs="Calibri"/>
          <w:szCs w:val="24"/>
        </w:rPr>
        <w:t xml:space="preserve">siebie, </w:t>
      </w:r>
      <w:r w:rsidRPr="007936DC">
        <w:rPr>
          <w:rFonts w:cs="Calibri"/>
          <w:szCs w:val="24"/>
        </w:rPr>
        <w:t>Partnera</w:t>
      </w:r>
      <w:r w:rsidR="005E6072" w:rsidRPr="007936DC">
        <w:rPr>
          <w:rFonts w:cs="Calibri"/>
          <w:szCs w:val="24"/>
        </w:rPr>
        <w:t xml:space="preserve"> lub </w:t>
      </w:r>
      <w:r w:rsidRPr="007936DC">
        <w:rPr>
          <w:rFonts w:cs="Calibri"/>
          <w:szCs w:val="24"/>
        </w:rPr>
        <w:t xml:space="preserve">Podmiot upoważniony do ponoszenia wydatków, jak za własne działania lub zaniechania. </w:t>
      </w:r>
      <w:bookmarkStart w:id="25" w:name="_Hlk128043060"/>
      <w:bookmarkStart w:id="26" w:name="_Hlk128143086"/>
      <w:bookmarkStart w:id="27" w:name="_Hlk112746092"/>
    </w:p>
    <w:p w14:paraId="6ED7EEA0" w14:textId="7AEDD834" w:rsidR="007936DC" w:rsidRDefault="00E43A37" w:rsidP="00694FF7">
      <w:pPr>
        <w:pStyle w:val="Akapitzlist"/>
        <w:numPr>
          <w:ilvl w:val="0"/>
          <w:numId w:val="13"/>
        </w:numPr>
        <w:ind w:left="284" w:hanging="284"/>
        <w:contextualSpacing w:val="0"/>
        <w:jc w:val="both"/>
        <w:rPr>
          <w:rFonts w:cs="Calibri"/>
          <w:szCs w:val="24"/>
        </w:rPr>
      </w:pPr>
      <w:r w:rsidRPr="007936DC">
        <w:rPr>
          <w:rFonts w:cs="Calibri"/>
          <w:szCs w:val="24"/>
        </w:rPr>
        <w:t>Prawa i obowiązki Beneficjenta wynikające z Umowy nie mogą być przenoszone na osoby trzecie</w:t>
      </w:r>
      <w:r w:rsidR="0078190E" w:rsidRPr="007936DC">
        <w:rPr>
          <w:rFonts w:cs="Calibri"/>
          <w:szCs w:val="24"/>
        </w:rPr>
        <w:t>,</w:t>
      </w:r>
      <w:r w:rsidRPr="007936DC">
        <w:rPr>
          <w:rFonts w:cs="Calibri"/>
          <w:szCs w:val="24"/>
        </w:rPr>
        <w:t xml:space="preserve"> bez uprzedniej zgody </w:t>
      </w:r>
      <w:r w:rsidR="00474702">
        <w:rPr>
          <w:rFonts w:cs="Calibri"/>
          <w:szCs w:val="24"/>
        </w:rPr>
        <w:t>DIP</w:t>
      </w:r>
      <w:r w:rsidRPr="007936DC">
        <w:rPr>
          <w:rFonts w:cs="Calibri"/>
          <w:szCs w:val="24"/>
        </w:rPr>
        <w:t xml:space="preserve"> wyrażonej na piśmie</w:t>
      </w:r>
      <w:r w:rsidR="004A3E65" w:rsidRPr="007936DC">
        <w:rPr>
          <w:rFonts w:cs="Calibri"/>
          <w:szCs w:val="24"/>
        </w:rPr>
        <w:t>,</w:t>
      </w:r>
      <w:r w:rsidRPr="007936DC">
        <w:rPr>
          <w:rFonts w:cs="Calibri"/>
          <w:szCs w:val="24"/>
        </w:rPr>
        <w:t xml:space="preserve"> pod rygorem </w:t>
      </w:r>
      <w:bookmarkEnd w:id="25"/>
      <w:r w:rsidR="001F1414" w:rsidRPr="007936DC">
        <w:rPr>
          <w:rFonts w:cs="Calibri"/>
          <w:szCs w:val="24"/>
        </w:rPr>
        <w:t>rozwiązania Umowy.</w:t>
      </w:r>
      <w:bookmarkEnd w:id="26"/>
    </w:p>
    <w:p w14:paraId="64A07F29" w14:textId="118C4EC9" w:rsidR="00577FA5" w:rsidRPr="007936DC" w:rsidRDefault="00474702" w:rsidP="00694FF7">
      <w:pPr>
        <w:pStyle w:val="Akapitzlist"/>
        <w:numPr>
          <w:ilvl w:val="0"/>
          <w:numId w:val="13"/>
        </w:numPr>
        <w:ind w:left="284" w:hanging="284"/>
        <w:contextualSpacing w:val="0"/>
        <w:jc w:val="both"/>
        <w:rPr>
          <w:rFonts w:cs="Calibri"/>
          <w:szCs w:val="24"/>
        </w:rPr>
      </w:pPr>
      <w:r>
        <w:rPr>
          <w:rFonts w:cs="Calibri"/>
          <w:szCs w:val="24"/>
        </w:rPr>
        <w:t>DIP</w:t>
      </w:r>
      <w:r w:rsidR="00577FA5" w:rsidRPr="007936DC">
        <w:rPr>
          <w:rFonts w:cs="Calibri"/>
          <w:szCs w:val="24"/>
        </w:rPr>
        <w:t xml:space="preserve"> zastrzega, że</w:t>
      </w:r>
      <w:r w:rsidR="009613B3" w:rsidRPr="007936DC">
        <w:rPr>
          <w:rFonts w:cs="Calibri"/>
          <w:szCs w:val="24"/>
        </w:rPr>
        <w:t xml:space="preserve"> w przypadku </w:t>
      </w:r>
      <w:r w:rsidR="001F1414" w:rsidRPr="007936DC">
        <w:rPr>
          <w:rFonts w:cs="Calibri"/>
          <w:szCs w:val="24"/>
        </w:rPr>
        <w:t xml:space="preserve">wyrażenia zgody na </w:t>
      </w:r>
      <w:r w:rsidR="009613B3" w:rsidRPr="007936DC">
        <w:rPr>
          <w:rFonts w:cs="Calibri"/>
          <w:szCs w:val="24"/>
        </w:rPr>
        <w:t>przelew wierzytelności Beneficjenta w zakresie wypłaty dofinansowania</w:t>
      </w:r>
      <w:r w:rsidR="00577FA5" w:rsidRPr="007936DC">
        <w:rPr>
          <w:rFonts w:cs="Calibri"/>
          <w:szCs w:val="24"/>
        </w:rPr>
        <w:t>:</w:t>
      </w:r>
    </w:p>
    <w:bookmarkEnd w:id="27"/>
    <w:p w14:paraId="5645F58D" w14:textId="77777777" w:rsidR="009C3F04" w:rsidRDefault="00577FA5" w:rsidP="00694FF7">
      <w:pPr>
        <w:pStyle w:val="Akapitzlist"/>
        <w:numPr>
          <w:ilvl w:val="0"/>
          <w:numId w:val="14"/>
        </w:numPr>
        <w:ind w:left="714" w:hanging="357"/>
        <w:contextualSpacing w:val="0"/>
        <w:jc w:val="both"/>
        <w:rPr>
          <w:rFonts w:cs="Calibri"/>
          <w:szCs w:val="24"/>
        </w:rPr>
      </w:pPr>
      <w:r w:rsidRPr="00A55663">
        <w:rPr>
          <w:rFonts w:cs="Calibri"/>
          <w:szCs w:val="24"/>
        </w:rPr>
        <w:t>wierzytelność Beneficjenta stanie się wymagalna pod warunkiem należytego wykonania przez Beneficjenta wszystkich obowiązków wynikających z Umowy, od których uzależniona jest wypłata dofinansowania. Powyższy warunek Beneficjent zobowiązuje się zawrzeć w</w:t>
      </w:r>
      <w:r w:rsidR="00C94CB7" w:rsidRPr="00A55663">
        <w:rPr>
          <w:rFonts w:cs="Calibri"/>
          <w:szCs w:val="24"/>
        </w:rPr>
        <w:t> </w:t>
      </w:r>
      <w:r w:rsidRPr="00A55663">
        <w:rPr>
          <w:rFonts w:cs="Calibri"/>
          <w:szCs w:val="24"/>
        </w:rPr>
        <w:t>umowie przelewu wierzytelności</w:t>
      </w:r>
      <w:r w:rsidR="00220986" w:rsidRPr="00A55663">
        <w:rPr>
          <w:rFonts w:cs="Calibri"/>
          <w:szCs w:val="24"/>
        </w:rPr>
        <w:t>,</w:t>
      </w:r>
    </w:p>
    <w:p w14:paraId="039B3A32" w14:textId="421C6470" w:rsidR="00577FA5" w:rsidRPr="009C3F04" w:rsidRDefault="00577FA5" w:rsidP="00694FF7">
      <w:pPr>
        <w:pStyle w:val="Akapitzlist"/>
        <w:numPr>
          <w:ilvl w:val="0"/>
          <w:numId w:val="14"/>
        </w:numPr>
        <w:ind w:left="714" w:hanging="357"/>
        <w:contextualSpacing w:val="0"/>
        <w:jc w:val="both"/>
        <w:rPr>
          <w:rFonts w:cs="Calibri"/>
          <w:szCs w:val="24"/>
        </w:rPr>
      </w:pPr>
      <w:r w:rsidRPr="009C3F04">
        <w:rPr>
          <w:rFonts w:cs="Calibri"/>
          <w:szCs w:val="24"/>
        </w:rPr>
        <w:t>zawarcie przez Beneficjenta umowy cesji wierzytelności z Umowy wyklucza możliwość wnioskowania o</w:t>
      </w:r>
      <w:r w:rsidR="00220986" w:rsidRPr="009C3F04">
        <w:rPr>
          <w:rFonts w:cs="Calibri"/>
          <w:szCs w:val="24"/>
        </w:rPr>
        <w:t> </w:t>
      </w:r>
      <w:r w:rsidRPr="009C3F04">
        <w:rPr>
          <w:rFonts w:cs="Calibri"/>
          <w:szCs w:val="24"/>
        </w:rPr>
        <w:t>płatność zaliczkową.</w:t>
      </w:r>
    </w:p>
    <w:p w14:paraId="751450D3" w14:textId="29B9C054" w:rsidR="00577FA5" w:rsidRPr="00A55663" w:rsidRDefault="00577FA5" w:rsidP="00694FF7">
      <w:pPr>
        <w:pStyle w:val="Akapitzlist"/>
        <w:numPr>
          <w:ilvl w:val="0"/>
          <w:numId w:val="13"/>
        </w:numPr>
        <w:ind w:left="284" w:hanging="284"/>
        <w:contextualSpacing w:val="0"/>
        <w:jc w:val="both"/>
        <w:rPr>
          <w:rFonts w:cs="Calibri"/>
          <w:szCs w:val="24"/>
        </w:rPr>
      </w:pPr>
      <w:bookmarkStart w:id="28" w:name="_Hlk95993213"/>
      <w:r w:rsidRPr="00A55663">
        <w:rPr>
          <w:rFonts w:cs="Calibri"/>
          <w:szCs w:val="24"/>
        </w:rPr>
        <w:t xml:space="preserve">Beneficjent, w imieniu swoim oraz Partnera i Podmiotu </w:t>
      </w:r>
      <w:bookmarkStart w:id="29" w:name="_Hlk98851813"/>
      <w:r w:rsidRPr="00A55663">
        <w:rPr>
          <w:rFonts w:cs="Calibri"/>
          <w:szCs w:val="24"/>
        </w:rPr>
        <w:t>upoważnionego do ponoszenia wydatków</w:t>
      </w:r>
      <w:bookmarkEnd w:id="28"/>
      <w:bookmarkEnd w:id="29"/>
      <w:r w:rsidRPr="00A55663">
        <w:rPr>
          <w:rFonts w:cs="Calibri"/>
          <w:szCs w:val="24"/>
        </w:rPr>
        <w:t>, zobowiązuje się w</w:t>
      </w:r>
      <w:r w:rsidR="00EA463F" w:rsidRPr="00A55663">
        <w:rPr>
          <w:rFonts w:cs="Calibri"/>
          <w:szCs w:val="24"/>
        </w:rPr>
        <w:t> </w:t>
      </w:r>
      <w:r w:rsidRPr="00A55663">
        <w:rPr>
          <w:rFonts w:cs="Calibri"/>
          <w:szCs w:val="24"/>
        </w:rPr>
        <w:t>szczególności do:</w:t>
      </w:r>
    </w:p>
    <w:p w14:paraId="0C88ABB9" w14:textId="77777777" w:rsidR="00132D50" w:rsidRDefault="00577FA5" w:rsidP="00694FF7">
      <w:pPr>
        <w:pStyle w:val="Akapitzlist"/>
        <w:numPr>
          <w:ilvl w:val="0"/>
          <w:numId w:val="15"/>
        </w:numPr>
        <w:contextualSpacing w:val="0"/>
        <w:jc w:val="both"/>
        <w:rPr>
          <w:rFonts w:cs="Calibri"/>
          <w:szCs w:val="24"/>
        </w:rPr>
      </w:pPr>
      <w:r w:rsidRPr="00A55663">
        <w:rPr>
          <w:rFonts w:cs="Calibri"/>
          <w:szCs w:val="24"/>
        </w:rPr>
        <w:t>realizacji Projektu w pełnym jego zakresie wskazanym</w:t>
      </w:r>
      <w:r w:rsidR="006856F8" w:rsidRPr="00A55663">
        <w:rPr>
          <w:rFonts w:cs="Calibri"/>
          <w:szCs w:val="24"/>
        </w:rPr>
        <w:t xml:space="preserve"> w Umowie </w:t>
      </w:r>
      <w:r w:rsidRPr="00A55663">
        <w:rPr>
          <w:rFonts w:cs="Calibri"/>
          <w:szCs w:val="24"/>
        </w:rPr>
        <w:t>oraz w terminie wskazanym w</w:t>
      </w:r>
      <w:r w:rsidR="00F71623" w:rsidRPr="00A55663">
        <w:rPr>
          <w:rFonts w:cs="Calibri"/>
          <w:szCs w:val="24"/>
        </w:rPr>
        <w:t> </w:t>
      </w:r>
      <w:r w:rsidRPr="00A55663">
        <w:rPr>
          <w:rFonts w:cs="Calibri"/>
          <w:szCs w:val="24"/>
        </w:rPr>
        <w:t>§ 3</w:t>
      </w:r>
      <w:r w:rsidR="002C4F8C" w:rsidRPr="00A55663">
        <w:rPr>
          <w:rFonts w:cs="Calibri"/>
          <w:szCs w:val="24"/>
        </w:rPr>
        <w:t xml:space="preserve"> </w:t>
      </w:r>
      <w:r w:rsidRPr="00A55663">
        <w:rPr>
          <w:rFonts w:cs="Calibri"/>
          <w:szCs w:val="24"/>
        </w:rPr>
        <w:t>ust.</w:t>
      </w:r>
      <w:r w:rsidR="002524C0" w:rsidRPr="00A55663">
        <w:rPr>
          <w:rFonts w:cs="Calibri"/>
          <w:szCs w:val="24"/>
        </w:rPr>
        <w:t> </w:t>
      </w:r>
      <w:r w:rsidRPr="00A55663">
        <w:rPr>
          <w:rFonts w:cs="Calibri"/>
          <w:szCs w:val="24"/>
        </w:rPr>
        <w:t xml:space="preserve">1 Umowy, </w:t>
      </w:r>
    </w:p>
    <w:p w14:paraId="78D0CF05" w14:textId="77777777" w:rsidR="00132D50" w:rsidRDefault="00577FA5" w:rsidP="00694FF7">
      <w:pPr>
        <w:pStyle w:val="Akapitzlist"/>
        <w:numPr>
          <w:ilvl w:val="0"/>
          <w:numId w:val="15"/>
        </w:numPr>
        <w:contextualSpacing w:val="0"/>
        <w:jc w:val="both"/>
        <w:rPr>
          <w:rFonts w:cs="Calibri"/>
          <w:szCs w:val="24"/>
        </w:rPr>
      </w:pPr>
      <w:r w:rsidRPr="00132D50">
        <w:rPr>
          <w:rFonts w:cs="Calibri"/>
          <w:szCs w:val="24"/>
        </w:rPr>
        <w:t>realizacji Projektu z należytą starannością, w szczególności ponosząc wydatki celowo, rzetelnie, racjonalnie i</w:t>
      </w:r>
      <w:r w:rsidR="00EA463F" w:rsidRPr="00132D50">
        <w:rPr>
          <w:rFonts w:cs="Calibri"/>
          <w:szCs w:val="24"/>
        </w:rPr>
        <w:t> </w:t>
      </w:r>
      <w:r w:rsidRPr="00132D50">
        <w:rPr>
          <w:rFonts w:cs="Calibri"/>
          <w:szCs w:val="24"/>
        </w:rPr>
        <w:t>oszczędnie z zachowaniem zasady uzyskiwania najlepszych efektów z</w:t>
      </w:r>
      <w:r w:rsidR="001024E8" w:rsidRPr="00132D50">
        <w:rPr>
          <w:rFonts w:cs="Calibri"/>
          <w:szCs w:val="24"/>
        </w:rPr>
        <w:t> </w:t>
      </w:r>
      <w:r w:rsidRPr="00132D50">
        <w:rPr>
          <w:rFonts w:cs="Calibri"/>
          <w:szCs w:val="24"/>
        </w:rPr>
        <w:t xml:space="preserve">danych nakładów, zasady optymalnego doboru metod i środków służących osiągnięciu założonych celów, </w:t>
      </w:r>
    </w:p>
    <w:p w14:paraId="7A29E7D5" w14:textId="77777777" w:rsidR="00132D50" w:rsidRDefault="00577FA5" w:rsidP="00694FF7">
      <w:pPr>
        <w:pStyle w:val="Akapitzlist"/>
        <w:numPr>
          <w:ilvl w:val="0"/>
          <w:numId w:val="15"/>
        </w:numPr>
        <w:contextualSpacing w:val="0"/>
        <w:jc w:val="both"/>
        <w:rPr>
          <w:rFonts w:cs="Calibri"/>
          <w:szCs w:val="24"/>
        </w:rPr>
      </w:pPr>
      <w:r w:rsidRPr="00132D50">
        <w:rPr>
          <w:rFonts w:cs="Calibri"/>
          <w:szCs w:val="24"/>
        </w:rPr>
        <w:t>realizacji Projektu zgodnie z obowiązującymi przepisami, w tym o pomocy publicznej i</w:t>
      </w:r>
      <w:r w:rsidR="00220986" w:rsidRPr="00132D50">
        <w:rPr>
          <w:rFonts w:cs="Calibri"/>
          <w:szCs w:val="24"/>
        </w:rPr>
        <w:t> </w:t>
      </w:r>
      <w:r w:rsidRPr="00132D50">
        <w:rPr>
          <w:rFonts w:cs="Calibri"/>
          <w:szCs w:val="24"/>
        </w:rPr>
        <w:t>pomocy de minimis</w:t>
      </w:r>
      <w:r w:rsidR="00F96651" w:rsidRPr="00132D50">
        <w:rPr>
          <w:rFonts w:cs="Calibri"/>
          <w:szCs w:val="24"/>
        </w:rPr>
        <w:t xml:space="preserve"> (jeżeli dotyczy)</w:t>
      </w:r>
      <w:r w:rsidRPr="00132D50">
        <w:rPr>
          <w:rFonts w:cs="Calibri"/>
          <w:szCs w:val="24"/>
        </w:rPr>
        <w:t xml:space="preserve">, a także </w:t>
      </w:r>
      <w:r w:rsidR="004B6EA0" w:rsidRPr="00132D50">
        <w:rPr>
          <w:rFonts w:cs="Calibri"/>
          <w:szCs w:val="24"/>
        </w:rPr>
        <w:t>W</w:t>
      </w:r>
      <w:r w:rsidRPr="00132D50">
        <w:rPr>
          <w:rFonts w:cs="Calibri"/>
          <w:szCs w:val="24"/>
        </w:rPr>
        <w:t>ytycznymi wskazanymi w §</w:t>
      </w:r>
      <w:r w:rsidR="00212B84" w:rsidRPr="00132D50">
        <w:rPr>
          <w:rFonts w:cs="Calibri"/>
          <w:szCs w:val="24"/>
        </w:rPr>
        <w:t xml:space="preserve"> 5</w:t>
      </w:r>
      <w:r w:rsidR="00C96BAB" w:rsidRPr="00132D50">
        <w:rPr>
          <w:rFonts w:cs="Calibri"/>
          <w:szCs w:val="24"/>
        </w:rPr>
        <w:t xml:space="preserve"> Umowy</w:t>
      </w:r>
      <w:r w:rsidR="00212B84" w:rsidRPr="00132D50">
        <w:rPr>
          <w:rFonts w:cs="Calibri"/>
          <w:szCs w:val="24"/>
        </w:rPr>
        <w:t xml:space="preserve"> </w:t>
      </w:r>
      <w:r w:rsidRPr="00132D50">
        <w:rPr>
          <w:rFonts w:cs="Calibri"/>
          <w:szCs w:val="24"/>
        </w:rPr>
        <w:t>oraz</w:t>
      </w:r>
      <w:r w:rsidR="009303B8" w:rsidRPr="00132D50">
        <w:rPr>
          <w:rFonts w:cs="Calibri"/>
          <w:szCs w:val="24"/>
        </w:rPr>
        <w:t xml:space="preserve"> </w:t>
      </w:r>
      <w:r w:rsidRPr="00132D50">
        <w:rPr>
          <w:rFonts w:cs="Calibri"/>
          <w:szCs w:val="24"/>
        </w:rPr>
        <w:t>Program</w:t>
      </w:r>
      <w:r w:rsidR="00AF68C7" w:rsidRPr="00132D50">
        <w:rPr>
          <w:rFonts w:cs="Calibri"/>
          <w:szCs w:val="24"/>
        </w:rPr>
        <w:t>em</w:t>
      </w:r>
      <w:r w:rsidRPr="00132D50">
        <w:rPr>
          <w:rFonts w:cs="Calibri"/>
          <w:szCs w:val="24"/>
        </w:rPr>
        <w:t>,</w:t>
      </w:r>
    </w:p>
    <w:p w14:paraId="6FEBF12D" w14:textId="39623253" w:rsidR="00132D50" w:rsidRDefault="007F790E" w:rsidP="00694FF7">
      <w:pPr>
        <w:pStyle w:val="Akapitzlist"/>
        <w:numPr>
          <w:ilvl w:val="0"/>
          <w:numId w:val="15"/>
        </w:numPr>
        <w:contextualSpacing w:val="0"/>
        <w:jc w:val="both"/>
        <w:rPr>
          <w:rFonts w:cs="Calibri"/>
          <w:szCs w:val="24"/>
        </w:rPr>
      </w:pPr>
      <w:r w:rsidRPr="00132D50">
        <w:rPr>
          <w:rFonts w:cs="Calibri"/>
          <w:szCs w:val="24"/>
        </w:rPr>
        <w:t>bieżącego monitorowania zmian Wytycznych wskazanych w § 5 Umowy publikowanych przez Ministra właściwego do spraw rozwoju regionalnego,</w:t>
      </w:r>
      <w:r w:rsidR="00920C69" w:rsidRPr="00132D50">
        <w:rPr>
          <w:rFonts w:cs="Calibri"/>
          <w:szCs w:val="24"/>
        </w:rPr>
        <w:t xml:space="preserve"> a także Załącznik</w:t>
      </w:r>
      <w:r w:rsidR="00C942BC" w:rsidRPr="00132D50">
        <w:rPr>
          <w:rFonts w:cs="Calibri"/>
          <w:szCs w:val="24"/>
        </w:rPr>
        <w:t>a</w:t>
      </w:r>
      <w:r w:rsidR="00920C69" w:rsidRPr="00132D50">
        <w:rPr>
          <w:rFonts w:cs="Calibri"/>
          <w:szCs w:val="24"/>
        </w:rPr>
        <w:t xml:space="preserve"> nr </w:t>
      </w:r>
      <w:r w:rsidR="00D2254B" w:rsidRPr="00132D50">
        <w:rPr>
          <w:rFonts w:cs="Calibri"/>
          <w:szCs w:val="24"/>
        </w:rPr>
        <w:t>10</w:t>
      </w:r>
      <w:r w:rsidR="00920C69" w:rsidRPr="00132D50">
        <w:rPr>
          <w:rFonts w:cs="Calibri"/>
          <w:szCs w:val="24"/>
        </w:rPr>
        <w:t xml:space="preserve"> </w:t>
      </w:r>
      <w:r w:rsidR="009303B8" w:rsidRPr="00132D50">
        <w:rPr>
          <w:rFonts w:cs="Calibri"/>
          <w:szCs w:val="24"/>
        </w:rPr>
        <w:t>oraz</w:t>
      </w:r>
      <w:r w:rsidR="00920C69" w:rsidRPr="00132D50">
        <w:rPr>
          <w:rFonts w:cs="Calibri"/>
          <w:szCs w:val="24"/>
        </w:rPr>
        <w:t xml:space="preserve"> </w:t>
      </w:r>
      <w:r w:rsidR="00C942BC" w:rsidRPr="00132D50">
        <w:rPr>
          <w:rFonts w:cs="Calibri"/>
          <w:szCs w:val="24"/>
        </w:rPr>
        <w:t>Załącznika</w:t>
      </w:r>
      <w:r w:rsidR="00A06DDF">
        <w:rPr>
          <w:rFonts w:cs="Calibri"/>
          <w:szCs w:val="24"/>
        </w:rPr>
        <w:t> </w:t>
      </w:r>
      <w:r w:rsidR="00920C69" w:rsidRPr="00132D50">
        <w:rPr>
          <w:rFonts w:cs="Calibri"/>
          <w:szCs w:val="24"/>
        </w:rPr>
        <w:t>nr 1</w:t>
      </w:r>
      <w:r w:rsidR="00D2254B" w:rsidRPr="00132D50">
        <w:rPr>
          <w:rFonts w:cs="Calibri"/>
          <w:szCs w:val="24"/>
        </w:rPr>
        <w:t>1</w:t>
      </w:r>
      <w:r w:rsidR="00920C69" w:rsidRPr="00132D50">
        <w:rPr>
          <w:rFonts w:cs="Calibri"/>
          <w:szCs w:val="24"/>
        </w:rPr>
        <w:t xml:space="preserve"> do Umowy,</w:t>
      </w:r>
    </w:p>
    <w:p w14:paraId="7A7FE61C" w14:textId="5C205958" w:rsidR="00132D50" w:rsidRDefault="00A102CE" w:rsidP="00694FF7">
      <w:pPr>
        <w:pStyle w:val="Akapitzlist"/>
        <w:numPr>
          <w:ilvl w:val="0"/>
          <w:numId w:val="15"/>
        </w:numPr>
        <w:contextualSpacing w:val="0"/>
        <w:jc w:val="both"/>
        <w:rPr>
          <w:rFonts w:cs="Calibri"/>
          <w:szCs w:val="24"/>
        </w:rPr>
      </w:pPr>
      <w:r w:rsidRPr="00132D50">
        <w:rPr>
          <w:rFonts w:cs="Calibri"/>
          <w:szCs w:val="24"/>
        </w:rPr>
        <w:t xml:space="preserve">obsługi  SL2021 w sposób zgodny z aktualną wersją </w:t>
      </w:r>
      <w:r w:rsidR="00F364E5" w:rsidRPr="00132D50">
        <w:rPr>
          <w:rFonts w:cs="Calibri"/>
          <w:szCs w:val="24"/>
        </w:rPr>
        <w:t>Instrukcji użytkownika SL2021</w:t>
      </w:r>
      <w:r w:rsidR="00FD636E" w:rsidRPr="00132D50">
        <w:rPr>
          <w:rFonts w:cs="Calibri"/>
          <w:szCs w:val="24"/>
        </w:rPr>
        <w:t xml:space="preserve"> </w:t>
      </w:r>
      <w:r w:rsidR="000D49F7">
        <w:rPr>
          <w:rFonts w:cs="Calibri"/>
          <w:szCs w:val="24"/>
        </w:rPr>
        <w:t>i komunikatami DIP dostępnymi</w:t>
      </w:r>
      <w:r w:rsidR="00571D67">
        <w:rPr>
          <w:rFonts w:cs="Calibri"/>
          <w:szCs w:val="24"/>
        </w:rPr>
        <w:t xml:space="preserve"> </w:t>
      </w:r>
      <w:r w:rsidRPr="00132D50">
        <w:rPr>
          <w:rFonts w:cs="Calibri"/>
          <w:szCs w:val="24"/>
        </w:rPr>
        <w:t xml:space="preserve"> na stronie internetowej Programu, a także bieżącego monitorowania zmian</w:t>
      </w:r>
      <w:r w:rsidR="00F364E5" w:rsidRPr="00132D50">
        <w:rPr>
          <w:rFonts w:cs="Calibri"/>
          <w:szCs w:val="24"/>
        </w:rPr>
        <w:t xml:space="preserve"> </w:t>
      </w:r>
      <w:r w:rsidR="00234CAF">
        <w:rPr>
          <w:rFonts w:cs="Calibri"/>
          <w:szCs w:val="24"/>
        </w:rPr>
        <w:t>tych dokumentów,</w:t>
      </w:r>
      <w:r w:rsidRPr="00132D50">
        <w:rPr>
          <w:rFonts w:cs="Calibri"/>
          <w:szCs w:val="24"/>
        </w:rPr>
        <w:t xml:space="preserve"> publikowanych na ww</w:t>
      </w:r>
      <w:r w:rsidR="008442CB" w:rsidRPr="00132D50">
        <w:rPr>
          <w:rFonts w:cs="Calibri"/>
          <w:szCs w:val="24"/>
        </w:rPr>
        <w:t>.</w:t>
      </w:r>
      <w:r w:rsidRPr="00132D50">
        <w:rPr>
          <w:rFonts w:cs="Calibri"/>
          <w:szCs w:val="24"/>
        </w:rPr>
        <w:t xml:space="preserve"> stronie internetowej,</w:t>
      </w:r>
    </w:p>
    <w:p w14:paraId="1A35000C" w14:textId="77777777" w:rsidR="00132D50" w:rsidRDefault="00577FA5" w:rsidP="00D77444">
      <w:pPr>
        <w:pStyle w:val="Akapitzlist"/>
        <w:numPr>
          <w:ilvl w:val="0"/>
          <w:numId w:val="15"/>
        </w:numPr>
        <w:spacing w:afterLines="40" w:after="96"/>
        <w:ind w:left="714" w:hanging="357"/>
        <w:contextualSpacing w:val="0"/>
        <w:jc w:val="both"/>
        <w:rPr>
          <w:rFonts w:cs="Calibri"/>
          <w:szCs w:val="24"/>
        </w:rPr>
      </w:pPr>
      <w:r w:rsidRPr="00132D50">
        <w:rPr>
          <w:rFonts w:cs="Calibri"/>
          <w:szCs w:val="24"/>
        </w:rPr>
        <w:t>prowadzenia odrębnych zapisów księgowych lub odpowiednich kodów księgowych</w:t>
      </w:r>
      <w:r w:rsidR="00B045F1" w:rsidRPr="00132D50">
        <w:rPr>
          <w:rFonts w:cs="Calibri"/>
          <w:szCs w:val="24"/>
        </w:rPr>
        <w:t xml:space="preserve"> </w:t>
      </w:r>
      <w:r w:rsidRPr="00132D50">
        <w:rPr>
          <w:rFonts w:cs="Calibri"/>
          <w:szCs w:val="24"/>
        </w:rPr>
        <w:t>dla wszystkich transakcji związanych z Projektem, które podlegają rozliczeniu na podstawie wydatków faktycznie poniesionych</w:t>
      </w:r>
      <w:r w:rsidR="0044318D" w:rsidRPr="00132D50">
        <w:rPr>
          <w:rFonts w:cs="Calibri"/>
          <w:szCs w:val="24"/>
        </w:rPr>
        <w:t xml:space="preserve">, a także </w:t>
      </w:r>
      <w:r w:rsidR="00B84532" w:rsidRPr="00132D50">
        <w:rPr>
          <w:rFonts w:cs="Calibri"/>
          <w:szCs w:val="24"/>
        </w:rPr>
        <w:t>–</w:t>
      </w:r>
      <w:r w:rsidR="00EB24A4" w:rsidRPr="00132D50">
        <w:rPr>
          <w:rFonts w:cs="Calibri"/>
          <w:szCs w:val="24"/>
        </w:rPr>
        <w:t xml:space="preserve"> jeżeli dotyczy Projektu </w:t>
      </w:r>
      <w:r w:rsidR="00B84532" w:rsidRPr="00132D50">
        <w:rPr>
          <w:rFonts w:cs="Calibri"/>
          <w:szCs w:val="24"/>
        </w:rPr>
        <w:t>–</w:t>
      </w:r>
      <w:r w:rsidR="00EB24A4" w:rsidRPr="00132D50">
        <w:rPr>
          <w:rFonts w:cs="Calibri"/>
          <w:szCs w:val="24"/>
        </w:rPr>
        <w:t xml:space="preserve"> </w:t>
      </w:r>
      <w:r w:rsidRPr="00132D50">
        <w:rPr>
          <w:rFonts w:cs="Calibri"/>
          <w:szCs w:val="24"/>
        </w:rPr>
        <w:t xml:space="preserve">wkładów rzeczowych </w:t>
      </w:r>
      <w:r w:rsidRPr="00132D50">
        <w:rPr>
          <w:rFonts w:cs="Calibri"/>
          <w:szCs w:val="24"/>
        </w:rPr>
        <w:lastRenderedPageBreak/>
        <w:t>i</w:t>
      </w:r>
      <w:r w:rsidR="0090777B" w:rsidRPr="00132D50">
        <w:rPr>
          <w:rFonts w:cs="Calibri"/>
          <w:szCs w:val="24"/>
        </w:rPr>
        <w:t> </w:t>
      </w:r>
      <w:r w:rsidRPr="00132D50">
        <w:rPr>
          <w:rFonts w:cs="Calibri"/>
          <w:szCs w:val="24"/>
        </w:rPr>
        <w:t xml:space="preserve">amortyzacji. Beneficjent, Partner, Podmiot upoważniony do ponoszenia wydatków, który ze względu na rodzaj prowadzonej działalności nie jest zobligowany do prowadzenia jakiejkolwiek ewidencji na podstawie aktualnie obowiązujących przepisów prawa, zobowiązany jest do prowadzenia </w:t>
      </w:r>
      <w:r w:rsidR="00B84532" w:rsidRPr="00132D50">
        <w:rPr>
          <w:rFonts w:cs="Calibri"/>
          <w:szCs w:val="24"/>
        </w:rPr>
        <w:t>–</w:t>
      </w:r>
      <w:r w:rsidRPr="00132D50">
        <w:rPr>
          <w:rFonts w:cs="Calibri"/>
          <w:szCs w:val="24"/>
        </w:rPr>
        <w:t xml:space="preserve"> na potrzeby Projektu </w:t>
      </w:r>
      <w:r w:rsidR="00B84532" w:rsidRPr="00132D50">
        <w:rPr>
          <w:rFonts w:cs="Calibri"/>
          <w:szCs w:val="24"/>
        </w:rPr>
        <w:t>–</w:t>
      </w:r>
      <w:r w:rsidRPr="00132D50">
        <w:rPr>
          <w:rFonts w:cs="Calibri"/>
          <w:szCs w:val="24"/>
        </w:rPr>
        <w:t>„Zestawienia wszystkich transakcji w projekcie dofinansowanym z FEDS 2021</w:t>
      </w:r>
      <w:r w:rsidR="00B84532" w:rsidRPr="00132D50">
        <w:rPr>
          <w:rFonts w:cs="Calibri"/>
          <w:szCs w:val="24"/>
        </w:rPr>
        <w:t>–</w:t>
      </w:r>
      <w:r w:rsidRPr="00132D50">
        <w:rPr>
          <w:rFonts w:cs="Calibri"/>
          <w:szCs w:val="24"/>
        </w:rPr>
        <w:t>2027” (według wzoru zawartego w</w:t>
      </w:r>
      <w:r w:rsidR="00545C1B" w:rsidRPr="00132D50">
        <w:rPr>
          <w:rFonts w:cs="Calibri"/>
          <w:szCs w:val="24"/>
        </w:rPr>
        <w:t> </w:t>
      </w:r>
      <w:r w:rsidRPr="00132D50">
        <w:rPr>
          <w:rFonts w:cs="Calibri"/>
          <w:szCs w:val="24"/>
        </w:rPr>
        <w:t>Załączniku nr</w:t>
      </w:r>
      <w:r w:rsidR="00220986" w:rsidRPr="00132D50">
        <w:rPr>
          <w:rFonts w:cs="Calibri"/>
          <w:szCs w:val="24"/>
        </w:rPr>
        <w:t> </w:t>
      </w:r>
      <w:r w:rsidR="00545C1B" w:rsidRPr="00132D50">
        <w:rPr>
          <w:rFonts w:cs="Calibri"/>
          <w:szCs w:val="24"/>
        </w:rPr>
        <w:t>10</w:t>
      </w:r>
      <w:r w:rsidRPr="00132D50">
        <w:rPr>
          <w:rFonts w:cs="Calibri"/>
          <w:szCs w:val="24"/>
        </w:rPr>
        <w:t xml:space="preserve"> do Umowy). W przypadku poniesienia wydatków przed datą podpisania Umowy </w:t>
      </w:r>
      <w:r w:rsidR="00B84532" w:rsidRPr="00132D50">
        <w:rPr>
          <w:rFonts w:cs="Calibri"/>
          <w:szCs w:val="24"/>
        </w:rPr>
        <w:t>–</w:t>
      </w:r>
      <w:r w:rsidR="00070174" w:rsidRPr="00132D50">
        <w:rPr>
          <w:rFonts w:cs="Calibri"/>
          <w:szCs w:val="24"/>
        </w:rPr>
        <w:t xml:space="preserve"> </w:t>
      </w:r>
      <w:r w:rsidRPr="00132D50">
        <w:rPr>
          <w:rFonts w:cs="Calibri"/>
          <w:szCs w:val="24"/>
        </w:rPr>
        <w:t xml:space="preserve">wydatki </w:t>
      </w:r>
      <w:r w:rsidR="00070174" w:rsidRPr="00132D50">
        <w:rPr>
          <w:rFonts w:cs="Calibri"/>
          <w:szCs w:val="24"/>
        </w:rPr>
        <w:t xml:space="preserve">te </w:t>
      </w:r>
      <w:r w:rsidRPr="00132D50">
        <w:rPr>
          <w:rFonts w:cs="Calibri"/>
          <w:szCs w:val="24"/>
        </w:rPr>
        <w:t>powinny zostać przeksięgowane, a jeżeli nie jest to możliwe ujęte w</w:t>
      </w:r>
      <w:r w:rsidR="00545C1B" w:rsidRPr="00132D50">
        <w:rPr>
          <w:rFonts w:cs="Calibri"/>
          <w:szCs w:val="24"/>
        </w:rPr>
        <w:t> powyższym</w:t>
      </w:r>
      <w:r w:rsidRPr="00132D50">
        <w:rPr>
          <w:rFonts w:cs="Calibri"/>
          <w:szCs w:val="24"/>
        </w:rPr>
        <w:t xml:space="preserve"> zestawieniu, </w:t>
      </w:r>
      <w:bookmarkStart w:id="30" w:name="_Hlk95995911"/>
    </w:p>
    <w:p w14:paraId="2EA97050" w14:textId="56B2A0E3" w:rsidR="00132D50" w:rsidRPr="00354E32" w:rsidRDefault="00820461" w:rsidP="00D77444">
      <w:pPr>
        <w:pStyle w:val="Akapitzlist"/>
        <w:numPr>
          <w:ilvl w:val="0"/>
          <w:numId w:val="15"/>
        </w:numPr>
        <w:spacing w:afterLines="40" w:after="96"/>
        <w:ind w:left="714" w:hanging="357"/>
        <w:jc w:val="both"/>
        <w:rPr>
          <w:rFonts w:cs="Calibri"/>
          <w:szCs w:val="24"/>
        </w:rPr>
      </w:pPr>
      <w:r>
        <w:rPr>
          <w:rFonts w:cs="Calibri"/>
          <w:szCs w:val="24"/>
        </w:rPr>
        <w:t xml:space="preserve">ponoszenia </w:t>
      </w:r>
      <w:r w:rsidRPr="00132D50">
        <w:rPr>
          <w:rFonts w:cs="Calibri"/>
          <w:szCs w:val="24"/>
        </w:rPr>
        <w:t>wydatków w ramach Projektu</w:t>
      </w:r>
      <w:r w:rsidRPr="00A55663">
        <w:rPr>
          <w:rStyle w:val="Odwoanieprzypisudolnego"/>
          <w:rFonts w:cs="Calibri"/>
          <w:sz w:val="24"/>
          <w:szCs w:val="24"/>
        </w:rPr>
        <w:footnoteReference w:id="7"/>
      </w:r>
      <w:r w:rsidRPr="00132D50">
        <w:rPr>
          <w:rFonts w:cs="Calibri"/>
          <w:szCs w:val="24"/>
        </w:rPr>
        <w:t xml:space="preserve"> z rachunku </w:t>
      </w:r>
      <w:r w:rsidR="00354E32" w:rsidRPr="00354E32">
        <w:rPr>
          <w:rFonts w:cs="Calibri"/>
          <w:szCs w:val="24"/>
        </w:rPr>
        <w:t>płatniczego wskazanego w § 1 pkt 17</w:t>
      </w:r>
      <w:r w:rsidR="00354E32">
        <w:rPr>
          <w:rStyle w:val="Odwoanieprzypisudolnego"/>
          <w:rFonts w:cs="Calibri"/>
          <w:szCs w:val="24"/>
        </w:rPr>
        <w:footnoteReference w:id="8"/>
      </w:r>
      <w:r w:rsidR="00354E32" w:rsidRPr="00354E32">
        <w:rPr>
          <w:rFonts w:cs="Calibri"/>
          <w:szCs w:val="24"/>
        </w:rPr>
        <w:t xml:space="preserve">   i 19  – jeżeli dotyczy – zgodnie z § 2 ust. 11 Umowy, a także dokonywania za ich pomocą wszelkich przepływów finansowych związanych z realizacją Umowy pomiędzy Beneficjentem, Partnerem oraz Podmiotem upoważnionym do ponoszenia wydatków</w:t>
      </w:r>
      <w:r w:rsidR="00D77444">
        <w:rPr>
          <w:rFonts w:cs="Calibri"/>
          <w:szCs w:val="24"/>
        </w:rPr>
        <w:t>,</w:t>
      </w:r>
      <w:r w:rsidR="00354E32" w:rsidRPr="00354E32">
        <w:rPr>
          <w:rFonts w:ascii="Times New Roman" w:hAnsi="Times New Roman" w:cs="Times New Roman"/>
          <w:szCs w:val="24"/>
          <w:lang w:eastAsia="pl-PL"/>
        </w:rPr>
        <w:t xml:space="preserve"> </w:t>
      </w:r>
      <w:bookmarkEnd w:id="30"/>
    </w:p>
    <w:p w14:paraId="5DFE643E" w14:textId="6585EB8A" w:rsidR="00132D50" w:rsidRDefault="00577FA5" w:rsidP="00D77444">
      <w:pPr>
        <w:pStyle w:val="Akapitzlist"/>
        <w:numPr>
          <w:ilvl w:val="0"/>
          <w:numId w:val="15"/>
        </w:numPr>
        <w:spacing w:afterLines="40" w:after="96"/>
        <w:ind w:left="714" w:hanging="357"/>
        <w:contextualSpacing w:val="0"/>
        <w:jc w:val="both"/>
        <w:rPr>
          <w:rFonts w:cs="Calibri"/>
          <w:szCs w:val="24"/>
        </w:rPr>
      </w:pPr>
      <w:r w:rsidRPr="00132D50">
        <w:rPr>
          <w:rFonts w:cs="Calibri"/>
          <w:szCs w:val="24"/>
        </w:rPr>
        <w:t xml:space="preserve">systematycznego monitorowania przebiegu realizacji Projektu oraz niezwłocznego informowania </w:t>
      </w:r>
      <w:r w:rsidR="007D775E">
        <w:rPr>
          <w:rFonts w:cs="Calibri"/>
          <w:szCs w:val="24"/>
        </w:rPr>
        <w:t>DIP</w:t>
      </w:r>
      <w:r w:rsidRPr="00132D50">
        <w:rPr>
          <w:rFonts w:cs="Calibri"/>
          <w:szCs w:val="24"/>
        </w:rPr>
        <w:t xml:space="preserve"> o zaistniałych problemach, zagrożeniach lub</w:t>
      </w:r>
      <w:r w:rsidR="00F71623" w:rsidRPr="00132D50">
        <w:rPr>
          <w:rFonts w:cs="Calibri"/>
          <w:szCs w:val="24"/>
        </w:rPr>
        <w:t xml:space="preserve"> </w:t>
      </w:r>
      <w:r w:rsidRPr="00132D50">
        <w:rPr>
          <w:rFonts w:cs="Calibri"/>
          <w:szCs w:val="24"/>
        </w:rPr>
        <w:t>uchybieniach w realizacji Projektu,</w:t>
      </w:r>
    </w:p>
    <w:p w14:paraId="14E1EAFD" w14:textId="5AFA6586" w:rsidR="00132D50" w:rsidRDefault="00577FA5" w:rsidP="00D77444">
      <w:pPr>
        <w:pStyle w:val="Akapitzlist"/>
        <w:numPr>
          <w:ilvl w:val="0"/>
          <w:numId w:val="15"/>
        </w:numPr>
        <w:spacing w:afterLines="40" w:after="96"/>
        <w:ind w:left="714" w:hanging="357"/>
        <w:contextualSpacing w:val="0"/>
        <w:jc w:val="both"/>
        <w:rPr>
          <w:rFonts w:cs="Calibri"/>
          <w:szCs w:val="24"/>
        </w:rPr>
      </w:pPr>
      <w:r w:rsidRPr="00132D50">
        <w:rPr>
          <w:rFonts w:cs="Calibri"/>
          <w:szCs w:val="24"/>
        </w:rPr>
        <w:t xml:space="preserve">przedstawiania na żądanie </w:t>
      </w:r>
      <w:r w:rsidR="007D775E">
        <w:rPr>
          <w:rFonts w:cs="Calibri"/>
          <w:szCs w:val="24"/>
        </w:rPr>
        <w:t>DIP</w:t>
      </w:r>
      <w:r w:rsidR="00F15A6F" w:rsidRPr="00132D50">
        <w:rPr>
          <w:rFonts w:cs="Calibri"/>
          <w:szCs w:val="24"/>
        </w:rPr>
        <w:t>, w termi</w:t>
      </w:r>
      <w:r w:rsidR="00172327" w:rsidRPr="00132D50">
        <w:rPr>
          <w:rFonts w:cs="Calibri"/>
          <w:szCs w:val="24"/>
        </w:rPr>
        <w:t>n</w:t>
      </w:r>
      <w:r w:rsidR="00F15A6F" w:rsidRPr="00132D50">
        <w:rPr>
          <w:rFonts w:cs="Calibri"/>
          <w:szCs w:val="24"/>
        </w:rPr>
        <w:t>ach przez nią wskazanych,</w:t>
      </w:r>
      <w:r w:rsidRPr="00132D50">
        <w:rPr>
          <w:rFonts w:cs="Calibri"/>
          <w:szCs w:val="24"/>
        </w:rPr>
        <w:t xml:space="preserve"> wszelkich dokumentów, informacji i wyjaśnień związanych z realizacją Projektu,</w:t>
      </w:r>
      <w:r w:rsidR="00172327" w:rsidRPr="00132D50">
        <w:rPr>
          <w:rFonts w:cs="Calibri"/>
          <w:szCs w:val="24"/>
        </w:rPr>
        <w:t xml:space="preserve"> pod rygorem uznania wydatków za niekwalifikowalne lub rozwiązania Umowy. </w:t>
      </w:r>
      <w:r w:rsidR="00792E22">
        <w:rPr>
          <w:rFonts w:cs="Calibri"/>
          <w:szCs w:val="24"/>
        </w:rPr>
        <w:t>DIP</w:t>
      </w:r>
      <w:r w:rsidR="00172327" w:rsidRPr="00132D50">
        <w:rPr>
          <w:rFonts w:cs="Calibri"/>
          <w:szCs w:val="24"/>
        </w:rPr>
        <w:t xml:space="preserve"> zastrzega sobie prawo niewyrażenia zgody na wydłużenie wyznaczonego Beneficjentowi terminu,</w:t>
      </w:r>
      <w:bookmarkStart w:id="31" w:name="_Hlk108437510"/>
    </w:p>
    <w:p w14:paraId="072CAB21" w14:textId="44ABD9DF" w:rsidR="00212B84" w:rsidRPr="00132D50" w:rsidRDefault="00212B84" w:rsidP="00694FF7">
      <w:pPr>
        <w:pStyle w:val="Akapitzlist"/>
        <w:numPr>
          <w:ilvl w:val="0"/>
          <w:numId w:val="15"/>
        </w:numPr>
        <w:contextualSpacing w:val="0"/>
        <w:jc w:val="both"/>
        <w:rPr>
          <w:rFonts w:cs="Calibri"/>
          <w:szCs w:val="24"/>
        </w:rPr>
      </w:pPr>
      <w:r w:rsidRPr="00132D50">
        <w:rPr>
          <w:rFonts w:cs="Calibri"/>
          <w:szCs w:val="24"/>
        </w:rPr>
        <w:t>osiągnięcia</w:t>
      </w:r>
      <w:r w:rsidR="00242699" w:rsidRPr="00132D50">
        <w:rPr>
          <w:rFonts w:cs="Calibri"/>
          <w:szCs w:val="24"/>
        </w:rPr>
        <w:t xml:space="preserve"> </w:t>
      </w:r>
      <w:r w:rsidRPr="00132D50">
        <w:rPr>
          <w:rFonts w:cs="Calibri"/>
          <w:szCs w:val="24"/>
        </w:rPr>
        <w:t>wartości docelowych wskaźników produktu i rezultatu</w:t>
      </w:r>
      <w:r w:rsidR="00B11CF9" w:rsidRPr="00132D50">
        <w:rPr>
          <w:rFonts w:cs="Calibri"/>
          <w:szCs w:val="24"/>
        </w:rPr>
        <w:t xml:space="preserve">, a także </w:t>
      </w:r>
      <w:r w:rsidR="00B84532" w:rsidRPr="00132D50">
        <w:rPr>
          <w:rFonts w:cs="Calibri"/>
          <w:szCs w:val="24"/>
        </w:rPr>
        <w:t>–</w:t>
      </w:r>
      <w:r w:rsidR="00B11CF9" w:rsidRPr="00132D50">
        <w:rPr>
          <w:rFonts w:cs="Calibri"/>
          <w:szCs w:val="24"/>
        </w:rPr>
        <w:t xml:space="preserve"> jeżeli dotyczy Projektu </w:t>
      </w:r>
      <w:r w:rsidR="00B84532" w:rsidRPr="00132D50">
        <w:rPr>
          <w:rFonts w:cs="Calibri"/>
          <w:szCs w:val="24"/>
        </w:rPr>
        <w:t>–</w:t>
      </w:r>
      <w:r w:rsidR="00B11CF9" w:rsidRPr="00132D50">
        <w:rPr>
          <w:rFonts w:cs="Calibri"/>
          <w:szCs w:val="24"/>
        </w:rPr>
        <w:t xml:space="preserve"> wskaźników przypisanych kwo</w:t>
      </w:r>
      <w:r w:rsidR="0060526F" w:rsidRPr="00132D50">
        <w:rPr>
          <w:rFonts w:cs="Calibri"/>
          <w:szCs w:val="24"/>
        </w:rPr>
        <w:t>cie</w:t>
      </w:r>
      <w:r w:rsidR="00B11CF9" w:rsidRPr="00132D50">
        <w:rPr>
          <w:rFonts w:cs="Calibri"/>
          <w:szCs w:val="24"/>
        </w:rPr>
        <w:t xml:space="preserve"> ryczałtow</w:t>
      </w:r>
      <w:r w:rsidR="0060526F" w:rsidRPr="00132D50">
        <w:rPr>
          <w:rFonts w:cs="Calibri"/>
          <w:szCs w:val="24"/>
        </w:rPr>
        <w:t>ej i stawce jednostkowej</w:t>
      </w:r>
      <w:r w:rsidR="00B11CF9" w:rsidRPr="00132D50">
        <w:rPr>
          <w:rFonts w:cs="Calibri"/>
          <w:szCs w:val="24"/>
        </w:rPr>
        <w:t>,</w:t>
      </w:r>
      <w:r w:rsidRPr="00132D50">
        <w:rPr>
          <w:rFonts w:cs="Calibri"/>
          <w:szCs w:val="24"/>
        </w:rPr>
        <w:t xml:space="preserve"> w</w:t>
      </w:r>
      <w:r w:rsidR="00447C69">
        <w:rPr>
          <w:rFonts w:cs="Calibri"/>
          <w:szCs w:val="24"/>
        </w:rPr>
        <w:t> </w:t>
      </w:r>
      <w:r w:rsidRPr="00132D50">
        <w:rPr>
          <w:rFonts w:cs="Calibri"/>
          <w:szCs w:val="24"/>
        </w:rPr>
        <w:t>wysokości określonej w Umowie i ich utrzymaniu w</w:t>
      </w:r>
      <w:r w:rsidR="00F80166" w:rsidRPr="00132D50">
        <w:rPr>
          <w:rFonts w:cs="Calibri"/>
          <w:szCs w:val="24"/>
        </w:rPr>
        <w:t> </w:t>
      </w:r>
      <w:r w:rsidRPr="00132D50">
        <w:rPr>
          <w:rFonts w:cs="Calibri"/>
          <w:szCs w:val="24"/>
        </w:rPr>
        <w:t>okresie trwałości</w:t>
      </w:r>
      <w:r w:rsidR="00F43E05" w:rsidRPr="00132D50">
        <w:rPr>
          <w:rFonts w:cs="Calibri"/>
          <w:szCs w:val="24"/>
        </w:rPr>
        <w:t>,</w:t>
      </w:r>
      <w:r w:rsidR="009E45CD" w:rsidRPr="00132D50">
        <w:rPr>
          <w:rFonts w:cs="Calibri"/>
          <w:szCs w:val="24"/>
        </w:rPr>
        <w:t xml:space="preserve"> w tym:</w:t>
      </w:r>
    </w:p>
    <w:p w14:paraId="7DF87FF9" w14:textId="5449D106" w:rsidR="00B11CF9" w:rsidRPr="00A55663" w:rsidRDefault="00212B84" w:rsidP="00694FF7">
      <w:pPr>
        <w:pStyle w:val="Akapitzlist"/>
        <w:numPr>
          <w:ilvl w:val="0"/>
          <w:numId w:val="16"/>
        </w:numPr>
        <w:contextualSpacing w:val="0"/>
        <w:jc w:val="both"/>
        <w:rPr>
          <w:rFonts w:cs="Calibri"/>
          <w:szCs w:val="24"/>
        </w:rPr>
      </w:pPr>
      <w:r w:rsidRPr="00A55663">
        <w:rPr>
          <w:rFonts w:cs="Calibri"/>
          <w:szCs w:val="24"/>
        </w:rPr>
        <w:t>osiągnięcia wskaźników produktu</w:t>
      </w:r>
      <w:r w:rsidR="008249C5" w:rsidRPr="00A55663">
        <w:rPr>
          <w:rFonts w:cs="Calibri"/>
          <w:szCs w:val="24"/>
        </w:rPr>
        <w:t xml:space="preserve">, a także </w:t>
      </w:r>
      <w:r w:rsidR="00B84532" w:rsidRPr="00A55663">
        <w:rPr>
          <w:rFonts w:cs="Calibri"/>
          <w:szCs w:val="24"/>
        </w:rPr>
        <w:t>–</w:t>
      </w:r>
      <w:r w:rsidR="008249C5" w:rsidRPr="00A55663">
        <w:rPr>
          <w:rFonts w:cs="Calibri"/>
          <w:szCs w:val="24"/>
        </w:rPr>
        <w:t xml:space="preserve"> jeżeli dotyczy Projektu </w:t>
      </w:r>
      <w:r w:rsidR="00B84532" w:rsidRPr="00A55663">
        <w:rPr>
          <w:rFonts w:cs="Calibri"/>
          <w:szCs w:val="24"/>
        </w:rPr>
        <w:t>–</w:t>
      </w:r>
      <w:r w:rsidR="008249C5" w:rsidRPr="00A55663">
        <w:rPr>
          <w:rFonts w:cs="Calibri"/>
          <w:szCs w:val="24"/>
        </w:rPr>
        <w:t xml:space="preserve"> wskaźników przypisanych kwo</w:t>
      </w:r>
      <w:r w:rsidR="00E96B6F" w:rsidRPr="00A55663">
        <w:rPr>
          <w:rFonts w:cs="Calibri"/>
          <w:szCs w:val="24"/>
        </w:rPr>
        <w:t>cie</w:t>
      </w:r>
      <w:r w:rsidR="008249C5" w:rsidRPr="00A55663">
        <w:rPr>
          <w:rFonts w:cs="Calibri"/>
          <w:szCs w:val="24"/>
        </w:rPr>
        <w:t xml:space="preserve"> ryczałtow</w:t>
      </w:r>
      <w:r w:rsidR="00E96B6F" w:rsidRPr="00A55663">
        <w:rPr>
          <w:rFonts w:cs="Calibri"/>
          <w:szCs w:val="24"/>
        </w:rPr>
        <w:t>ej i stawce jednostkowej</w:t>
      </w:r>
      <w:r w:rsidRPr="00A55663">
        <w:rPr>
          <w:rFonts w:cs="Calibri"/>
          <w:szCs w:val="24"/>
        </w:rPr>
        <w:t xml:space="preserve"> </w:t>
      </w:r>
      <w:r w:rsidR="00C45825" w:rsidRPr="00A55663">
        <w:rPr>
          <w:rFonts w:cs="Calibri"/>
          <w:szCs w:val="24"/>
        </w:rPr>
        <w:t xml:space="preserve">i wykazania ich </w:t>
      </w:r>
      <w:r w:rsidRPr="00A55663">
        <w:rPr>
          <w:rFonts w:cs="Calibri"/>
          <w:szCs w:val="24"/>
        </w:rPr>
        <w:t>najpóźniej we wniosku o płatność końcową</w:t>
      </w:r>
      <w:r w:rsidR="00F43E05" w:rsidRPr="00A55663">
        <w:rPr>
          <w:rFonts w:cs="Calibri"/>
          <w:szCs w:val="24"/>
        </w:rPr>
        <w:t>,</w:t>
      </w:r>
    </w:p>
    <w:p w14:paraId="7B352594" w14:textId="009DF718" w:rsidR="00212B84" w:rsidRPr="00A55663" w:rsidRDefault="00212B84" w:rsidP="00694FF7">
      <w:pPr>
        <w:pStyle w:val="Akapitzlist"/>
        <w:numPr>
          <w:ilvl w:val="0"/>
          <w:numId w:val="16"/>
        </w:numPr>
        <w:contextualSpacing w:val="0"/>
        <w:jc w:val="both"/>
        <w:rPr>
          <w:rFonts w:cs="Calibri"/>
          <w:szCs w:val="24"/>
        </w:rPr>
      </w:pPr>
      <w:r w:rsidRPr="00A55663">
        <w:rPr>
          <w:rFonts w:cs="Calibri"/>
          <w:szCs w:val="24"/>
        </w:rPr>
        <w:t>osiągnięcia wskaźników rezultatu Projektu w terminie do 12 miesięcy od zakończenia realizacji Projektu lub w</w:t>
      </w:r>
      <w:r w:rsidR="00EA463F" w:rsidRPr="00A55663">
        <w:rPr>
          <w:rFonts w:cs="Calibri"/>
          <w:szCs w:val="24"/>
        </w:rPr>
        <w:t> </w:t>
      </w:r>
      <w:r w:rsidRPr="00A55663">
        <w:rPr>
          <w:rFonts w:cs="Calibri"/>
          <w:szCs w:val="24"/>
        </w:rPr>
        <w:t xml:space="preserve">innym uzgodnionym z </w:t>
      </w:r>
      <w:r w:rsidR="00792E22">
        <w:rPr>
          <w:rFonts w:cs="Calibri"/>
          <w:szCs w:val="24"/>
        </w:rPr>
        <w:t>DIP</w:t>
      </w:r>
      <w:r w:rsidRPr="00A55663">
        <w:rPr>
          <w:rFonts w:cs="Calibri"/>
          <w:szCs w:val="24"/>
        </w:rPr>
        <w:t xml:space="preserve"> terminie i</w:t>
      </w:r>
      <w:r w:rsidR="00132D50">
        <w:rPr>
          <w:rFonts w:cs="Calibri"/>
          <w:szCs w:val="24"/>
        </w:rPr>
        <w:t> </w:t>
      </w:r>
      <w:r w:rsidRPr="00A55663">
        <w:rPr>
          <w:rFonts w:cs="Calibri"/>
          <w:szCs w:val="24"/>
        </w:rPr>
        <w:t xml:space="preserve">niezwłocznego poinformowania </w:t>
      </w:r>
      <w:r w:rsidR="00792E22">
        <w:rPr>
          <w:rFonts w:cs="Calibri"/>
          <w:szCs w:val="24"/>
        </w:rPr>
        <w:t>DIP</w:t>
      </w:r>
      <w:r w:rsidRPr="00A55663">
        <w:rPr>
          <w:rFonts w:cs="Calibri"/>
          <w:szCs w:val="24"/>
        </w:rPr>
        <w:t xml:space="preserve"> o tym fakcie</w:t>
      </w:r>
      <w:r w:rsidR="00F43E05" w:rsidRPr="00A55663">
        <w:rPr>
          <w:rFonts w:cs="Calibri"/>
          <w:szCs w:val="24"/>
        </w:rPr>
        <w:t>,</w:t>
      </w:r>
    </w:p>
    <w:bookmarkEnd w:id="31"/>
    <w:p w14:paraId="41602D28" w14:textId="77777777" w:rsidR="00132D50" w:rsidRDefault="00577FA5" w:rsidP="00694FF7">
      <w:pPr>
        <w:pStyle w:val="Akapitzlist"/>
        <w:numPr>
          <w:ilvl w:val="0"/>
          <w:numId w:val="15"/>
        </w:numPr>
        <w:contextualSpacing w:val="0"/>
        <w:jc w:val="both"/>
        <w:rPr>
          <w:rFonts w:cs="Calibri"/>
          <w:szCs w:val="24"/>
        </w:rPr>
      </w:pPr>
      <w:r w:rsidRPr="00A55663">
        <w:rPr>
          <w:rFonts w:cs="Calibri"/>
          <w:szCs w:val="24"/>
        </w:rPr>
        <w:t>realizacji obowiązku informacyjnego i promocyjnego</w:t>
      </w:r>
      <w:r w:rsidR="00B166BD" w:rsidRPr="00A55663">
        <w:rPr>
          <w:rFonts w:cs="Calibri"/>
          <w:szCs w:val="24"/>
        </w:rPr>
        <w:t>,</w:t>
      </w:r>
      <w:bookmarkStart w:id="32" w:name="_Hlk123796773"/>
    </w:p>
    <w:p w14:paraId="3C6836CE" w14:textId="60106C38" w:rsidR="00132D50" w:rsidRDefault="005960DD" w:rsidP="00694FF7">
      <w:pPr>
        <w:pStyle w:val="Akapitzlist"/>
        <w:numPr>
          <w:ilvl w:val="0"/>
          <w:numId w:val="15"/>
        </w:numPr>
        <w:contextualSpacing w:val="0"/>
        <w:jc w:val="both"/>
        <w:rPr>
          <w:rFonts w:cs="Calibri"/>
          <w:szCs w:val="24"/>
        </w:rPr>
      </w:pPr>
      <w:r w:rsidRPr="00132D50">
        <w:rPr>
          <w:rFonts w:cs="Calibri"/>
          <w:szCs w:val="24"/>
        </w:rPr>
        <w:t xml:space="preserve">stosowania zasad równościowych </w:t>
      </w:r>
      <w:bookmarkStart w:id="33" w:name="_Hlk123820735"/>
      <w:r w:rsidR="00E110D0" w:rsidRPr="00132D50">
        <w:rPr>
          <w:rFonts w:cs="Calibri"/>
          <w:szCs w:val="24"/>
        </w:rPr>
        <w:t>(zasada równości kobiet i mężczyzn, zasada równości szans i</w:t>
      </w:r>
      <w:r w:rsidR="002524C0" w:rsidRPr="00132D50">
        <w:rPr>
          <w:rFonts w:cs="Calibri"/>
          <w:szCs w:val="24"/>
        </w:rPr>
        <w:t> </w:t>
      </w:r>
      <w:r w:rsidR="00E110D0" w:rsidRPr="00132D50">
        <w:rPr>
          <w:rFonts w:cs="Calibri"/>
          <w:szCs w:val="24"/>
        </w:rPr>
        <w:t xml:space="preserve">niedyskryminacji) </w:t>
      </w:r>
      <w:bookmarkEnd w:id="33"/>
      <w:r w:rsidRPr="00132D50">
        <w:rPr>
          <w:rFonts w:cs="Calibri"/>
          <w:szCs w:val="24"/>
        </w:rPr>
        <w:t>na wszystkich etapach wdrażania Projektu</w:t>
      </w:r>
      <w:r w:rsidR="002A0327" w:rsidRPr="00132D50">
        <w:rPr>
          <w:rFonts w:cs="Calibri"/>
          <w:szCs w:val="24"/>
        </w:rPr>
        <w:t xml:space="preserve">, w tym przestrzegania </w:t>
      </w:r>
      <w:r w:rsidR="00CC5F76" w:rsidRPr="00132D50">
        <w:rPr>
          <w:rFonts w:cs="Calibri"/>
          <w:szCs w:val="24"/>
        </w:rPr>
        <w:t>Konwencji o</w:t>
      </w:r>
      <w:r w:rsidR="009D2475" w:rsidRPr="00132D50">
        <w:rPr>
          <w:rFonts w:cs="Calibri"/>
          <w:szCs w:val="24"/>
        </w:rPr>
        <w:t> </w:t>
      </w:r>
      <w:r w:rsidR="00CC5F76" w:rsidRPr="00132D50">
        <w:rPr>
          <w:rFonts w:cs="Calibri"/>
          <w:szCs w:val="24"/>
        </w:rPr>
        <w:t>prawach osób niepełnosprawnych sporządzonej w Nowym Jorku dnia 13</w:t>
      </w:r>
      <w:r w:rsidR="00B83D5C">
        <w:rPr>
          <w:rFonts w:cs="Calibri"/>
          <w:szCs w:val="24"/>
        </w:rPr>
        <w:t> </w:t>
      </w:r>
      <w:r w:rsidR="00CC5F76" w:rsidRPr="00132D50">
        <w:rPr>
          <w:rFonts w:cs="Calibri"/>
          <w:szCs w:val="24"/>
        </w:rPr>
        <w:t>grudnia 2006 r. (w</w:t>
      </w:r>
      <w:r w:rsidR="002524C0" w:rsidRPr="00132D50">
        <w:rPr>
          <w:rFonts w:cs="Calibri"/>
          <w:szCs w:val="24"/>
        </w:rPr>
        <w:t> </w:t>
      </w:r>
      <w:r w:rsidR="00CC5F76" w:rsidRPr="00132D50">
        <w:rPr>
          <w:rFonts w:cs="Calibri"/>
          <w:szCs w:val="24"/>
        </w:rPr>
        <w:t>szczególności praw ujętych w art. 5–9, art. 12, art. 16, art. 19–21, art.</w:t>
      </w:r>
      <w:r w:rsidR="00B83D5C">
        <w:rPr>
          <w:rFonts w:cs="Calibri"/>
          <w:szCs w:val="24"/>
        </w:rPr>
        <w:t> </w:t>
      </w:r>
      <w:r w:rsidR="00CC5F76" w:rsidRPr="00132D50">
        <w:rPr>
          <w:rFonts w:cs="Calibri"/>
          <w:szCs w:val="24"/>
        </w:rPr>
        <w:t>24–30)</w:t>
      </w:r>
      <w:r w:rsidR="0017406C" w:rsidRPr="00132D50">
        <w:rPr>
          <w:rFonts w:cs="Calibri"/>
          <w:szCs w:val="24"/>
        </w:rPr>
        <w:t xml:space="preserve"> oraz Karty Praw Podstawowych Unii Europejskiej z dnia 26 października 2012</w:t>
      </w:r>
      <w:r w:rsidR="00234CAF">
        <w:rPr>
          <w:rFonts w:cs="Calibri"/>
          <w:szCs w:val="24"/>
        </w:rPr>
        <w:t xml:space="preserve"> </w:t>
      </w:r>
      <w:r w:rsidR="0017406C" w:rsidRPr="00132D50">
        <w:rPr>
          <w:rFonts w:cs="Calibri"/>
          <w:szCs w:val="24"/>
        </w:rPr>
        <w:t>r.</w:t>
      </w:r>
      <w:r w:rsidR="00234CAF">
        <w:rPr>
          <w:rFonts w:cs="Calibri"/>
          <w:szCs w:val="24"/>
        </w:rPr>
        <w:t xml:space="preserve"> </w:t>
      </w:r>
      <w:r w:rsidR="00234CAF" w:rsidRPr="00234CAF">
        <w:rPr>
          <w:rFonts w:cs="Calibri"/>
          <w:szCs w:val="24"/>
        </w:rPr>
        <w:t>(w szczególności praw ujętych w art. 7–8, art. 11–12, art. 14, art. 16–17, art. 19–23, art. 26, art. 31, art. 37, art. 47)</w:t>
      </w:r>
      <w:r w:rsidR="002C70D7" w:rsidRPr="00132D50">
        <w:rPr>
          <w:rFonts w:cs="Calibri"/>
          <w:szCs w:val="24"/>
        </w:rPr>
        <w:t>,</w:t>
      </w:r>
      <w:bookmarkStart w:id="34" w:name="_Hlk123817995"/>
    </w:p>
    <w:p w14:paraId="0F8B9485" w14:textId="796B7D5D" w:rsidR="009D2475" w:rsidRPr="00132D50" w:rsidRDefault="009D2475" w:rsidP="00694FF7">
      <w:pPr>
        <w:pStyle w:val="Akapitzlist"/>
        <w:numPr>
          <w:ilvl w:val="0"/>
          <w:numId w:val="15"/>
        </w:numPr>
        <w:contextualSpacing w:val="0"/>
        <w:jc w:val="both"/>
        <w:rPr>
          <w:rFonts w:cs="Calibri"/>
          <w:szCs w:val="24"/>
        </w:rPr>
      </w:pPr>
      <w:r w:rsidRPr="00132D50">
        <w:rPr>
          <w:rFonts w:cs="Calibri"/>
          <w:szCs w:val="24"/>
        </w:rPr>
        <w:t xml:space="preserve">informowania ostatecznych odbiorców o możliwości </w:t>
      </w:r>
      <w:r w:rsidR="00F01052" w:rsidRPr="00132D50">
        <w:rPr>
          <w:rFonts w:cs="Calibri"/>
          <w:szCs w:val="24"/>
        </w:rPr>
        <w:t xml:space="preserve">pisemnego </w:t>
      </w:r>
      <w:r w:rsidRPr="00132D50">
        <w:rPr>
          <w:rFonts w:cs="Calibri"/>
          <w:szCs w:val="24"/>
        </w:rPr>
        <w:t xml:space="preserve">zgłaszania do </w:t>
      </w:r>
      <w:r w:rsidR="00792E22">
        <w:rPr>
          <w:rFonts w:cs="Calibri"/>
          <w:szCs w:val="24"/>
        </w:rPr>
        <w:t>DIP</w:t>
      </w:r>
      <w:r w:rsidRPr="00132D50">
        <w:rPr>
          <w:rFonts w:cs="Calibri"/>
          <w:szCs w:val="24"/>
        </w:rPr>
        <w:t xml:space="preserve"> podejrzenia o</w:t>
      </w:r>
      <w:r w:rsidR="006B0842" w:rsidRPr="00132D50">
        <w:rPr>
          <w:rFonts w:cs="Calibri"/>
          <w:szCs w:val="24"/>
        </w:rPr>
        <w:t> </w:t>
      </w:r>
      <w:r w:rsidRPr="00132D50">
        <w:rPr>
          <w:rFonts w:cs="Calibri"/>
          <w:szCs w:val="24"/>
        </w:rPr>
        <w:t>niezgodności Projektu lub działań Beneficjenta/Partnera/</w:t>
      </w:r>
      <w:r w:rsidR="00827524">
        <w:rPr>
          <w:rFonts w:cs="Calibri"/>
          <w:szCs w:val="24"/>
        </w:rPr>
        <w:t xml:space="preserve"> </w:t>
      </w:r>
      <w:r w:rsidRPr="00132D50">
        <w:rPr>
          <w:rFonts w:cs="Calibri"/>
          <w:szCs w:val="24"/>
        </w:rPr>
        <w:t>Podmiotu upoważnionego do ponoszenia wydatków z</w:t>
      </w:r>
      <w:r w:rsidR="006B0842" w:rsidRPr="00132D50">
        <w:rPr>
          <w:rFonts w:cs="Calibri"/>
          <w:szCs w:val="24"/>
        </w:rPr>
        <w:t> </w:t>
      </w:r>
      <w:r w:rsidRPr="00132D50">
        <w:rPr>
          <w:rFonts w:cs="Calibri"/>
          <w:szCs w:val="24"/>
        </w:rPr>
        <w:t>Konwencją o</w:t>
      </w:r>
      <w:r w:rsidR="00132D50">
        <w:rPr>
          <w:rFonts w:cs="Calibri"/>
          <w:szCs w:val="24"/>
        </w:rPr>
        <w:t> </w:t>
      </w:r>
      <w:r w:rsidRPr="00132D50">
        <w:rPr>
          <w:rFonts w:cs="Calibri"/>
          <w:szCs w:val="24"/>
        </w:rPr>
        <w:t xml:space="preserve">prawach osób niepełnosprawnych </w:t>
      </w:r>
      <w:r w:rsidRPr="00132D50">
        <w:rPr>
          <w:rFonts w:cs="Calibri"/>
          <w:szCs w:val="24"/>
        </w:rPr>
        <w:lastRenderedPageBreak/>
        <w:t>sporządzoną w Nowym Jorku dnia 13 grudnia 2006 r.</w:t>
      </w:r>
      <w:r w:rsidR="00677B40" w:rsidRPr="00132D50">
        <w:rPr>
          <w:rFonts w:cs="Calibri"/>
          <w:szCs w:val="24"/>
        </w:rPr>
        <w:t xml:space="preserve"> oraz Kartą Praw Podstawowych Unii Europejskiej z dnia 26 października 2012 r., </w:t>
      </w:r>
      <w:r w:rsidRPr="00132D50">
        <w:rPr>
          <w:rFonts w:cs="Calibri"/>
          <w:szCs w:val="24"/>
        </w:rPr>
        <w:t>poprzez zamieszczenie stosownej informacji na własnej stronie internetowej, a w przypadku jej braku w</w:t>
      </w:r>
      <w:r w:rsidR="002524C0" w:rsidRPr="00132D50">
        <w:rPr>
          <w:rFonts w:cs="Calibri"/>
          <w:szCs w:val="24"/>
        </w:rPr>
        <w:t> </w:t>
      </w:r>
      <w:r w:rsidRPr="00132D50">
        <w:rPr>
          <w:rFonts w:cs="Calibri"/>
          <w:szCs w:val="24"/>
        </w:rPr>
        <w:t>widocznym i</w:t>
      </w:r>
      <w:r w:rsidR="006B0842" w:rsidRPr="00132D50">
        <w:rPr>
          <w:rFonts w:cs="Calibri"/>
          <w:szCs w:val="24"/>
        </w:rPr>
        <w:t> </w:t>
      </w:r>
      <w:r w:rsidRPr="00132D50">
        <w:rPr>
          <w:rFonts w:cs="Calibri"/>
          <w:szCs w:val="24"/>
        </w:rPr>
        <w:t>ogólnodostępnym dla społeczeństwa miejscu (np. w siedzibie, w miejscu realizacji Projektu).</w:t>
      </w:r>
    </w:p>
    <w:bookmarkEnd w:id="32"/>
    <w:bookmarkEnd w:id="34"/>
    <w:p w14:paraId="33C7EF26" w14:textId="75AA0898" w:rsidR="009F29DC" w:rsidRPr="00A55663" w:rsidRDefault="00577FA5" w:rsidP="00694FF7">
      <w:pPr>
        <w:pStyle w:val="Akapitzlist"/>
        <w:numPr>
          <w:ilvl w:val="0"/>
          <w:numId w:val="13"/>
        </w:numPr>
        <w:ind w:left="284" w:hanging="284"/>
        <w:contextualSpacing w:val="0"/>
        <w:jc w:val="both"/>
        <w:rPr>
          <w:rFonts w:cs="Calibri"/>
          <w:szCs w:val="24"/>
        </w:rPr>
      </w:pPr>
      <w:r w:rsidRPr="00A55663">
        <w:rPr>
          <w:rFonts w:cs="Calibri"/>
          <w:szCs w:val="24"/>
        </w:rPr>
        <w:t>Beneficjent zobowiązany jest</w:t>
      </w:r>
      <w:r w:rsidR="00FF2288" w:rsidRPr="00A55663">
        <w:rPr>
          <w:rFonts w:cs="Calibri"/>
          <w:szCs w:val="24"/>
        </w:rPr>
        <w:t xml:space="preserve"> w szczególności</w:t>
      </w:r>
      <w:r w:rsidRPr="00A55663">
        <w:rPr>
          <w:rFonts w:cs="Calibri"/>
          <w:szCs w:val="24"/>
        </w:rPr>
        <w:t xml:space="preserve"> do:</w:t>
      </w:r>
    </w:p>
    <w:p w14:paraId="7CE92275" w14:textId="77777777" w:rsidR="00132D50" w:rsidRDefault="00577FA5" w:rsidP="00694FF7">
      <w:pPr>
        <w:pStyle w:val="Akapitzlist"/>
        <w:numPr>
          <w:ilvl w:val="0"/>
          <w:numId w:val="17"/>
        </w:numPr>
        <w:contextualSpacing w:val="0"/>
        <w:jc w:val="both"/>
        <w:rPr>
          <w:rFonts w:cs="Calibri"/>
          <w:szCs w:val="24"/>
        </w:rPr>
      </w:pPr>
      <w:r w:rsidRPr="00A55663">
        <w:rPr>
          <w:rFonts w:cs="Calibri"/>
          <w:szCs w:val="24"/>
        </w:rPr>
        <w:t xml:space="preserve">składania wniosków o płatność w sposób i w terminie wskazanym w § </w:t>
      </w:r>
      <w:r w:rsidR="003C44C4" w:rsidRPr="00A55663">
        <w:rPr>
          <w:rFonts w:cs="Calibri"/>
          <w:szCs w:val="24"/>
        </w:rPr>
        <w:t>10</w:t>
      </w:r>
      <w:r w:rsidR="00C96BAB" w:rsidRPr="00A55663">
        <w:rPr>
          <w:rFonts w:cs="Calibri"/>
          <w:szCs w:val="24"/>
        </w:rPr>
        <w:t xml:space="preserve"> Umowy</w:t>
      </w:r>
      <w:r w:rsidR="003C44C4" w:rsidRPr="00A55663">
        <w:rPr>
          <w:rFonts w:cs="Calibri"/>
          <w:szCs w:val="24"/>
        </w:rPr>
        <w:t>,</w:t>
      </w:r>
    </w:p>
    <w:p w14:paraId="38F1BF3D" w14:textId="77777777" w:rsidR="00132D50" w:rsidRDefault="00577FA5" w:rsidP="00694FF7">
      <w:pPr>
        <w:pStyle w:val="Akapitzlist"/>
        <w:numPr>
          <w:ilvl w:val="0"/>
          <w:numId w:val="17"/>
        </w:numPr>
        <w:contextualSpacing w:val="0"/>
        <w:jc w:val="both"/>
        <w:rPr>
          <w:rFonts w:cs="Calibri"/>
          <w:szCs w:val="24"/>
        </w:rPr>
      </w:pPr>
      <w:r w:rsidRPr="00132D50">
        <w:rPr>
          <w:rFonts w:cs="Calibri"/>
          <w:szCs w:val="24"/>
        </w:rPr>
        <w:t xml:space="preserve">aktualizacji harmonogramu płatności zgodnie z zapisami § </w:t>
      </w:r>
      <w:r w:rsidR="003C44C4" w:rsidRPr="00132D50">
        <w:rPr>
          <w:rFonts w:cs="Calibri"/>
          <w:szCs w:val="24"/>
        </w:rPr>
        <w:t>9</w:t>
      </w:r>
      <w:r w:rsidR="00C96BAB" w:rsidRPr="00132D50">
        <w:rPr>
          <w:rFonts w:cs="Calibri"/>
          <w:szCs w:val="24"/>
        </w:rPr>
        <w:t xml:space="preserve"> Umowy</w:t>
      </w:r>
      <w:r w:rsidRPr="00132D50">
        <w:rPr>
          <w:rFonts w:cs="Calibri"/>
          <w:szCs w:val="24"/>
        </w:rPr>
        <w:t>,</w:t>
      </w:r>
    </w:p>
    <w:p w14:paraId="794B597B" w14:textId="77777777" w:rsidR="00132D50" w:rsidRDefault="00577FA5" w:rsidP="00694FF7">
      <w:pPr>
        <w:pStyle w:val="Akapitzlist"/>
        <w:numPr>
          <w:ilvl w:val="0"/>
          <w:numId w:val="17"/>
        </w:numPr>
        <w:contextualSpacing w:val="0"/>
        <w:jc w:val="both"/>
        <w:rPr>
          <w:rFonts w:cs="Calibri"/>
          <w:szCs w:val="24"/>
        </w:rPr>
      </w:pPr>
      <w:r w:rsidRPr="00132D50">
        <w:rPr>
          <w:rFonts w:cs="Calibri"/>
          <w:szCs w:val="24"/>
        </w:rPr>
        <w:t>dostarczenia dokumentacji z przeprowadzonych postępowań w terminach wskazanych w</w:t>
      </w:r>
      <w:r w:rsidR="0021416C" w:rsidRPr="00132D50">
        <w:rPr>
          <w:rFonts w:cs="Calibri"/>
          <w:szCs w:val="24"/>
        </w:rPr>
        <w:t> </w:t>
      </w:r>
      <w:r w:rsidRPr="00132D50">
        <w:rPr>
          <w:rFonts w:cs="Calibri"/>
          <w:szCs w:val="24"/>
        </w:rPr>
        <w:t>§</w:t>
      </w:r>
      <w:r w:rsidR="0021416C" w:rsidRPr="00132D50">
        <w:rPr>
          <w:rFonts w:cs="Calibri"/>
          <w:szCs w:val="24"/>
        </w:rPr>
        <w:t> </w:t>
      </w:r>
      <w:r w:rsidR="003C44C4" w:rsidRPr="00132D50">
        <w:rPr>
          <w:rFonts w:cs="Calibri"/>
          <w:szCs w:val="24"/>
        </w:rPr>
        <w:t>1</w:t>
      </w:r>
      <w:r w:rsidR="000866F6" w:rsidRPr="00132D50">
        <w:rPr>
          <w:rFonts w:cs="Calibri"/>
          <w:szCs w:val="24"/>
        </w:rPr>
        <w:t>6</w:t>
      </w:r>
      <w:r w:rsidR="009303B8" w:rsidRPr="00132D50">
        <w:rPr>
          <w:rFonts w:cs="Calibri"/>
          <w:szCs w:val="24"/>
        </w:rPr>
        <w:t> </w:t>
      </w:r>
      <w:r w:rsidR="00C96BAB" w:rsidRPr="00132D50">
        <w:rPr>
          <w:rFonts w:cs="Calibri"/>
          <w:szCs w:val="24"/>
        </w:rPr>
        <w:t>Umowy</w:t>
      </w:r>
      <w:r w:rsidRPr="00132D50">
        <w:rPr>
          <w:rFonts w:cs="Calibri"/>
          <w:szCs w:val="24"/>
        </w:rPr>
        <w:t>,</w:t>
      </w:r>
    </w:p>
    <w:p w14:paraId="0750BFB5" w14:textId="77777777" w:rsidR="00132D50" w:rsidRDefault="008E23AE" w:rsidP="00694FF7">
      <w:pPr>
        <w:pStyle w:val="Akapitzlist"/>
        <w:numPr>
          <w:ilvl w:val="0"/>
          <w:numId w:val="17"/>
        </w:numPr>
        <w:contextualSpacing w:val="0"/>
        <w:jc w:val="both"/>
        <w:rPr>
          <w:rFonts w:cs="Calibri"/>
          <w:szCs w:val="24"/>
        </w:rPr>
      </w:pPr>
      <w:r w:rsidRPr="00132D50">
        <w:rPr>
          <w:rFonts w:cs="Calibri"/>
          <w:szCs w:val="24"/>
        </w:rPr>
        <w:tab/>
        <w:t xml:space="preserve">wypełniania obowiązków wskazanych w § 22 ust. </w:t>
      </w:r>
      <w:r w:rsidR="009D1317" w:rsidRPr="00132D50">
        <w:rPr>
          <w:rFonts w:cs="Calibri"/>
          <w:szCs w:val="24"/>
        </w:rPr>
        <w:t>3</w:t>
      </w:r>
      <w:r w:rsidRPr="00132D50">
        <w:rPr>
          <w:rFonts w:cs="Calibri"/>
          <w:szCs w:val="24"/>
        </w:rPr>
        <w:t xml:space="preserve"> i ust. </w:t>
      </w:r>
      <w:r w:rsidR="009D1317" w:rsidRPr="00132D50">
        <w:rPr>
          <w:rFonts w:cs="Calibri"/>
          <w:szCs w:val="24"/>
        </w:rPr>
        <w:t>5</w:t>
      </w:r>
      <w:r w:rsidRPr="00132D50">
        <w:rPr>
          <w:rFonts w:cs="Calibri"/>
          <w:szCs w:val="24"/>
        </w:rPr>
        <w:t xml:space="preserve"> Umowy,</w:t>
      </w:r>
    </w:p>
    <w:p w14:paraId="6FB8F52F" w14:textId="77777777" w:rsidR="00132D50" w:rsidRDefault="00F529BB" w:rsidP="00694FF7">
      <w:pPr>
        <w:pStyle w:val="Akapitzlist"/>
        <w:numPr>
          <w:ilvl w:val="0"/>
          <w:numId w:val="17"/>
        </w:numPr>
        <w:contextualSpacing w:val="0"/>
        <w:jc w:val="both"/>
        <w:rPr>
          <w:rFonts w:cs="Calibri"/>
          <w:szCs w:val="24"/>
        </w:rPr>
      </w:pPr>
      <w:r w:rsidRPr="00132D50">
        <w:rPr>
          <w:rFonts w:cs="Calibri"/>
          <w:szCs w:val="24"/>
        </w:rPr>
        <w:t xml:space="preserve">wypełniania obowiązków wskazanych </w:t>
      </w:r>
      <w:r w:rsidR="00E73555" w:rsidRPr="00132D50">
        <w:rPr>
          <w:rFonts w:cs="Calibri"/>
          <w:szCs w:val="24"/>
        </w:rPr>
        <w:t xml:space="preserve">w </w:t>
      </w:r>
      <w:r w:rsidR="007F3604" w:rsidRPr="00132D50">
        <w:rPr>
          <w:rFonts w:cs="Calibri"/>
          <w:szCs w:val="24"/>
        </w:rPr>
        <w:t xml:space="preserve">§ 24 </w:t>
      </w:r>
      <w:r w:rsidR="00BA2FF7" w:rsidRPr="00132D50">
        <w:rPr>
          <w:rFonts w:cs="Calibri"/>
          <w:szCs w:val="24"/>
        </w:rPr>
        <w:t>ust.</w:t>
      </w:r>
      <w:r w:rsidR="00BF3AF5" w:rsidRPr="00132D50">
        <w:rPr>
          <w:rFonts w:cs="Calibri"/>
          <w:szCs w:val="24"/>
        </w:rPr>
        <w:t xml:space="preserve"> 2, ust. </w:t>
      </w:r>
      <w:r w:rsidR="00B1477F" w:rsidRPr="00132D50">
        <w:rPr>
          <w:rFonts w:cs="Calibri"/>
          <w:szCs w:val="24"/>
        </w:rPr>
        <w:t>4</w:t>
      </w:r>
      <w:r w:rsidR="00D02012" w:rsidRPr="00132D50">
        <w:rPr>
          <w:rFonts w:cs="Calibri"/>
          <w:szCs w:val="24"/>
        </w:rPr>
        <w:t>,</w:t>
      </w:r>
      <w:r w:rsidR="00BF3AF5" w:rsidRPr="00132D50">
        <w:rPr>
          <w:rFonts w:cs="Calibri"/>
          <w:szCs w:val="24"/>
        </w:rPr>
        <w:t xml:space="preserve"> ust. </w:t>
      </w:r>
      <w:r w:rsidR="00B1477F" w:rsidRPr="00132D50">
        <w:rPr>
          <w:rFonts w:cs="Calibri"/>
          <w:szCs w:val="24"/>
        </w:rPr>
        <w:t>5</w:t>
      </w:r>
      <w:r w:rsidR="00BA2FF7" w:rsidRPr="00132D50">
        <w:rPr>
          <w:rFonts w:cs="Calibri"/>
          <w:szCs w:val="24"/>
        </w:rPr>
        <w:t xml:space="preserve"> </w:t>
      </w:r>
      <w:r w:rsidR="00D02012" w:rsidRPr="00132D50">
        <w:rPr>
          <w:rFonts w:cs="Calibri"/>
          <w:szCs w:val="24"/>
        </w:rPr>
        <w:t xml:space="preserve">i ust. 6 </w:t>
      </w:r>
      <w:r w:rsidRPr="00132D50">
        <w:rPr>
          <w:rFonts w:cs="Calibri"/>
          <w:szCs w:val="24"/>
        </w:rPr>
        <w:t>Umowy,</w:t>
      </w:r>
    </w:p>
    <w:p w14:paraId="7572A670" w14:textId="77777777" w:rsidR="00132D50" w:rsidRPr="00132D50" w:rsidRDefault="00577FA5" w:rsidP="00694FF7">
      <w:pPr>
        <w:pStyle w:val="Akapitzlist"/>
        <w:numPr>
          <w:ilvl w:val="0"/>
          <w:numId w:val="17"/>
        </w:numPr>
        <w:contextualSpacing w:val="0"/>
        <w:jc w:val="both"/>
        <w:rPr>
          <w:rFonts w:cs="Calibri"/>
          <w:szCs w:val="24"/>
        </w:rPr>
      </w:pPr>
      <w:r w:rsidRPr="00132D50">
        <w:rPr>
          <w:rFonts w:cs="Calibri"/>
          <w:color w:val="000000" w:themeColor="text1"/>
          <w:szCs w:val="24"/>
        </w:rPr>
        <w:t xml:space="preserve">dostarczenia dokumentów wymienionych w </w:t>
      </w:r>
      <w:r w:rsidR="00F729EB" w:rsidRPr="00132D50">
        <w:rPr>
          <w:rFonts w:cs="Calibri"/>
          <w:color w:val="000000" w:themeColor="text1"/>
          <w:szCs w:val="24"/>
        </w:rPr>
        <w:t>Z</w:t>
      </w:r>
      <w:r w:rsidRPr="00132D50">
        <w:rPr>
          <w:rFonts w:cs="Calibri"/>
          <w:color w:val="000000" w:themeColor="text1"/>
          <w:szCs w:val="24"/>
        </w:rPr>
        <w:t>ałączniku nr 6</w:t>
      </w:r>
      <w:r w:rsidR="00F729EB" w:rsidRPr="00132D50">
        <w:rPr>
          <w:rFonts w:cs="Calibri"/>
          <w:color w:val="000000" w:themeColor="text1"/>
          <w:szCs w:val="24"/>
        </w:rPr>
        <w:t xml:space="preserve"> do Umowy</w:t>
      </w:r>
      <w:r w:rsidRPr="00132D50">
        <w:rPr>
          <w:rFonts w:cs="Calibri"/>
          <w:color w:val="000000" w:themeColor="text1"/>
          <w:szCs w:val="24"/>
        </w:rPr>
        <w:t>, w terminach w nim wskazanych,</w:t>
      </w:r>
      <w:r w:rsidR="00D02012" w:rsidRPr="00132D50">
        <w:rPr>
          <w:rFonts w:cs="Calibri"/>
          <w:color w:val="000000" w:themeColor="text1"/>
          <w:szCs w:val="24"/>
        </w:rPr>
        <w:t>*</w:t>
      </w:r>
    </w:p>
    <w:p w14:paraId="60093EA1" w14:textId="24010898" w:rsidR="00577FA5" w:rsidRPr="00132D50" w:rsidRDefault="00577FA5" w:rsidP="00694FF7">
      <w:pPr>
        <w:pStyle w:val="Akapitzlist"/>
        <w:numPr>
          <w:ilvl w:val="0"/>
          <w:numId w:val="17"/>
        </w:numPr>
        <w:contextualSpacing w:val="0"/>
        <w:jc w:val="both"/>
        <w:rPr>
          <w:rFonts w:cs="Calibri"/>
          <w:szCs w:val="24"/>
        </w:rPr>
      </w:pPr>
      <w:r w:rsidRPr="00132D50">
        <w:rPr>
          <w:rFonts w:cs="Calibri"/>
          <w:szCs w:val="24"/>
        </w:rPr>
        <w:t>składania Oświadczeń o kwalifikowalności podatku VAT w Projekcie</w:t>
      </w:r>
      <w:r w:rsidR="00715F0C" w:rsidRPr="00132D50">
        <w:rPr>
          <w:rFonts w:cs="Calibri"/>
          <w:szCs w:val="24"/>
        </w:rPr>
        <w:t xml:space="preserve"> </w:t>
      </w:r>
      <w:r w:rsidR="00BB7250" w:rsidRPr="00132D50">
        <w:rPr>
          <w:rFonts w:cs="Calibri"/>
          <w:szCs w:val="24"/>
        </w:rPr>
        <w:t>(</w:t>
      </w:r>
      <w:r w:rsidR="00715F0C" w:rsidRPr="00132D50">
        <w:rPr>
          <w:rFonts w:cs="Calibri"/>
          <w:szCs w:val="24"/>
        </w:rPr>
        <w:t>zgodnie ze wzorem Załącznika nr</w:t>
      </w:r>
      <w:r w:rsidR="002524C0" w:rsidRPr="00132D50">
        <w:rPr>
          <w:rFonts w:cs="Calibri"/>
          <w:szCs w:val="24"/>
        </w:rPr>
        <w:t xml:space="preserve"> </w:t>
      </w:r>
      <w:r w:rsidR="00715F0C" w:rsidRPr="00132D50">
        <w:rPr>
          <w:rFonts w:cs="Calibri"/>
          <w:szCs w:val="24"/>
        </w:rPr>
        <w:t>8/i Załącznika nr 9</w:t>
      </w:r>
      <w:r w:rsidR="00067327" w:rsidRPr="00132D50">
        <w:rPr>
          <w:rFonts w:cs="Calibri"/>
          <w:szCs w:val="24"/>
        </w:rPr>
        <w:t xml:space="preserve"> do Umowy</w:t>
      </w:r>
      <w:r w:rsidR="00715F0C" w:rsidRPr="00132D50">
        <w:rPr>
          <w:rFonts w:cs="Calibri"/>
          <w:szCs w:val="24"/>
        </w:rPr>
        <w:t>)</w:t>
      </w:r>
      <w:r w:rsidRPr="00132D50">
        <w:rPr>
          <w:rFonts w:cs="Calibri"/>
          <w:szCs w:val="24"/>
        </w:rPr>
        <w:t xml:space="preserve"> </w:t>
      </w:r>
      <w:r w:rsidR="00B84532" w:rsidRPr="00132D50">
        <w:rPr>
          <w:rFonts w:cs="Calibri"/>
          <w:szCs w:val="24"/>
        </w:rPr>
        <w:t>–</w:t>
      </w:r>
      <w:r w:rsidRPr="00132D50">
        <w:rPr>
          <w:rFonts w:cs="Calibri"/>
          <w:szCs w:val="24"/>
        </w:rPr>
        <w:t xml:space="preserve"> dotyczy </w:t>
      </w:r>
      <w:r w:rsidR="009A6E67" w:rsidRPr="00132D50">
        <w:rPr>
          <w:rFonts w:cs="Calibri"/>
          <w:szCs w:val="24"/>
        </w:rPr>
        <w:t>P</w:t>
      </w:r>
      <w:r w:rsidRPr="00132D50">
        <w:rPr>
          <w:rFonts w:cs="Calibri"/>
          <w:szCs w:val="24"/>
        </w:rPr>
        <w:t>rojektu, którego łączny koszt wynosi co najmniej 5 mln</w:t>
      </w:r>
      <w:r w:rsidR="002524C0" w:rsidRPr="00132D50">
        <w:rPr>
          <w:rFonts w:cs="Calibri"/>
          <w:szCs w:val="24"/>
        </w:rPr>
        <w:t xml:space="preserve"> </w:t>
      </w:r>
      <w:r w:rsidR="00E906EA" w:rsidRPr="00132D50">
        <w:rPr>
          <w:rFonts w:cs="Calibri"/>
          <w:szCs w:val="24"/>
        </w:rPr>
        <w:t>EUR</w:t>
      </w:r>
      <w:r w:rsidR="00CD7648" w:rsidRPr="00A55663">
        <w:rPr>
          <w:rStyle w:val="Odwoanieprzypisudolnego"/>
          <w:rFonts w:cs="Calibri"/>
          <w:sz w:val="24"/>
          <w:szCs w:val="24"/>
        </w:rPr>
        <w:footnoteReference w:id="9"/>
      </w:r>
      <w:r w:rsidRPr="00132D50">
        <w:rPr>
          <w:rFonts w:cs="Calibri"/>
          <w:szCs w:val="24"/>
        </w:rPr>
        <w:t xml:space="preserve"> (włączając VAT)</w:t>
      </w:r>
      <w:r w:rsidR="00A06DDF">
        <w:rPr>
          <w:rFonts w:cs="Calibri"/>
          <w:szCs w:val="24"/>
        </w:rPr>
        <w:t xml:space="preserve"> </w:t>
      </w:r>
      <w:r w:rsidR="00CD25AD" w:rsidRPr="00132D50">
        <w:rPr>
          <w:rFonts w:cs="Calibri"/>
          <w:szCs w:val="24"/>
        </w:rPr>
        <w:t>oraz Projektu objętego pomocą publiczną/de minimis (</w:t>
      </w:r>
      <w:r w:rsidR="00EA07AF" w:rsidRPr="00132D50">
        <w:rPr>
          <w:rFonts w:cs="Calibri"/>
          <w:szCs w:val="24"/>
        </w:rPr>
        <w:t>bez względu na wartość</w:t>
      </w:r>
      <w:r w:rsidR="00CD25AD" w:rsidRPr="00132D50">
        <w:rPr>
          <w:rFonts w:cs="Calibri"/>
          <w:szCs w:val="24"/>
        </w:rPr>
        <w:t xml:space="preserve"> Projektu) –</w:t>
      </w:r>
      <w:r w:rsidR="00A06DDF">
        <w:rPr>
          <w:rFonts w:cs="Calibri"/>
          <w:szCs w:val="24"/>
        </w:rPr>
        <w:t xml:space="preserve"> </w:t>
      </w:r>
      <w:r w:rsidRPr="00132D50">
        <w:rPr>
          <w:rFonts w:cs="Calibri"/>
          <w:szCs w:val="24"/>
        </w:rPr>
        <w:t>jeżeli VAT stanowi wydatek kwalifikowalny:</w:t>
      </w:r>
    </w:p>
    <w:p w14:paraId="3D05AE7C" w14:textId="77777777" w:rsidR="00132D50" w:rsidRDefault="00577FA5" w:rsidP="00694FF7">
      <w:pPr>
        <w:pStyle w:val="Akapitzlist"/>
        <w:numPr>
          <w:ilvl w:val="0"/>
          <w:numId w:val="18"/>
        </w:numPr>
        <w:contextualSpacing w:val="0"/>
        <w:jc w:val="both"/>
        <w:rPr>
          <w:rFonts w:cs="Calibri"/>
          <w:szCs w:val="24"/>
        </w:rPr>
      </w:pPr>
      <w:r w:rsidRPr="00A55663">
        <w:rPr>
          <w:rFonts w:cs="Calibri"/>
          <w:szCs w:val="24"/>
        </w:rPr>
        <w:t>w terminie do 1 marca każdego roku, od dnia zawarcia Umowy</w:t>
      </w:r>
      <w:r w:rsidR="00665541" w:rsidRPr="00A55663">
        <w:rPr>
          <w:rFonts w:cs="Calibri"/>
          <w:szCs w:val="24"/>
        </w:rPr>
        <w:t xml:space="preserve"> </w:t>
      </w:r>
      <w:r w:rsidRPr="00A55663">
        <w:rPr>
          <w:rFonts w:cs="Calibri"/>
          <w:szCs w:val="24"/>
        </w:rPr>
        <w:t>do zakończenia okresu trwałości Projektu,</w:t>
      </w:r>
    </w:p>
    <w:p w14:paraId="714FC0D0" w14:textId="78E67AE5" w:rsidR="00577FA5" w:rsidRPr="00132D50" w:rsidRDefault="00577FA5" w:rsidP="00694FF7">
      <w:pPr>
        <w:pStyle w:val="Akapitzlist"/>
        <w:numPr>
          <w:ilvl w:val="0"/>
          <w:numId w:val="18"/>
        </w:numPr>
        <w:contextualSpacing w:val="0"/>
        <w:jc w:val="both"/>
        <w:rPr>
          <w:rFonts w:cs="Calibri"/>
          <w:szCs w:val="24"/>
        </w:rPr>
      </w:pPr>
      <w:r w:rsidRPr="00132D50">
        <w:rPr>
          <w:rFonts w:cs="Calibri"/>
          <w:szCs w:val="24"/>
        </w:rPr>
        <w:t xml:space="preserve">każdorazowo w terminie </w:t>
      </w:r>
      <w:r w:rsidR="006C6655" w:rsidRPr="00132D50">
        <w:rPr>
          <w:rFonts w:cs="Calibri"/>
          <w:szCs w:val="24"/>
        </w:rPr>
        <w:t xml:space="preserve">do </w:t>
      </w:r>
      <w:r w:rsidRPr="00132D50">
        <w:rPr>
          <w:rFonts w:cs="Calibri"/>
          <w:szCs w:val="24"/>
        </w:rPr>
        <w:t xml:space="preserve">7 dni od daty zaistnienia okoliczności prawnych lub faktycznych, powodujących uzyskanie prawa do odliczenia podatku VAT przez Beneficjenta, Partnera, Podmiot upoważniony do ponoszenia wydatków bądź każdy inny podmiot zaangażowany w </w:t>
      </w:r>
      <w:r w:rsidR="005638C3" w:rsidRPr="00132D50">
        <w:rPr>
          <w:rFonts w:cs="Calibri"/>
          <w:szCs w:val="24"/>
        </w:rPr>
        <w:t xml:space="preserve">realizację </w:t>
      </w:r>
      <w:r w:rsidRPr="00132D50">
        <w:rPr>
          <w:rFonts w:cs="Calibri"/>
          <w:szCs w:val="24"/>
        </w:rPr>
        <w:t>Projekt</w:t>
      </w:r>
      <w:r w:rsidR="005638C3" w:rsidRPr="00132D50">
        <w:rPr>
          <w:rFonts w:cs="Calibri"/>
          <w:szCs w:val="24"/>
        </w:rPr>
        <w:t>u</w:t>
      </w:r>
      <w:r w:rsidRPr="00132D50">
        <w:rPr>
          <w:rFonts w:cs="Calibri"/>
          <w:szCs w:val="24"/>
        </w:rPr>
        <w:t xml:space="preserve"> lub wykorzystujący do działalności opodatkowanej produkty będące efektem realizacji Projektu, zarówno w fazie realizacyjnej jak</w:t>
      </w:r>
      <w:r w:rsidR="00F71623" w:rsidRPr="00132D50">
        <w:rPr>
          <w:rFonts w:cs="Calibri"/>
          <w:szCs w:val="24"/>
        </w:rPr>
        <w:t xml:space="preserve"> </w:t>
      </w:r>
      <w:r w:rsidRPr="00132D50">
        <w:rPr>
          <w:rFonts w:cs="Calibri"/>
          <w:szCs w:val="24"/>
        </w:rPr>
        <w:t>i</w:t>
      </w:r>
      <w:r w:rsidR="00F71623" w:rsidRPr="00132D50">
        <w:rPr>
          <w:rFonts w:cs="Calibri"/>
          <w:szCs w:val="24"/>
        </w:rPr>
        <w:t> </w:t>
      </w:r>
      <w:r w:rsidRPr="00132D50">
        <w:rPr>
          <w:rFonts w:cs="Calibri"/>
          <w:szCs w:val="24"/>
        </w:rPr>
        <w:t xml:space="preserve">operacyjnej. </w:t>
      </w:r>
    </w:p>
    <w:p w14:paraId="1BA4E699" w14:textId="0DFFC253" w:rsidR="00577FA5" w:rsidRPr="00A55663" w:rsidRDefault="00577FA5" w:rsidP="00694FF7">
      <w:pPr>
        <w:pStyle w:val="Akapitzlist"/>
        <w:numPr>
          <w:ilvl w:val="0"/>
          <w:numId w:val="17"/>
        </w:numPr>
        <w:contextualSpacing w:val="0"/>
        <w:jc w:val="both"/>
        <w:rPr>
          <w:rFonts w:cs="Calibri"/>
          <w:szCs w:val="24"/>
        </w:rPr>
      </w:pPr>
      <w:r w:rsidRPr="00A55663">
        <w:rPr>
          <w:rFonts w:cs="Calibri"/>
          <w:szCs w:val="24"/>
        </w:rPr>
        <w:t xml:space="preserve">pisemnego informowania </w:t>
      </w:r>
      <w:r w:rsidR="00486737">
        <w:rPr>
          <w:rFonts w:cs="Calibri"/>
          <w:szCs w:val="24"/>
        </w:rPr>
        <w:t>DIP</w:t>
      </w:r>
      <w:r w:rsidRPr="00A55663">
        <w:rPr>
          <w:rFonts w:cs="Calibri"/>
          <w:szCs w:val="24"/>
        </w:rPr>
        <w:t xml:space="preserve"> w terminie do 7 dni od dnia wystąpienia danej okoliczności mającej zastosowanie do Beneficjenta, Partnera lub Podmiotu upoważnionego do ponoszenia wydatków,</w:t>
      </w:r>
      <w:r w:rsidR="00A37FEB" w:rsidRPr="00A55663">
        <w:rPr>
          <w:rFonts w:cs="Calibri"/>
          <w:szCs w:val="24"/>
        </w:rPr>
        <w:t xml:space="preserve"> </w:t>
      </w:r>
      <w:r w:rsidRPr="00A55663">
        <w:rPr>
          <w:rFonts w:cs="Calibri"/>
          <w:szCs w:val="24"/>
        </w:rPr>
        <w:t xml:space="preserve">o: </w:t>
      </w:r>
    </w:p>
    <w:p w14:paraId="18C6E4E5" w14:textId="68ED4587" w:rsidR="003E60D6" w:rsidRDefault="00577FA5" w:rsidP="00694FF7">
      <w:pPr>
        <w:pStyle w:val="Akapitzlist"/>
        <w:numPr>
          <w:ilvl w:val="0"/>
          <w:numId w:val="19"/>
        </w:numPr>
        <w:contextualSpacing w:val="0"/>
        <w:jc w:val="both"/>
        <w:rPr>
          <w:rFonts w:cs="Calibri"/>
          <w:szCs w:val="24"/>
        </w:rPr>
      </w:pPr>
      <w:r w:rsidRPr="00A55663">
        <w:rPr>
          <w:rFonts w:cs="Calibri"/>
          <w:szCs w:val="24"/>
        </w:rPr>
        <w:t>wykluczeniu z możliwości otrzymania dofinansowania na podstawie art. 207 ust.4</w:t>
      </w:r>
      <w:r w:rsidR="00B84532" w:rsidRPr="00A55663">
        <w:rPr>
          <w:rFonts w:cs="Calibri"/>
          <w:szCs w:val="24"/>
        </w:rPr>
        <w:t>–</w:t>
      </w:r>
      <w:r w:rsidRPr="00A55663">
        <w:rPr>
          <w:rFonts w:cs="Calibri"/>
          <w:szCs w:val="24"/>
        </w:rPr>
        <w:t>6 ustawy z dnia 27 sierpnia 2009 r. o finansach publicznych</w:t>
      </w:r>
      <w:r w:rsidR="00E226A1" w:rsidRPr="00A55663">
        <w:rPr>
          <w:rFonts w:cs="Calibri"/>
          <w:szCs w:val="24"/>
        </w:rPr>
        <w:t xml:space="preserve"> na dzień zawarcia Umowy</w:t>
      </w:r>
      <w:r w:rsidR="00A37FEB" w:rsidRPr="00A55663">
        <w:rPr>
          <w:rFonts w:cs="Calibri"/>
          <w:szCs w:val="24"/>
        </w:rPr>
        <w:t>,</w:t>
      </w:r>
    </w:p>
    <w:p w14:paraId="7B2E2C66" w14:textId="77777777" w:rsidR="003E60D6" w:rsidRDefault="00577FA5" w:rsidP="00694FF7">
      <w:pPr>
        <w:pStyle w:val="Akapitzlist"/>
        <w:numPr>
          <w:ilvl w:val="0"/>
          <w:numId w:val="19"/>
        </w:numPr>
        <w:contextualSpacing w:val="0"/>
        <w:jc w:val="both"/>
        <w:rPr>
          <w:rFonts w:cs="Calibri"/>
          <w:szCs w:val="24"/>
        </w:rPr>
      </w:pPr>
      <w:r w:rsidRPr="003E60D6">
        <w:rPr>
          <w:rFonts w:cs="Calibri"/>
          <w:szCs w:val="24"/>
        </w:rPr>
        <w:t>złożeniu wniosku o ogłoszenie upadłości lub pozostawaniu w stanie likwidacji albo ustanowieniu zarządu komisarycznego, bądź o zawieszeniu prowadzenia działalności</w:t>
      </w:r>
      <w:r w:rsidR="00195259" w:rsidRPr="003E60D6">
        <w:rPr>
          <w:rFonts w:cs="Calibri"/>
          <w:szCs w:val="24"/>
        </w:rPr>
        <w:t xml:space="preserve"> gospodarczej</w:t>
      </w:r>
      <w:r w:rsidR="00A37FEB" w:rsidRPr="003E60D6">
        <w:rPr>
          <w:rFonts w:cs="Calibri"/>
          <w:szCs w:val="24"/>
        </w:rPr>
        <w:t>,</w:t>
      </w:r>
    </w:p>
    <w:p w14:paraId="2F007640" w14:textId="77777777" w:rsidR="003E60D6" w:rsidRDefault="00577FA5" w:rsidP="00694FF7">
      <w:pPr>
        <w:pStyle w:val="Akapitzlist"/>
        <w:numPr>
          <w:ilvl w:val="0"/>
          <w:numId w:val="19"/>
        </w:numPr>
        <w:contextualSpacing w:val="0"/>
        <w:jc w:val="both"/>
        <w:rPr>
          <w:rFonts w:cs="Calibri"/>
          <w:szCs w:val="24"/>
        </w:rPr>
      </w:pPr>
      <w:r w:rsidRPr="003E60D6">
        <w:rPr>
          <w:rFonts w:cs="Calibri"/>
          <w:szCs w:val="24"/>
        </w:rPr>
        <w:t xml:space="preserve">toczącym się </w:t>
      </w:r>
      <w:r w:rsidR="00195259" w:rsidRPr="003E60D6">
        <w:rPr>
          <w:rFonts w:cs="Calibri"/>
          <w:szCs w:val="24"/>
        </w:rPr>
        <w:t xml:space="preserve">przeciwko Beneficjentowi </w:t>
      </w:r>
      <w:r w:rsidRPr="003E60D6">
        <w:rPr>
          <w:rFonts w:cs="Calibri"/>
          <w:szCs w:val="24"/>
        </w:rPr>
        <w:t>postępowaniu egzekucyjnym, karnym skarbowym, a</w:t>
      </w:r>
      <w:r w:rsidR="00F71623" w:rsidRPr="003E60D6">
        <w:rPr>
          <w:rFonts w:cs="Calibri"/>
          <w:szCs w:val="24"/>
        </w:rPr>
        <w:t> </w:t>
      </w:r>
      <w:r w:rsidRPr="003E60D6">
        <w:rPr>
          <w:rFonts w:cs="Calibri"/>
          <w:szCs w:val="24"/>
        </w:rPr>
        <w:t>także o</w:t>
      </w:r>
      <w:r w:rsidR="002524C0" w:rsidRPr="003E60D6">
        <w:rPr>
          <w:rFonts w:cs="Calibri"/>
          <w:szCs w:val="24"/>
        </w:rPr>
        <w:t> </w:t>
      </w:r>
      <w:r w:rsidR="00B35D34" w:rsidRPr="003E60D6">
        <w:rPr>
          <w:rFonts w:cs="Calibri"/>
          <w:szCs w:val="24"/>
        </w:rPr>
        <w:t xml:space="preserve">zajęciu jego </w:t>
      </w:r>
      <w:r w:rsidRPr="003E60D6">
        <w:rPr>
          <w:rFonts w:cs="Calibri"/>
          <w:szCs w:val="24"/>
        </w:rPr>
        <w:t xml:space="preserve">wierzytelności, </w:t>
      </w:r>
    </w:p>
    <w:p w14:paraId="6FFE93A3" w14:textId="77777777" w:rsidR="003E60D6" w:rsidRDefault="00577FA5" w:rsidP="00694FF7">
      <w:pPr>
        <w:pStyle w:val="Akapitzlist"/>
        <w:numPr>
          <w:ilvl w:val="0"/>
          <w:numId w:val="19"/>
        </w:numPr>
        <w:contextualSpacing w:val="0"/>
        <w:jc w:val="both"/>
        <w:rPr>
          <w:rFonts w:cs="Calibri"/>
          <w:szCs w:val="24"/>
        </w:rPr>
      </w:pPr>
      <w:r w:rsidRPr="003E60D6">
        <w:rPr>
          <w:rFonts w:cs="Calibri"/>
          <w:szCs w:val="24"/>
        </w:rPr>
        <w:t xml:space="preserve">toczącym się postępowaniu </w:t>
      </w:r>
      <w:r w:rsidR="004F51BD" w:rsidRPr="003E60D6">
        <w:rPr>
          <w:rFonts w:cs="Calibri"/>
          <w:szCs w:val="24"/>
        </w:rPr>
        <w:t xml:space="preserve">mogącym mieć wpływ </w:t>
      </w:r>
      <w:r w:rsidRPr="003E60D6">
        <w:rPr>
          <w:rFonts w:cs="Calibri"/>
          <w:szCs w:val="24"/>
        </w:rPr>
        <w:t>na status prawny (istnienie), możliwość faktycznego prowadzenia działalności lub wypłacalność,</w:t>
      </w:r>
    </w:p>
    <w:p w14:paraId="68E1E489" w14:textId="77777777" w:rsidR="003E60D6" w:rsidRDefault="004407B8" w:rsidP="00694FF7">
      <w:pPr>
        <w:pStyle w:val="Akapitzlist"/>
        <w:numPr>
          <w:ilvl w:val="0"/>
          <w:numId w:val="19"/>
        </w:numPr>
        <w:contextualSpacing w:val="0"/>
        <w:jc w:val="both"/>
        <w:rPr>
          <w:rFonts w:cs="Calibri"/>
          <w:szCs w:val="24"/>
        </w:rPr>
      </w:pPr>
      <w:r w:rsidRPr="003E60D6">
        <w:rPr>
          <w:rFonts w:cs="Calibri"/>
          <w:szCs w:val="24"/>
        </w:rPr>
        <w:t>planowanej zmianie formy prawnej lub planowanego przekształcenia (w tym własnościowego),</w:t>
      </w:r>
    </w:p>
    <w:p w14:paraId="1C37B5CD" w14:textId="77777777" w:rsidR="003E60D6" w:rsidRDefault="00E66A6B" w:rsidP="00694FF7">
      <w:pPr>
        <w:pStyle w:val="Akapitzlist"/>
        <w:numPr>
          <w:ilvl w:val="0"/>
          <w:numId w:val="19"/>
        </w:numPr>
        <w:contextualSpacing w:val="0"/>
        <w:jc w:val="both"/>
        <w:rPr>
          <w:rFonts w:cs="Calibri"/>
          <w:szCs w:val="24"/>
        </w:rPr>
      </w:pPr>
      <w:r w:rsidRPr="003E60D6">
        <w:rPr>
          <w:rFonts w:cs="Calibri"/>
          <w:szCs w:val="24"/>
        </w:rPr>
        <w:lastRenderedPageBreak/>
        <w:t xml:space="preserve">zaistnieniu jakiejkolwiek </w:t>
      </w:r>
      <w:r w:rsidRPr="003E60D6">
        <w:rPr>
          <w:rFonts w:cs="Calibri"/>
          <w:szCs w:val="24"/>
          <w:lang w:eastAsia="pl-PL"/>
        </w:rPr>
        <w:t>okoliczności mogącej skutkować przeniesieniem praw</w:t>
      </w:r>
      <w:r w:rsidR="00F71623" w:rsidRPr="003E60D6">
        <w:rPr>
          <w:rFonts w:cs="Calibri"/>
          <w:szCs w:val="24"/>
          <w:lang w:eastAsia="pl-PL"/>
        </w:rPr>
        <w:t xml:space="preserve"> </w:t>
      </w:r>
      <w:r w:rsidRPr="003E60D6">
        <w:rPr>
          <w:rFonts w:cs="Calibri"/>
          <w:szCs w:val="24"/>
          <w:lang w:eastAsia="pl-PL"/>
        </w:rPr>
        <w:t>i</w:t>
      </w:r>
      <w:r w:rsidR="00B13846" w:rsidRPr="003E60D6">
        <w:rPr>
          <w:rFonts w:cs="Calibri"/>
          <w:szCs w:val="24"/>
          <w:lang w:eastAsia="pl-PL"/>
        </w:rPr>
        <w:t> </w:t>
      </w:r>
      <w:r w:rsidRPr="003E60D6">
        <w:rPr>
          <w:rFonts w:cs="Calibri"/>
          <w:szCs w:val="24"/>
          <w:lang w:eastAsia="pl-PL"/>
        </w:rPr>
        <w:t>obowiązków</w:t>
      </w:r>
      <w:r w:rsidR="00FB5AE4" w:rsidRPr="003E60D6">
        <w:rPr>
          <w:rFonts w:cs="Calibri"/>
          <w:szCs w:val="24"/>
          <w:lang w:eastAsia="pl-PL"/>
        </w:rPr>
        <w:t xml:space="preserve"> </w:t>
      </w:r>
      <w:r w:rsidRPr="003E60D6">
        <w:rPr>
          <w:rFonts w:cs="Calibri"/>
          <w:szCs w:val="24"/>
          <w:lang w:eastAsia="pl-PL"/>
        </w:rPr>
        <w:t>z</w:t>
      </w:r>
      <w:r w:rsidR="00D57806" w:rsidRPr="003E60D6">
        <w:rPr>
          <w:rFonts w:cs="Calibri"/>
          <w:szCs w:val="24"/>
          <w:lang w:eastAsia="pl-PL"/>
        </w:rPr>
        <w:t> </w:t>
      </w:r>
      <w:r w:rsidRPr="003E60D6">
        <w:rPr>
          <w:rFonts w:cs="Calibri"/>
          <w:szCs w:val="24"/>
          <w:lang w:eastAsia="pl-PL"/>
        </w:rPr>
        <w:t xml:space="preserve">Umowy na </w:t>
      </w:r>
      <w:r w:rsidR="009C5517" w:rsidRPr="003E60D6">
        <w:rPr>
          <w:rFonts w:cs="Calibri"/>
          <w:szCs w:val="24"/>
          <w:lang w:eastAsia="pl-PL"/>
        </w:rPr>
        <w:t xml:space="preserve">osoby </w:t>
      </w:r>
      <w:r w:rsidRPr="003E60D6">
        <w:rPr>
          <w:rFonts w:cs="Calibri"/>
          <w:szCs w:val="24"/>
          <w:lang w:eastAsia="pl-PL"/>
        </w:rPr>
        <w:t>trzecie,</w:t>
      </w:r>
      <w:r w:rsidR="00195259" w:rsidRPr="003E60D6">
        <w:rPr>
          <w:rFonts w:cs="Calibri"/>
          <w:szCs w:val="24"/>
          <w:lang w:eastAsia="pl-PL"/>
        </w:rPr>
        <w:t xml:space="preserve"> a także podejmowaniu czynności prawnych mających na celu ich przeniesienie,</w:t>
      </w:r>
    </w:p>
    <w:p w14:paraId="0F4132A2" w14:textId="6439AF8D" w:rsidR="003E60D6" w:rsidRDefault="00577FA5" w:rsidP="00694FF7">
      <w:pPr>
        <w:pStyle w:val="Akapitzlist"/>
        <w:numPr>
          <w:ilvl w:val="0"/>
          <w:numId w:val="19"/>
        </w:numPr>
        <w:contextualSpacing w:val="0"/>
        <w:jc w:val="both"/>
        <w:rPr>
          <w:rFonts w:cs="Calibri"/>
          <w:szCs w:val="24"/>
        </w:rPr>
      </w:pPr>
      <w:r w:rsidRPr="003E60D6">
        <w:rPr>
          <w:rFonts w:cs="Calibri"/>
          <w:szCs w:val="24"/>
        </w:rPr>
        <w:t>orzeczeniu przez sąd, na podstawie ustawy z dnia 15 czerwca 2012 r. o skutkach powierzenia wykonywania pracy cudzoziemcom przebywającym wbrew przepisom na terytorium</w:t>
      </w:r>
      <w:r w:rsidR="001B5672" w:rsidRPr="003E60D6">
        <w:rPr>
          <w:rFonts w:cs="Calibri"/>
          <w:szCs w:val="24"/>
        </w:rPr>
        <w:t xml:space="preserve"> </w:t>
      </w:r>
      <w:r w:rsidRPr="003E60D6">
        <w:rPr>
          <w:rFonts w:cs="Calibri"/>
          <w:szCs w:val="24"/>
        </w:rPr>
        <w:t>Rzeczypospolitej Polskiej, zakazu dostępu do środków o których mowa w</w:t>
      </w:r>
      <w:r w:rsidR="00B13846" w:rsidRPr="003E60D6">
        <w:rPr>
          <w:rFonts w:cs="Calibri"/>
          <w:szCs w:val="24"/>
        </w:rPr>
        <w:t> </w:t>
      </w:r>
      <w:r w:rsidRPr="003E60D6">
        <w:rPr>
          <w:rFonts w:cs="Calibri"/>
          <w:szCs w:val="24"/>
        </w:rPr>
        <w:t>art.</w:t>
      </w:r>
      <w:r w:rsidR="00B13846" w:rsidRPr="003E60D6">
        <w:rPr>
          <w:rFonts w:cs="Calibri"/>
          <w:szCs w:val="24"/>
        </w:rPr>
        <w:t> </w:t>
      </w:r>
      <w:r w:rsidRPr="003E60D6">
        <w:rPr>
          <w:rFonts w:cs="Calibri"/>
          <w:szCs w:val="24"/>
        </w:rPr>
        <w:t>5 ust. 3 pkt 1 ustawy z</w:t>
      </w:r>
      <w:r w:rsidR="001B5672" w:rsidRPr="003E60D6">
        <w:rPr>
          <w:rFonts w:cs="Calibri"/>
          <w:szCs w:val="24"/>
        </w:rPr>
        <w:t> </w:t>
      </w:r>
      <w:r w:rsidRPr="003E60D6">
        <w:rPr>
          <w:rFonts w:cs="Calibri"/>
          <w:szCs w:val="24"/>
        </w:rPr>
        <w:t xml:space="preserve">dnia 27 sierpnia 2009 r. o finansach publicznych. Należy wówczas dołączyć </w:t>
      </w:r>
      <w:r w:rsidR="00195259" w:rsidRPr="003E60D6">
        <w:rPr>
          <w:rFonts w:cs="Calibri"/>
          <w:szCs w:val="24"/>
        </w:rPr>
        <w:t xml:space="preserve">do pisemnej informacji </w:t>
      </w:r>
      <w:r w:rsidRPr="003E60D6">
        <w:rPr>
          <w:rFonts w:cs="Calibri"/>
          <w:szCs w:val="24"/>
        </w:rPr>
        <w:t xml:space="preserve">potwierdzoną </w:t>
      </w:r>
      <w:r w:rsidR="00DD7D62" w:rsidRPr="003E60D6">
        <w:rPr>
          <w:rFonts w:cs="Calibri"/>
          <w:szCs w:val="24"/>
        </w:rPr>
        <w:t>przez Beneficjenta/</w:t>
      </w:r>
      <w:r w:rsidR="0026462A">
        <w:rPr>
          <w:rFonts w:cs="Calibri"/>
          <w:szCs w:val="24"/>
        </w:rPr>
        <w:t xml:space="preserve"> </w:t>
      </w:r>
      <w:r w:rsidR="00DD7D62" w:rsidRPr="003E60D6">
        <w:rPr>
          <w:rFonts w:cs="Calibri"/>
          <w:szCs w:val="24"/>
        </w:rPr>
        <w:t>Partnera</w:t>
      </w:r>
      <w:r w:rsidR="003E569E" w:rsidRPr="003E60D6">
        <w:rPr>
          <w:rFonts w:cs="Calibri"/>
          <w:szCs w:val="24"/>
        </w:rPr>
        <w:t>/Podmiot upoważniony do ponoszenia wydatków</w:t>
      </w:r>
      <w:r w:rsidR="00DD7D62" w:rsidRPr="003E60D6">
        <w:rPr>
          <w:rFonts w:cs="Calibri"/>
          <w:szCs w:val="24"/>
        </w:rPr>
        <w:t xml:space="preserve"> </w:t>
      </w:r>
      <w:r w:rsidRPr="003E60D6">
        <w:rPr>
          <w:rFonts w:cs="Calibri"/>
          <w:szCs w:val="24"/>
        </w:rPr>
        <w:t>za zgodność z</w:t>
      </w:r>
      <w:r w:rsidR="009303B8" w:rsidRPr="003E60D6">
        <w:rPr>
          <w:rFonts w:cs="Calibri"/>
          <w:szCs w:val="24"/>
        </w:rPr>
        <w:t> </w:t>
      </w:r>
      <w:r w:rsidRPr="003E60D6">
        <w:rPr>
          <w:rFonts w:cs="Calibri"/>
          <w:szCs w:val="24"/>
        </w:rPr>
        <w:t xml:space="preserve">oryginałem kopię </w:t>
      </w:r>
      <w:r w:rsidR="00F039BA" w:rsidRPr="003E60D6">
        <w:rPr>
          <w:rFonts w:cs="Calibri"/>
          <w:szCs w:val="24"/>
        </w:rPr>
        <w:t xml:space="preserve">odpisu </w:t>
      </w:r>
      <w:r w:rsidRPr="003E60D6">
        <w:rPr>
          <w:rFonts w:cs="Calibri"/>
          <w:szCs w:val="24"/>
        </w:rPr>
        <w:t>wyroku sądu,</w:t>
      </w:r>
    </w:p>
    <w:p w14:paraId="05D5D48D" w14:textId="5320A823" w:rsidR="00E731D6" w:rsidRPr="003E60D6" w:rsidRDefault="00577FA5" w:rsidP="00694FF7">
      <w:pPr>
        <w:pStyle w:val="Akapitzlist"/>
        <w:numPr>
          <w:ilvl w:val="0"/>
          <w:numId w:val="19"/>
        </w:numPr>
        <w:contextualSpacing w:val="0"/>
        <w:jc w:val="both"/>
        <w:rPr>
          <w:rFonts w:cs="Calibri"/>
          <w:szCs w:val="24"/>
        </w:rPr>
      </w:pPr>
      <w:r w:rsidRPr="003E60D6">
        <w:rPr>
          <w:rFonts w:cs="Calibri"/>
          <w:szCs w:val="24"/>
        </w:rPr>
        <w:t xml:space="preserve">każdej zmianie statusu jako podatnika podatku od towarów i usług </w:t>
      </w:r>
      <w:r w:rsidR="000E4F2B" w:rsidRPr="003E60D6">
        <w:rPr>
          <w:rFonts w:cs="Calibri"/>
          <w:szCs w:val="24"/>
        </w:rPr>
        <w:t>lub zaistnieniu okoliczności, o</w:t>
      </w:r>
      <w:r w:rsidR="004771D8" w:rsidRPr="003E60D6">
        <w:rPr>
          <w:rFonts w:cs="Calibri"/>
          <w:szCs w:val="24"/>
        </w:rPr>
        <w:t> </w:t>
      </w:r>
      <w:r w:rsidR="000E4F2B" w:rsidRPr="003E60D6">
        <w:rPr>
          <w:rFonts w:cs="Calibri"/>
          <w:szCs w:val="24"/>
        </w:rPr>
        <w:t xml:space="preserve">których mowa w </w:t>
      </w:r>
      <w:r w:rsidR="00CF22B1" w:rsidRPr="003E60D6">
        <w:rPr>
          <w:rFonts w:cs="Calibri"/>
          <w:szCs w:val="24"/>
        </w:rPr>
        <w:t>p</w:t>
      </w:r>
      <w:r w:rsidR="000E4F2B" w:rsidRPr="003E60D6">
        <w:rPr>
          <w:rFonts w:cs="Calibri"/>
          <w:szCs w:val="24"/>
        </w:rPr>
        <w:t xml:space="preserve">kt </w:t>
      </w:r>
      <w:r w:rsidR="008E23AE" w:rsidRPr="003E60D6">
        <w:rPr>
          <w:rFonts w:cs="Calibri"/>
          <w:szCs w:val="24"/>
        </w:rPr>
        <w:t>7</w:t>
      </w:r>
      <w:r w:rsidR="000E4F2B" w:rsidRPr="003E60D6">
        <w:rPr>
          <w:rFonts w:cs="Calibri"/>
          <w:szCs w:val="24"/>
        </w:rPr>
        <w:t xml:space="preserve"> lit. b </w:t>
      </w:r>
      <w:r w:rsidR="00B84532" w:rsidRPr="003E60D6">
        <w:rPr>
          <w:rFonts w:cs="Calibri"/>
          <w:szCs w:val="24"/>
        </w:rPr>
        <w:t>–</w:t>
      </w:r>
      <w:r w:rsidRPr="003E60D6">
        <w:rPr>
          <w:rFonts w:cs="Calibri"/>
          <w:szCs w:val="24"/>
        </w:rPr>
        <w:t xml:space="preserve"> dotyczy Projektu, o którym mowa w</w:t>
      </w:r>
      <w:r w:rsidR="00B13846" w:rsidRPr="003E60D6">
        <w:rPr>
          <w:rFonts w:cs="Calibri"/>
          <w:szCs w:val="24"/>
        </w:rPr>
        <w:t> </w:t>
      </w:r>
      <w:r w:rsidR="00CF22B1" w:rsidRPr="003E60D6">
        <w:rPr>
          <w:rFonts w:cs="Calibri"/>
          <w:szCs w:val="24"/>
        </w:rPr>
        <w:t>p</w:t>
      </w:r>
      <w:r w:rsidRPr="003E60D6">
        <w:rPr>
          <w:rFonts w:cs="Calibri"/>
          <w:szCs w:val="24"/>
        </w:rPr>
        <w:t>kt</w:t>
      </w:r>
      <w:r w:rsidR="00B13846" w:rsidRPr="003E60D6">
        <w:rPr>
          <w:rFonts w:cs="Calibri"/>
          <w:szCs w:val="24"/>
        </w:rPr>
        <w:t> </w:t>
      </w:r>
      <w:r w:rsidR="008E23AE" w:rsidRPr="003E60D6">
        <w:rPr>
          <w:rFonts w:cs="Calibri"/>
          <w:szCs w:val="24"/>
        </w:rPr>
        <w:t>7</w:t>
      </w:r>
      <w:r w:rsidRPr="003E60D6">
        <w:rPr>
          <w:rFonts w:cs="Calibri"/>
          <w:szCs w:val="24"/>
        </w:rPr>
        <w:t>.</w:t>
      </w:r>
    </w:p>
    <w:p w14:paraId="4EDBD9BD" w14:textId="4CC4629B" w:rsidR="002131C1" w:rsidRPr="00A55663" w:rsidRDefault="003F00A3" w:rsidP="00694FF7">
      <w:pPr>
        <w:pStyle w:val="Akapitzlist"/>
        <w:numPr>
          <w:ilvl w:val="0"/>
          <w:numId w:val="17"/>
        </w:numPr>
        <w:contextualSpacing w:val="0"/>
        <w:jc w:val="both"/>
        <w:rPr>
          <w:rFonts w:cs="Calibri"/>
          <w:szCs w:val="24"/>
        </w:rPr>
      </w:pPr>
      <w:r w:rsidRPr="00A55663">
        <w:rPr>
          <w:rFonts w:cs="Calibri"/>
          <w:szCs w:val="24"/>
        </w:rPr>
        <w:t xml:space="preserve">dokonania </w:t>
      </w:r>
      <w:r w:rsidR="008F39E9" w:rsidRPr="00A55663">
        <w:rPr>
          <w:rFonts w:cs="Calibri"/>
          <w:szCs w:val="24"/>
        </w:rPr>
        <w:t xml:space="preserve">zwrotu środków </w:t>
      </w:r>
      <w:r w:rsidRPr="00A55663">
        <w:rPr>
          <w:rFonts w:cs="Calibri"/>
          <w:szCs w:val="24"/>
        </w:rPr>
        <w:t xml:space="preserve">na rachunek, o którym mowa w § 1 pkt </w:t>
      </w:r>
      <w:r w:rsidR="007E4034" w:rsidRPr="00A55663">
        <w:rPr>
          <w:rFonts w:cs="Calibri"/>
          <w:szCs w:val="24"/>
        </w:rPr>
        <w:t>1</w:t>
      </w:r>
      <w:r w:rsidR="004478CF">
        <w:rPr>
          <w:rFonts w:cs="Calibri"/>
          <w:szCs w:val="24"/>
        </w:rPr>
        <w:t>5</w:t>
      </w:r>
      <w:r w:rsidRPr="00A55663">
        <w:rPr>
          <w:rFonts w:cs="Calibri"/>
          <w:szCs w:val="24"/>
        </w:rPr>
        <w:t xml:space="preserve"> Umowy lub do wyrażenia zgody na pomniejszenie kolejnej płatności, w przypadku konieczności zwrotu środków zarówno w zakresie </w:t>
      </w:r>
      <w:r w:rsidR="00DD35B0" w:rsidRPr="00A55663">
        <w:rPr>
          <w:rFonts w:cs="Calibri"/>
          <w:szCs w:val="24"/>
        </w:rPr>
        <w:t>dofinansowania przeznaczonego dla Beneficjenta</w:t>
      </w:r>
      <w:r w:rsidR="00790A21" w:rsidRPr="00A55663">
        <w:rPr>
          <w:rFonts w:cs="Calibri"/>
          <w:szCs w:val="24"/>
        </w:rPr>
        <w:t>,</w:t>
      </w:r>
      <w:r w:rsidR="00DD35B0" w:rsidRPr="00A55663">
        <w:rPr>
          <w:rFonts w:cs="Calibri"/>
          <w:szCs w:val="24"/>
        </w:rPr>
        <w:t xml:space="preserve"> jak i</w:t>
      </w:r>
      <w:r w:rsidR="00870AD5" w:rsidRPr="00A55663">
        <w:rPr>
          <w:rFonts w:cs="Calibri"/>
          <w:szCs w:val="24"/>
        </w:rPr>
        <w:t> </w:t>
      </w:r>
      <w:r w:rsidR="00DD35B0" w:rsidRPr="00A55663">
        <w:rPr>
          <w:rFonts w:cs="Calibri"/>
          <w:szCs w:val="24"/>
        </w:rPr>
        <w:t>Partnera i</w:t>
      </w:r>
      <w:r w:rsidR="009303B8" w:rsidRPr="00A55663">
        <w:rPr>
          <w:rFonts w:cs="Calibri"/>
          <w:szCs w:val="24"/>
        </w:rPr>
        <w:t> </w:t>
      </w:r>
      <w:r w:rsidR="00DD35B0" w:rsidRPr="00A55663">
        <w:rPr>
          <w:rFonts w:cs="Calibri"/>
          <w:szCs w:val="24"/>
        </w:rPr>
        <w:t>Podmiotu upoważnionego do ponoszenia wydatków.</w:t>
      </w:r>
    </w:p>
    <w:p w14:paraId="686AE9A0" w14:textId="77777777" w:rsidR="003E60D6" w:rsidRDefault="009664DA" w:rsidP="00694FF7">
      <w:pPr>
        <w:pStyle w:val="Akapitzlist"/>
        <w:numPr>
          <w:ilvl w:val="0"/>
          <w:numId w:val="13"/>
        </w:numPr>
        <w:ind w:left="284" w:hanging="284"/>
        <w:contextualSpacing w:val="0"/>
        <w:jc w:val="both"/>
        <w:rPr>
          <w:rFonts w:cs="Calibri"/>
          <w:szCs w:val="24"/>
        </w:rPr>
      </w:pPr>
      <w:r w:rsidRPr="00A55663">
        <w:rPr>
          <w:rFonts w:cs="Calibri"/>
          <w:szCs w:val="24"/>
        </w:rPr>
        <w:t xml:space="preserve">Zakazuje się wszelkiej dyskryminacji w korzystaniu z </w:t>
      </w:r>
      <w:r w:rsidR="00582E15" w:rsidRPr="00A55663">
        <w:rPr>
          <w:rFonts w:cs="Calibri"/>
          <w:szCs w:val="24"/>
        </w:rPr>
        <w:t>P</w:t>
      </w:r>
      <w:r w:rsidRPr="00A55663">
        <w:rPr>
          <w:rFonts w:cs="Calibri"/>
          <w:szCs w:val="24"/>
        </w:rPr>
        <w:t>rojektu przez użytkowników końcowych.</w:t>
      </w:r>
    </w:p>
    <w:p w14:paraId="79693DE8" w14:textId="72F97E30" w:rsidR="00492E0A" w:rsidRPr="003E60D6" w:rsidRDefault="00492E0A" w:rsidP="00694FF7">
      <w:pPr>
        <w:pStyle w:val="Akapitzlist"/>
        <w:numPr>
          <w:ilvl w:val="0"/>
          <w:numId w:val="13"/>
        </w:numPr>
        <w:ind w:left="284" w:hanging="284"/>
        <w:contextualSpacing w:val="0"/>
        <w:jc w:val="both"/>
        <w:rPr>
          <w:rFonts w:cs="Calibri"/>
          <w:szCs w:val="24"/>
        </w:rPr>
      </w:pPr>
      <w:r w:rsidRPr="003E60D6">
        <w:rPr>
          <w:rFonts w:cs="Calibri"/>
          <w:szCs w:val="24"/>
        </w:rPr>
        <w:t>Na okres działania siły wyższej obowiązki Stron Umowy ulegają zawieszeniu w zakresie uniemożliwionym przez działanie siły wyższej. Strony Umowy nie są odpowiedzialne względem siebie i nie naruszają postanowień Umowy, jeżeli niewykonanie lub nienależyte wykonanie obowiązków wynikających z Umowy jest wyłącznie wynikiem działania siły wyższej. Strony Umowy są zobowiązane niezwłocznie wzajemnie siebie poinformować w formie pisemnej o</w:t>
      </w:r>
      <w:r w:rsidR="00D43E4B" w:rsidRPr="003E60D6">
        <w:rPr>
          <w:rFonts w:cs="Calibri"/>
          <w:szCs w:val="24"/>
        </w:rPr>
        <w:t> </w:t>
      </w:r>
      <w:r w:rsidRPr="003E60D6">
        <w:rPr>
          <w:rFonts w:cs="Calibri"/>
          <w:szCs w:val="24"/>
        </w:rPr>
        <w:t>fakcie wystąpienia siły wyższej, mającej wpływ na realizację Umowy, udowodnić te okoliczności poprzez przedstawienie dokumentacji potwierdzającej wystąpienie zdarzeń mających cechy siły wyższej oraz wskazać i uprawdopodobnić zakres i wpływ, jaki zdarzenie miało na przebieg realizacji Projektu. W przypadku ustania siły wyższej, Strony Umowy niezwłocznie przystąpią do realizacji swoich obowiązków wynikających z Umowy. W</w:t>
      </w:r>
      <w:r w:rsidR="00D43E4B" w:rsidRPr="003E60D6">
        <w:rPr>
          <w:rFonts w:cs="Calibri"/>
          <w:szCs w:val="24"/>
        </w:rPr>
        <w:t> </w:t>
      </w:r>
      <w:r w:rsidRPr="003E60D6">
        <w:rPr>
          <w:rFonts w:cs="Calibri"/>
          <w:szCs w:val="24"/>
        </w:rPr>
        <w:t>przypadku, gdy dalsza realizacja Projektu nie jest możliwa z powodu działania siły wyższej, Strony mogą rozwiązać Umowę w trybie, o którym mowa w</w:t>
      </w:r>
      <w:r w:rsidR="005E39E5" w:rsidRPr="003E60D6">
        <w:rPr>
          <w:rFonts w:cs="Calibri"/>
          <w:szCs w:val="24"/>
        </w:rPr>
        <w:t> </w:t>
      </w:r>
      <w:r w:rsidRPr="003E60D6">
        <w:rPr>
          <w:rFonts w:cs="Calibri"/>
          <w:szCs w:val="24"/>
        </w:rPr>
        <w:t>§</w:t>
      </w:r>
      <w:r w:rsidR="00C54767" w:rsidRPr="003E60D6">
        <w:rPr>
          <w:rFonts w:cs="Calibri"/>
          <w:szCs w:val="24"/>
        </w:rPr>
        <w:t> </w:t>
      </w:r>
      <w:r w:rsidRPr="003E60D6">
        <w:rPr>
          <w:rFonts w:cs="Calibri"/>
          <w:szCs w:val="24"/>
        </w:rPr>
        <w:t>26 ust</w:t>
      </w:r>
      <w:r w:rsidR="00870AD5" w:rsidRPr="003E60D6">
        <w:rPr>
          <w:rFonts w:cs="Calibri"/>
          <w:szCs w:val="24"/>
        </w:rPr>
        <w:t>. 8</w:t>
      </w:r>
      <w:r w:rsidRPr="003E60D6">
        <w:rPr>
          <w:rFonts w:cs="Calibri"/>
          <w:szCs w:val="24"/>
        </w:rPr>
        <w:t xml:space="preserve"> Umowy.</w:t>
      </w:r>
    </w:p>
    <w:p w14:paraId="5BBF538C" w14:textId="77777777" w:rsidR="00632C6D" w:rsidRPr="00A55663" w:rsidRDefault="00632C6D" w:rsidP="00F820B9">
      <w:pPr>
        <w:pStyle w:val="Nagwek2"/>
        <w:spacing w:before="240" w:after="120" w:line="276" w:lineRule="auto"/>
        <w:rPr>
          <w:rFonts w:cs="Calibri"/>
          <w:sz w:val="24"/>
          <w:szCs w:val="24"/>
          <w:lang w:eastAsia="pl-PL"/>
        </w:rPr>
      </w:pPr>
      <w:r w:rsidRPr="00A55663">
        <w:rPr>
          <w:rFonts w:cs="Calibri"/>
          <w:sz w:val="24"/>
          <w:szCs w:val="24"/>
          <w:lang w:eastAsia="pl-PL"/>
        </w:rPr>
        <w:t>§ 5</w:t>
      </w:r>
    </w:p>
    <w:p w14:paraId="75A3FEFB" w14:textId="343DF929" w:rsidR="00577FA5" w:rsidRPr="00A55663" w:rsidRDefault="009F29DC" w:rsidP="00694FF7">
      <w:pPr>
        <w:pStyle w:val="Akapitzlist"/>
        <w:numPr>
          <w:ilvl w:val="0"/>
          <w:numId w:val="20"/>
        </w:numPr>
        <w:spacing w:before="120"/>
        <w:ind w:left="284" w:hanging="284"/>
        <w:contextualSpacing w:val="0"/>
        <w:jc w:val="both"/>
        <w:rPr>
          <w:rFonts w:cs="Calibri"/>
          <w:szCs w:val="24"/>
        </w:rPr>
      </w:pPr>
      <w:r w:rsidRPr="00A55663">
        <w:rPr>
          <w:rFonts w:cs="Calibri"/>
          <w:szCs w:val="24"/>
        </w:rPr>
        <w:t>Beneficjent, w imieniu swoim, Partnera i Podmiotu upoważnionego do ponoszenia wydatków, zobowiązuje się do przestrzegania i stosowania przy realizacji Projektu Wytycznych</w:t>
      </w:r>
      <w:r w:rsidR="00232F2B" w:rsidRPr="00A55663">
        <w:rPr>
          <w:rFonts w:cs="Calibri"/>
          <w:szCs w:val="24"/>
        </w:rPr>
        <w:t xml:space="preserve"> wydanych i</w:t>
      </w:r>
      <w:r w:rsidR="000A48DA" w:rsidRPr="00A55663">
        <w:rPr>
          <w:rFonts w:cs="Calibri"/>
          <w:szCs w:val="24"/>
        </w:rPr>
        <w:t> </w:t>
      </w:r>
      <w:r w:rsidR="00232F2B" w:rsidRPr="00A55663">
        <w:rPr>
          <w:rFonts w:cs="Calibri"/>
          <w:szCs w:val="24"/>
        </w:rPr>
        <w:t>opublikowanych zgodnie z</w:t>
      </w:r>
      <w:r w:rsidR="002524C0" w:rsidRPr="00A55663">
        <w:rPr>
          <w:rFonts w:cs="Calibri"/>
          <w:szCs w:val="24"/>
        </w:rPr>
        <w:t> </w:t>
      </w:r>
      <w:r w:rsidR="00232F2B" w:rsidRPr="00A55663">
        <w:rPr>
          <w:rFonts w:cs="Calibri"/>
          <w:szCs w:val="24"/>
        </w:rPr>
        <w:t xml:space="preserve">art. 5 </w:t>
      </w:r>
      <w:r w:rsidR="00801EF5" w:rsidRPr="00A55663">
        <w:rPr>
          <w:rFonts w:cs="Calibri"/>
          <w:szCs w:val="24"/>
        </w:rPr>
        <w:t>u</w:t>
      </w:r>
      <w:r w:rsidR="00232F2B" w:rsidRPr="00A55663">
        <w:rPr>
          <w:rFonts w:cs="Calibri"/>
          <w:szCs w:val="24"/>
        </w:rPr>
        <w:t xml:space="preserve">stawy </w:t>
      </w:r>
      <w:r w:rsidR="00801EF5" w:rsidRPr="00A55663">
        <w:rPr>
          <w:rFonts w:cs="Calibri"/>
          <w:szCs w:val="24"/>
        </w:rPr>
        <w:t xml:space="preserve">wdrożeniowej </w:t>
      </w:r>
      <w:r w:rsidR="00232F2B" w:rsidRPr="00A55663">
        <w:rPr>
          <w:rFonts w:cs="Calibri"/>
          <w:szCs w:val="24"/>
        </w:rPr>
        <w:t>przez Ministra właściwego do spraw rozwoju regionalnego, a w szczególności</w:t>
      </w:r>
      <w:r w:rsidRPr="00A55663">
        <w:rPr>
          <w:rFonts w:cs="Calibri"/>
          <w:szCs w:val="24"/>
        </w:rPr>
        <w:t>:</w:t>
      </w:r>
    </w:p>
    <w:p w14:paraId="256C4D82" w14:textId="77777777" w:rsidR="003E60D6" w:rsidRDefault="009F29DC" w:rsidP="00694FF7">
      <w:pPr>
        <w:pStyle w:val="Akapitzlist"/>
        <w:numPr>
          <w:ilvl w:val="0"/>
          <w:numId w:val="21"/>
        </w:numPr>
        <w:contextualSpacing w:val="0"/>
        <w:jc w:val="both"/>
        <w:rPr>
          <w:rFonts w:cs="Calibri"/>
          <w:szCs w:val="24"/>
        </w:rPr>
      </w:pPr>
      <w:r w:rsidRPr="003E60D6">
        <w:rPr>
          <w:rFonts w:cs="Calibri"/>
          <w:szCs w:val="24"/>
        </w:rPr>
        <w:t xml:space="preserve">Wytycznych </w:t>
      </w:r>
      <w:r w:rsidR="000A48DA" w:rsidRPr="003E60D6">
        <w:rPr>
          <w:rFonts w:cs="Calibri"/>
          <w:szCs w:val="24"/>
        </w:rPr>
        <w:t>dotyczących zagadnień związanych z przygotowaniem projektów inwestycyjnych, w tym hybrydowych na lata 2021</w:t>
      </w:r>
      <w:r w:rsidR="00B84532" w:rsidRPr="00A55663">
        <w:rPr>
          <w:rFonts w:cs="Calibri"/>
          <w:szCs w:val="24"/>
        </w:rPr>
        <w:t>–</w:t>
      </w:r>
      <w:r w:rsidR="000A48DA" w:rsidRPr="003E60D6">
        <w:rPr>
          <w:rFonts w:cs="Calibri"/>
          <w:szCs w:val="24"/>
        </w:rPr>
        <w:t>2027</w:t>
      </w:r>
      <w:r w:rsidR="001D533D" w:rsidRPr="003E60D6">
        <w:rPr>
          <w:rFonts w:cs="Calibri"/>
          <w:szCs w:val="24"/>
        </w:rPr>
        <w:t>,</w:t>
      </w:r>
    </w:p>
    <w:p w14:paraId="5F59E3B4" w14:textId="6D91BED7" w:rsidR="003E60D6" w:rsidRPr="003E60D6" w:rsidRDefault="009F29DC" w:rsidP="00694FF7">
      <w:pPr>
        <w:pStyle w:val="Akapitzlist"/>
        <w:numPr>
          <w:ilvl w:val="0"/>
          <w:numId w:val="21"/>
        </w:numPr>
        <w:contextualSpacing w:val="0"/>
        <w:jc w:val="both"/>
        <w:rPr>
          <w:rFonts w:cs="Calibri"/>
          <w:szCs w:val="24"/>
        </w:rPr>
      </w:pPr>
      <w:r w:rsidRPr="003E60D6">
        <w:rPr>
          <w:rFonts w:cs="Calibri"/>
          <w:color w:val="000000" w:themeColor="text1"/>
          <w:szCs w:val="24"/>
        </w:rPr>
        <w:t xml:space="preserve">Wytycznych </w:t>
      </w:r>
      <w:r w:rsidR="00535107" w:rsidRPr="003E60D6">
        <w:rPr>
          <w:rFonts w:cs="Calibri"/>
          <w:color w:val="000000" w:themeColor="text1"/>
          <w:szCs w:val="24"/>
        </w:rPr>
        <w:t xml:space="preserve">dotyczących </w:t>
      </w:r>
      <w:r w:rsidRPr="003E60D6">
        <w:rPr>
          <w:rFonts w:cs="Calibri"/>
          <w:color w:val="000000" w:themeColor="text1"/>
          <w:szCs w:val="24"/>
        </w:rPr>
        <w:t>kwalifikowalności wydatków na lata 2021</w:t>
      </w:r>
      <w:r w:rsidR="00493557">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1407855A" w14:textId="36E2EFEE" w:rsidR="003E60D6" w:rsidRDefault="00000545" w:rsidP="00694FF7">
      <w:pPr>
        <w:pStyle w:val="Akapitzlist"/>
        <w:numPr>
          <w:ilvl w:val="0"/>
          <w:numId w:val="21"/>
        </w:numPr>
        <w:contextualSpacing w:val="0"/>
        <w:jc w:val="both"/>
        <w:rPr>
          <w:rFonts w:cs="Calibri"/>
          <w:szCs w:val="24"/>
        </w:rPr>
      </w:pPr>
      <w:r w:rsidRPr="003E60D6">
        <w:rPr>
          <w:rFonts w:cs="Calibri"/>
          <w:szCs w:val="24"/>
        </w:rPr>
        <w:t>Wytycznych</w:t>
      </w:r>
      <w:r w:rsidR="009F29DC" w:rsidRPr="003E60D6">
        <w:rPr>
          <w:rFonts w:cs="Calibri"/>
          <w:szCs w:val="24"/>
        </w:rPr>
        <w:t xml:space="preserve"> </w:t>
      </w:r>
      <w:r w:rsidR="000A6324" w:rsidRPr="003E60D6">
        <w:rPr>
          <w:rFonts w:cs="Calibri"/>
          <w:szCs w:val="24"/>
        </w:rPr>
        <w:t xml:space="preserve">dotyczących </w:t>
      </w:r>
      <w:r w:rsidR="009F29DC" w:rsidRPr="003E60D6">
        <w:rPr>
          <w:rFonts w:cs="Calibri"/>
          <w:szCs w:val="24"/>
        </w:rPr>
        <w:t>warunków gromadzenia i przekazywania danych w postaci elektronicznej na lata 2021</w:t>
      </w:r>
      <w:r w:rsidR="00B84532" w:rsidRPr="003E60D6">
        <w:rPr>
          <w:rFonts w:cs="Calibri"/>
          <w:szCs w:val="24"/>
        </w:rPr>
        <w:t>–</w:t>
      </w:r>
      <w:r w:rsidR="009F29DC" w:rsidRPr="003E60D6">
        <w:rPr>
          <w:rFonts w:cs="Calibri"/>
          <w:szCs w:val="24"/>
        </w:rPr>
        <w:t>2027</w:t>
      </w:r>
      <w:r w:rsidR="00F35008">
        <w:rPr>
          <w:rFonts w:cs="Calibri"/>
          <w:szCs w:val="24"/>
        </w:rPr>
        <w:t xml:space="preserve"> (w zakresie dotyczącym działań Beneficjenta)</w:t>
      </w:r>
      <w:r w:rsidR="001D533D" w:rsidRPr="003E60D6">
        <w:rPr>
          <w:rFonts w:cs="Calibri"/>
          <w:szCs w:val="24"/>
        </w:rPr>
        <w:t>,</w:t>
      </w:r>
    </w:p>
    <w:p w14:paraId="10F6B60D" w14:textId="3B5ADAD5" w:rsidR="003E60D6" w:rsidRPr="003E60D6" w:rsidRDefault="002B4DA7" w:rsidP="00694FF7">
      <w:pPr>
        <w:pStyle w:val="Akapitzlist"/>
        <w:numPr>
          <w:ilvl w:val="0"/>
          <w:numId w:val="21"/>
        </w:numPr>
        <w:contextualSpacing w:val="0"/>
        <w:jc w:val="both"/>
        <w:rPr>
          <w:rFonts w:cs="Calibri"/>
          <w:szCs w:val="24"/>
        </w:rPr>
      </w:pPr>
      <w:r w:rsidRPr="003E60D6">
        <w:rPr>
          <w:rFonts w:cs="Calibri"/>
          <w:color w:val="000000" w:themeColor="text1"/>
          <w:szCs w:val="24"/>
        </w:rPr>
        <w:t xml:space="preserve">Wytycznych </w:t>
      </w:r>
      <w:r w:rsidR="00ED0144" w:rsidRPr="003E60D6">
        <w:rPr>
          <w:rFonts w:cs="Calibri"/>
          <w:color w:val="000000" w:themeColor="text1"/>
          <w:szCs w:val="24"/>
        </w:rPr>
        <w:t>dotyczących</w:t>
      </w:r>
      <w:r w:rsidRPr="003E60D6">
        <w:rPr>
          <w:rFonts w:cs="Calibri"/>
          <w:color w:val="000000" w:themeColor="text1"/>
          <w:szCs w:val="24"/>
        </w:rPr>
        <w:t xml:space="preserve"> sposobu korygowania nieprawidłowości 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3A2C2E62" w14:textId="77777777" w:rsidR="003E60D6" w:rsidRPr="003E60D6" w:rsidRDefault="009F29DC" w:rsidP="00694FF7">
      <w:pPr>
        <w:pStyle w:val="Akapitzlist"/>
        <w:numPr>
          <w:ilvl w:val="0"/>
          <w:numId w:val="21"/>
        </w:numPr>
        <w:contextualSpacing w:val="0"/>
        <w:jc w:val="both"/>
        <w:rPr>
          <w:rFonts w:cs="Calibri"/>
          <w:szCs w:val="24"/>
        </w:rPr>
      </w:pPr>
      <w:r w:rsidRPr="003E60D6">
        <w:rPr>
          <w:rFonts w:cs="Calibri"/>
          <w:color w:val="000000" w:themeColor="text1"/>
          <w:szCs w:val="24"/>
        </w:rPr>
        <w:lastRenderedPageBreak/>
        <w:t xml:space="preserve">Wytycznych </w:t>
      </w:r>
      <w:r w:rsidR="000A6A32" w:rsidRPr="003E60D6">
        <w:rPr>
          <w:rFonts w:cs="Calibri"/>
          <w:color w:val="000000" w:themeColor="text1"/>
          <w:szCs w:val="24"/>
        </w:rPr>
        <w:t xml:space="preserve">dotyczących </w:t>
      </w:r>
      <w:r w:rsidRPr="003E60D6">
        <w:rPr>
          <w:rFonts w:cs="Calibri"/>
          <w:color w:val="000000" w:themeColor="text1"/>
          <w:szCs w:val="24"/>
        </w:rPr>
        <w:t xml:space="preserve">informacji i promocji </w:t>
      </w:r>
      <w:r w:rsidR="000A6A32" w:rsidRPr="003E60D6">
        <w:rPr>
          <w:rFonts w:cs="Calibri"/>
          <w:color w:val="000000" w:themeColor="text1"/>
          <w:szCs w:val="24"/>
        </w:rPr>
        <w:t xml:space="preserve">Funduszy Europejskich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5135A23E" w14:textId="77777777" w:rsidR="003E60D6" w:rsidRPr="003E60D6" w:rsidRDefault="009F29DC" w:rsidP="00694FF7">
      <w:pPr>
        <w:pStyle w:val="Akapitzlist"/>
        <w:numPr>
          <w:ilvl w:val="0"/>
          <w:numId w:val="21"/>
        </w:numPr>
        <w:contextualSpacing w:val="0"/>
        <w:jc w:val="both"/>
        <w:rPr>
          <w:rFonts w:cs="Calibri"/>
          <w:szCs w:val="24"/>
        </w:rPr>
      </w:pPr>
      <w:r w:rsidRPr="003E60D6">
        <w:rPr>
          <w:rFonts w:cs="Calibri"/>
          <w:color w:val="000000" w:themeColor="text1"/>
          <w:szCs w:val="24"/>
        </w:rPr>
        <w:t xml:space="preserve">Wytycznych </w:t>
      </w:r>
      <w:r w:rsidR="00F039BA" w:rsidRPr="003E60D6">
        <w:rPr>
          <w:rFonts w:cs="Calibri"/>
          <w:color w:val="000000" w:themeColor="text1"/>
          <w:szCs w:val="24"/>
        </w:rPr>
        <w:t xml:space="preserve">dotyczących </w:t>
      </w:r>
      <w:r w:rsidRPr="003E60D6">
        <w:rPr>
          <w:rFonts w:cs="Calibri"/>
          <w:color w:val="000000" w:themeColor="text1"/>
          <w:szCs w:val="24"/>
        </w:rPr>
        <w:t xml:space="preserve">kontroli realizacji programów </w:t>
      </w:r>
      <w:r w:rsidR="00F039BA" w:rsidRPr="003E60D6">
        <w:rPr>
          <w:rFonts w:cs="Calibri"/>
          <w:color w:val="000000" w:themeColor="text1"/>
          <w:szCs w:val="24"/>
        </w:rPr>
        <w:t xml:space="preserve">polityki spójności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0ED7AA73" w14:textId="57680B4F" w:rsidR="009F29DC" w:rsidRPr="003E60D6" w:rsidRDefault="009F29DC" w:rsidP="00694FF7">
      <w:pPr>
        <w:pStyle w:val="Akapitzlist"/>
        <w:numPr>
          <w:ilvl w:val="0"/>
          <w:numId w:val="21"/>
        </w:numPr>
        <w:contextualSpacing w:val="0"/>
        <w:jc w:val="both"/>
        <w:rPr>
          <w:rFonts w:cs="Calibri"/>
          <w:szCs w:val="24"/>
        </w:rPr>
      </w:pPr>
      <w:r w:rsidRPr="003E60D6">
        <w:rPr>
          <w:rFonts w:cs="Calibri"/>
          <w:color w:val="000000" w:themeColor="text1"/>
          <w:szCs w:val="24"/>
        </w:rPr>
        <w:t>Wytyczn</w:t>
      </w:r>
      <w:r w:rsidR="009A5CD6" w:rsidRPr="003E60D6">
        <w:rPr>
          <w:rFonts w:cs="Calibri"/>
          <w:color w:val="000000" w:themeColor="text1"/>
          <w:szCs w:val="24"/>
        </w:rPr>
        <w:t>ych</w:t>
      </w:r>
      <w:r w:rsidR="00E22B8D" w:rsidRPr="003E60D6">
        <w:rPr>
          <w:rFonts w:cs="Calibri"/>
          <w:color w:val="000000" w:themeColor="text1"/>
          <w:szCs w:val="24"/>
        </w:rPr>
        <w:t xml:space="preserve"> </w:t>
      </w:r>
      <w:r w:rsidR="009C6899" w:rsidRPr="003E60D6">
        <w:rPr>
          <w:rFonts w:cs="Calibri"/>
          <w:color w:val="000000" w:themeColor="text1"/>
          <w:szCs w:val="24"/>
        </w:rPr>
        <w:t xml:space="preserve">dotyczących </w:t>
      </w:r>
      <w:r w:rsidR="00151D94" w:rsidRPr="003E60D6">
        <w:rPr>
          <w:rFonts w:cs="Calibri"/>
          <w:color w:val="000000" w:themeColor="text1"/>
          <w:szCs w:val="24"/>
        </w:rPr>
        <w:t xml:space="preserve">realizacji </w:t>
      </w:r>
      <w:r w:rsidR="009C6899" w:rsidRPr="003E60D6">
        <w:rPr>
          <w:rFonts w:cs="Calibri"/>
          <w:color w:val="000000" w:themeColor="text1"/>
          <w:szCs w:val="24"/>
        </w:rPr>
        <w:t xml:space="preserve">zasad równościowych w </w:t>
      </w:r>
      <w:r w:rsidR="00151D94" w:rsidRPr="003E60D6">
        <w:rPr>
          <w:rFonts w:cs="Calibri"/>
          <w:color w:val="000000" w:themeColor="text1"/>
          <w:szCs w:val="24"/>
        </w:rPr>
        <w:t xml:space="preserve">ramach </w:t>
      </w:r>
      <w:r w:rsidR="009C6899" w:rsidRPr="003E60D6">
        <w:rPr>
          <w:rFonts w:cs="Calibri"/>
          <w:color w:val="000000" w:themeColor="text1"/>
          <w:szCs w:val="24"/>
        </w:rPr>
        <w:t>fundusz</w:t>
      </w:r>
      <w:r w:rsidR="001C094C" w:rsidRPr="003E60D6">
        <w:rPr>
          <w:rFonts w:cs="Calibri"/>
          <w:color w:val="000000" w:themeColor="text1"/>
          <w:szCs w:val="24"/>
        </w:rPr>
        <w:t>y</w:t>
      </w:r>
      <w:r w:rsidR="009C6899" w:rsidRPr="003E60D6">
        <w:rPr>
          <w:rFonts w:cs="Calibri"/>
          <w:color w:val="000000" w:themeColor="text1"/>
          <w:szCs w:val="24"/>
        </w:rPr>
        <w:t xml:space="preserve"> unijnych na lata 2021</w:t>
      </w:r>
      <w:r w:rsidR="00B84532" w:rsidRPr="003E60D6">
        <w:rPr>
          <w:rFonts w:cs="Calibri"/>
          <w:szCs w:val="24"/>
        </w:rPr>
        <w:t>–</w:t>
      </w:r>
      <w:r w:rsidR="009C6899" w:rsidRPr="003E60D6">
        <w:rPr>
          <w:rFonts w:cs="Calibri"/>
          <w:color w:val="000000" w:themeColor="text1"/>
          <w:szCs w:val="24"/>
        </w:rPr>
        <w:t>202</w:t>
      </w:r>
      <w:r w:rsidRPr="003E60D6">
        <w:rPr>
          <w:rFonts w:cs="Calibri"/>
          <w:color w:val="000000" w:themeColor="text1"/>
          <w:szCs w:val="24"/>
        </w:rPr>
        <w:t>7</w:t>
      </w:r>
      <w:r w:rsidR="00656D92">
        <w:rPr>
          <w:rFonts w:cs="Calibri"/>
          <w:color w:val="000000" w:themeColor="text1"/>
          <w:szCs w:val="24"/>
        </w:rPr>
        <w:t>.</w:t>
      </w:r>
    </w:p>
    <w:p w14:paraId="38A3BC5E" w14:textId="5EC0A7D1" w:rsidR="00776C83" w:rsidRPr="00A55663" w:rsidRDefault="009F29DC" w:rsidP="00694FF7">
      <w:pPr>
        <w:pStyle w:val="Akapitzlist"/>
        <w:numPr>
          <w:ilvl w:val="0"/>
          <w:numId w:val="20"/>
        </w:numPr>
        <w:ind w:left="284" w:hanging="284"/>
        <w:contextualSpacing w:val="0"/>
        <w:jc w:val="both"/>
        <w:rPr>
          <w:rFonts w:cs="Calibri"/>
          <w:szCs w:val="24"/>
        </w:rPr>
      </w:pPr>
      <w:r w:rsidRPr="00A55663">
        <w:rPr>
          <w:rFonts w:cs="Calibri"/>
          <w:szCs w:val="24"/>
        </w:rPr>
        <w:t>Minister właściwy do spraw rozwoju regionalnego:</w:t>
      </w:r>
    </w:p>
    <w:p w14:paraId="243C0FB4" w14:textId="77777777" w:rsidR="00493557" w:rsidRDefault="009F29DC" w:rsidP="00694FF7">
      <w:pPr>
        <w:pStyle w:val="Akapitzlist"/>
        <w:numPr>
          <w:ilvl w:val="0"/>
          <w:numId w:val="22"/>
        </w:numPr>
        <w:contextualSpacing w:val="0"/>
        <w:jc w:val="both"/>
        <w:rPr>
          <w:rFonts w:cs="Calibri"/>
          <w:color w:val="000000" w:themeColor="text1"/>
          <w:szCs w:val="24"/>
        </w:rPr>
      </w:pPr>
      <w:r w:rsidRPr="00493557">
        <w:rPr>
          <w:rFonts w:cs="Calibri"/>
          <w:color w:val="000000" w:themeColor="text1"/>
          <w:szCs w:val="24"/>
        </w:rPr>
        <w:t xml:space="preserve">podaje do publicznej wiadomości, na portalu, </w:t>
      </w:r>
      <w:r w:rsidR="004B6EA0" w:rsidRPr="00493557">
        <w:rPr>
          <w:rFonts w:cs="Calibri"/>
          <w:color w:val="000000" w:themeColor="text1"/>
          <w:szCs w:val="24"/>
        </w:rPr>
        <w:t>W</w:t>
      </w:r>
      <w:r w:rsidRPr="00493557">
        <w:rPr>
          <w:rFonts w:cs="Calibri"/>
          <w:color w:val="000000" w:themeColor="text1"/>
          <w:szCs w:val="24"/>
        </w:rPr>
        <w:t>ytyczne oraz ich zmiany,</w:t>
      </w:r>
    </w:p>
    <w:p w14:paraId="6AE16336" w14:textId="7DA0FDF8" w:rsidR="009F29DC" w:rsidRPr="00493557" w:rsidRDefault="009F29DC" w:rsidP="00694FF7">
      <w:pPr>
        <w:pStyle w:val="Akapitzlist"/>
        <w:numPr>
          <w:ilvl w:val="0"/>
          <w:numId w:val="22"/>
        </w:numPr>
        <w:contextualSpacing w:val="0"/>
        <w:jc w:val="both"/>
        <w:rPr>
          <w:rFonts w:cs="Calibri"/>
          <w:color w:val="000000" w:themeColor="text1"/>
          <w:szCs w:val="24"/>
        </w:rPr>
      </w:pPr>
      <w:r w:rsidRPr="00493557">
        <w:rPr>
          <w:rFonts w:cs="Calibri"/>
          <w:szCs w:val="24"/>
        </w:rPr>
        <w:t>ogłasza w Dzienniku Urzędowym Rzeczypospolitej Polskiej „Monitor Polski” komunikat o</w:t>
      </w:r>
      <w:r w:rsidR="00047E64" w:rsidRPr="00493557">
        <w:rPr>
          <w:rFonts w:cs="Calibri"/>
          <w:szCs w:val="24"/>
        </w:rPr>
        <w:t> </w:t>
      </w:r>
      <w:r w:rsidRPr="00493557">
        <w:rPr>
          <w:rFonts w:cs="Calibri"/>
          <w:szCs w:val="24"/>
        </w:rPr>
        <w:t xml:space="preserve">adresie portalu, na którym zostały zamieszczone </w:t>
      </w:r>
      <w:r w:rsidR="004B6EA0" w:rsidRPr="00493557">
        <w:rPr>
          <w:rFonts w:cs="Calibri"/>
          <w:szCs w:val="24"/>
        </w:rPr>
        <w:t>W</w:t>
      </w:r>
      <w:r w:rsidRPr="00493557">
        <w:rPr>
          <w:rFonts w:cs="Calibri"/>
          <w:szCs w:val="24"/>
        </w:rPr>
        <w:t>ytyczne oraz ich zmiany.</w:t>
      </w:r>
    </w:p>
    <w:p w14:paraId="6F003D51" w14:textId="07317FD5" w:rsidR="002A35B8" w:rsidRPr="00A55663" w:rsidRDefault="009F29DC" w:rsidP="00694FF7">
      <w:pPr>
        <w:pStyle w:val="Akapitzlist"/>
        <w:numPr>
          <w:ilvl w:val="0"/>
          <w:numId w:val="20"/>
        </w:numPr>
        <w:ind w:left="284" w:hanging="284"/>
        <w:contextualSpacing w:val="0"/>
        <w:jc w:val="both"/>
        <w:rPr>
          <w:rFonts w:cs="Calibri"/>
          <w:szCs w:val="24"/>
        </w:rPr>
      </w:pPr>
      <w:r w:rsidRPr="00A55663">
        <w:rPr>
          <w:rFonts w:cs="Calibri"/>
          <w:szCs w:val="24"/>
        </w:rPr>
        <w:t>Wytyczne i ich zmiany są stosowane od dnia ogłoszenia komunikatu, o którym mowa w ust. 2 pkt</w:t>
      </w:r>
      <w:r w:rsidR="00663745" w:rsidRPr="00A55663">
        <w:rPr>
          <w:rFonts w:cs="Calibri"/>
          <w:szCs w:val="24"/>
        </w:rPr>
        <w:t> </w:t>
      </w:r>
      <w:r w:rsidRPr="00A55663">
        <w:rPr>
          <w:rFonts w:cs="Calibri"/>
          <w:szCs w:val="24"/>
        </w:rPr>
        <w:t>2.</w:t>
      </w:r>
      <w:r w:rsidR="002524C0" w:rsidRPr="00A55663">
        <w:rPr>
          <w:rFonts w:cs="Calibri"/>
          <w:szCs w:val="24"/>
        </w:rPr>
        <w:t xml:space="preserve"> </w:t>
      </w:r>
      <w:r w:rsidRPr="00A55663">
        <w:rPr>
          <w:rFonts w:cs="Calibri"/>
          <w:szCs w:val="24"/>
        </w:rPr>
        <w:t>Minister właściwy do spraw rozwoju regionalnego, po ogłoszeniu komunikatu podaje do publicznej wiadomości, na portalu, informacje o</w:t>
      </w:r>
      <w:r w:rsidR="000A5C88" w:rsidRPr="00A55663">
        <w:rPr>
          <w:rFonts w:cs="Calibri"/>
          <w:szCs w:val="24"/>
        </w:rPr>
        <w:t> </w:t>
      </w:r>
      <w:r w:rsidRPr="00A55663">
        <w:rPr>
          <w:rFonts w:cs="Calibri"/>
          <w:szCs w:val="24"/>
        </w:rPr>
        <w:t xml:space="preserve">terminie, od którego </w:t>
      </w:r>
      <w:r w:rsidR="004B6EA0" w:rsidRPr="00A55663">
        <w:rPr>
          <w:rFonts w:cs="Calibri"/>
          <w:szCs w:val="24"/>
        </w:rPr>
        <w:t>W</w:t>
      </w:r>
      <w:r w:rsidRPr="00A55663">
        <w:rPr>
          <w:rFonts w:cs="Calibri"/>
          <w:szCs w:val="24"/>
        </w:rPr>
        <w:t>ytyczne lub ich zmiany są stosowane.</w:t>
      </w:r>
    </w:p>
    <w:p w14:paraId="17DECC1F" w14:textId="773D3F70" w:rsidR="001D4289" w:rsidRPr="00A55663" w:rsidRDefault="001D4289" w:rsidP="00F820B9">
      <w:pPr>
        <w:pStyle w:val="Nagwek2"/>
        <w:spacing w:before="240" w:after="120" w:line="276" w:lineRule="auto"/>
        <w:rPr>
          <w:rFonts w:cs="Calibri"/>
          <w:sz w:val="24"/>
          <w:szCs w:val="24"/>
        </w:rPr>
      </w:pPr>
      <w:r w:rsidRPr="00A55663">
        <w:rPr>
          <w:rFonts w:cs="Calibri"/>
          <w:sz w:val="24"/>
          <w:szCs w:val="24"/>
        </w:rPr>
        <w:t>§ 6</w:t>
      </w:r>
    </w:p>
    <w:p w14:paraId="11C44142" w14:textId="27CEA6FF" w:rsidR="00F820B9" w:rsidRDefault="001D4289" w:rsidP="00694FF7">
      <w:pPr>
        <w:pStyle w:val="Akapitzlist"/>
        <w:numPr>
          <w:ilvl w:val="0"/>
          <w:numId w:val="23"/>
        </w:numPr>
        <w:spacing w:before="120"/>
        <w:ind w:left="284" w:hanging="284"/>
        <w:contextualSpacing w:val="0"/>
        <w:jc w:val="both"/>
        <w:rPr>
          <w:rFonts w:cs="Calibri"/>
          <w:szCs w:val="24"/>
        </w:rPr>
      </w:pPr>
      <w:r w:rsidRPr="00A55663">
        <w:rPr>
          <w:rFonts w:cs="Calibri"/>
          <w:szCs w:val="24"/>
        </w:rPr>
        <w:t>Beneficjent</w:t>
      </w:r>
      <w:r w:rsidR="00FF4C5C" w:rsidRPr="00A55663">
        <w:rPr>
          <w:rFonts w:cs="Calibri"/>
          <w:szCs w:val="24"/>
        </w:rPr>
        <w:t xml:space="preserve"> </w:t>
      </w:r>
      <w:r w:rsidRPr="00A55663">
        <w:rPr>
          <w:rFonts w:cs="Calibri"/>
          <w:szCs w:val="24"/>
        </w:rPr>
        <w:t>zobowiązuj</w:t>
      </w:r>
      <w:r w:rsidR="00FF4C5C" w:rsidRPr="00A55663">
        <w:rPr>
          <w:rFonts w:cs="Calibri"/>
          <w:szCs w:val="24"/>
        </w:rPr>
        <w:t>e</w:t>
      </w:r>
      <w:r w:rsidRPr="00A55663">
        <w:rPr>
          <w:rFonts w:cs="Calibri"/>
          <w:szCs w:val="24"/>
        </w:rPr>
        <w:t xml:space="preserve"> się do przechowywania</w:t>
      </w:r>
      <w:r w:rsidR="00E73B8D" w:rsidRPr="00A55663">
        <w:rPr>
          <w:rFonts w:cs="Calibri"/>
          <w:szCs w:val="24"/>
        </w:rPr>
        <w:t>,</w:t>
      </w:r>
      <w:r w:rsidRPr="00A55663">
        <w:rPr>
          <w:rFonts w:cs="Calibri"/>
          <w:szCs w:val="24"/>
        </w:rPr>
        <w:t xml:space="preserve"> </w:t>
      </w:r>
      <w:r w:rsidR="00A56D28" w:rsidRPr="00A55663">
        <w:rPr>
          <w:rFonts w:cs="Calibri"/>
          <w:szCs w:val="24"/>
        </w:rPr>
        <w:t>w miejscu wskazanym we wniosku o płatność</w:t>
      </w:r>
      <w:r w:rsidR="009A5CD6" w:rsidRPr="00A55663">
        <w:rPr>
          <w:rFonts w:cs="Calibri"/>
          <w:szCs w:val="24"/>
        </w:rPr>
        <w:t xml:space="preserve"> końcową</w:t>
      </w:r>
      <w:r w:rsidR="00A56D28" w:rsidRPr="00A55663">
        <w:rPr>
          <w:rFonts w:cs="Calibri"/>
          <w:szCs w:val="24"/>
        </w:rPr>
        <w:t xml:space="preserve">, </w:t>
      </w:r>
      <w:r w:rsidRPr="00A55663">
        <w:rPr>
          <w:rFonts w:cs="Calibri"/>
          <w:szCs w:val="24"/>
        </w:rPr>
        <w:t>kompletnej dokumentacji związanej z</w:t>
      </w:r>
      <w:r w:rsidR="00FF4C5C" w:rsidRPr="00A55663">
        <w:rPr>
          <w:rFonts w:cs="Calibri"/>
          <w:szCs w:val="24"/>
        </w:rPr>
        <w:t> </w:t>
      </w:r>
      <w:r w:rsidRPr="00A55663">
        <w:rPr>
          <w:rFonts w:cs="Calibri"/>
          <w:szCs w:val="24"/>
        </w:rPr>
        <w:t>realizacją Projektu przez okres pięciu lat od dnia 31</w:t>
      </w:r>
      <w:r w:rsidR="00F86130" w:rsidRPr="00A55663">
        <w:rPr>
          <w:rFonts w:cs="Calibri"/>
          <w:szCs w:val="24"/>
        </w:rPr>
        <w:t> </w:t>
      </w:r>
      <w:r w:rsidRPr="00A55663">
        <w:rPr>
          <w:rFonts w:cs="Calibri"/>
          <w:szCs w:val="24"/>
        </w:rPr>
        <w:t>grudnia roku, w</w:t>
      </w:r>
      <w:r w:rsidR="005D797B" w:rsidRPr="00A55663">
        <w:rPr>
          <w:rFonts w:cs="Calibri"/>
          <w:szCs w:val="24"/>
        </w:rPr>
        <w:t> </w:t>
      </w:r>
      <w:r w:rsidRPr="00A55663">
        <w:rPr>
          <w:rFonts w:cs="Calibri"/>
          <w:szCs w:val="24"/>
        </w:rPr>
        <w:t xml:space="preserve">którym </w:t>
      </w:r>
      <w:r w:rsidR="00547997">
        <w:rPr>
          <w:rFonts w:cs="Calibri"/>
          <w:szCs w:val="24"/>
        </w:rPr>
        <w:t>DIP</w:t>
      </w:r>
      <w:r w:rsidRPr="00A55663">
        <w:rPr>
          <w:rFonts w:cs="Calibri"/>
          <w:szCs w:val="24"/>
        </w:rPr>
        <w:t xml:space="preserve"> dokonała </w:t>
      </w:r>
      <w:r w:rsidRPr="00F820B9">
        <w:rPr>
          <w:rFonts w:cs="Calibri"/>
          <w:szCs w:val="24"/>
        </w:rPr>
        <w:t>ostatniej płatności</w:t>
      </w:r>
      <w:r w:rsidR="00852391" w:rsidRPr="00F820B9">
        <w:rPr>
          <w:rFonts w:cs="Calibri"/>
          <w:szCs w:val="24"/>
        </w:rPr>
        <w:t xml:space="preserve"> lub zatwierdziła wniosek o płatność końcową </w:t>
      </w:r>
      <w:r w:rsidR="00F03ED9" w:rsidRPr="00F820B9">
        <w:rPr>
          <w:rFonts w:cs="Calibri"/>
          <w:szCs w:val="24"/>
        </w:rPr>
        <w:t>(</w:t>
      </w:r>
      <w:r w:rsidR="00852391" w:rsidRPr="00F820B9">
        <w:rPr>
          <w:rFonts w:cs="Calibri"/>
          <w:szCs w:val="24"/>
        </w:rPr>
        <w:t>jeżeli nie wiązał się on z wypłatą dofinansowania</w:t>
      </w:r>
      <w:r w:rsidR="00F03ED9" w:rsidRPr="00F820B9">
        <w:rPr>
          <w:rFonts w:cs="Calibri"/>
          <w:szCs w:val="24"/>
        </w:rPr>
        <w:t>)</w:t>
      </w:r>
      <w:r w:rsidRPr="00F820B9">
        <w:rPr>
          <w:rFonts w:cs="Calibri"/>
          <w:szCs w:val="24"/>
        </w:rPr>
        <w:t xml:space="preserve">, </w:t>
      </w:r>
      <w:r w:rsidRPr="00A55663">
        <w:rPr>
          <w:rFonts w:cs="Calibri"/>
          <w:szCs w:val="24"/>
        </w:rPr>
        <w:t>z</w:t>
      </w:r>
      <w:r w:rsidR="00C87B1B" w:rsidRPr="00A55663">
        <w:rPr>
          <w:rFonts w:cs="Calibri"/>
          <w:szCs w:val="24"/>
        </w:rPr>
        <w:t> </w:t>
      </w:r>
      <w:r w:rsidRPr="00A55663">
        <w:rPr>
          <w:rFonts w:cs="Calibri"/>
          <w:szCs w:val="24"/>
        </w:rPr>
        <w:t>zastrzeżeniem ust. 2</w:t>
      </w:r>
      <w:r w:rsidR="00F83915" w:rsidRPr="00A55663">
        <w:rPr>
          <w:rFonts w:cs="Calibri"/>
          <w:szCs w:val="24"/>
        </w:rPr>
        <w:t xml:space="preserve"> oraz §</w:t>
      </w:r>
      <w:r w:rsidR="00711B1A" w:rsidRPr="00A55663">
        <w:rPr>
          <w:rFonts w:cs="Calibri"/>
          <w:szCs w:val="24"/>
        </w:rPr>
        <w:t xml:space="preserve"> </w:t>
      </w:r>
      <w:r w:rsidR="00F83915" w:rsidRPr="00A55663">
        <w:rPr>
          <w:rFonts w:cs="Calibri"/>
          <w:szCs w:val="24"/>
        </w:rPr>
        <w:t>10 ust. 4 Umowy</w:t>
      </w:r>
      <w:r w:rsidRPr="00A55663">
        <w:rPr>
          <w:rFonts w:cs="Calibri"/>
          <w:szCs w:val="24"/>
        </w:rPr>
        <w:t>.</w:t>
      </w:r>
      <w:bookmarkStart w:id="36" w:name="_Hlk114833489"/>
    </w:p>
    <w:p w14:paraId="17431908" w14:textId="77777777" w:rsidR="00F820B9" w:rsidRDefault="00F410B6" w:rsidP="00694FF7">
      <w:pPr>
        <w:pStyle w:val="Akapitzlist"/>
        <w:numPr>
          <w:ilvl w:val="0"/>
          <w:numId w:val="23"/>
        </w:numPr>
        <w:ind w:left="284" w:hanging="284"/>
        <w:contextualSpacing w:val="0"/>
        <w:jc w:val="both"/>
        <w:rPr>
          <w:rFonts w:cs="Calibri"/>
          <w:szCs w:val="24"/>
        </w:rPr>
      </w:pPr>
      <w:r w:rsidRPr="00F820B9">
        <w:rPr>
          <w:rFonts w:cs="Calibri"/>
          <w:szCs w:val="24"/>
        </w:rPr>
        <w:t xml:space="preserve">Dokumenty </w:t>
      </w:r>
      <w:r w:rsidR="00B045F1" w:rsidRPr="00F820B9">
        <w:rPr>
          <w:rFonts w:cs="Calibri"/>
          <w:szCs w:val="24"/>
        </w:rPr>
        <w:t>dotyczące pomocy publicznej lub pomocy de minimis Beneficjent zobowiązuje się przechowywać przez okres 10 lat, licząc od dnia jej przyznania, tj. od daty zawarcia Umowy</w:t>
      </w:r>
      <w:bookmarkEnd w:id="36"/>
      <w:r w:rsidR="00B045F1" w:rsidRPr="00F820B9">
        <w:rPr>
          <w:rFonts w:cs="Calibri"/>
          <w:szCs w:val="24"/>
        </w:rPr>
        <w:t>.</w:t>
      </w:r>
    </w:p>
    <w:p w14:paraId="31F88D7A" w14:textId="77777777" w:rsidR="00F820B9" w:rsidRDefault="00BF43CF" w:rsidP="00694FF7">
      <w:pPr>
        <w:pStyle w:val="Akapitzlist"/>
        <w:numPr>
          <w:ilvl w:val="0"/>
          <w:numId w:val="23"/>
        </w:numPr>
        <w:ind w:left="284" w:hanging="284"/>
        <w:contextualSpacing w:val="0"/>
        <w:jc w:val="both"/>
        <w:rPr>
          <w:rFonts w:cs="Calibri"/>
          <w:szCs w:val="24"/>
        </w:rPr>
      </w:pPr>
      <w:r w:rsidRPr="00F820B9">
        <w:rPr>
          <w:rFonts w:cs="Calibri"/>
          <w:szCs w:val="24"/>
        </w:rPr>
        <w:t>Bieg okresu</w:t>
      </w:r>
      <w:r w:rsidR="00B045F1" w:rsidRPr="00F820B9">
        <w:rPr>
          <w:rFonts w:cs="Calibri"/>
          <w:szCs w:val="24"/>
        </w:rPr>
        <w:t xml:space="preserve">, o którym mowa w ust. 1 i ust. 2, zostaje </w:t>
      </w:r>
      <w:r w:rsidR="00AA3D3B" w:rsidRPr="00F820B9">
        <w:rPr>
          <w:rFonts w:cs="Calibri"/>
          <w:szCs w:val="24"/>
        </w:rPr>
        <w:t xml:space="preserve">wstrzymany </w:t>
      </w:r>
      <w:r w:rsidR="00B045F1" w:rsidRPr="00F820B9">
        <w:rPr>
          <w:rFonts w:cs="Calibri"/>
          <w:szCs w:val="24"/>
        </w:rPr>
        <w:t>w przypadku wszczęcia postępowania prawnego, albo na wniosek Komisji Europejskiej.</w:t>
      </w:r>
    </w:p>
    <w:p w14:paraId="5D6E083A" w14:textId="3DE94AFF" w:rsidR="00F820B9" w:rsidRPr="00F820B9" w:rsidRDefault="00547997" w:rsidP="00694FF7">
      <w:pPr>
        <w:pStyle w:val="Akapitzlist"/>
        <w:numPr>
          <w:ilvl w:val="0"/>
          <w:numId w:val="23"/>
        </w:numPr>
        <w:ind w:left="284" w:hanging="284"/>
        <w:contextualSpacing w:val="0"/>
        <w:jc w:val="both"/>
        <w:rPr>
          <w:rFonts w:cs="Calibri"/>
          <w:szCs w:val="24"/>
        </w:rPr>
      </w:pPr>
      <w:r>
        <w:rPr>
          <w:rFonts w:cs="Calibri"/>
          <w:szCs w:val="24"/>
        </w:rPr>
        <w:t>DIP</w:t>
      </w:r>
      <w:r w:rsidR="00470176" w:rsidRPr="00F820B9">
        <w:rPr>
          <w:rFonts w:cs="Calibri"/>
          <w:szCs w:val="24"/>
        </w:rPr>
        <w:t xml:space="preserve"> </w:t>
      </w:r>
      <w:r w:rsidR="001A449A" w:rsidRPr="00F820B9">
        <w:rPr>
          <w:rFonts w:cs="Calibri"/>
          <w:color w:val="000000" w:themeColor="text1"/>
          <w:szCs w:val="24"/>
        </w:rPr>
        <w:t>informuje Beneficjenta o dacie rozpoczęcia okresu, o którym mowa w</w:t>
      </w:r>
      <w:r w:rsidR="00C87B1B" w:rsidRPr="00F820B9">
        <w:rPr>
          <w:rFonts w:cs="Calibri"/>
          <w:color w:val="000000" w:themeColor="text1"/>
          <w:szCs w:val="24"/>
        </w:rPr>
        <w:t> </w:t>
      </w:r>
      <w:r w:rsidR="001A449A" w:rsidRPr="00F820B9">
        <w:rPr>
          <w:rFonts w:cs="Calibri"/>
          <w:color w:val="000000" w:themeColor="text1"/>
          <w:szCs w:val="24"/>
        </w:rPr>
        <w:t>ust.</w:t>
      </w:r>
      <w:r w:rsidR="009303B8" w:rsidRPr="00F820B9">
        <w:rPr>
          <w:rFonts w:cs="Calibri"/>
          <w:color w:val="000000" w:themeColor="text1"/>
          <w:szCs w:val="24"/>
        </w:rPr>
        <w:t> </w:t>
      </w:r>
      <w:r w:rsidR="001A449A" w:rsidRPr="00F820B9">
        <w:rPr>
          <w:rFonts w:cs="Calibri"/>
          <w:color w:val="000000" w:themeColor="text1"/>
          <w:szCs w:val="24"/>
        </w:rPr>
        <w:t>1.</w:t>
      </w:r>
    </w:p>
    <w:p w14:paraId="02415650" w14:textId="39EEE19E" w:rsidR="00F820B9" w:rsidRDefault="00E20FC6" w:rsidP="00694FF7">
      <w:pPr>
        <w:pStyle w:val="Akapitzlist"/>
        <w:numPr>
          <w:ilvl w:val="0"/>
          <w:numId w:val="23"/>
        </w:numPr>
        <w:ind w:left="284" w:hanging="284"/>
        <w:contextualSpacing w:val="0"/>
        <w:jc w:val="both"/>
        <w:rPr>
          <w:rFonts w:cs="Calibri"/>
          <w:szCs w:val="24"/>
        </w:rPr>
      </w:pPr>
      <w:r w:rsidRPr="00F820B9">
        <w:rPr>
          <w:rFonts w:cs="Calibri"/>
          <w:szCs w:val="24"/>
        </w:rPr>
        <w:t xml:space="preserve">Przekazanie dokumentów do </w:t>
      </w:r>
      <w:r w:rsidR="00547997">
        <w:rPr>
          <w:rFonts w:cs="Calibri"/>
          <w:szCs w:val="24"/>
        </w:rPr>
        <w:t>DIP</w:t>
      </w:r>
      <w:r w:rsidRPr="00F820B9">
        <w:rPr>
          <w:rFonts w:cs="Calibri"/>
          <w:szCs w:val="24"/>
        </w:rPr>
        <w:t xml:space="preserve"> w trakcie realizacji Projektu, w tym w</w:t>
      </w:r>
      <w:r w:rsidR="00C87B1B" w:rsidRPr="00F820B9">
        <w:rPr>
          <w:rFonts w:cs="Calibri"/>
          <w:szCs w:val="24"/>
        </w:rPr>
        <w:t> </w:t>
      </w:r>
      <w:r w:rsidRPr="00F820B9">
        <w:rPr>
          <w:rFonts w:cs="Calibri"/>
          <w:szCs w:val="24"/>
        </w:rPr>
        <w:t>związku z</w:t>
      </w:r>
      <w:r w:rsidR="00F03ED9" w:rsidRPr="00F820B9">
        <w:rPr>
          <w:rFonts w:cs="Calibri"/>
          <w:szCs w:val="24"/>
        </w:rPr>
        <w:t> </w:t>
      </w:r>
      <w:r w:rsidRPr="00F820B9">
        <w:rPr>
          <w:rFonts w:cs="Calibri"/>
          <w:szCs w:val="24"/>
        </w:rPr>
        <w:t xml:space="preserve">prowadzonymi kontrolami, nie </w:t>
      </w:r>
      <w:r w:rsidR="00AA3D3B" w:rsidRPr="00F820B9">
        <w:rPr>
          <w:rFonts w:cs="Calibri"/>
          <w:szCs w:val="24"/>
        </w:rPr>
        <w:t>zwalnia</w:t>
      </w:r>
      <w:r w:rsidRPr="00F820B9">
        <w:rPr>
          <w:rFonts w:cs="Calibri"/>
          <w:szCs w:val="24"/>
        </w:rPr>
        <w:t xml:space="preserve"> Beneficjenta </w:t>
      </w:r>
      <w:r w:rsidR="00AA3D3B" w:rsidRPr="00F820B9">
        <w:rPr>
          <w:rFonts w:cs="Calibri"/>
          <w:szCs w:val="24"/>
        </w:rPr>
        <w:t>z</w:t>
      </w:r>
      <w:r w:rsidR="00C87B1B" w:rsidRPr="00F820B9">
        <w:rPr>
          <w:rFonts w:cs="Calibri"/>
          <w:szCs w:val="24"/>
        </w:rPr>
        <w:t xml:space="preserve"> </w:t>
      </w:r>
      <w:r w:rsidRPr="00F820B9">
        <w:rPr>
          <w:rFonts w:cs="Calibri"/>
          <w:szCs w:val="24"/>
        </w:rPr>
        <w:t xml:space="preserve">obowiązku przechowywania oryginałów dokumentów i ich udostępniania </w:t>
      </w:r>
      <w:r w:rsidR="004A11E2">
        <w:rPr>
          <w:rFonts w:cs="Calibri"/>
          <w:szCs w:val="24"/>
        </w:rPr>
        <w:t xml:space="preserve">DIP, </w:t>
      </w:r>
      <w:r w:rsidRPr="00F820B9">
        <w:rPr>
          <w:rFonts w:cs="Calibri"/>
          <w:szCs w:val="24"/>
        </w:rPr>
        <w:t>Instytucji Zarządzającej, Instytucji Audytowej, Komisji Europejskiej i inny</w:t>
      </w:r>
      <w:r w:rsidR="00AF3F06" w:rsidRPr="00F820B9">
        <w:rPr>
          <w:rFonts w:cs="Calibri"/>
          <w:szCs w:val="24"/>
        </w:rPr>
        <w:t>m</w:t>
      </w:r>
      <w:r w:rsidRPr="00F820B9">
        <w:rPr>
          <w:rFonts w:cs="Calibri"/>
          <w:szCs w:val="24"/>
        </w:rPr>
        <w:t xml:space="preserve"> upoważniony</w:t>
      </w:r>
      <w:r w:rsidR="00AF3F06" w:rsidRPr="00F820B9">
        <w:rPr>
          <w:rFonts w:cs="Calibri"/>
          <w:szCs w:val="24"/>
        </w:rPr>
        <w:t>m</w:t>
      </w:r>
      <w:r w:rsidRPr="00F820B9">
        <w:rPr>
          <w:rFonts w:cs="Calibri"/>
          <w:szCs w:val="24"/>
        </w:rPr>
        <w:t xml:space="preserve"> instytucj</w:t>
      </w:r>
      <w:r w:rsidR="008B092A" w:rsidRPr="00F820B9">
        <w:rPr>
          <w:rFonts w:cs="Calibri"/>
          <w:szCs w:val="24"/>
        </w:rPr>
        <w:t>om</w:t>
      </w:r>
      <w:r w:rsidRPr="00F820B9">
        <w:rPr>
          <w:rFonts w:cs="Calibri"/>
          <w:szCs w:val="24"/>
        </w:rPr>
        <w:t>.</w:t>
      </w:r>
    </w:p>
    <w:p w14:paraId="3A06524D" w14:textId="1C524118" w:rsidR="00B045F1" w:rsidRPr="00F820B9" w:rsidRDefault="00B045F1" w:rsidP="00694FF7">
      <w:pPr>
        <w:pStyle w:val="Akapitzlist"/>
        <w:numPr>
          <w:ilvl w:val="0"/>
          <w:numId w:val="23"/>
        </w:numPr>
        <w:ind w:left="284" w:hanging="284"/>
        <w:contextualSpacing w:val="0"/>
        <w:jc w:val="both"/>
        <w:rPr>
          <w:rFonts w:cs="Calibri"/>
          <w:szCs w:val="24"/>
        </w:rPr>
      </w:pPr>
      <w:r w:rsidRPr="00F820B9">
        <w:rPr>
          <w:rFonts w:cs="Calibri"/>
          <w:szCs w:val="24"/>
        </w:rPr>
        <w:t>W przypadku zmiany miejsca przechowywania dokumentów, jak również w przypadku zawieszenia lub zaprzestania</w:t>
      </w:r>
      <w:r w:rsidR="00AA3D3B" w:rsidRPr="00F820B9">
        <w:rPr>
          <w:rFonts w:cs="Calibri"/>
          <w:szCs w:val="24"/>
        </w:rPr>
        <w:t xml:space="preserve"> prowadzenia działalności gospodarczej przez Beneficjenta</w:t>
      </w:r>
      <w:r w:rsidRPr="00F820B9">
        <w:rPr>
          <w:rFonts w:cs="Calibri"/>
          <w:szCs w:val="24"/>
        </w:rPr>
        <w:t xml:space="preserve"> bądź likwidacji </w:t>
      </w:r>
      <w:r w:rsidR="00AA3D3B" w:rsidRPr="00F820B9">
        <w:rPr>
          <w:rFonts w:cs="Calibri"/>
          <w:szCs w:val="24"/>
        </w:rPr>
        <w:t xml:space="preserve">przedsiębiorstwa </w:t>
      </w:r>
      <w:r w:rsidRPr="00F820B9">
        <w:rPr>
          <w:rFonts w:cs="Calibri"/>
          <w:szCs w:val="24"/>
        </w:rPr>
        <w:t xml:space="preserve">oraz w przypadku </w:t>
      </w:r>
      <w:r w:rsidR="00F83C94" w:rsidRPr="00F820B9">
        <w:rPr>
          <w:rFonts w:cs="Calibri"/>
          <w:szCs w:val="24"/>
        </w:rPr>
        <w:t>otwarcia</w:t>
      </w:r>
      <w:r w:rsidRPr="00F820B9">
        <w:rPr>
          <w:rFonts w:cs="Calibri"/>
          <w:szCs w:val="24"/>
        </w:rPr>
        <w:t xml:space="preserve"> likwidacji przed upływem terminu, o którym mowa w</w:t>
      </w:r>
      <w:r w:rsidR="009303B8" w:rsidRPr="00F820B9">
        <w:rPr>
          <w:rFonts w:cs="Calibri"/>
          <w:szCs w:val="24"/>
        </w:rPr>
        <w:t> </w:t>
      </w:r>
      <w:r w:rsidRPr="00F820B9">
        <w:rPr>
          <w:rFonts w:cs="Calibri"/>
          <w:szCs w:val="24"/>
        </w:rPr>
        <w:t xml:space="preserve">ust. 1 lub ust. 2, Beneficjent zobowiązuje się do niezwłocznego pisemnego poinformowania </w:t>
      </w:r>
      <w:r w:rsidR="004A11E2">
        <w:rPr>
          <w:rFonts w:cs="Calibri"/>
          <w:szCs w:val="24"/>
        </w:rPr>
        <w:t>DIP</w:t>
      </w:r>
      <w:r w:rsidRPr="00F820B9">
        <w:rPr>
          <w:rFonts w:cs="Calibri"/>
          <w:szCs w:val="24"/>
        </w:rPr>
        <w:t xml:space="preserve"> o miejscu aktualnego przechowywania dokumentów związanych z</w:t>
      </w:r>
      <w:r w:rsidR="00FF4C5C" w:rsidRPr="00F820B9">
        <w:rPr>
          <w:rFonts w:cs="Calibri"/>
          <w:szCs w:val="24"/>
        </w:rPr>
        <w:t> </w:t>
      </w:r>
      <w:r w:rsidRPr="00F820B9">
        <w:rPr>
          <w:rFonts w:cs="Calibri"/>
          <w:szCs w:val="24"/>
        </w:rPr>
        <w:t>realizacją Projektu.</w:t>
      </w:r>
    </w:p>
    <w:p w14:paraId="464B75F9" w14:textId="69503089" w:rsidR="002B5E11" w:rsidRPr="00A06DDF" w:rsidRDefault="0044442F" w:rsidP="007C4575">
      <w:pPr>
        <w:pStyle w:val="Nagwek1"/>
        <w:spacing w:before="360" w:after="120"/>
        <w:ind w:left="0" w:firstLine="0"/>
        <w:jc w:val="center"/>
        <w:rPr>
          <w:rFonts w:cs="Calibri"/>
          <w:szCs w:val="24"/>
          <w:lang w:eastAsia="pl-PL"/>
        </w:rPr>
      </w:pPr>
      <w:bookmarkStart w:id="37" w:name="_Hlk97212238"/>
      <w:r w:rsidRPr="00A06DDF">
        <w:rPr>
          <w:rFonts w:cs="Calibri"/>
          <w:szCs w:val="24"/>
          <w:lang w:eastAsia="pl-PL"/>
        </w:rPr>
        <w:t>Szczególne o</w:t>
      </w:r>
      <w:r w:rsidR="001222DD" w:rsidRPr="00A06DDF">
        <w:rPr>
          <w:rFonts w:cs="Calibri"/>
          <w:szCs w:val="24"/>
          <w:lang w:eastAsia="pl-PL"/>
        </w:rPr>
        <w:t>bowiązki</w:t>
      </w:r>
      <w:r w:rsidR="002B5E11" w:rsidRPr="00A06DDF">
        <w:rPr>
          <w:rFonts w:cs="Calibri"/>
          <w:szCs w:val="24"/>
          <w:lang w:eastAsia="pl-PL"/>
        </w:rPr>
        <w:t xml:space="preserve"> wynikające z </w:t>
      </w:r>
      <w:r w:rsidR="00E41AAC" w:rsidRPr="00A06DDF">
        <w:rPr>
          <w:rFonts w:cs="Calibri"/>
          <w:szCs w:val="24"/>
          <w:lang w:eastAsia="pl-PL"/>
        </w:rPr>
        <w:t>r</w:t>
      </w:r>
      <w:r w:rsidR="002B5E11" w:rsidRPr="00A06DDF">
        <w:rPr>
          <w:rFonts w:cs="Calibri"/>
          <w:szCs w:val="24"/>
          <w:lang w:eastAsia="pl-PL"/>
        </w:rPr>
        <w:t>egulaminu wyboru projektów*</w:t>
      </w:r>
    </w:p>
    <w:p w14:paraId="6B7D32EE" w14:textId="080C1E9F" w:rsidR="002A35B8" w:rsidRPr="00A55663" w:rsidRDefault="002A35B8" w:rsidP="007C4575">
      <w:pPr>
        <w:pStyle w:val="Nagwek2"/>
        <w:spacing w:after="120" w:line="276" w:lineRule="auto"/>
        <w:rPr>
          <w:rFonts w:cs="Calibri"/>
          <w:sz w:val="24"/>
          <w:szCs w:val="24"/>
          <w:lang w:eastAsia="pl-PL"/>
        </w:rPr>
      </w:pPr>
      <w:r w:rsidRPr="00A55663">
        <w:rPr>
          <w:rFonts w:cs="Calibri"/>
          <w:sz w:val="24"/>
          <w:szCs w:val="24"/>
          <w:lang w:eastAsia="pl-PL"/>
        </w:rPr>
        <w:t xml:space="preserve">§ </w:t>
      </w:r>
      <w:r w:rsidR="004E5115" w:rsidRPr="00A55663">
        <w:rPr>
          <w:rFonts w:cs="Calibri"/>
          <w:sz w:val="24"/>
          <w:szCs w:val="24"/>
          <w:lang w:eastAsia="pl-PL"/>
        </w:rPr>
        <w:t>7</w:t>
      </w:r>
    </w:p>
    <w:p w14:paraId="6F642B63" w14:textId="77777777" w:rsidR="00035450" w:rsidRPr="00C23705" w:rsidRDefault="00035450" w:rsidP="00694FF7">
      <w:pPr>
        <w:pStyle w:val="Akapitzlist"/>
        <w:numPr>
          <w:ilvl w:val="0"/>
          <w:numId w:val="78"/>
        </w:numPr>
        <w:spacing w:afterLines="40" w:after="96"/>
        <w:ind w:left="426"/>
        <w:rPr>
          <w:rFonts w:cstheme="minorHAnsi"/>
          <w:szCs w:val="24"/>
        </w:rPr>
      </w:pPr>
      <w:r w:rsidRPr="00C23705">
        <w:rPr>
          <w:rFonts w:cstheme="minorHAnsi"/>
          <w:szCs w:val="24"/>
        </w:rPr>
        <w:t>Dla umów o powierzenie grantu wprowadza się dodatkowe definicje obowiązujące w umowie:</w:t>
      </w:r>
    </w:p>
    <w:p w14:paraId="70E16CC6" w14:textId="1B152A95" w:rsidR="00035450" w:rsidRPr="00C23705" w:rsidRDefault="00035450" w:rsidP="00C52A94">
      <w:pPr>
        <w:pStyle w:val="Akapitzlist"/>
        <w:numPr>
          <w:ilvl w:val="0"/>
          <w:numId w:val="79"/>
        </w:numPr>
        <w:spacing w:afterLines="40" w:after="96"/>
        <w:ind w:left="709" w:hanging="283"/>
        <w:rPr>
          <w:rFonts w:cstheme="minorHAnsi"/>
          <w:b/>
          <w:szCs w:val="24"/>
        </w:rPr>
      </w:pPr>
      <w:r w:rsidRPr="00C23705">
        <w:rPr>
          <w:rFonts w:cstheme="minorHAnsi"/>
          <w:b/>
          <w:szCs w:val="24"/>
        </w:rPr>
        <w:t xml:space="preserve">Grant </w:t>
      </w:r>
      <w:r w:rsidRPr="00C23705">
        <w:rPr>
          <w:rFonts w:cstheme="minorHAnsi"/>
          <w:bCs/>
          <w:szCs w:val="24"/>
        </w:rPr>
        <w:t xml:space="preserve">- </w:t>
      </w:r>
      <w:r w:rsidRPr="00C23705">
        <w:rPr>
          <w:rFonts w:cstheme="minorHAnsi"/>
          <w:szCs w:val="24"/>
        </w:rPr>
        <w:t>środki finansowe programu, które beneficjent projektu grantowego przekazał grantobiorcy na realizację zadań, o których mowa w art. 41 ust. 5 ustawy wdrożeniowej</w:t>
      </w:r>
      <w:r w:rsidR="00C23705" w:rsidRPr="00C23705">
        <w:rPr>
          <w:rFonts w:cstheme="minorHAnsi"/>
          <w:szCs w:val="24"/>
        </w:rPr>
        <w:t>;</w:t>
      </w:r>
    </w:p>
    <w:p w14:paraId="1316D2DB" w14:textId="237BE2CD" w:rsidR="00035450" w:rsidRPr="00C23705" w:rsidRDefault="00035450" w:rsidP="00C52A94">
      <w:pPr>
        <w:pStyle w:val="Akapitzlist"/>
        <w:numPr>
          <w:ilvl w:val="0"/>
          <w:numId w:val="79"/>
        </w:numPr>
        <w:spacing w:afterLines="40" w:after="96"/>
        <w:ind w:left="709" w:hanging="283"/>
        <w:rPr>
          <w:rFonts w:cstheme="minorHAnsi"/>
          <w:szCs w:val="24"/>
        </w:rPr>
      </w:pPr>
      <w:r w:rsidRPr="00C23705">
        <w:rPr>
          <w:rFonts w:cstheme="minorHAnsi"/>
          <w:b/>
          <w:szCs w:val="24"/>
        </w:rPr>
        <w:lastRenderedPageBreak/>
        <w:t xml:space="preserve">Grantobiorca </w:t>
      </w:r>
      <w:r w:rsidRPr="00C23705">
        <w:rPr>
          <w:rFonts w:cstheme="minorHAnsi"/>
          <w:bCs/>
          <w:szCs w:val="24"/>
        </w:rPr>
        <w:t>-</w:t>
      </w:r>
      <w:r w:rsidRPr="00C23705">
        <w:rPr>
          <w:rFonts w:cstheme="minorHAnsi"/>
          <w:b/>
          <w:szCs w:val="24"/>
        </w:rPr>
        <w:t xml:space="preserve"> </w:t>
      </w:r>
      <w:r w:rsidRPr="00C23705">
        <w:rPr>
          <w:rFonts w:cstheme="minorHAnsi"/>
          <w:szCs w:val="24"/>
        </w:rPr>
        <w:t>podmiot publiczny albo prywatny, inny niż beneficjent projektu grantowego albo partner projektu partnerskiego, wybrany w drodze otwartego naboru ogłoszonego przez beneficjenta projektu grantowego w ramach realizacji projektu grantowego</w:t>
      </w:r>
      <w:r w:rsidR="00C23705" w:rsidRPr="00C23705">
        <w:rPr>
          <w:rFonts w:cstheme="minorHAnsi"/>
          <w:szCs w:val="24"/>
        </w:rPr>
        <w:t>;</w:t>
      </w:r>
    </w:p>
    <w:p w14:paraId="6DA3D6D3" w14:textId="443AC0F4" w:rsidR="00035450" w:rsidRPr="00C23705" w:rsidRDefault="00986C82" w:rsidP="00C52A94">
      <w:pPr>
        <w:pStyle w:val="Akapitzlist"/>
        <w:numPr>
          <w:ilvl w:val="0"/>
          <w:numId w:val="79"/>
        </w:numPr>
        <w:spacing w:afterLines="40" w:after="96"/>
        <w:ind w:left="709" w:hanging="283"/>
        <w:rPr>
          <w:rFonts w:cstheme="minorHAnsi"/>
          <w:szCs w:val="24"/>
        </w:rPr>
      </w:pPr>
      <w:r>
        <w:rPr>
          <w:rFonts w:cstheme="minorHAnsi"/>
          <w:b/>
          <w:bCs/>
          <w:szCs w:val="24"/>
        </w:rPr>
        <w:t xml:space="preserve">Beneficjent –  </w:t>
      </w:r>
      <w:r w:rsidRPr="00986C82">
        <w:rPr>
          <w:rFonts w:cstheme="minorHAnsi"/>
          <w:szCs w:val="24"/>
        </w:rPr>
        <w:t>w przypadku projektów grantowych należy przez to rozumieć Grantodawcę</w:t>
      </w:r>
      <w:r>
        <w:rPr>
          <w:rFonts w:cstheme="minorHAnsi"/>
          <w:b/>
          <w:bCs/>
          <w:szCs w:val="24"/>
        </w:rPr>
        <w:t xml:space="preserve"> </w:t>
      </w:r>
      <w:r w:rsidR="00035450" w:rsidRPr="00C23705">
        <w:rPr>
          <w:rFonts w:cstheme="minorHAnsi"/>
          <w:szCs w:val="24"/>
        </w:rPr>
        <w:t>będąc</w:t>
      </w:r>
      <w:r>
        <w:rPr>
          <w:rFonts w:cstheme="minorHAnsi"/>
          <w:szCs w:val="24"/>
        </w:rPr>
        <w:t>ego</w:t>
      </w:r>
      <w:r w:rsidR="00035450" w:rsidRPr="00C23705">
        <w:rPr>
          <w:rFonts w:cstheme="minorHAnsi"/>
          <w:szCs w:val="24"/>
        </w:rPr>
        <w:t xml:space="preserve"> stroną umowy o dofinansowanie projektu zawartej z DIP, który będzie udzielał grantów, na realizację zadania służącego osiągnięciu celu tego projektu przez Grantobiorców; w przypadku projektu partnerskiego, partner wiodący, o którym mowa w art. 39 ustawy wdrożeniowej realizujący projekt, na warunkach określonych w porozumieniu albo umowie o partnerstwie</w:t>
      </w:r>
      <w:r w:rsidR="00C23705" w:rsidRPr="00C23705">
        <w:rPr>
          <w:rFonts w:cstheme="minorHAnsi"/>
          <w:szCs w:val="24"/>
        </w:rPr>
        <w:t>;</w:t>
      </w:r>
    </w:p>
    <w:p w14:paraId="4175507E" w14:textId="00BA1176" w:rsidR="00035450" w:rsidRPr="00C23705" w:rsidRDefault="00035450" w:rsidP="00C52A94">
      <w:pPr>
        <w:pStyle w:val="Tekstprzypisudolnego"/>
        <w:numPr>
          <w:ilvl w:val="0"/>
          <w:numId w:val="79"/>
        </w:numPr>
        <w:spacing w:afterLines="40" w:after="96" w:line="276" w:lineRule="auto"/>
        <w:ind w:left="709" w:hanging="283"/>
        <w:rPr>
          <w:rFonts w:asciiTheme="minorHAnsi" w:hAnsiTheme="minorHAnsi" w:cstheme="minorHAnsi"/>
          <w:color w:val="000000"/>
          <w:szCs w:val="24"/>
          <w:vertAlign w:val="superscript"/>
        </w:rPr>
      </w:pPr>
      <w:r w:rsidRPr="00C23705">
        <w:rPr>
          <w:rStyle w:val="fontstyle01"/>
          <w:rFonts w:asciiTheme="minorHAnsi" w:hAnsiTheme="minorHAnsi" w:cstheme="minorHAnsi"/>
          <w:b/>
          <w:bCs/>
          <w:sz w:val="24"/>
          <w:szCs w:val="24"/>
        </w:rPr>
        <w:t>Projekt grantowy</w:t>
      </w:r>
      <w:r w:rsidRPr="00C23705">
        <w:rPr>
          <w:rStyle w:val="fontstyle01"/>
          <w:rFonts w:asciiTheme="minorHAnsi" w:hAnsiTheme="minorHAnsi" w:cstheme="minorHAnsi"/>
          <w:sz w:val="24"/>
          <w:szCs w:val="24"/>
        </w:rPr>
        <w:t xml:space="preserve"> - </w:t>
      </w:r>
      <w:r w:rsidRPr="00C23705">
        <w:rPr>
          <w:rFonts w:asciiTheme="minorHAnsi" w:hAnsiTheme="minorHAnsi" w:cstheme="minorHAnsi"/>
          <w:szCs w:val="24"/>
        </w:rPr>
        <w:t>projekt, którego beneficjent udziela grantów na realizację zadań służących osiągnięciu celu tego projektu przez grantobiorców</w:t>
      </w:r>
    </w:p>
    <w:p w14:paraId="2C91AB9F" w14:textId="2BDA4F59" w:rsidR="00C23705" w:rsidRPr="00C23705" w:rsidRDefault="00C23705" w:rsidP="00C52A94">
      <w:pPr>
        <w:pStyle w:val="Tekstprzypisudolnego"/>
        <w:numPr>
          <w:ilvl w:val="0"/>
          <w:numId w:val="79"/>
        </w:numPr>
        <w:spacing w:afterLines="40" w:after="96" w:line="276" w:lineRule="auto"/>
        <w:ind w:left="709" w:hanging="283"/>
        <w:rPr>
          <w:rFonts w:asciiTheme="minorHAnsi" w:hAnsiTheme="minorHAnsi" w:cstheme="minorHAnsi"/>
          <w:color w:val="000000"/>
          <w:szCs w:val="24"/>
          <w:vertAlign w:val="superscript"/>
        </w:rPr>
      </w:pPr>
      <w:r w:rsidRPr="00C23705">
        <w:rPr>
          <w:rFonts w:asciiTheme="minorHAnsi" w:hAnsiTheme="minorHAnsi" w:cstheme="minorHAnsi"/>
          <w:b/>
          <w:bCs/>
          <w:szCs w:val="24"/>
        </w:rPr>
        <w:t>Umowa o powierzenie grantu</w:t>
      </w:r>
      <w:r w:rsidRPr="00C23705">
        <w:rPr>
          <w:rFonts w:asciiTheme="minorHAnsi" w:hAnsiTheme="minorHAnsi" w:cstheme="minorHAnsi"/>
          <w:szCs w:val="24"/>
        </w:rPr>
        <w:t xml:space="preserve"> – umowa zawierana między Grantodawcą (Beneficjentem projektu grantowego) a Grantobiorcą określająca w szczególności:</w:t>
      </w:r>
    </w:p>
    <w:p w14:paraId="23ABF60D" w14:textId="61748941" w:rsidR="00C23705" w:rsidRPr="00C23705" w:rsidRDefault="00C23705" w:rsidP="00C52A94">
      <w:pPr>
        <w:pStyle w:val="pktpunkt"/>
        <w:numPr>
          <w:ilvl w:val="0"/>
          <w:numId w:val="82"/>
        </w:numPr>
        <w:spacing w:before="40" w:beforeAutospacing="0" w:afterLines="40" w:after="96" w:afterAutospacing="0" w:line="276" w:lineRule="auto"/>
        <w:ind w:left="709" w:hanging="283"/>
        <w:rPr>
          <w:rFonts w:asciiTheme="minorHAnsi" w:hAnsiTheme="minorHAnsi" w:cstheme="minorHAnsi"/>
        </w:rPr>
      </w:pPr>
      <w:r w:rsidRPr="00C23705">
        <w:rPr>
          <w:rFonts w:asciiTheme="minorHAnsi" w:hAnsiTheme="minorHAnsi" w:cstheme="minorHAnsi"/>
        </w:rPr>
        <w:t>cel projektu grantowego i zadania Grantobiorcy objęte grantem;</w:t>
      </w:r>
    </w:p>
    <w:p w14:paraId="5BD4F72D" w14:textId="6C8418B5" w:rsidR="00C23705" w:rsidRPr="00C23705" w:rsidRDefault="00C23705" w:rsidP="00C52A94">
      <w:pPr>
        <w:pStyle w:val="pktpunkt"/>
        <w:numPr>
          <w:ilvl w:val="0"/>
          <w:numId w:val="82"/>
        </w:numPr>
        <w:spacing w:before="40" w:beforeAutospacing="0" w:afterLines="40" w:after="96" w:afterAutospacing="0" w:line="276" w:lineRule="auto"/>
        <w:ind w:left="709" w:hanging="283"/>
        <w:rPr>
          <w:rFonts w:asciiTheme="minorHAnsi" w:hAnsiTheme="minorHAnsi" w:cstheme="minorHAnsi"/>
        </w:rPr>
      </w:pPr>
      <w:r w:rsidRPr="00C23705">
        <w:rPr>
          <w:rFonts w:asciiTheme="minorHAnsi" w:hAnsiTheme="minorHAnsi" w:cstheme="minorHAnsi"/>
        </w:rPr>
        <w:t>kwotę grantu i wkładu własnego Grantobiorcy;</w:t>
      </w:r>
    </w:p>
    <w:p w14:paraId="141B5656" w14:textId="0E856F5A" w:rsidR="00C23705" w:rsidRPr="00C23705" w:rsidRDefault="00C23705" w:rsidP="00C52A94">
      <w:pPr>
        <w:pStyle w:val="pktpunkt"/>
        <w:numPr>
          <w:ilvl w:val="0"/>
          <w:numId w:val="82"/>
        </w:numPr>
        <w:spacing w:before="40" w:beforeAutospacing="0" w:afterLines="40" w:after="96" w:afterAutospacing="0" w:line="276" w:lineRule="auto"/>
        <w:ind w:left="709" w:hanging="283"/>
        <w:rPr>
          <w:rFonts w:asciiTheme="minorHAnsi" w:hAnsiTheme="minorHAnsi" w:cstheme="minorHAnsi"/>
        </w:rPr>
      </w:pPr>
      <w:r w:rsidRPr="00C23705">
        <w:rPr>
          <w:rFonts w:asciiTheme="minorHAnsi" w:hAnsiTheme="minorHAnsi" w:cstheme="minorHAnsi"/>
        </w:rPr>
        <w:t>warunki przekazania i rozliczenia grantu, w tym warunki rozliczania wydatków przez Grantobiorcę;</w:t>
      </w:r>
    </w:p>
    <w:p w14:paraId="77CBE4AD" w14:textId="312C058E" w:rsidR="00C23705" w:rsidRPr="00C23705" w:rsidRDefault="00C23705" w:rsidP="00C52A94">
      <w:pPr>
        <w:pStyle w:val="pktpunkt"/>
        <w:numPr>
          <w:ilvl w:val="0"/>
          <w:numId w:val="82"/>
        </w:numPr>
        <w:spacing w:before="40" w:beforeAutospacing="0" w:afterLines="40" w:after="96" w:afterAutospacing="0" w:line="276" w:lineRule="auto"/>
        <w:ind w:left="709" w:hanging="283"/>
        <w:rPr>
          <w:rFonts w:asciiTheme="minorHAnsi" w:hAnsiTheme="minorHAnsi" w:cstheme="minorHAnsi"/>
        </w:rPr>
      </w:pPr>
      <w:r w:rsidRPr="00C23705">
        <w:rPr>
          <w:rFonts w:asciiTheme="minorHAnsi" w:hAnsiTheme="minorHAnsi" w:cstheme="minorHAnsi"/>
        </w:rPr>
        <w:t>zobowiązanie do zwrotu grantu w przypadku wykorzystania go niezgodnie z celami projektu grantowego;</w:t>
      </w:r>
    </w:p>
    <w:p w14:paraId="4D5660E6" w14:textId="29D260B4" w:rsidR="00C23705" w:rsidRPr="004478CF" w:rsidRDefault="00C23705" w:rsidP="00C52A94">
      <w:pPr>
        <w:pStyle w:val="pktpunkt"/>
        <w:numPr>
          <w:ilvl w:val="0"/>
          <w:numId w:val="82"/>
        </w:numPr>
        <w:spacing w:before="40" w:beforeAutospacing="0" w:afterLines="40" w:after="96" w:afterAutospacing="0" w:line="276" w:lineRule="auto"/>
        <w:ind w:left="709" w:hanging="283"/>
        <w:rPr>
          <w:rStyle w:val="fontstyle01"/>
          <w:rFonts w:asciiTheme="minorHAnsi" w:hAnsiTheme="minorHAnsi" w:cstheme="minorHAnsi"/>
          <w:color w:val="auto"/>
          <w:sz w:val="24"/>
          <w:szCs w:val="24"/>
        </w:rPr>
      </w:pPr>
      <w:r w:rsidRPr="00C23705">
        <w:rPr>
          <w:rFonts w:asciiTheme="minorHAnsi" w:hAnsiTheme="minorHAnsi" w:cstheme="minorHAnsi"/>
        </w:rPr>
        <w:t>zobowiązanie do poddania się kontrolom lub audytom prowadzanym przez beneficjenta projektu grantowego lub uprawnione podmioty, o których mowa w art. 25 ust. 1 i 2. Ustawy z dnia 28 kwietnia 2022 r. o zasadach realizacji zadań finansowanych ze środków europejskich w perspektywie finansowej 2021–2027</w:t>
      </w:r>
    </w:p>
    <w:p w14:paraId="4C9DC4B8" w14:textId="77777777" w:rsidR="00035450" w:rsidRPr="00C23705" w:rsidRDefault="00035450" w:rsidP="00694FF7">
      <w:pPr>
        <w:pStyle w:val="Tekstprzypisudolnego"/>
        <w:numPr>
          <w:ilvl w:val="0"/>
          <w:numId w:val="78"/>
        </w:numPr>
        <w:spacing w:afterLines="40" w:after="96" w:line="276" w:lineRule="auto"/>
        <w:ind w:left="426"/>
        <w:rPr>
          <w:rStyle w:val="fontstyle01"/>
          <w:rFonts w:asciiTheme="minorHAnsi" w:hAnsiTheme="minorHAnsi" w:cstheme="minorHAnsi"/>
          <w:sz w:val="24"/>
          <w:szCs w:val="24"/>
        </w:rPr>
      </w:pPr>
      <w:r w:rsidRPr="00C23705">
        <w:rPr>
          <w:rStyle w:val="fontstyle01"/>
          <w:rFonts w:asciiTheme="minorHAnsi" w:hAnsiTheme="minorHAnsi" w:cstheme="minorHAnsi"/>
          <w:sz w:val="24"/>
          <w:szCs w:val="24"/>
        </w:rPr>
        <w:t>W ramach dofinansowania, o którym mowa w § 2 ust. 4 niniejszej umowy:</w:t>
      </w:r>
    </w:p>
    <w:p w14:paraId="5B90A39B" w14:textId="77777777" w:rsidR="00035450" w:rsidRPr="00C23705" w:rsidRDefault="00035450" w:rsidP="00C52A94">
      <w:pPr>
        <w:pStyle w:val="Tekstprzypisudolnego"/>
        <w:spacing w:afterLines="40" w:after="96" w:line="276" w:lineRule="auto"/>
        <w:ind w:left="709"/>
        <w:rPr>
          <w:rFonts w:asciiTheme="minorHAnsi" w:hAnsiTheme="minorHAnsi" w:cstheme="minorHAnsi"/>
          <w:szCs w:val="24"/>
        </w:rPr>
      </w:pPr>
      <w:r w:rsidRPr="00C23705">
        <w:rPr>
          <w:rStyle w:val="fontstyle01"/>
          <w:rFonts w:asciiTheme="minorHAnsi" w:hAnsiTheme="minorHAnsi" w:cstheme="minorHAnsi"/>
          <w:sz w:val="24"/>
          <w:szCs w:val="24"/>
        </w:rPr>
        <w:t xml:space="preserve">1) </w:t>
      </w:r>
      <w:r w:rsidRPr="00C23705">
        <w:rPr>
          <w:rFonts w:asciiTheme="minorHAnsi" w:hAnsiTheme="minorHAnsi" w:cstheme="minorHAnsi"/>
          <w:szCs w:val="24"/>
        </w:rPr>
        <w:t>środki przeznaczone na realizację grantów wynoszą…………PLN (słownie……………………………….)</w:t>
      </w:r>
    </w:p>
    <w:p w14:paraId="6331100B" w14:textId="728BBB36" w:rsidR="00313A7D" w:rsidRPr="00C23705" w:rsidRDefault="00035450" w:rsidP="00C52A94">
      <w:pPr>
        <w:pStyle w:val="Tekstprzypisudolnego"/>
        <w:spacing w:afterLines="40" w:after="96" w:line="276" w:lineRule="auto"/>
        <w:ind w:left="709"/>
        <w:rPr>
          <w:rFonts w:asciiTheme="minorHAnsi" w:hAnsiTheme="minorHAnsi" w:cstheme="minorHAnsi"/>
          <w:szCs w:val="24"/>
        </w:rPr>
      </w:pPr>
      <w:r w:rsidRPr="00C23705">
        <w:rPr>
          <w:rFonts w:asciiTheme="minorHAnsi" w:hAnsiTheme="minorHAnsi" w:cstheme="minorHAnsi"/>
          <w:szCs w:val="24"/>
        </w:rPr>
        <w:t>2) środki niezwiązane z realizacją grantów wynoszą……………..PLN (słownie………………………………).</w:t>
      </w:r>
    </w:p>
    <w:p w14:paraId="42664EED" w14:textId="55C65562" w:rsidR="00035450" w:rsidRPr="00C23705" w:rsidRDefault="00035450" w:rsidP="00694FF7">
      <w:pPr>
        <w:pStyle w:val="Akapitzlist"/>
        <w:numPr>
          <w:ilvl w:val="0"/>
          <w:numId w:val="78"/>
        </w:numPr>
        <w:spacing w:afterLines="40" w:after="96"/>
        <w:ind w:left="426"/>
        <w:contextualSpacing w:val="0"/>
        <w:jc w:val="both"/>
        <w:rPr>
          <w:rFonts w:eastAsia="Times New Roman" w:cs="Calibri"/>
          <w:szCs w:val="24"/>
          <w:lang w:eastAsia="pl-PL"/>
        </w:rPr>
      </w:pPr>
      <w:r w:rsidRPr="00C23705">
        <w:rPr>
          <w:szCs w:val="24"/>
        </w:rPr>
        <w:t xml:space="preserve"> </w:t>
      </w:r>
      <w:r w:rsidR="008D53E3">
        <w:rPr>
          <w:szCs w:val="24"/>
        </w:rPr>
        <w:t>D</w:t>
      </w:r>
      <w:r w:rsidRPr="00C23705">
        <w:rPr>
          <w:szCs w:val="24"/>
        </w:rPr>
        <w:t>opuszcza się przekazywani</w:t>
      </w:r>
      <w:r w:rsidR="001203D8">
        <w:rPr>
          <w:szCs w:val="24"/>
        </w:rPr>
        <w:t>e</w:t>
      </w:r>
      <w:r w:rsidRPr="00C23705">
        <w:rPr>
          <w:szCs w:val="24"/>
        </w:rPr>
        <w:t xml:space="preserve"> Grantobiorcy środków pochodzących z otrzymanych przez Grantodawcę płatności zaliczkowych, przed potwierdzeniem przez Grantodawcę, że Grantobiorca poniósł w sposób prawidłowy wydatki, do których był zobowiązany</w:t>
      </w:r>
      <w:r w:rsidR="005323CB">
        <w:rPr>
          <w:szCs w:val="24"/>
        </w:rPr>
        <w:t>,</w:t>
      </w:r>
      <w:r w:rsidRPr="00C23705">
        <w:rPr>
          <w:szCs w:val="24"/>
        </w:rPr>
        <w:t xml:space="preserve"> tj. zgodnie z obowiązującym prawem, zasadami kwalifikowalności wydatków, umową grantową i Regulaminem </w:t>
      </w:r>
      <w:r w:rsidR="00F16F86">
        <w:rPr>
          <w:szCs w:val="24"/>
        </w:rPr>
        <w:t>naboru</w:t>
      </w:r>
      <w:r w:rsidRPr="00C23705">
        <w:rPr>
          <w:szCs w:val="24"/>
        </w:rPr>
        <w:t>.</w:t>
      </w:r>
      <w:r w:rsidR="001203D8">
        <w:rPr>
          <w:szCs w:val="24"/>
        </w:rPr>
        <w:t xml:space="preserve"> Maksymalny poziom zaliczki nie może przekraczać </w:t>
      </w:r>
      <w:r w:rsidR="001203D8">
        <w:rPr>
          <w:rFonts w:asciiTheme="minorHAnsi" w:hAnsiTheme="minorHAnsi" w:cstheme="minorHAnsi"/>
          <w:szCs w:val="24"/>
        </w:rPr>
        <w:t>9</w:t>
      </w:r>
      <w:r w:rsidR="00663DDE">
        <w:rPr>
          <w:rFonts w:asciiTheme="minorHAnsi" w:hAnsiTheme="minorHAnsi" w:cstheme="minorHAnsi"/>
          <w:szCs w:val="24"/>
        </w:rPr>
        <w:t>0</w:t>
      </w:r>
      <w:r w:rsidR="001203D8" w:rsidRPr="00666A3A">
        <w:rPr>
          <w:rFonts w:asciiTheme="minorHAnsi" w:hAnsiTheme="minorHAnsi" w:cstheme="minorHAnsi"/>
          <w:szCs w:val="24"/>
        </w:rPr>
        <w:t xml:space="preserve"> % kwoty dofinansowania</w:t>
      </w:r>
      <w:r w:rsidR="001203D8">
        <w:rPr>
          <w:rFonts w:asciiTheme="minorHAnsi" w:hAnsiTheme="minorHAnsi" w:cstheme="minorHAnsi"/>
          <w:szCs w:val="24"/>
        </w:rPr>
        <w:t xml:space="preserve"> przeznaczonego na grant.</w:t>
      </w:r>
    </w:p>
    <w:p w14:paraId="69EEB5F5" w14:textId="77777777" w:rsidR="00035450" w:rsidRPr="00C23705" w:rsidRDefault="00035450" w:rsidP="00694FF7">
      <w:pPr>
        <w:pStyle w:val="Akapitzlist"/>
        <w:numPr>
          <w:ilvl w:val="0"/>
          <w:numId w:val="78"/>
        </w:numPr>
        <w:spacing w:afterLines="40" w:after="96"/>
        <w:ind w:left="426"/>
        <w:contextualSpacing w:val="0"/>
        <w:jc w:val="both"/>
        <w:rPr>
          <w:rFonts w:eastAsia="Times New Roman" w:cs="Calibri"/>
          <w:color w:val="000000" w:themeColor="text1"/>
          <w:szCs w:val="24"/>
          <w:lang w:eastAsia="pl-PL"/>
        </w:rPr>
      </w:pPr>
      <w:r w:rsidRPr="00C23705">
        <w:rPr>
          <w:rFonts w:cs="Arial"/>
          <w:color w:val="000000" w:themeColor="text1"/>
          <w:szCs w:val="24"/>
        </w:rPr>
        <w:t>Grantodawca jest zobowi</w:t>
      </w:r>
      <w:r w:rsidRPr="00C23705">
        <w:rPr>
          <w:color w:val="000000" w:themeColor="text1"/>
          <w:szCs w:val="24"/>
        </w:rPr>
        <w:t>ą</w:t>
      </w:r>
      <w:r w:rsidRPr="00C23705">
        <w:rPr>
          <w:rFonts w:cs="Arial"/>
          <w:color w:val="000000" w:themeColor="text1"/>
          <w:szCs w:val="24"/>
        </w:rPr>
        <w:t>zany przede wszystkim do:</w:t>
      </w:r>
    </w:p>
    <w:p w14:paraId="05C76C5F" w14:textId="2E3021F4" w:rsidR="00035450" w:rsidRPr="00C23705" w:rsidRDefault="00035450" w:rsidP="00694FF7">
      <w:pPr>
        <w:widowControl w:val="0"/>
        <w:numPr>
          <w:ilvl w:val="0"/>
          <w:numId w:val="80"/>
        </w:numPr>
        <w:shd w:val="clear" w:color="auto" w:fill="FFFFFF"/>
        <w:tabs>
          <w:tab w:val="left" w:pos="709"/>
          <w:tab w:val="left" w:pos="854"/>
        </w:tabs>
        <w:autoSpaceDE w:val="0"/>
        <w:autoSpaceDN w:val="0"/>
        <w:adjustRightInd w:val="0"/>
        <w:spacing w:afterLines="40" w:after="96"/>
        <w:ind w:right="282"/>
        <w:jc w:val="both"/>
        <w:rPr>
          <w:rFonts w:cs="Arial"/>
          <w:color w:val="000000" w:themeColor="text1"/>
          <w:szCs w:val="24"/>
        </w:rPr>
      </w:pPr>
      <w:r w:rsidRPr="00C23705">
        <w:rPr>
          <w:rFonts w:cs="Arial"/>
          <w:color w:val="000000" w:themeColor="text1"/>
          <w:szCs w:val="24"/>
        </w:rPr>
        <w:t>przygotowania i wdrożenia procedur realizacji projektów grantowych wskazanych w kryteriach wyboru dla projektów grantowych,</w:t>
      </w:r>
    </w:p>
    <w:p w14:paraId="4E952F5C" w14:textId="77777777" w:rsidR="00035450" w:rsidRPr="00C23705" w:rsidRDefault="00035450" w:rsidP="00694FF7">
      <w:pPr>
        <w:numPr>
          <w:ilvl w:val="0"/>
          <w:numId w:val="80"/>
        </w:numPr>
        <w:spacing w:afterLines="40" w:after="96"/>
        <w:jc w:val="both"/>
        <w:rPr>
          <w:rFonts w:cs="Arial"/>
          <w:color w:val="000000" w:themeColor="text1"/>
          <w:szCs w:val="24"/>
        </w:rPr>
      </w:pPr>
      <w:r w:rsidRPr="00C23705">
        <w:rPr>
          <w:rFonts w:cs="Arial"/>
          <w:color w:val="000000" w:themeColor="text1"/>
          <w:szCs w:val="24"/>
        </w:rPr>
        <w:t>zapewnienia realizacji projektu przez personel posiadający niezbędne kwalifikacje, w tym zapewnienie wsparcia merytorycznego dla Grantobiorców,</w:t>
      </w:r>
    </w:p>
    <w:p w14:paraId="4C46B4C3" w14:textId="77777777" w:rsidR="00035450" w:rsidRPr="00C23705" w:rsidRDefault="00035450" w:rsidP="00694FF7">
      <w:pPr>
        <w:numPr>
          <w:ilvl w:val="0"/>
          <w:numId w:val="80"/>
        </w:numPr>
        <w:spacing w:afterLines="40" w:after="96"/>
        <w:jc w:val="both"/>
        <w:rPr>
          <w:rFonts w:cs="Arial"/>
          <w:color w:val="000000" w:themeColor="text1"/>
          <w:szCs w:val="24"/>
        </w:rPr>
      </w:pPr>
      <w:r w:rsidRPr="00C23705">
        <w:rPr>
          <w:rFonts w:cs="Arial"/>
          <w:color w:val="000000" w:themeColor="text1"/>
          <w:szCs w:val="24"/>
        </w:rPr>
        <w:lastRenderedPageBreak/>
        <w:t>przeprowadzenia niezbędnych diagnoz i badań, w ramach poszczególnych grantów (np. dokumentacja niezbędna do przygotowania i/lub realizacji projektu),</w:t>
      </w:r>
    </w:p>
    <w:p w14:paraId="2538AAE8" w14:textId="3EF3546D" w:rsidR="00035450" w:rsidRPr="00C23705" w:rsidRDefault="00035450" w:rsidP="00694FF7">
      <w:pPr>
        <w:widowControl w:val="0"/>
        <w:numPr>
          <w:ilvl w:val="0"/>
          <w:numId w:val="80"/>
        </w:numPr>
        <w:shd w:val="clear" w:color="auto" w:fill="FFFFFF"/>
        <w:tabs>
          <w:tab w:val="left" w:pos="709"/>
          <w:tab w:val="left" w:pos="854"/>
        </w:tabs>
        <w:autoSpaceDE w:val="0"/>
        <w:autoSpaceDN w:val="0"/>
        <w:adjustRightInd w:val="0"/>
        <w:spacing w:afterLines="40" w:after="96"/>
        <w:jc w:val="both"/>
        <w:rPr>
          <w:rFonts w:cs="Arial"/>
          <w:color w:val="000000" w:themeColor="text1"/>
          <w:szCs w:val="24"/>
        </w:rPr>
      </w:pPr>
      <w:r w:rsidRPr="00C23705">
        <w:rPr>
          <w:rFonts w:cs="Arial"/>
          <w:color w:val="000000" w:themeColor="text1"/>
          <w:szCs w:val="24"/>
        </w:rPr>
        <w:t>rozliczania wydatk</w:t>
      </w:r>
      <w:r w:rsidRPr="00C23705">
        <w:rPr>
          <w:color w:val="000000" w:themeColor="text1"/>
          <w:szCs w:val="24"/>
        </w:rPr>
        <w:t>ó</w:t>
      </w:r>
      <w:r w:rsidRPr="00C23705">
        <w:rPr>
          <w:rFonts w:cs="Arial"/>
          <w:color w:val="000000" w:themeColor="text1"/>
          <w:szCs w:val="24"/>
        </w:rPr>
        <w:t>w poniesionych przez Grantobiorc</w:t>
      </w:r>
      <w:r w:rsidRPr="00C23705">
        <w:rPr>
          <w:color w:val="000000" w:themeColor="text1"/>
          <w:szCs w:val="24"/>
        </w:rPr>
        <w:t>ó</w:t>
      </w:r>
      <w:r w:rsidRPr="00C23705">
        <w:rPr>
          <w:rFonts w:cs="Arial"/>
          <w:color w:val="000000" w:themeColor="text1"/>
          <w:szCs w:val="24"/>
        </w:rPr>
        <w:t>w</w:t>
      </w:r>
      <w:r w:rsidR="00663DDE">
        <w:rPr>
          <w:rFonts w:cs="Arial"/>
          <w:color w:val="000000" w:themeColor="text1"/>
          <w:szCs w:val="24"/>
        </w:rPr>
        <w:t xml:space="preserve"> i prawidłowe</w:t>
      </w:r>
      <w:r w:rsidR="006946EC">
        <w:rPr>
          <w:rFonts w:cs="Arial"/>
          <w:color w:val="000000" w:themeColor="text1"/>
          <w:szCs w:val="24"/>
        </w:rPr>
        <w:t>go</w:t>
      </w:r>
      <w:r w:rsidR="00663DDE">
        <w:rPr>
          <w:rFonts w:cs="Arial"/>
          <w:color w:val="000000" w:themeColor="text1"/>
          <w:szCs w:val="24"/>
        </w:rPr>
        <w:t xml:space="preserve"> rozlicz</w:t>
      </w:r>
      <w:r w:rsidR="006946EC">
        <w:rPr>
          <w:rFonts w:cs="Arial"/>
          <w:color w:val="000000" w:themeColor="text1"/>
          <w:szCs w:val="24"/>
        </w:rPr>
        <w:t>ania</w:t>
      </w:r>
      <w:r w:rsidR="00663DDE">
        <w:rPr>
          <w:rFonts w:cs="Arial"/>
          <w:color w:val="000000" w:themeColor="text1"/>
          <w:szCs w:val="24"/>
        </w:rPr>
        <w:t xml:space="preserve"> zaliczek przekazanych Grantobiorcy</w:t>
      </w:r>
      <w:r w:rsidR="005C053B">
        <w:rPr>
          <w:rFonts w:cs="Arial"/>
          <w:color w:val="000000" w:themeColor="text1"/>
          <w:szCs w:val="24"/>
        </w:rPr>
        <w:t>,</w:t>
      </w:r>
    </w:p>
    <w:p w14:paraId="0A0141B4" w14:textId="77777777" w:rsidR="00035450" w:rsidRPr="00C23705" w:rsidRDefault="00035450" w:rsidP="00694FF7">
      <w:pPr>
        <w:widowControl w:val="0"/>
        <w:numPr>
          <w:ilvl w:val="0"/>
          <w:numId w:val="80"/>
        </w:numPr>
        <w:shd w:val="clear" w:color="auto" w:fill="FFFFFF"/>
        <w:tabs>
          <w:tab w:val="left" w:pos="709"/>
          <w:tab w:val="left" w:pos="854"/>
        </w:tabs>
        <w:autoSpaceDE w:val="0"/>
        <w:autoSpaceDN w:val="0"/>
        <w:adjustRightInd w:val="0"/>
        <w:spacing w:afterLines="40" w:after="96"/>
        <w:jc w:val="both"/>
        <w:rPr>
          <w:rFonts w:cs="Arial"/>
          <w:color w:val="000000" w:themeColor="text1"/>
          <w:szCs w:val="24"/>
        </w:rPr>
      </w:pPr>
      <w:r w:rsidRPr="00C23705">
        <w:rPr>
          <w:rFonts w:cs="Arial"/>
          <w:color w:val="000000" w:themeColor="text1"/>
          <w:szCs w:val="24"/>
        </w:rPr>
        <w:t>monitorowania realizacji zada</w:t>
      </w:r>
      <w:r w:rsidRPr="00C23705">
        <w:rPr>
          <w:color w:val="000000" w:themeColor="text1"/>
          <w:szCs w:val="24"/>
        </w:rPr>
        <w:t>ń</w:t>
      </w:r>
      <w:r w:rsidRPr="00C23705">
        <w:rPr>
          <w:rFonts w:cs="Arial"/>
          <w:color w:val="000000" w:themeColor="text1"/>
          <w:szCs w:val="24"/>
        </w:rPr>
        <w:t xml:space="preserve"> przez Grantobiorc</w:t>
      </w:r>
      <w:r w:rsidRPr="00C23705">
        <w:rPr>
          <w:color w:val="000000" w:themeColor="text1"/>
          <w:szCs w:val="24"/>
        </w:rPr>
        <w:t>ó</w:t>
      </w:r>
      <w:r w:rsidRPr="00C23705">
        <w:rPr>
          <w:rFonts w:cs="Arial"/>
          <w:color w:val="000000" w:themeColor="text1"/>
          <w:szCs w:val="24"/>
        </w:rPr>
        <w:t>w,</w:t>
      </w:r>
    </w:p>
    <w:p w14:paraId="6D424B70" w14:textId="77777777" w:rsidR="00035450" w:rsidRPr="00C23705" w:rsidRDefault="00035450" w:rsidP="00694FF7">
      <w:pPr>
        <w:widowControl w:val="0"/>
        <w:numPr>
          <w:ilvl w:val="0"/>
          <w:numId w:val="80"/>
        </w:numPr>
        <w:shd w:val="clear" w:color="auto" w:fill="FFFFFF"/>
        <w:tabs>
          <w:tab w:val="left" w:pos="709"/>
          <w:tab w:val="left" w:pos="854"/>
        </w:tabs>
        <w:autoSpaceDE w:val="0"/>
        <w:autoSpaceDN w:val="0"/>
        <w:adjustRightInd w:val="0"/>
        <w:spacing w:afterLines="40" w:after="96"/>
        <w:jc w:val="both"/>
        <w:rPr>
          <w:rFonts w:cs="Arial"/>
          <w:color w:val="000000" w:themeColor="text1"/>
          <w:szCs w:val="24"/>
        </w:rPr>
      </w:pPr>
      <w:r w:rsidRPr="00C23705">
        <w:rPr>
          <w:rFonts w:cs="Arial"/>
          <w:color w:val="000000" w:themeColor="text1"/>
          <w:szCs w:val="24"/>
        </w:rPr>
        <w:t>kontroli realizacji zada</w:t>
      </w:r>
      <w:r w:rsidRPr="00C23705">
        <w:rPr>
          <w:color w:val="000000" w:themeColor="text1"/>
          <w:szCs w:val="24"/>
        </w:rPr>
        <w:t>ń</w:t>
      </w:r>
      <w:r w:rsidRPr="00C23705">
        <w:rPr>
          <w:rFonts w:cs="Arial"/>
          <w:color w:val="000000" w:themeColor="text1"/>
          <w:szCs w:val="24"/>
        </w:rPr>
        <w:t xml:space="preserve"> przez Grantobiorc</w:t>
      </w:r>
      <w:r w:rsidRPr="00C23705">
        <w:rPr>
          <w:color w:val="000000" w:themeColor="text1"/>
          <w:szCs w:val="24"/>
        </w:rPr>
        <w:t>ó</w:t>
      </w:r>
      <w:r w:rsidRPr="00C23705">
        <w:rPr>
          <w:rFonts w:cs="Arial"/>
          <w:color w:val="000000" w:themeColor="text1"/>
          <w:szCs w:val="24"/>
        </w:rPr>
        <w:t>w,</w:t>
      </w:r>
    </w:p>
    <w:p w14:paraId="2354F89B" w14:textId="77777777" w:rsidR="00035450" w:rsidRPr="00C23705" w:rsidRDefault="00035450" w:rsidP="00694FF7">
      <w:pPr>
        <w:widowControl w:val="0"/>
        <w:numPr>
          <w:ilvl w:val="0"/>
          <w:numId w:val="80"/>
        </w:numPr>
        <w:shd w:val="clear" w:color="auto" w:fill="FFFFFF"/>
        <w:tabs>
          <w:tab w:val="left" w:pos="709"/>
          <w:tab w:val="left" w:pos="854"/>
        </w:tabs>
        <w:autoSpaceDE w:val="0"/>
        <w:autoSpaceDN w:val="0"/>
        <w:adjustRightInd w:val="0"/>
        <w:spacing w:afterLines="40" w:after="96"/>
        <w:jc w:val="both"/>
        <w:rPr>
          <w:rFonts w:cs="Arial"/>
          <w:color w:val="000000" w:themeColor="text1"/>
          <w:szCs w:val="24"/>
        </w:rPr>
      </w:pPr>
      <w:r w:rsidRPr="00C23705">
        <w:rPr>
          <w:rFonts w:cs="Arial"/>
          <w:color w:val="000000" w:themeColor="text1"/>
          <w:szCs w:val="24"/>
        </w:rPr>
        <w:t>dołożenia należytej staranności aby grant został wykorzystany zgodnie z umową o powierzenie realizacji grantu, zawieranej przez Beneficjenta z Grantobiorcą,</w:t>
      </w:r>
    </w:p>
    <w:p w14:paraId="0DD221F6" w14:textId="77777777" w:rsidR="00035450" w:rsidRPr="00C23705" w:rsidRDefault="00035450" w:rsidP="00694FF7">
      <w:pPr>
        <w:widowControl w:val="0"/>
        <w:numPr>
          <w:ilvl w:val="0"/>
          <w:numId w:val="80"/>
        </w:numPr>
        <w:shd w:val="clear" w:color="auto" w:fill="FFFFFF"/>
        <w:tabs>
          <w:tab w:val="left" w:pos="709"/>
          <w:tab w:val="left" w:pos="854"/>
        </w:tabs>
        <w:autoSpaceDE w:val="0"/>
        <w:autoSpaceDN w:val="0"/>
        <w:adjustRightInd w:val="0"/>
        <w:spacing w:afterLines="40" w:after="96"/>
        <w:jc w:val="both"/>
        <w:rPr>
          <w:rFonts w:cs="Arial"/>
          <w:color w:val="000000" w:themeColor="text1"/>
          <w:szCs w:val="24"/>
        </w:rPr>
      </w:pPr>
      <w:r w:rsidRPr="00C23705">
        <w:rPr>
          <w:rFonts w:cs="Arial"/>
          <w:color w:val="000000" w:themeColor="text1"/>
          <w:szCs w:val="24"/>
        </w:rPr>
        <w:t>odzyskiwania grant</w:t>
      </w:r>
      <w:r w:rsidRPr="00C23705">
        <w:rPr>
          <w:color w:val="000000" w:themeColor="text1"/>
          <w:szCs w:val="24"/>
        </w:rPr>
        <w:t>ó</w:t>
      </w:r>
      <w:r w:rsidRPr="00C23705">
        <w:rPr>
          <w:rFonts w:cs="Arial"/>
          <w:color w:val="000000" w:themeColor="text1"/>
          <w:szCs w:val="24"/>
        </w:rPr>
        <w:t>w w przypadku ich wykorzystania niezgodnie z celami projektu,</w:t>
      </w:r>
    </w:p>
    <w:p w14:paraId="516D9110" w14:textId="50F68B48" w:rsidR="00035450" w:rsidRPr="00C23705" w:rsidRDefault="00035450" w:rsidP="00694FF7">
      <w:pPr>
        <w:widowControl w:val="0"/>
        <w:numPr>
          <w:ilvl w:val="0"/>
          <w:numId w:val="80"/>
        </w:numPr>
        <w:shd w:val="clear" w:color="auto" w:fill="FFFFFF"/>
        <w:tabs>
          <w:tab w:val="left" w:pos="709"/>
          <w:tab w:val="left" w:pos="854"/>
        </w:tabs>
        <w:autoSpaceDE w:val="0"/>
        <w:autoSpaceDN w:val="0"/>
        <w:adjustRightInd w:val="0"/>
        <w:spacing w:afterLines="40" w:after="96"/>
        <w:jc w:val="both"/>
        <w:rPr>
          <w:rFonts w:cs="Arial"/>
          <w:color w:val="000000" w:themeColor="text1"/>
          <w:szCs w:val="24"/>
        </w:rPr>
      </w:pPr>
      <w:r w:rsidRPr="00C23705">
        <w:rPr>
          <w:rFonts w:cs="Arial"/>
          <w:color w:val="000000" w:themeColor="text1"/>
          <w:szCs w:val="24"/>
        </w:rPr>
        <w:t>zapewnienia dost</w:t>
      </w:r>
      <w:r w:rsidRPr="00C23705">
        <w:rPr>
          <w:color w:val="000000" w:themeColor="text1"/>
          <w:szCs w:val="24"/>
        </w:rPr>
        <w:t>ę</w:t>
      </w:r>
      <w:r w:rsidRPr="00C23705">
        <w:rPr>
          <w:rFonts w:cs="Arial"/>
          <w:color w:val="000000" w:themeColor="text1"/>
          <w:szCs w:val="24"/>
        </w:rPr>
        <w:t xml:space="preserve">pu do dokumentacji Grantobiorcy, związanej z realizacją projektu, </w:t>
      </w:r>
      <w:r w:rsidRPr="00C23705">
        <w:rPr>
          <w:rFonts w:cs="Arial"/>
          <w:color w:val="000000" w:themeColor="text1"/>
          <w:szCs w:val="24"/>
        </w:rPr>
        <w:t>instytucjom uprawnionym do przeprowadzania kontroli, o kt</w:t>
      </w:r>
      <w:r w:rsidRPr="00C23705">
        <w:rPr>
          <w:color w:val="000000" w:themeColor="text1"/>
          <w:szCs w:val="24"/>
        </w:rPr>
        <w:t>ó</w:t>
      </w:r>
      <w:r w:rsidRPr="00C23705">
        <w:rPr>
          <w:rFonts w:cs="Arial"/>
          <w:color w:val="000000" w:themeColor="text1"/>
          <w:szCs w:val="24"/>
        </w:rPr>
        <w:t xml:space="preserve">rych mowa w </w:t>
      </w:r>
      <w:r w:rsidRPr="00C23705">
        <w:rPr>
          <w:color w:val="000000" w:themeColor="text1"/>
          <w:szCs w:val="24"/>
        </w:rPr>
        <w:t>§ 16</w:t>
      </w:r>
      <w:r w:rsidRPr="00C23705">
        <w:rPr>
          <w:rFonts w:cs="Arial"/>
          <w:color w:val="000000" w:themeColor="text1"/>
          <w:szCs w:val="24"/>
        </w:rPr>
        <w:t xml:space="preserve"> ust. 1, przez okres wynikaj</w:t>
      </w:r>
      <w:r w:rsidRPr="00C23705">
        <w:rPr>
          <w:color w:val="000000" w:themeColor="text1"/>
          <w:szCs w:val="24"/>
        </w:rPr>
        <w:t>ą</w:t>
      </w:r>
      <w:r w:rsidRPr="00C23705">
        <w:rPr>
          <w:rFonts w:cs="Arial"/>
          <w:color w:val="000000" w:themeColor="text1"/>
          <w:szCs w:val="24"/>
        </w:rPr>
        <w:t>cy z zapis</w:t>
      </w:r>
      <w:r w:rsidRPr="00C23705">
        <w:rPr>
          <w:color w:val="000000" w:themeColor="text1"/>
          <w:szCs w:val="24"/>
        </w:rPr>
        <w:t>ó</w:t>
      </w:r>
      <w:r w:rsidRPr="00C23705">
        <w:rPr>
          <w:rFonts w:cs="Arial"/>
          <w:color w:val="000000" w:themeColor="text1"/>
          <w:szCs w:val="24"/>
        </w:rPr>
        <w:t xml:space="preserve">w </w:t>
      </w:r>
      <w:r w:rsidRPr="00C23705">
        <w:rPr>
          <w:color w:val="000000" w:themeColor="text1"/>
          <w:szCs w:val="24"/>
        </w:rPr>
        <w:t xml:space="preserve">§ </w:t>
      </w:r>
      <w:r w:rsidRPr="00C23705">
        <w:rPr>
          <w:rFonts w:cs="Arial"/>
          <w:color w:val="000000" w:themeColor="text1"/>
          <w:szCs w:val="24"/>
        </w:rPr>
        <w:t>17 Umowy,</w:t>
      </w:r>
    </w:p>
    <w:p w14:paraId="73630394" w14:textId="608467F1" w:rsidR="00035450" w:rsidRPr="00C23705" w:rsidRDefault="00035450" w:rsidP="00694FF7">
      <w:pPr>
        <w:widowControl w:val="0"/>
        <w:numPr>
          <w:ilvl w:val="0"/>
          <w:numId w:val="80"/>
        </w:numPr>
        <w:shd w:val="clear" w:color="auto" w:fill="FFFFFF"/>
        <w:tabs>
          <w:tab w:val="left" w:pos="709"/>
          <w:tab w:val="left" w:pos="854"/>
        </w:tabs>
        <w:autoSpaceDE w:val="0"/>
        <w:autoSpaceDN w:val="0"/>
        <w:adjustRightInd w:val="0"/>
        <w:spacing w:afterLines="40" w:after="96"/>
        <w:jc w:val="both"/>
        <w:rPr>
          <w:rFonts w:cs="Arial"/>
          <w:color w:val="000000" w:themeColor="text1"/>
          <w:szCs w:val="24"/>
        </w:rPr>
      </w:pPr>
      <w:r w:rsidRPr="00C23705">
        <w:rPr>
          <w:rFonts w:cs="Arial"/>
          <w:color w:val="000000" w:themeColor="text1"/>
          <w:szCs w:val="24"/>
        </w:rPr>
        <w:t>wykonywania obowi</w:t>
      </w:r>
      <w:r w:rsidRPr="00C23705">
        <w:rPr>
          <w:color w:val="000000" w:themeColor="text1"/>
          <w:szCs w:val="24"/>
        </w:rPr>
        <w:t>ą</w:t>
      </w:r>
      <w:r w:rsidRPr="00C23705">
        <w:rPr>
          <w:rFonts w:cs="Arial"/>
          <w:color w:val="000000" w:themeColor="text1"/>
          <w:szCs w:val="24"/>
        </w:rPr>
        <w:t>zk</w:t>
      </w:r>
      <w:r w:rsidRPr="00C23705">
        <w:rPr>
          <w:color w:val="000000" w:themeColor="text1"/>
          <w:szCs w:val="24"/>
        </w:rPr>
        <w:t>ó</w:t>
      </w:r>
      <w:r w:rsidRPr="00C23705">
        <w:rPr>
          <w:rFonts w:cs="Arial"/>
          <w:color w:val="000000" w:themeColor="text1"/>
          <w:szCs w:val="24"/>
        </w:rPr>
        <w:t>w wynikaj</w:t>
      </w:r>
      <w:r w:rsidRPr="00C23705">
        <w:rPr>
          <w:color w:val="000000" w:themeColor="text1"/>
          <w:szCs w:val="24"/>
        </w:rPr>
        <w:t>ą</w:t>
      </w:r>
      <w:r w:rsidRPr="00C23705">
        <w:rPr>
          <w:rFonts w:cs="Arial"/>
          <w:color w:val="000000" w:themeColor="text1"/>
          <w:szCs w:val="24"/>
        </w:rPr>
        <w:t>cych z udzielonej pomocy de minimis, w szczeg</w:t>
      </w:r>
      <w:r w:rsidRPr="00C23705">
        <w:rPr>
          <w:color w:val="000000" w:themeColor="text1"/>
          <w:szCs w:val="24"/>
        </w:rPr>
        <w:t>ó</w:t>
      </w:r>
      <w:r w:rsidRPr="00C23705">
        <w:rPr>
          <w:rFonts w:cs="Arial"/>
          <w:color w:val="000000" w:themeColor="text1"/>
          <w:szCs w:val="24"/>
        </w:rPr>
        <w:t>lno</w:t>
      </w:r>
      <w:r w:rsidRPr="00C23705">
        <w:rPr>
          <w:color w:val="000000" w:themeColor="text1"/>
          <w:szCs w:val="24"/>
        </w:rPr>
        <w:t>ś</w:t>
      </w:r>
      <w:r w:rsidRPr="00C23705">
        <w:rPr>
          <w:rFonts w:cs="Arial"/>
          <w:color w:val="000000" w:themeColor="text1"/>
          <w:szCs w:val="24"/>
        </w:rPr>
        <w:t>ci dotycz</w:t>
      </w:r>
      <w:r w:rsidRPr="00C23705">
        <w:rPr>
          <w:color w:val="000000" w:themeColor="text1"/>
          <w:szCs w:val="24"/>
        </w:rPr>
        <w:t>ą</w:t>
      </w:r>
      <w:r w:rsidRPr="00C23705">
        <w:rPr>
          <w:rFonts w:cs="Arial"/>
          <w:color w:val="000000" w:themeColor="text1"/>
          <w:szCs w:val="24"/>
        </w:rPr>
        <w:t>cych sporz</w:t>
      </w:r>
      <w:r w:rsidRPr="00C23705">
        <w:rPr>
          <w:color w:val="000000" w:themeColor="text1"/>
          <w:szCs w:val="24"/>
        </w:rPr>
        <w:t>ą</w:t>
      </w:r>
      <w:r w:rsidRPr="00C23705">
        <w:rPr>
          <w:rFonts w:cs="Arial"/>
          <w:color w:val="000000" w:themeColor="text1"/>
          <w:szCs w:val="24"/>
        </w:rPr>
        <w:t>dzania i przekazywania okresowych i rocznych sprawozda</w:t>
      </w:r>
      <w:r w:rsidRPr="00C23705">
        <w:rPr>
          <w:color w:val="000000" w:themeColor="text1"/>
          <w:szCs w:val="24"/>
        </w:rPr>
        <w:t>ń</w:t>
      </w:r>
      <w:r w:rsidRPr="00C23705">
        <w:rPr>
          <w:rFonts w:cs="Arial"/>
          <w:color w:val="000000" w:themeColor="text1"/>
          <w:szCs w:val="24"/>
        </w:rPr>
        <w:t xml:space="preserve"> o udzielonej </w:t>
      </w:r>
      <w:r w:rsidR="003D5CA1">
        <w:rPr>
          <w:rFonts w:cs="Arial"/>
          <w:color w:val="000000" w:themeColor="text1"/>
          <w:szCs w:val="24"/>
        </w:rPr>
        <w:t xml:space="preserve"> </w:t>
      </w:r>
      <w:r w:rsidRPr="00C23705">
        <w:rPr>
          <w:rFonts w:cs="Arial"/>
          <w:color w:val="000000" w:themeColor="text1"/>
          <w:szCs w:val="24"/>
        </w:rPr>
        <w:t>pomocy de minimis, na zasadach okre</w:t>
      </w:r>
      <w:r w:rsidRPr="00C23705">
        <w:rPr>
          <w:color w:val="000000" w:themeColor="text1"/>
          <w:szCs w:val="24"/>
        </w:rPr>
        <w:t>ś</w:t>
      </w:r>
      <w:r w:rsidRPr="00C23705">
        <w:rPr>
          <w:rFonts w:cs="Arial"/>
          <w:color w:val="000000" w:themeColor="text1"/>
          <w:szCs w:val="24"/>
        </w:rPr>
        <w:t>lonych w ustawie o post</w:t>
      </w:r>
      <w:r w:rsidRPr="00C23705">
        <w:rPr>
          <w:color w:val="000000" w:themeColor="text1"/>
          <w:szCs w:val="24"/>
        </w:rPr>
        <w:t>ę</w:t>
      </w:r>
      <w:r w:rsidRPr="00C23705">
        <w:rPr>
          <w:rFonts w:cs="Arial"/>
          <w:color w:val="000000" w:themeColor="text1"/>
          <w:szCs w:val="24"/>
        </w:rPr>
        <w:t>powaniu w sprawach dotycz</w:t>
      </w:r>
      <w:r w:rsidRPr="00C23705">
        <w:rPr>
          <w:color w:val="000000" w:themeColor="text1"/>
          <w:szCs w:val="24"/>
        </w:rPr>
        <w:t>ą</w:t>
      </w:r>
      <w:r w:rsidRPr="00C23705">
        <w:rPr>
          <w:rFonts w:cs="Arial"/>
          <w:color w:val="000000" w:themeColor="text1"/>
          <w:szCs w:val="24"/>
        </w:rPr>
        <w:t>cych pomocy publicznej,</w:t>
      </w:r>
    </w:p>
    <w:p w14:paraId="388D2CC4" w14:textId="719AA0D8" w:rsidR="00035450" w:rsidRPr="00BD5225" w:rsidRDefault="00035450" w:rsidP="00694FF7">
      <w:pPr>
        <w:widowControl w:val="0"/>
        <w:numPr>
          <w:ilvl w:val="0"/>
          <w:numId w:val="80"/>
        </w:numPr>
        <w:shd w:val="clear" w:color="auto" w:fill="FFFFFF"/>
        <w:tabs>
          <w:tab w:val="left" w:pos="709"/>
          <w:tab w:val="left" w:pos="854"/>
        </w:tabs>
        <w:autoSpaceDE w:val="0"/>
        <w:autoSpaceDN w:val="0"/>
        <w:adjustRightInd w:val="0"/>
        <w:spacing w:afterLines="40" w:after="96"/>
        <w:jc w:val="both"/>
        <w:rPr>
          <w:rFonts w:cs="Arial"/>
          <w:color w:val="000000" w:themeColor="text1"/>
          <w:szCs w:val="24"/>
        </w:rPr>
      </w:pPr>
      <w:r w:rsidRPr="00BD5225">
        <w:rPr>
          <w:rFonts w:cs="Arial"/>
          <w:color w:val="000000" w:themeColor="text1"/>
          <w:szCs w:val="24"/>
        </w:rPr>
        <w:t>niezawierania umów o powierzenie realizacji grantu z podmiotem wykluczonym z otrzymania dofinansowania na zasadach okre</w:t>
      </w:r>
      <w:r w:rsidRPr="00BD5225">
        <w:rPr>
          <w:color w:val="000000" w:themeColor="text1"/>
          <w:szCs w:val="24"/>
        </w:rPr>
        <w:t>ś</w:t>
      </w:r>
      <w:r w:rsidRPr="00BD5225">
        <w:rPr>
          <w:rFonts w:cs="Arial"/>
          <w:color w:val="000000" w:themeColor="text1"/>
          <w:szCs w:val="24"/>
        </w:rPr>
        <w:t>lonych w ustawie o finansach publicznych</w:t>
      </w:r>
      <w:r w:rsidR="00BD5225">
        <w:rPr>
          <w:rFonts w:cs="Arial"/>
          <w:color w:val="000000" w:themeColor="text1"/>
          <w:szCs w:val="24"/>
        </w:rPr>
        <w:t>,</w:t>
      </w:r>
    </w:p>
    <w:p w14:paraId="1AFB398A" w14:textId="77777777" w:rsidR="00035450" w:rsidRPr="00C23705" w:rsidRDefault="00035450" w:rsidP="00694FF7">
      <w:pPr>
        <w:pStyle w:val="Akapitzlist"/>
        <w:numPr>
          <w:ilvl w:val="0"/>
          <w:numId w:val="80"/>
        </w:numPr>
        <w:spacing w:afterLines="40" w:after="96"/>
        <w:contextualSpacing w:val="0"/>
        <w:jc w:val="both"/>
        <w:rPr>
          <w:rFonts w:eastAsia="Times New Roman" w:cs="Calibri"/>
          <w:color w:val="000000" w:themeColor="text1"/>
          <w:szCs w:val="24"/>
          <w:lang w:eastAsia="pl-PL"/>
        </w:rPr>
      </w:pPr>
      <w:r w:rsidRPr="00C23705">
        <w:rPr>
          <w:color w:val="000000" w:themeColor="text1"/>
          <w:szCs w:val="24"/>
        </w:rPr>
        <w:t xml:space="preserve">niepotrącania ani niewstrzymywania żadnych kwot, ani też nienakładania żadnych opłat szczególnych lub innych opłat o równoważnym skutku, które powodowałyby zmniejszenie </w:t>
      </w:r>
      <w:r w:rsidRPr="00C23705">
        <w:rPr>
          <w:color w:val="000000" w:themeColor="text1"/>
          <w:szCs w:val="24"/>
        </w:rPr>
        <w:t>kwot należnych Grantobiorcom,</w:t>
      </w:r>
    </w:p>
    <w:p w14:paraId="32DB30E9" w14:textId="54197258" w:rsidR="00035450" w:rsidRPr="00C23705" w:rsidRDefault="00035450" w:rsidP="00C52A94">
      <w:pPr>
        <w:pStyle w:val="Akapitzlist"/>
        <w:numPr>
          <w:ilvl w:val="0"/>
          <w:numId w:val="78"/>
        </w:numPr>
        <w:spacing w:afterLines="40" w:after="96"/>
        <w:ind w:left="426"/>
        <w:contextualSpacing w:val="0"/>
        <w:jc w:val="both"/>
        <w:rPr>
          <w:rFonts w:eastAsia="Times New Roman" w:cs="Calibri"/>
          <w:szCs w:val="24"/>
          <w:lang w:eastAsia="pl-PL"/>
        </w:rPr>
      </w:pPr>
      <w:r w:rsidRPr="00C23705">
        <w:rPr>
          <w:rFonts w:eastAsia="Times New Roman" w:cs="Calibri"/>
          <w:szCs w:val="24"/>
          <w:lang w:eastAsia="pl-PL"/>
        </w:rPr>
        <w:t>Grantodawca oświadcza, że</w:t>
      </w:r>
      <w:r w:rsidR="00CF2D24">
        <w:rPr>
          <w:rFonts w:eastAsia="Times New Roman" w:cs="Calibri"/>
          <w:szCs w:val="24"/>
          <w:lang w:eastAsia="pl-PL"/>
        </w:rPr>
        <w:t xml:space="preserve"> w przypadku wydatków w projekcie nie nastąpiło, nie następuje i nie nastąpi podwójne dofinansowanie. </w:t>
      </w:r>
    </w:p>
    <w:p w14:paraId="2351D294" w14:textId="54F4C744" w:rsidR="00035450" w:rsidRPr="00C23705" w:rsidRDefault="00035450" w:rsidP="00C52A94">
      <w:pPr>
        <w:pStyle w:val="Akapitzlist"/>
        <w:numPr>
          <w:ilvl w:val="0"/>
          <w:numId w:val="78"/>
        </w:numPr>
        <w:spacing w:afterLines="40" w:after="96"/>
        <w:ind w:left="426" w:hanging="357"/>
        <w:jc w:val="both"/>
        <w:rPr>
          <w:rFonts w:eastAsia="Times New Roman" w:cs="Calibri"/>
          <w:szCs w:val="24"/>
          <w:lang w:eastAsia="pl-PL"/>
        </w:rPr>
      </w:pPr>
      <w:r w:rsidRPr="00C23705">
        <w:rPr>
          <w:rFonts w:eastAsia="Times New Roman" w:cs="Calibri"/>
          <w:szCs w:val="24"/>
          <w:lang w:eastAsia="pl-PL"/>
        </w:rPr>
        <w:t xml:space="preserve">Zasady udzielania zamówień/wyboru wykonawców obowiązujące  Grantobiorcę określane są przez Grantodawcę w procedurze realizacji projektu grantowego i umowie o powierzenie grantu. Zasady te </w:t>
      </w:r>
      <w:r w:rsidRPr="00C23705">
        <w:rPr>
          <w:rFonts w:eastAsia="Times New Roman" w:cs="Calibri"/>
          <w:szCs w:val="24"/>
          <w:lang w:eastAsia="pl-PL"/>
        </w:rPr>
        <w:t>powinny</w:t>
      </w:r>
      <w:r w:rsidR="00F344C9">
        <w:rPr>
          <w:rFonts w:eastAsia="Times New Roman" w:cs="Calibri"/>
          <w:szCs w:val="24"/>
          <w:lang w:eastAsia="pl-PL"/>
        </w:rPr>
        <w:t xml:space="preserve"> być zgodne z wytycznymi </w:t>
      </w:r>
      <w:r w:rsidR="0033545D">
        <w:rPr>
          <w:rFonts w:eastAsia="Times New Roman" w:cs="Calibri"/>
          <w:szCs w:val="24"/>
          <w:lang w:eastAsia="pl-PL"/>
        </w:rPr>
        <w:t xml:space="preserve"> </w:t>
      </w:r>
      <w:r w:rsidR="00625675" w:rsidRPr="00625675">
        <w:rPr>
          <w:rFonts w:eastAsia="Times New Roman" w:cs="Calibri"/>
          <w:szCs w:val="24"/>
          <w:lang w:eastAsia="pl-PL"/>
        </w:rPr>
        <w:t>dotyczący</w:t>
      </w:r>
      <w:r w:rsidR="00625675">
        <w:rPr>
          <w:rFonts w:eastAsia="Times New Roman" w:cs="Calibri"/>
          <w:szCs w:val="24"/>
          <w:lang w:eastAsia="pl-PL"/>
        </w:rPr>
        <w:t>mi</w:t>
      </w:r>
      <w:r w:rsidR="00625675" w:rsidRPr="00625675">
        <w:rPr>
          <w:rFonts w:eastAsia="Times New Roman" w:cs="Calibri"/>
          <w:szCs w:val="24"/>
          <w:lang w:eastAsia="pl-PL"/>
        </w:rPr>
        <w:t xml:space="preserve"> kwalifikowalności wydatków na lata 2021–2027</w:t>
      </w:r>
      <w:r w:rsidR="00F344C9">
        <w:rPr>
          <w:rFonts w:eastAsia="Times New Roman" w:cs="Calibri"/>
          <w:szCs w:val="24"/>
          <w:lang w:eastAsia="pl-PL"/>
        </w:rPr>
        <w:t xml:space="preserve">, ustawą </w:t>
      </w:r>
      <w:r w:rsidR="00625675" w:rsidRPr="00625675">
        <w:rPr>
          <w:rFonts w:eastAsia="Times New Roman" w:cs="Calibri"/>
          <w:szCs w:val="24"/>
          <w:lang w:eastAsia="pl-PL"/>
        </w:rPr>
        <w:t>z dnia 11 września 2019 r. Prawo zamówień publicznych</w:t>
      </w:r>
      <w:r w:rsidR="00625675">
        <w:rPr>
          <w:rFonts w:eastAsia="Times New Roman" w:cs="Calibri"/>
          <w:szCs w:val="24"/>
          <w:lang w:eastAsia="pl-PL"/>
        </w:rPr>
        <w:t xml:space="preserve"> </w:t>
      </w:r>
      <w:r w:rsidR="00F344C9">
        <w:rPr>
          <w:rFonts w:eastAsia="Times New Roman" w:cs="Calibri"/>
          <w:szCs w:val="24"/>
          <w:lang w:eastAsia="pl-PL"/>
        </w:rPr>
        <w:t>i powinny</w:t>
      </w:r>
      <w:r w:rsidRPr="00C23705">
        <w:rPr>
          <w:rFonts w:eastAsia="Times New Roman" w:cs="Calibri"/>
          <w:szCs w:val="24"/>
          <w:lang w:eastAsia="pl-PL"/>
        </w:rPr>
        <w:t xml:space="preserve"> zapewniać ponoszenie przez Grantobiorcę wydatków w sposób racjonalny, efektywny i przejrzysty</w:t>
      </w:r>
      <w:r w:rsidRPr="00C23705">
        <w:rPr>
          <w:rFonts w:eastAsia="Times New Roman" w:cs="Calibri"/>
          <w:szCs w:val="24"/>
          <w:lang w:eastAsia="pl-PL"/>
        </w:rPr>
        <w:t>, z zachowaniem zasad uzyskiwania najlepszych efektów z danych nakładów oraz przeciwdziałać wystąpieniu konfliktu interesów pomiędzy Grantobiorcą a wykonawcą.</w:t>
      </w:r>
    </w:p>
    <w:p w14:paraId="15082FBD" w14:textId="77777777" w:rsidR="00035450" w:rsidRPr="00C23705" w:rsidRDefault="00035450" w:rsidP="00694FF7">
      <w:pPr>
        <w:pStyle w:val="Akapitzlist"/>
        <w:numPr>
          <w:ilvl w:val="0"/>
          <w:numId w:val="78"/>
        </w:numPr>
        <w:spacing w:afterLines="40" w:after="96"/>
        <w:ind w:left="426" w:hanging="357"/>
        <w:contextualSpacing w:val="0"/>
        <w:jc w:val="both"/>
        <w:rPr>
          <w:rFonts w:eastAsia="Times New Roman" w:cs="Calibri"/>
          <w:szCs w:val="24"/>
          <w:lang w:eastAsia="pl-PL"/>
        </w:rPr>
      </w:pPr>
      <w:r w:rsidRPr="00C23705">
        <w:rPr>
          <w:rFonts w:eastAsia="Times New Roman" w:cs="Calibri"/>
          <w:szCs w:val="24"/>
          <w:lang w:eastAsia="pl-PL"/>
        </w:rPr>
        <w:t xml:space="preserve">Kontrolę przeprowadza się w siedzibie podmiotu kontrolowanego oraz w każdym miejscu związanym z realizacją Projektu i projektu grantowego, w tym także u Grantobiorcy albo w siedzibie kontrolującego bądź w innym miejscu świadczenia pracy lub usług przez osoby kontrolujące na podstawie dostarczonych dokumentów. </w:t>
      </w:r>
    </w:p>
    <w:p w14:paraId="761C336F" w14:textId="77777777" w:rsidR="00035450" w:rsidRPr="00C23705" w:rsidRDefault="00035450" w:rsidP="00694FF7">
      <w:pPr>
        <w:pStyle w:val="Akapitzlist"/>
        <w:numPr>
          <w:ilvl w:val="0"/>
          <w:numId w:val="78"/>
        </w:numPr>
        <w:spacing w:afterLines="40" w:after="96"/>
        <w:ind w:left="426" w:hanging="357"/>
        <w:contextualSpacing w:val="0"/>
        <w:jc w:val="both"/>
        <w:rPr>
          <w:rFonts w:eastAsia="Times New Roman" w:cs="Calibri"/>
          <w:szCs w:val="24"/>
          <w:lang w:eastAsia="pl-PL"/>
        </w:rPr>
      </w:pPr>
      <w:r w:rsidRPr="00C23705">
        <w:rPr>
          <w:rFonts w:eastAsia="Times New Roman" w:cs="Calibri"/>
          <w:szCs w:val="24"/>
          <w:lang w:eastAsia="pl-PL"/>
        </w:rPr>
        <w:t>Zasady i obowiązki wskazane w § 17 umowy dotyczą również Grantobiorcy i powinny zostać uwzględnione w umowie o powierzenie realizacji grantu zawieranej przez Beneficjenta z Grantobiorcą.</w:t>
      </w:r>
    </w:p>
    <w:p w14:paraId="32EE17FF" w14:textId="4AD5691D" w:rsidR="00035450" w:rsidRPr="00C23705" w:rsidRDefault="00035450" w:rsidP="00694FF7">
      <w:pPr>
        <w:pStyle w:val="Akapitzlist"/>
        <w:numPr>
          <w:ilvl w:val="0"/>
          <w:numId w:val="78"/>
        </w:numPr>
        <w:spacing w:afterLines="40" w:after="96"/>
        <w:ind w:left="426" w:hanging="357"/>
        <w:jc w:val="both"/>
        <w:rPr>
          <w:rFonts w:cs="Calibri"/>
          <w:szCs w:val="24"/>
          <w:lang w:eastAsia="pl-PL"/>
        </w:rPr>
      </w:pPr>
      <w:r w:rsidRPr="00C23705">
        <w:rPr>
          <w:rFonts w:cs="Calibri"/>
          <w:szCs w:val="24"/>
          <w:lang w:eastAsia="pl-PL"/>
        </w:rPr>
        <w:t>Sposób egzekwowania przez Grantodawcę od Grantobiorcy skutków, wynikających</w:t>
      </w:r>
      <w:r w:rsidRPr="00C23705">
        <w:rPr>
          <w:rFonts w:cs="Calibri"/>
          <w:szCs w:val="24"/>
          <w:lang w:eastAsia="pl-PL"/>
        </w:rPr>
        <w:br/>
        <w:t>z nieosiągnięcia wskaźników lub niezachowania trwałości Projektu z przyczyn leżących po stronie Grantobiorcy, reguluje umowa o powierzenie realizacji grantu.</w:t>
      </w:r>
    </w:p>
    <w:p w14:paraId="731B500D" w14:textId="782E638C" w:rsidR="00035450" w:rsidRDefault="00035450" w:rsidP="00694FF7">
      <w:pPr>
        <w:pStyle w:val="Akapitzlist"/>
        <w:numPr>
          <w:ilvl w:val="0"/>
          <w:numId w:val="78"/>
        </w:numPr>
        <w:spacing w:afterLines="40" w:after="96"/>
        <w:ind w:left="426"/>
        <w:jc w:val="both"/>
        <w:rPr>
          <w:rFonts w:cs="Calibri"/>
          <w:szCs w:val="24"/>
          <w:lang w:eastAsia="pl-PL"/>
        </w:rPr>
      </w:pPr>
      <w:r w:rsidRPr="00C23705">
        <w:rPr>
          <w:rFonts w:cs="Calibri"/>
          <w:szCs w:val="24"/>
          <w:lang w:eastAsia="pl-PL"/>
        </w:rPr>
        <w:lastRenderedPageBreak/>
        <w:tab/>
        <w:t>Zasady i obowiązki informacyjno-promocyjne dotyczą również Grantobiorcy i powinny zostać uwzględnione w umowie o powierzenie realizacji grantu zawieranej przez Beneficjenta z Grantobiorcą.</w:t>
      </w:r>
    </w:p>
    <w:p w14:paraId="4F92C437" w14:textId="53284D40" w:rsidR="00986C82" w:rsidRDefault="00986C82" w:rsidP="005C053B">
      <w:pPr>
        <w:pStyle w:val="Akapitzlist"/>
        <w:numPr>
          <w:ilvl w:val="0"/>
          <w:numId w:val="78"/>
        </w:numPr>
        <w:ind w:left="426"/>
        <w:contextualSpacing w:val="0"/>
        <w:jc w:val="both"/>
        <w:rPr>
          <w:rFonts w:cs="Calibri"/>
          <w:szCs w:val="24"/>
        </w:rPr>
      </w:pPr>
      <w:r>
        <w:rPr>
          <w:rFonts w:cs="Calibri"/>
          <w:szCs w:val="24"/>
        </w:rPr>
        <w:t>Beneficjent</w:t>
      </w:r>
      <w:r w:rsidRPr="00A55663">
        <w:rPr>
          <w:rFonts w:cs="Calibri"/>
          <w:szCs w:val="24"/>
        </w:rPr>
        <w:t xml:space="preserve"> zobowiązany jest </w:t>
      </w:r>
      <w:r>
        <w:rPr>
          <w:rFonts w:cs="Calibri"/>
          <w:szCs w:val="24"/>
        </w:rPr>
        <w:t xml:space="preserve">każdorazowo </w:t>
      </w:r>
      <w:r w:rsidRPr="00A55663">
        <w:rPr>
          <w:rFonts w:cs="Calibri"/>
          <w:szCs w:val="24"/>
        </w:rPr>
        <w:t xml:space="preserve">rozliczyć co najmniej 70% łącznej kwoty dotychczas przekazanych transz zaliczki, </w:t>
      </w:r>
      <w:r>
        <w:rPr>
          <w:rFonts w:cs="Calibri"/>
          <w:szCs w:val="24"/>
        </w:rPr>
        <w:t>w</w:t>
      </w:r>
      <w:r w:rsidRPr="00A55663">
        <w:rPr>
          <w:rFonts w:cs="Calibri"/>
          <w:szCs w:val="24"/>
        </w:rPr>
        <w:t xml:space="preserve"> terminie </w:t>
      </w:r>
      <w:r w:rsidRPr="00CF09CF">
        <w:rPr>
          <w:rFonts w:cs="Calibri"/>
          <w:szCs w:val="24"/>
        </w:rPr>
        <w:t>do 180 dni od daty</w:t>
      </w:r>
      <w:r w:rsidRPr="00A55663">
        <w:rPr>
          <w:rFonts w:cs="Calibri"/>
          <w:szCs w:val="24"/>
        </w:rPr>
        <w:t xml:space="preserve"> ostatni</w:t>
      </w:r>
      <w:r>
        <w:rPr>
          <w:rFonts w:cs="Calibri"/>
          <w:szCs w:val="24"/>
        </w:rPr>
        <w:t>o</w:t>
      </w:r>
      <w:r w:rsidRPr="001061AB">
        <w:rPr>
          <w:rFonts w:cs="Calibri"/>
          <w:szCs w:val="24"/>
        </w:rPr>
        <w:t xml:space="preserve"> </w:t>
      </w:r>
      <w:r w:rsidRPr="00A55663">
        <w:rPr>
          <w:rFonts w:cs="Calibri"/>
          <w:szCs w:val="24"/>
        </w:rPr>
        <w:t>przekazan</w:t>
      </w:r>
      <w:r>
        <w:rPr>
          <w:rFonts w:cs="Calibri"/>
          <w:szCs w:val="24"/>
        </w:rPr>
        <w:t>ej</w:t>
      </w:r>
      <w:r w:rsidRPr="00A55663">
        <w:rPr>
          <w:rFonts w:cs="Calibri"/>
          <w:szCs w:val="24"/>
        </w:rPr>
        <w:t xml:space="preserve"> transzy zaliczki</w:t>
      </w:r>
      <w:r>
        <w:rPr>
          <w:rFonts w:cs="Calibri"/>
          <w:szCs w:val="24"/>
        </w:rPr>
        <w:t>,</w:t>
      </w:r>
      <w:r w:rsidRPr="00A55663">
        <w:rPr>
          <w:rFonts w:cs="Calibri"/>
          <w:szCs w:val="24"/>
        </w:rPr>
        <w:t xml:space="preserve"> poprzez wykazanie we wniosku o płatność wydatków kwalifikowalnych odpowiadających </w:t>
      </w:r>
      <w:r w:rsidRPr="00A55663">
        <w:rPr>
          <w:rFonts w:cs="Calibri"/>
          <w:szCs w:val="24"/>
        </w:rPr>
        <w:t>kosztom bezpośrednim lub zwrot zaliczki, z zastrzeżeniem § 13 ust. 2 Umowy.</w:t>
      </w:r>
    </w:p>
    <w:p w14:paraId="4C7E4719" w14:textId="43FD6C0F" w:rsidR="00986C82" w:rsidRDefault="00986C82" w:rsidP="005C053B">
      <w:pPr>
        <w:pStyle w:val="Akapitzlist"/>
        <w:numPr>
          <w:ilvl w:val="0"/>
          <w:numId w:val="78"/>
        </w:numPr>
        <w:ind w:left="426"/>
        <w:contextualSpacing w:val="0"/>
        <w:jc w:val="both"/>
        <w:rPr>
          <w:rFonts w:cs="Calibri"/>
          <w:szCs w:val="24"/>
        </w:rPr>
      </w:pPr>
      <w:r w:rsidRPr="000C0E26">
        <w:rPr>
          <w:rFonts w:cs="Calibri"/>
          <w:szCs w:val="24"/>
        </w:rPr>
        <w:t>Wydatki, o których mowa w ust. 1</w:t>
      </w:r>
      <w:r w:rsidR="000C0E26" w:rsidRPr="000C0E26">
        <w:rPr>
          <w:rFonts w:cs="Calibri"/>
          <w:szCs w:val="24"/>
        </w:rPr>
        <w:t>1</w:t>
      </w:r>
      <w:r w:rsidRPr="000C0E26">
        <w:rPr>
          <w:rFonts w:cs="Calibri"/>
          <w:szCs w:val="24"/>
        </w:rPr>
        <w:t>, rozliczające</w:t>
      </w:r>
      <w:r w:rsidRPr="00CF09CF">
        <w:rPr>
          <w:rFonts w:cs="Calibri"/>
          <w:szCs w:val="24"/>
        </w:rPr>
        <w:t xml:space="preserve"> co najmniej 70% łącznej kwoty dotychczas przekazanych transz zaliczki należy ponieść w terminie do </w:t>
      </w:r>
      <w:r w:rsidRPr="00CF09CF">
        <w:rPr>
          <w:rFonts w:cs="Calibri"/>
          <w:color w:val="000000" w:themeColor="text1"/>
          <w:szCs w:val="24"/>
        </w:rPr>
        <w:t>180</w:t>
      </w:r>
      <w:r w:rsidR="00BD5225">
        <w:rPr>
          <w:rFonts w:cs="Calibri"/>
          <w:color w:val="000000" w:themeColor="text1"/>
          <w:szCs w:val="24"/>
        </w:rPr>
        <w:t xml:space="preserve"> </w:t>
      </w:r>
      <w:r w:rsidRPr="00CF09CF">
        <w:rPr>
          <w:rFonts w:cs="Calibri"/>
          <w:szCs w:val="24"/>
        </w:rPr>
        <w:t>dni od daty przekazania ostatniej transzy zaliczki. Pozostałą część zaliczki Beneficjent zobowiązany jest rozliczyć najpóźniej we wniosku o płatność końcową, z zastrzeżeniem</w:t>
      </w:r>
      <w:r w:rsidRPr="006B0317">
        <w:rPr>
          <w:rFonts w:cs="Calibri"/>
          <w:szCs w:val="24"/>
        </w:rPr>
        <w:t xml:space="preserve"> § 3 ust. 6 Rozporządzenia Ministra Funduszy i</w:t>
      </w:r>
      <w:r>
        <w:rPr>
          <w:rFonts w:cs="Calibri"/>
          <w:szCs w:val="24"/>
        </w:rPr>
        <w:t> </w:t>
      </w:r>
      <w:r w:rsidRPr="006B0317">
        <w:rPr>
          <w:rFonts w:cs="Calibri"/>
          <w:szCs w:val="24"/>
        </w:rPr>
        <w:t>Polityki Regionalnej z dnia 21 września 2022 r. w sprawie zaliczek w ramach programów finansowanych z udziałem środków europejskich.</w:t>
      </w:r>
    </w:p>
    <w:p w14:paraId="67526F57" w14:textId="77777777" w:rsidR="00CF2D24" w:rsidRPr="00986C82" w:rsidRDefault="00CF2D24" w:rsidP="00CF2D24">
      <w:pPr>
        <w:pStyle w:val="Akapitzlist"/>
        <w:numPr>
          <w:ilvl w:val="0"/>
          <w:numId w:val="78"/>
        </w:numPr>
        <w:ind w:left="426"/>
        <w:contextualSpacing w:val="0"/>
        <w:jc w:val="both"/>
        <w:rPr>
          <w:rFonts w:cs="Calibri"/>
          <w:szCs w:val="24"/>
        </w:rPr>
      </w:pPr>
      <w:r w:rsidRPr="00F66B46">
        <w:rPr>
          <w:rFonts w:cs="Calibri"/>
          <w:szCs w:val="24"/>
        </w:rPr>
        <w:t xml:space="preserve">W przypadku nierozliczenia zaliczki w kwocie lub terminie wskazanym </w:t>
      </w:r>
      <w:r w:rsidRPr="000C0E26">
        <w:rPr>
          <w:rFonts w:cs="Calibri"/>
          <w:szCs w:val="24"/>
        </w:rPr>
        <w:t>w ust. 11 i ust. 12 od</w:t>
      </w:r>
      <w:r w:rsidRPr="00F66B46">
        <w:rPr>
          <w:rFonts w:cs="Calibri"/>
          <w:szCs w:val="24"/>
        </w:rPr>
        <w:t xml:space="preserve"> środków nierozliczonych nalicza się odsetki jak dla zaległości podatkowych. Przepisy art. 189 ust. 3–3c ustawy z dnia 27 sierpnia 2009 r. o finansach publicznych stosuje się odpowiednio.</w:t>
      </w:r>
    </w:p>
    <w:p w14:paraId="1416F5B0" w14:textId="02F20853" w:rsidR="00D156A5" w:rsidRDefault="00933834" w:rsidP="00F344C9">
      <w:pPr>
        <w:pStyle w:val="Akapitzlist"/>
        <w:numPr>
          <w:ilvl w:val="0"/>
          <w:numId w:val="78"/>
        </w:numPr>
        <w:tabs>
          <w:tab w:val="left" w:pos="567"/>
        </w:tabs>
        <w:ind w:left="426" w:hanging="426"/>
        <w:contextualSpacing w:val="0"/>
        <w:jc w:val="both"/>
        <w:rPr>
          <w:rFonts w:cs="Calibri"/>
          <w:szCs w:val="24"/>
        </w:rPr>
      </w:pPr>
      <w:r w:rsidRPr="00933834">
        <w:rPr>
          <w:rFonts w:cs="Calibri"/>
          <w:szCs w:val="24"/>
        </w:rPr>
        <w:t xml:space="preserve">Beneficjent </w:t>
      </w:r>
      <w:r>
        <w:rPr>
          <w:rFonts w:cs="Calibri"/>
          <w:szCs w:val="24"/>
        </w:rPr>
        <w:t>zobowiązany do wniesienia z</w:t>
      </w:r>
      <w:r w:rsidRPr="00933834">
        <w:rPr>
          <w:rFonts w:cs="Calibri"/>
          <w:szCs w:val="24"/>
        </w:rPr>
        <w:t>abezpieczeni</w:t>
      </w:r>
      <w:r>
        <w:rPr>
          <w:rFonts w:cs="Calibri"/>
          <w:szCs w:val="24"/>
        </w:rPr>
        <w:t>a</w:t>
      </w:r>
      <w:r w:rsidRPr="00933834">
        <w:rPr>
          <w:rFonts w:cs="Calibri"/>
          <w:szCs w:val="24"/>
        </w:rPr>
        <w:t xml:space="preserve"> należytego wykonania zobowiązań wynikających z Umowy</w:t>
      </w:r>
      <w:r>
        <w:rPr>
          <w:rFonts w:cs="Calibri"/>
          <w:szCs w:val="24"/>
        </w:rPr>
        <w:t xml:space="preserve"> w formie i na </w:t>
      </w:r>
      <w:r w:rsidR="00175B5B">
        <w:rPr>
          <w:rFonts w:cs="Calibri"/>
          <w:szCs w:val="24"/>
        </w:rPr>
        <w:t>kwotę</w:t>
      </w:r>
      <w:r>
        <w:rPr>
          <w:rFonts w:cs="Calibri"/>
          <w:szCs w:val="24"/>
        </w:rPr>
        <w:t xml:space="preserve"> </w:t>
      </w:r>
      <w:r w:rsidR="00175B5B">
        <w:rPr>
          <w:rFonts w:cs="Calibri"/>
          <w:szCs w:val="24"/>
        </w:rPr>
        <w:t>wskazaną</w:t>
      </w:r>
      <w:r>
        <w:rPr>
          <w:rFonts w:cs="Calibri"/>
          <w:szCs w:val="24"/>
        </w:rPr>
        <w:t xml:space="preserve"> w </w:t>
      </w:r>
      <w:r w:rsidRPr="00933834">
        <w:rPr>
          <w:rFonts w:cs="Calibri"/>
          <w:szCs w:val="24"/>
        </w:rPr>
        <w:t>§ 8</w:t>
      </w:r>
      <w:r>
        <w:rPr>
          <w:rFonts w:cs="Calibri"/>
          <w:szCs w:val="24"/>
        </w:rPr>
        <w:t xml:space="preserve"> ust. 4 Umowy może wnioskować o</w:t>
      </w:r>
      <w:r w:rsidR="00175B5B">
        <w:rPr>
          <w:rFonts w:cs="Calibri"/>
          <w:szCs w:val="24"/>
        </w:rPr>
        <w:t> </w:t>
      </w:r>
      <w:r>
        <w:rPr>
          <w:rFonts w:cs="Calibri"/>
          <w:szCs w:val="24"/>
        </w:rPr>
        <w:t>transzę zaliczki do wysokości ustanowionego zabezpieczenia</w:t>
      </w:r>
      <w:r w:rsidR="00D236B4">
        <w:rPr>
          <w:rFonts w:cs="Calibri"/>
          <w:szCs w:val="24"/>
        </w:rPr>
        <w:t xml:space="preserve">, z zastrzeżeniem </w:t>
      </w:r>
      <w:r w:rsidR="00D236B4" w:rsidRPr="00D236B4">
        <w:rPr>
          <w:rFonts w:cs="Calibri"/>
          <w:szCs w:val="24"/>
        </w:rPr>
        <w:t>§</w:t>
      </w:r>
      <w:r w:rsidR="00D236B4">
        <w:rPr>
          <w:rFonts w:cs="Calibri"/>
          <w:szCs w:val="24"/>
        </w:rPr>
        <w:t> </w:t>
      </w:r>
      <w:r w:rsidR="00D236B4" w:rsidRPr="00D236B4">
        <w:rPr>
          <w:rFonts w:cs="Calibri"/>
          <w:szCs w:val="24"/>
        </w:rPr>
        <w:t>11 ust. 2 Umowy.</w:t>
      </w:r>
      <w:r>
        <w:rPr>
          <w:rFonts w:cs="Calibri"/>
          <w:szCs w:val="24"/>
        </w:rPr>
        <w:t xml:space="preserve"> </w:t>
      </w:r>
      <w:r w:rsidRPr="00933834">
        <w:rPr>
          <w:rFonts w:cs="Calibri"/>
          <w:szCs w:val="24"/>
        </w:rPr>
        <w:t xml:space="preserve">W przypadku wnioskowania o drugą i kolejne transze zaliczki </w:t>
      </w:r>
      <w:r>
        <w:rPr>
          <w:rFonts w:cs="Calibri"/>
          <w:szCs w:val="24"/>
        </w:rPr>
        <w:t>–</w:t>
      </w:r>
      <w:r w:rsidRPr="00933834">
        <w:rPr>
          <w:rFonts w:cs="Calibri"/>
          <w:szCs w:val="24"/>
        </w:rPr>
        <w:t xml:space="preserve"> jeżeli Beneficjent nie rozliczył całości pobranych wcześniej transz</w:t>
      </w:r>
      <w:r>
        <w:rPr>
          <w:rFonts w:cs="Calibri"/>
          <w:szCs w:val="24"/>
        </w:rPr>
        <w:t xml:space="preserve"> – wnioskowana transza zaliczki nie może przekroczyć kwoty ustanowionego zabezpieczenia pomniejszonej o kwotę pobranej i</w:t>
      </w:r>
      <w:r w:rsidR="00D236B4">
        <w:rPr>
          <w:rFonts w:cs="Calibri"/>
          <w:szCs w:val="24"/>
        </w:rPr>
        <w:t> </w:t>
      </w:r>
      <w:r>
        <w:rPr>
          <w:rFonts w:cs="Calibri"/>
          <w:szCs w:val="24"/>
        </w:rPr>
        <w:t>nierozliczonej zaliczki</w:t>
      </w:r>
      <w:r w:rsidR="00D236B4">
        <w:rPr>
          <w:rFonts w:cs="Calibri"/>
          <w:szCs w:val="24"/>
        </w:rPr>
        <w:t xml:space="preserve"> </w:t>
      </w:r>
      <w:r w:rsidR="00175B5B">
        <w:rPr>
          <w:rFonts w:cs="Calibri"/>
          <w:szCs w:val="24"/>
        </w:rPr>
        <w:t xml:space="preserve">oraz </w:t>
      </w:r>
      <w:r w:rsidR="00D236B4">
        <w:rPr>
          <w:rFonts w:cs="Calibri"/>
          <w:szCs w:val="24"/>
        </w:rPr>
        <w:t>nie może przekr</w:t>
      </w:r>
      <w:r w:rsidR="00175B5B">
        <w:rPr>
          <w:rFonts w:cs="Calibri"/>
          <w:szCs w:val="24"/>
        </w:rPr>
        <w:t>oczy</w:t>
      </w:r>
      <w:r w:rsidR="00D236B4">
        <w:rPr>
          <w:rFonts w:cs="Calibri"/>
          <w:szCs w:val="24"/>
        </w:rPr>
        <w:t>ć kwoty ustalonej zgodnie z</w:t>
      </w:r>
      <w:r w:rsidR="00BF42C7">
        <w:rPr>
          <w:rFonts w:cs="Calibri"/>
          <w:szCs w:val="24"/>
        </w:rPr>
        <w:t xml:space="preserve"> </w:t>
      </w:r>
      <w:r w:rsidR="00D236B4" w:rsidRPr="00D236B4">
        <w:rPr>
          <w:rFonts w:cs="Calibri"/>
          <w:szCs w:val="24"/>
        </w:rPr>
        <w:t>§</w:t>
      </w:r>
      <w:r w:rsidR="00D236B4">
        <w:rPr>
          <w:rFonts w:cs="Calibri"/>
          <w:szCs w:val="24"/>
        </w:rPr>
        <w:t> </w:t>
      </w:r>
      <w:r w:rsidR="00D236B4" w:rsidRPr="00D236B4">
        <w:rPr>
          <w:rFonts w:cs="Calibri"/>
          <w:szCs w:val="24"/>
        </w:rPr>
        <w:t>11</w:t>
      </w:r>
      <w:r w:rsidR="00D236B4">
        <w:rPr>
          <w:rFonts w:cs="Calibri"/>
          <w:szCs w:val="24"/>
        </w:rPr>
        <w:t> </w:t>
      </w:r>
      <w:r w:rsidR="00D236B4" w:rsidRPr="00D236B4">
        <w:rPr>
          <w:rFonts w:cs="Calibri"/>
          <w:szCs w:val="24"/>
        </w:rPr>
        <w:t>ust.</w:t>
      </w:r>
      <w:r w:rsidR="00D236B4">
        <w:rPr>
          <w:rFonts w:cs="Calibri"/>
          <w:szCs w:val="24"/>
        </w:rPr>
        <w:t> </w:t>
      </w:r>
      <w:r w:rsidR="00D236B4" w:rsidRPr="00D236B4">
        <w:rPr>
          <w:rFonts w:cs="Calibri"/>
          <w:szCs w:val="24"/>
        </w:rPr>
        <w:t>2</w:t>
      </w:r>
      <w:r w:rsidR="00F87C45">
        <w:rPr>
          <w:rFonts w:cs="Calibri"/>
          <w:szCs w:val="24"/>
        </w:rPr>
        <w:t xml:space="preserve"> </w:t>
      </w:r>
      <w:r w:rsidR="00D236B4" w:rsidRPr="00D236B4">
        <w:rPr>
          <w:rFonts w:cs="Calibri"/>
          <w:szCs w:val="24"/>
        </w:rPr>
        <w:t>Umowy.</w:t>
      </w:r>
      <w:r w:rsidR="009A2D25" w:rsidRPr="009A2D25">
        <w:t xml:space="preserve"> </w:t>
      </w:r>
      <w:r w:rsidR="009A2D25">
        <w:t>P</w:t>
      </w:r>
      <w:r w:rsidR="009A2D25" w:rsidRPr="009A2D25">
        <w:rPr>
          <w:rFonts w:cs="Calibri"/>
          <w:szCs w:val="24"/>
        </w:rPr>
        <w:t>owyższe nie zwalnia Beneficjenta z pozostałych obowiązków wskazanych w Umowie.</w:t>
      </w:r>
      <w:r w:rsidR="00C45174">
        <w:rPr>
          <w:rFonts w:cs="Calibri"/>
          <w:szCs w:val="24"/>
        </w:rPr>
        <w:t xml:space="preserve"> </w:t>
      </w:r>
    </w:p>
    <w:p w14:paraId="6784D147" w14:textId="49F039BA" w:rsidR="00AE25D5" w:rsidRDefault="00C45174" w:rsidP="00F344C9">
      <w:pPr>
        <w:pStyle w:val="Akapitzlist"/>
        <w:numPr>
          <w:ilvl w:val="0"/>
          <w:numId w:val="78"/>
        </w:numPr>
        <w:tabs>
          <w:tab w:val="left" w:pos="567"/>
        </w:tabs>
        <w:ind w:left="426" w:hanging="426"/>
        <w:contextualSpacing w:val="0"/>
        <w:jc w:val="both"/>
        <w:rPr>
          <w:rFonts w:cs="Calibri"/>
          <w:szCs w:val="24"/>
        </w:rPr>
      </w:pPr>
      <w:r>
        <w:rPr>
          <w:rFonts w:cs="Calibri"/>
          <w:szCs w:val="24"/>
        </w:rPr>
        <w:t xml:space="preserve">Zwiększenie </w:t>
      </w:r>
      <w:r w:rsidR="00D156A5">
        <w:rPr>
          <w:rFonts w:cs="Calibri"/>
          <w:szCs w:val="24"/>
        </w:rPr>
        <w:t>w zaktualizowanym harmonogramie płatności</w:t>
      </w:r>
      <w:r w:rsidR="008D7FA6">
        <w:rPr>
          <w:rFonts w:cs="Calibri"/>
          <w:szCs w:val="24"/>
        </w:rPr>
        <w:t xml:space="preserve"> kwoty najwyższej wnioskowanej transzy zaliczki powyżej wartości wniesionego zabezpieczenia, o którym mowa w </w:t>
      </w:r>
      <w:r w:rsidR="008D7FA6" w:rsidRPr="00D236B4">
        <w:rPr>
          <w:rFonts w:cs="Calibri"/>
          <w:szCs w:val="24"/>
        </w:rPr>
        <w:t>§</w:t>
      </w:r>
      <w:r w:rsidR="008D7FA6">
        <w:rPr>
          <w:rFonts w:cs="Calibri"/>
          <w:szCs w:val="24"/>
        </w:rPr>
        <w:t xml:space="preserve"> 8 ust. 4 Umowy, będzie </w:t>
      </w:r>
      <w:r w:rsidR="008229A4">
        <w:rPr>
          <w:rFonts w:cs="Calibri"/>
          <w:szCs w:val="24"/>
        </w:rPr>
        <w:t xml:space="preserve">skutkować koniecznością poprawy tego harmonogramu lub wniesieniem/zaktualizowaniem zabezpieczenia wskazanego w </w:t>
      </w:r>
      <w:r w:rsidR="008229A4" w:rsidRPr="00D236B4">
        <w:rPr>
          <w:rFonts w:cs="Calibri"/>
          <w:szCs w:val="24"/>
        </w:rPr>
        <w:t>§</w:t>
      </w:r>
      <w:r w:rsidR="008229A4">
        <w:rPr>
          <w:rFonts w:cs="Calibri"/>
          <w:szCs w:val="24"/>
        </w:rPr>
        <w:t xml:space="preserve"> 8 ust. 4  Umowy – dotyczy Beneficjenta wskazanego w ust. 14. </w:t>
      </w:r>
      <w:r>
        <w:rPr>
          <w:rFonts w:cs="Calibri"/>
          <w:szCs w:val="24"/>
        </w:rPr>
        <w:t xml:space="preserve"> </w:t>
      </w:r>
    </w:p>
    <w:p w14:paraId="50C02161" w14:textId="4856EADF" w:rsidR="00170015" w:rsidRDefault="000C0E26" w:rsidP="00694FF7">
      <w:pPr>
        <w:pStyle w:val="Akapitzlist"/>
        <w:numPr>
          <w:ilvl w:val="0"/>
          <w:numId w:val="78"/>
        </w:numPr>
        <w:spacing w:afterLines="40" w:after="96"/>
        <w:ind w:left="426"/>
        <w:jc w:val="both"/>
        <w:rPr>
          <w:rFonts w:cs="Calibri"/>
          <w:szCs w:val="24"/>
          <w:lang w:eastAsia="pl-PL"/>
        </w:rPr>
      </w:pPr>
      <w:r>
        <w:rPr>
          <w:rFonts w:cs="Calibri"/>
          <w:szCs w:val="24"/>
          <w:lang w:eastAsia="pl-PL"/>
        </w:rPr>
        <w:t xml:space="preserve">Dla </w:t>
      </w:r>
      <w:r w:rsidR="00986C82">
        <w:rPr>
          <w:rFonts w:cs="Calibri"/>
          <w:szCs w:val="24"/>
          <w:lang w:eastAsia="pl-PL"/>
        </w:rPr>
        <w:t xml:space="preserve">projektów grantowych nie stosuje się </w:t>
      </w:r>
      <w:r w:rsidR="00986C82" w:rsidRPr="00A55663">
        <w:rPr>
          <w:rFonts w:cs="Calibri"/>
          <w:szCs w:val="24"/>
          <w:lang w:eastAsia="pl-PL"/>
        </w:rPr>
        <w:t>§</w:t>
      </w:r>
      <w:r w:rsidR="00986C82">
        <w:rPr>
          <w:rFonts w:cs="Calibri"/>
          <w:szCs w:val="24"/>
          <w:lang w:eastAsia="pl-PL"/>
        </w:rPr>
        <w:t xml:space="preserve"> 11 ust. 4-6</w:t>
      </w:r>
      <w:r>
        <w:rPr>
          <w:rFonts w:cs="Calibri"/>
          <w:szCs w:val="24"/>
          <w:lang w:eastAsia="pl-PL"/>
        </w:rPr>
        <w:t xml:space="preserve"> Umowy</w:t>
      </w:r>
      <w:r w:rsidR="00986C82">
        <w:rPr>
          <w:rFonts w:cs="Calibri"/>
          <w:szCs w:val="24"/>
          <w:lang w:eastAsia="pl-PL"/>
        </w:rPr>
        <w:t>.</w:t>
      </w:r>
    </w:p>
    <w:bookmarkEnd w:id="37"/>
    <w:p w14:paraId="24F1FA0E" w14:textId="1002DF94" w:rsidR="00322302" w:rsidRPr="00A06DDF" w:rsidRDefault="006F13FE" w:rsidP="007C4575">
      <w:pPr>
        <w:pStyle w:val="Nagwek1"/>
        <w:spacing w:before="360" w:after="120"/>
        <w:ind w:left="0" w:firstLine="0"/>
        <w:jc w:val="center"/>
        <w:rPr>
          <w:rFonts w:cs="Calibri"/>
          <w:szCs w:val="24"/>
          <w:lang w:eastAsia="pl-PL"/>
        </w:rPr>
      </w:pPr>
      <w:r w:rsidRPr="00A06DDF">
        <w:rPr>
          <w:rFonts w:cs="Calibri"/>
          <w:szCs w:val="24"/>
          <w:lang w:eastAsia="pl-PL"/>
        </w:rPr>
        <w:t xml:space="preserve">Zabezpieczenie należytego wykonania </w:t>
      </w:r>
      <w:bookmarkStart w:id="38" w:name="_Hlk92095620"/>
      <w:r w:rsidRPr="00A06DDF">
        <w:rPr>
          <w:rFonts w:cs="Calibri"/>
          <w:szCs w:val="24"/>
          <w:lang w:eastAsia="pl-PL"/>
        </w:rPr>
        <w:t>zobowiązań wynikających z Umowy</w:t>
      </w:r>
      <w:bookmarkEnd w:id="38"/>
    </w:p>
    <w:p w14:paraId="3E1F4889" w14:textId="22ECFE0B" w:rsidR="006F13FE" w:rsidRPr="00A55663" w:rsidRDefault="00FF10DF" w:rsidP="007C4575">
      <w:pPr>
        <w:pStyle w:val="Nagwek2"/>
        <w:spacing w:after="120" w:line="276" w:lineRule="auto"/>
        <w:rPr>
          <w:rFonts w:cs="Calibri"/>
          <w:sz w:val="24"/>
          <w:szCs w:val="24"/>
          <w:lang w:eastAsia="pl-PL"/>
        </w:rPr>
      </w:pPr>
      <w:bookmarkStart w:id="39" w:name="_Hlk92975277"/>
      <w:r w:rsidRPr="00A55663">
        <w:rPr>
          <w:rFonts w:cs="Calibri"/>
          <w:sz w:val="24"/>
          <w:szCs w:val="24"/>
          <w:lang w:eastAsia="pl-PL"/>
        </w:rPr>
        <w:t xml:space="preserve">§ </w:t>
      </w:r>
      <w:r w:rsidR="00F72798" w:rsidRPr="00A55663">
        <w:rPr>
          <w:rFonts w:cs="Calibri"/>
          <w:sz w:val="24"/>
          <w:szCs w:val="24"/>
          <w:lang w:eastAsia="pl-PL"/>
        </w:rPr>
        <w:t>8</w:t>
      </w:r>
    </w:p>
    <w:bookmarkEnd w:id="39"/>
    <w:p w14:paraId="757D2DF6" w14:textId="1A97EF44" w:rsidR="005D0787" w:rsidRDefault="007463FD" w:rsidP="00694FF7">
      <w:pPr>
        <w:pStyle w:val="Akapitzlist"/>
        <w:numPr>
          <w:ilvl w:val="0"/>
          <w:numId w:val="24"/>
        </w:numPr>
        <w:spacing w:before="120"/>
        <w:ind w:left="284" w:hanging="284"/>
        <w:contextualSpacing w:val="0"/>
        <w:jc w:val="both"/>
        <w:rPr>
          <w:rFonts w:cs="Calibri"/>
          <w:szCs w:val="24"/>
        </w:rPr>
      </w:pPr>
      <w:r w:rsidRPr="00A55663">
        <w:rPr>
          <w:rFonts w:cs="Calibri"/>
          <w:szCs w:val="24"/>
        </w:rPr>
        <w:t>Beneficjent, będący podmiotem określonym w art. 206 ust. 4 ustawy z dnia 27 sierpnia 2009 r.</w:t>
      </w:r>
      <w:r w:rsidR="00A03CAA" w:rsidRPr="00A55663">
        <w:rPr>
          <w:rFonts w:cs="Calibri"/>
          <w:szCs w:val="24"/>
        </w:rPr>
        <w:t xml:space="preserve"> </w:t>
      </w:r>
      <w:r w:rsidRPr="00A55663">
        <w:rPr>
          <w:rFonts w:cs="Calibri"/>
          <w:szCs w:val="24"/>
        </w:rPr>
        <w:t>o</w:t>
      </w:r>
      <w:r w:rsidR="009303B8" w:rsidRPr="00A55663">
        <w:rPr>
          <w:rFonts w:cs="Calibri"/>
          <w:szCs w:val="24"/>
        </w:rPr>
        <w:t> </w:t>
      </w:r>
      <w:r w:rsidRPr="00A55663">
        <w:rPr>
          <w:rFonts w:cs="Calibri"/>
          <w:szCs w:val="24"/>
        </w:rPr>
        <w:t xml:space="preserve">finansach publicznych, jest zwolniony z ustanawiania i wnoszenia do </w:t>
      </w:r>
      <w:r w:rsidR="00294C4A">
        <w:rPr>
          <w:rFonts w:cs="Calibri"/>
          <w:szCs w:val="24"/>
        </w:rPr>
        <w:t>DIP</w:t>
      </w:r>
      <w:r w:rsidRPr="00A55663">
        <w:rPr>
          <w:rFonts w:cs="Calibri"/>
          <w:szCs w:val="24"/>
        </w:rPr>
        <w:t xml:space="preserve"> zabezpieczenia należytego wykonania zobowiązań wynikających z Umowy.</w:t>
      </w:r>
      <w:bookmarkStart w:id="40" w:name="_Hlk124247974"/>
    </w:p>
    <w:p w14:paraId="33CE9C6B" w14:textId="62C42070" w:rsidR="005D0787" w:rsidRDefault="007463FD" w:rsidP="00694FF7">
      <w:pPr>
        <w:pStyle w:val="Akapitzlist"/>
        <w:numPr>
          <w:ilvl w:val="0"/>
          <w:numId w:val="24"/>
        </w:numPr>
        <w:ind w:left="284" w:hanging="284"/>
        <w:contextualSpacing w:val="0"/>
        <w:jc w:val="both"/>
        <w:rPr>
          <w:rFonts w:cs="Calibri"/>
          <w:szCs w:val="24"/>
        </w:rPr>
      </w:pPr>
      <w:r w:rsidRPr="005D0787">
        <w:rPr>
          <w:rFonts w:cs="Calibri"/>
          <w:szCs w:val="24"/>
        </w:rPr>
        <w:t xml:space="preserve">Beneficjent, inny niż wymieniony w ust. 1, </w:t>
      </w:r>
      <w:r w:rsidR="0007349F" w:rsidRPr="005D0787">
        <w:rPr>
          <w:rFonts w:cs="Calibri"/>
          <w:szCs w:val="24"/>
        </w:rPr>
        <w:t xml:space="preserve">ustanawia </w:t>
      </w:r>
      <w:r w:rsidRPr="005D0787">
        <w:rPr>
          <w:rFonts w:cs="Calibri"/>
          <w:szCs w:val="24"/>
        </w:rPr>
        <w:t xml:space="preserve">zabezpieczenie należytego wykonania zobowiązań wynikających </w:t>
      </w:r>
      <w:r w:rsidR="008246C4" w:rsidRPr="005D0787">
        <w:rPr>
          <w:rFonts w:cs="Calibri"/>
          <w:szCs w:val="24"/>
        </w:rPr>
        <w:t>z </w:t>
      </w:r>
      <w:r w:rsidRPr="005D0787">
        <w:rPr>
          <w:rFonts w:cs="Calibri"/>
          <w:szCs w:val="24"/>
        </w:rPr>
        <w:t xml:space="preserve">Umowy (zwane dalej zabezpieczeniem) w terminie do 30 dni od dnia </w:t>
      </w:r>
      <w:r w:rsidR="001222DD" w:rsidRPr="005D0787">
        <w:rPr>
          <w:rFonts w:cs="Calibri"/>
          <w:szCs w:val="24"/>
        </w:rPr>
        <w:t xml:space="preserve">jej </w:t>
      </w:r>
      <w:r w:rsidRPr="005D0787">
        <w:rPr>
          <w:rFonts w:cs="Calibri"/>
          <w:szCs w:val="24"/>
        </w:rPr>
        <w:t xml:space="preserve">zawarcia. </w:t>
      </w:r>
      <w:r w:rsidR="007C73F6">
        <w:rPr>
          <w:rFonts w:cs="Calibri"/>
          <w:szCs w:val="24"/>
        </w:rPr>
        <w:t>DIP</w:t>
      </w:r>
      <w:r w:rsidRPr="005D0787">
        <w:rPr>
          <w:rFonts w:cs="Calibri"/>
          <w:szCs w:val="24"/>
        </w:rPr>
        <w:t xml:space="preserve"> może na pisemny wniosek Beneficjenta wydłużyć </w:t>
      </w:r>
      <w:r w:rsidR="00264EF7" w:rsidRPr="005D0787">
        <w:rPr>
          <w:rFonts w:cs="Calibri"/>
          <w:szCs w:val="24"/>
        </w:rPr>
        <w:t>powyższy</w:t>
      </w:r>
      <w:r w:rsidR="001222DD" w:rsidRPr="005D0787">
        <w:rPr>
          <w:rFonts w:cs="Calibri"/>
          <w:szCs w:val="24"/>
        </w:rPr>
        <w:t xml:space="preserve"> </w:t>
      </w:r>
      <w:r w:rsidRPr="005D0787">
        <w:rPr>
          <w:rFonts w:cs="Calibri"/>
          <w:szCs w:val="24"/>
        </w:rPr>
        <w:t>termin.</w:t>
      </w:r>
      <w:bookmarkEnd w:id="40"/>
    </w:p>
    <w:p w14:paraId="563EAC38" w14:textId="009CC4E2" w:rsidR="00FA4042" w:rsidRDefault="00FA4042" w:rsidP="00694FF7">
      <w:pPr>
        <w:pStyle w:val="Akapitzlist"/>
        <w:numPr>
          <w:ilvl w:val="0"/>
          <w:numId w:val="24"/>
        </w:numPr>
        <w:ind w:left="284"/>
        <w:jc w:val="both"/>
        <w:rPr>
          <w:rFonts w:cs="Calibri"/>
          <w:szCs w:val="24"/>
        </w:rPr>
      </w:pPr>
      <w:r>
        <w:rPr>
          <w:rFonts w:cs="Calibri"/>
          <w:szCs w:val="24"/>
        </w:rPr>
        <w:t xml:space="preserve">Beneficjent wnosi zabezpieczenie </w:t>
      </w:r>
      <w:r w:rsidR="001E74C1">
        <w:rPr>
          <w:rFonts w:cs="Calibri"/>
          <w:szCs w:val="24"/>
        </w:rPr>
        <w:t xml:space="preserve">należytego wykonania niniejszej umowy </w:t>
      </w:r>
      <w:r>
        <w:rPr>
          <w:rFonts w:cs="Calibri"/>
          <w:szCs w:val="24"/>
        </w:rPr>
        <w:t>w formie weksla in blanco</w:t>
      </w:r>
      <w:r w:rsidR="00487022">
        <w:rPr>
          <w:rFonts w:cs="Calibri"/>
          <w:szCs w:val="24"/>
        </w:rPr>
        <w:t xml:space="preserve"> wraz z deklaracją wekslową</w:t>
      </w:r>
      <w:r>
        <w:rPr>
          <w:rFonts w:cs="Calibri"/>
          <w:szCs w:val="24"/>
        </w:rPr>
        <w:t xml:space="preserve"> na kwotę nie mniejszą niż wysokość dofinansowania Projektu określoną w § 2 ust. 4 Umowy</w:t>
      </w:r>
      <w:r w:rsidR="001E74C1">
        <w:rPr>
          <w:rFonts w:cs="Calibri"/>
          <w:szCs w:val="24"/>
        </w:rPr>
        <w:t xml:space="preserve">. </w:t>
      </w:r>
    </w:p>
    <w:p w14:paraId="34C506B3" w14:textId="69A05F9A" w:rsidR="00E77F84" w:rsidRDefault="00170015" w:rsidP="001E74C1">
      <w:pPr>
        <w:pStyle w:val="Akapitzlist"/>
        <w:numPr>
          <w:ilvl w:val="0"/>
          <w:numId w:val="24"/>
        </w:numPr>
        <w:jc w:val="both"/>
        <w:rPr>
          <w:rFonts w:cs="Calibri"/>
          <w:szCs w:val="24"/>
        </w:rPr>
      </w:pPr>
      <w:r>
        <w:rPr>
          <w:rFonts w:cs="Calibri"/>
          <w:szCs w:val="24"/>
        </w:rPr>
        <w:lastRenderedPageBreak/>
        <w:t xml:space="preserve">W przypadku, gdy wartość </w:t>
      </w:r>
      <w:r w:rsidRPr="00170015">
        <w:rPr>
          <w:rFonts w:cs="Calibri"/>
          <w:szCs w:val="24"/>
        </w:rPr>
        <w:t>zaliczki określona w § 2 ust. 5 Umowy przekracza 10 000 000,00</w:t>
      </w:r>
      <w:r w:rsidR="00A53378">
        <w:rPr>
          <w:rFonts w:cs="Calibri"/>
          <w:szCs w:val="24"/>
        </w:rPr>
        <w:t xml:space="preserve"> PLN </w:t>
      </w:r>
      <w:r w:rsidRPr="00170015">
        <w:rPr>
          <w:rFonts w:cs="Calibri"/>
          <w:szCs w:val="24"/>
        </w:rPr>
        <w:t>– Beneficjent ustanawia również zabezpieczenie w jednej/kilku z form wskazanych w § 5 ust. 3 Rozporządzenia Ministra Funduszy i Polityki Regionalnej z dnia 21 września 2022 r. w sprawie zaliczek w ramach programów finansowanych z udziałem środków europejskich, w wysokości co najmniej równowartości najwyższ</w:t>
      </w:r>
      <w:r>
        <w:rPr>
          <w:rFonts w:cs="Calibri"/>
          <w:szCs w:val="24"/>
        </w:rPr>
        <w:t>e</w:t>
      </w:r>
      <w:r w:rsidRPr="00170015">
        <w:rPr>
          <w:rFonts w:cs="Calibri"/>
          <w:szCs w:val="24"/>
        </w:rPr>
        <w:t xml:space="preserve">j transzy zaliczki </w:t>
      </w:r>
      <w:r w:rsidR="00315F6A">
        <w:rPr>
          <w:rFonts w:cs="Calibri"/>
          <w:szCs w:val="24"/>
        </w:rPr>
        <w:t xml:space="preserve"> </w:t>
      </w:r>
      <w:r w:rsidR="00DA01E5">
        <w:rPr>
          <w:rFonts w:cs="Calibri"/>
          <w:szCs w:val="24"/>
        </w:rPr>
        <w:t xml:space="preserve">wskazanej </w:t>
      </w:r>
      <w:r w:rsidR="00A53378">
        <w:rPr>
          <w:rFonts w:cs="Calibri"/>
          <w:szCs w:val="24"/>
        </w:rPr>
        <w:t xml:space="preserve">w </w:t>
      </w:r>
      <w:r w:rsidR="00810054">
        <w:rPr>
          <w:rFonts w:cs="Calibri"/>
          <w:szCs w:val="24"/>
        </w:rPr>
        <w:t xml:space="preserve">Załączniku </w:t>
      </w:r>
      <w:r w:rsidR="00A53378">
        <w:rPr>
          <w:rFonts w:cs="Calibri"/>
          <w:szCs w:val="24"/>
        </w:rPr>
        <w:t>nr 5 do</w:t>
      </w:r>
      <w:r w:rsidR="00A640AE">
        <w:rPr>
          <w:rFonts w:cs="Calibri"/>
          <w:szCs w:val="24"/>
        </w:rPr>
        <w:t xml:space="preserve"> Umowy</w:t>
      </w:r>
      <w:r w:rsidRPr="00170015">
        <w:rPr>
          <w:rFonts w:cs="Calibri"/>
          <w:szCs w:val="24"/>
        </w:rPr>
        <w:t>.</w:t>
      </w:r>
      <w:r>
        <w:rPr>
          <w:rFonts w:cs="Calibri"/>
          <w:b/>
          <w:bCs/>
          <w:szCs w:val="24"/>
        </w:rPr>
        <w:t xml:space="preserve"> </w:t>
      </w:r>
      <w:r w:rsidR="00844D4B">
        <w:rPr>
          <w:rFonts w:cs="Calibri"/>
          <w:szCs w:val="24"/>
        </w:rPr>
        <w:t>Dolnośląska Instytucja Pośrednicząca</w:t>
      </w:r>
      <w:r>
        <w:rPr>
          <w:rFonts w:cs="Calibri"/>
          <w:szCs w:val="24"/>
        </w:rPr>
        <w:t xml:space="preserve"> zastrzega sobie prawo do odmowy przyjęcia</w:t>
      </w:r>
      <w:r w:rsidR="00D53EFA">
        <w:rPr>
          <w:rFonts w:cs="Calibri"/>
          <w:szCs w:val="24"/>
        </w:rPr>
        <w:t xml:space="preserve"> </w:t>
      </w:r>
      <w:r>
        <w:rPr>
          <w:rFonts w:cs="Calibri"/>
          <w:szCs w:val="24"/>
        </w:rPr>
        <w:t xml:space="preserve">zabezpieczenia </w:t>
      </w:r>
      <w:r w:rsidR="00C209E0">
        <w:rPr>
          <w:rFonts w:cs="Calibri"/>
          <w:szCs w:val="24"/>
        </w:rPr>
        <w:t xml:space="preserve">przedstawionego przez Beneficjenta. </w:t>
      </w:r>
    </w:p>
    <w:p w14:paraId="6A49362E" w14:textId="32C58AFD" w:rsidR="001E74C1" w:rsidRDefault="007463FD" w:rsidP="00694FF7">
      <w:pPr>
        <w:pStyle w:val="Akapitzlist"/>
        <w:numPr>
          <w:ilvl w:val="0"/>
          <w:numId w:val="24"/>
        </w:numPr>
        <w:ind w:left="284" w:hanging="284"/>
        <w:contextualSpacing w:val="0"/>
        <w:jc w:val="both"/>
        <w:rPr>
          <w:rFonts w:cs="Calibri"/>
          <w:szCs w:val="24"/>
        </w:rPr>
      </w:pPr>
      <w:r w:rsidRPr="00A55663">
        <w:rPr>
          <w:rFonts w:cs="Calibri"/>
          <w:szCs w:val="24"/>
        </w:rPr>
        <w:t>Zabezpieczenie</w:t>
      </w:r>
      <w:r w:rsidR="001E74C1">
        <w:rPr>
          <w:rFonts w:cs="Calibri"/>
          <w:szCs w:val="24"/>
        </w:rPr>
        <w:t>, o którym mowa w ust. 3</w:t>
      </w:r>
      <w:r w:rsidR="00C47FB7" w:rsidRPr="00A55663">
        <w:rPr>
          <w:rFonts w:cs="Calibri"/>
          <w:szCs w:val="24"/>
        </w:rPr>
        <w:t xml:space="preserve"> </w:t>
      </w:r>
      <w:r w:rsidR="00FA4042">
        <w:rPr>
          <w:rFonts w:cs="Calibri"/>
          <w:szCs w:val="24"/>
        </w:rPr>
        <w:t xml:space="preserve">ustanawiane jest przez Beneficjenta na okres od dnia </w:t>
      </w:r>
      <w:r w:rsidR="00FA4042">
        <w:rPr>
          <w:rFonts w:cs="Calibri"/>
          <w:szCs w:val="24"/>
        </w:rPr>
        <w:t xml:space="preserve">zawarcia Umowy do zakończenia okresu trwałości Projektu, a w przypadku Projektu objętego zasadami dotyczącymi pomocy publicznej zabezpieczenie w formie weksla in blanco jest ustanawiane na okres 10 lat od dnia, w którym przyznano pomoc Beneficjentowi, z możliwością jego przedłużenia w sytuacji określonej w art. 17 ust. 2 Rozporządzenia Rady (UE) 2015/1589 z dnia 13 lipca 2015 r. ustanawiającego szczegółowe zasady stosowania art. 108 Traktatu o funkcjonowaniu Unii Europejskiej. </w:t>
      </w:r>
    </w:p>
    <w:p w14:paraId="46F08962" w14:textId="474C9679" w:rsidR="005D0787" w:rsidRDefault="00FA4042" w:rsidP="00694FF7">
      <w:pPr>
        <w:pStyle w:val="Akapitzlist"/>
        <w:numPr>
          <w:ilvl w:val="0"/>
          <w:numId w:val="24"/>
        </w:numPr>
        <w:ind w:left="284" w:hanging="284"/>
        <w:contextualSpacing w:val="0"/>
        <w:jc w:val="both"/>
        <w:rPr>
          <w:rFonts w:cs="Calibri"/>
          <w:szCs w:val="24"/>
        </w:rPr>
      </w:pPr>
      <w:r>
        <w:rPr>
          <w:rFonts w:cs="Calibri"/>
          <w:szCs w:val="24"/>
        </w:rPr>
        <w:t>Zabezpieczenie</w:t>
      </w:r>
      <w:r w:rsidR="0072163E">
        <w:rPr>
          <w:rFonts w:cs="Calibri"/>
          <w:szCs w:val="24"/>
        </w:rPr>
        <w:t>, o którym mowa w ust. 4 jest ustanawiane na okres od zawarcia umowy, a w przypadku zmiany harmonogramu w trakcie realizacji Umowy przed wypłaceniem zaliczki, co najmniej do czasu zatwierdzenia przez DIP wniosku o płatność końcową.</w:t>
      </w:r>
      <w:bookmarkStart w:id="41" w:name="_Hlk124249508"/>
    </w:p>
    <w:p w14:paraId="47AE083B" w14:textId="61526C4D" w:rsidR="004150EF" w:rsidRDefault="007463FD" w:rsidP="00694FF7">
      <w:pPr>
        <w:pStyle w:val="Akapitzlist"/>
        <w:numPr>
          <w:ilvl w:val="0"/>
          <w:numId w:val="24"/>
        </w:numPr>
        <w:ind w:left="284" w:hanging="284"/>
        <w:contextualSpacing w:val="0"/>
        <w:jc w:val="both"/>
        <w:rPr>
          <w:rFonts w:cs="Calibri"/>
          <w:szCs w:val="24"/>
        </w:rPr>
      </w:pPr>
      <w:r w:rsidRPr="005D0787">
        <w:rPr>
          <w:rFonts w:cs="Calibri"/>
          <w:szCs w:val="24"/>
        </w:rPr>
        <w:t>W przypadku prawidłowego wypełnienia przez Beneficjenta wszelkich zobowiązań określonych w</w:t>
      </w:r>
      <w:r w:rsidR="009303B8" w:rsidRPr="005D0787">
        <w:rPr>
          <w:rFonts w:cs="Calibri"/>
          <w:szCs w:val="24"/>
        </w:rPr>
        <w:t> </w:t>
      </w:r>
      <w:r w:rsidRPr="005D0787">
        <w:rPr>
          <w:rFonts w:cs="Calibri"/>
          <w:szCs w:val="24"/>
        </w:rPr>
        <w:t xml:space="preserve">Umowie, </w:t>
      </w:r>
      <w:r w:rsidR="007C73F6">
        <w:rPr>
          <w:rFonts w:cs="Calibri"/>
          <w:szCs w:val="24"/>
        </w:rPr>
        <w:t>DIP</w:t>
      </w:r>
      <w:r w:rsidRPr="005D0787">
        <w:rPr>
          <w:rFonts w:cs="Calibri"/>
          <w:szCs w:val="24"/>
        </w:rPr>
        <w:t xml:space="preserve">, na pisemny wniosek Beneficjenta, </w:t>
      </w:r>
      <w:r w:rsidR="0072163E">
        <w:rPr>
          <w:rFonts w:cs="Calibri"/>
          <w:szCs w:val="24"/>
        </w:rPr>
        <w:t xml:space="preserve">zwróci zabezpieczenie wniesione w formie weksla in blanco wraz z deklaracją wekslową </w:t>
      </w:r>
      <w:r w:rsidR="0014022C" w:rsidRPr="005D0787">
        <w:rPr>
          <w:rFonts w:cs="Calibri"/>
          <w:szCs w:val="24"/>
        </w:rPr>
        <w:t>z</w:t>
      </w:r>
      <w:r w:rsidRPr="005D0787">
        <w:rPr>
          <w:rFonts w:cs="Calibri"/>
          <w:szCs w:val="24"/>
        </w:rPr>
        <w:t xml:space="preserve"> po upływie okresu, o którym mowa w ust. 5.</w:t>
      </w:r>
      <w:r w:rsidR="00387BB5" w:rsidRPr="005D0787">
        <w:rPr>
          <w:rFonts w:cs="Calibri"/>
          <w:szCs w:val="24"/>
        </w:rPr>
        <w:t xml:space="preserve"> </w:t>
      </w:r>
      <w:r w:rsidR="003607EF" w:rsidRPr="005D0787">
        <w:rPr>
          <w:rFonts w:cs="Calibri"/>
          <w:szCs w:val="24"/>
        </w:rPr>
        <w:t>Jeżeli wniosek nie zostanie złożony w</w:t>
      </w:r>
      <w:r w:rsidR="009303B8" w:rsidRPr="005D0787">
        <w:rPr>
          <w:rFonts w:cs="Calibri"/>
          <w:szCs w:val="24"/>
        </w:rPr>
        <w:t> </w:t>
      </w:r>
      <w:r w:rsidR="003607EF" w:rsidRPr="005D0787">
        <w:rPr>
          <w:rFonts w:cs="Calibri"/>
          <w:szCs w:val="24"/>
        </w:rPr>
        <w:t>terminie 6 miesięcy od dnia upływu ww. okresu</w:t>
      </w:r>
      <w:r w:rsidR="0072163E">
        <w:rPr>
          <w:rFonts w:cs="Calibri"/>
          <w:szCs w:val="24"/>
        </w:rPr>
        <w:t xml:space="preserve"> </w:t>
      </w:r>
      <w:r w:rsidR="002C32EB" w:rsidRPr="005D0787">
        <w:rPr>
          <w:rFonts w:cs="Calibri"/>
          <w:szCs w:val="24"/>
        </w:rPr>
        <w:t xml:space="preserve"> </w:t>
      </w:r>
      <w:r w:rsidR="007C73F6">
        <w:rPr>
          <w:rFonts w:cs="Calibri"/>
          <w:szCs w:val="24"/>
        </w:rPr>
        <w:t>DIP</w:t>
      </w:r>
      <w:r w:rsidR="00B00DDE" w:rsidRPr="005D0787">
        <w:rPr>
          <w:rFonts w:cs="Calibri"/>
          <w:szCs w:val="24"/>
        </w:rPr>
        <w:t xml:space="preserve"> </w:t>
      </w:r>
      <w:r w:rsidR="003607EF" w:rsidRPr="005D0787">
        <w:rPr>
          <w:rFonts w:cs="Calibri"/>
          <w:szCs w:val="24"/>
        </w:rPr>
        <w:t>dokona</w:t>
      </w:r>
      <w:r w:rsidR="00B00DDE" w:rsidRPr="005D0787">
        <w:rPr>
          <w:rFonts w:cs="Calibri"/>
          <w:szCs w:val="24"/>
        </w:rPr>
        <w:t xml:space="preserve"> </w:t>
      </w:r>
      <w:r w:rsidR="002C32EB" w:rsidRPr="005D0787">
        <w:rPr>
          <w:rFonts w:cs="Calibri"/>
          <w:szCs w:val="24"/>
        </w:rPr>
        <w:t xml:space="preserve">jego </w:t>
      </w:r>
      <w:r w:rsidR="00B00DDE" w:rsidRPr="005D0787">
        <w:rPr>
          <w:rFonts w:cs="Calibri"/>
          <w:szCs w:val="24"/>
        </w:rPr>
        <w:t>zniszczenia.</w:t>
      </w:r>
    </w:p>
    <w:p w14:paraId="7F9EAC97" w14:textId="77B4FDCE" w:rsidR="0072163E" w:rsidRPr="005D0787" w:rsidRDefault="0072163E" w:rsidP="00694FF7">
      <w:pPr>
        <w:pStyle w:val="Akapitzlist"/>
        <w:numPr>
          <w:ilvl w:val="0"/>
          <w:numId w:val="24"/>
        </w:numPr>
        <w:ind w:left="284" w:hanging="284"/>
        <w:contextualSpacing w:val="0"/>
        <w:jc w:val="both"/>
        <w:rPr>
          <w:rFonts w:cs="Calibri"/>
          <w:szCs w:val="24"/>
        </w:rPr>
      </w:pPr>
      <w:r>
        <w:rPr>
          <w:rFonts w:cs="Calibri"/>
          <w:szCs w:val="24"/>
        </w:rPr>
        <w:t>Instytucja Pośrednicząca, na pisemny wniosek Beneficjenta, zwolni zab</w:t>
      </w:r>
      <w:r w:rsidR="00D91E0D">
        <w:rPr>
          <w:rFonts w:cs="Calibri"/>
          <w:szCs w:val="24"/>
        </w:rPr>
        <w:t>e</w:t>
      </w:r>
      <w:r>
        <w:rPr>
          <w:rFonts w:cs="Calibri"/>
          <w:szCs w:val="24"/>
        </w:rPr>
        <w:t xml:space="preserve">zpieczenie, o którym mowa w ust. 4 po upływie okresu wskazanego w ust. 6. Jeżeli wniosek nie </w:t>
      </w:r>
      <w:r w:rsidR="00D91E0D">
        <w:rPr>
          <w:rFonts w:cs="Calibri"/>
          <w:szCs w:val="24"/>
        </w:rPr>
        <w:t xml:space="preserve">zostanie złożony, dodatkowe zabezpieczenie wygaśnie po upływie terminu jego obowiązywania. </w:t>
      </w:r>
    </w:p>
    <w:p w14:paraId="7A662A58" w14:textId="77777777" w:rsidR="00322302" w:rsidRPr="0064606B" w:rsidRDefault="006F13FE" w:rsidP="00E01783">
      <w:pPr>
        <w:pStyle w:val="Nagwek1"/>
        <w:spacing w:before="360" w:after="120"/>
        <w:ind w:left="0" w:firstLine="0"/>
        <w:jc w:val="center"/>
        <w:rPr>
          <w:rFonts w:cs="Calibri"/>
          <w:szCs w:val="24"/>
        </w:rPr>
      </w:pPr>
      <w:bookmarkStart w:id="42" w:name="_Hlk95917127"/>
      <w:bookmarkEnd w:id="41"/>
      <w:r w:rsidRPr="0064606B">
        <w:rPr>
          <w:rFonts w:cs="Calibri"/>
          <w:szCs w:val="24"/>
          <w:lang w:eastAsia="pl-PL"/>
        </w:rPr>
        <w:t>Planowanie i ponoszenie przez Beneficjenta wydatków</w:t>
      </w:r>
    </w:p>
    <w:p w14:paraId="7F203156" w14:textId="5E1A3439" w:rsidR="006F13FE" w:rsidRPr="00A55663" w:rsidRDefault="00FF10DF" w:rsidP="00E01783">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9</w:t>
      </w:r>
    </w:p>
    <w:p w14:paraId="70E198DE" w14:textId="77777777" w:rsidR="00C01B7A" w:rsidRPr="00A55663" w:rsidRDefault="00C01B7A" w:rsidP="00694FF7">
      <w:pPr>
        <w:pStyle w:val="Akapitzlist"/>
        <w:numPr>
          <w:ilvl w:val="0"/>
          <w:numId w:val="26"/>
        </w:numPr>
        <w:spacing w:before="120"/>
        <w:ind w:left="284" w:hanging="284"/>
        <w:contextualSpacing w:val="0"/>
        <w:jc w:val="both"/>
        <w:rPr>
          <w:rFonts w:cs="Calibri"/>
          <w:szCs w:val="24"/>
        </w:rPr>
      </w:pPr>
      <w:r w:rsidRPr="00A55663">
        <w:rPr>
          <w:rFonts w:cs="Calibri"/>
          <w:szCs w:val="24"/>
        </w:rPr>
        <w:t>Terminy, w których planowane jest złożenie wniosków o płatność oraz wnioskowane kwoty dofinansowania Beneficjent określa w harmonogramie płatności, przy czym:</w:t>
      </w:r>
    </w:p>
    <w:p w14:paraId="784946D5" w14:textId="77777777" w:rsidR="0065723C" w:rsidRDefault="00C01B7A" w:rsidP="00694FF7">
      <w:pPr>
        <w:pStyle w:val="Akapitzlist"/>
        <w:numPr>
          <w:ilvl w:val="0"/>
          <w:numId w:val="27"/>
        </w:numPr>
        <w:contextualSpacing w:val="0"/>
        <w:jc w:val="both"/>
        <w:rPr>
          <w:rFonts w:cs="Calibri"/>
          <w:szCs w:val="24"/>
        </w:rPr>
      </w:pPr>
      <w:r w:rsidRPr="00A55663">
        <w:rPr>
          <w:rFonts w:cs="Calibri"/>
          <w:szCs w:val="24"/>
        </w:rPr>
        <w:t xml:space="preserve">pierwszy harmonogram płatności stanowi Załącznik nr 5 do Umowy, </w:t>
      </w:r>
    </w:p>
    <w:p w14:paraId="5220DA39" w14:textId="63B223CE" w:rsidR="0065723C" w:rsidRDefault="00C01B7A" w:rsidP="00694FF7">
      <w:pPr>
        <w:pStyle w:val="Akapitzlist"/>
        <w:numPr>
          <w:ilvl w:val="0"/>
          <w:numId w:val="27"/>
        </w:numPr>
        <w:contextualSpacing w:val="0"/>
        <w:jc w:val="both"/>
        <w:rPr>
          <w:rFonts w:cs="Calibri"/>
          <w:szCs w:val="24"/>
        </w:rPr>
      </w:pPr>
      <w:r w:rsidRPr="0065723C">
        <w:rPr>
          <w:rFonts w:cs="Calibri"/>
          <w:szCs w:val="24"/>
        </w:rPr>
        <w:t xml:space="preserve">Beneficjent zobligowany jest do aktualizacji harmonogramu płatności w </w:t>
      </w:r>
      <w:r w:rsidR="00D45B36" w:rsidRPr="0065723C">
        <w:rPr>
          <w:rFonts w:cs="Calibri"/>
          <w:szCs w:val="24"/>
        </w:rPr>
        <w:t>CST</w:t>
      </w:r>
      <w:r w:rsidRPr="0065723C">
        <w:rPr>
          <w:rFonts w:cs="Calibri"/>
          <w:szCs w:val="24"/>
        </w:rPr>
        <w:t xml:space="preserve">2021, </w:t>
      </w:r>
      <w:r w:rsidR="004F5D56" w:rsidRPr="0065723C">
        <w:rPr>
          <w:rFonts w:eastAsia="Calibri" w:cs="Calibri"/>
          <w:szCs w:val="24"/>
        </w:rPr>
        <w:t xml:space="preserve">co najmniej </w:t>
      </w:r>
      <w:r w:rsidRPr="0065723C">
        <w:rPr>
          <w:rFonts w:cs="Calibri"/>
          <w:szCs w:val="24"/>
        </w:rPr>
        <w:t>z</w:t>
      </w:r>
      <w:r w:rsidR="009303B8" w:rsidRPr="0065723C">
        <w:rPr>
          <w:rFonts w:cs="Calibri"/>
          <w:szCs w:val="24"/>
        </w:rPr>
        <w:t> </w:t>
      </w:r>
      <w:r w:rsidRPr="0065723C">
        <w:rPr>
          <w:rFonts w:cs="Calibri"/>
          <w:szCs w:val="24"/>
        </w:rPr>
        <w:t xml:space="preserve">każdym złożonym wnioskiem o płatność (w </w:t>
      </w:r>
      <w:r w:rsidR="004F5D56" w:rsidRPr="0065723C">
        <w:rPr>
          <w:rFonts w:cs="Calibri"/>
          <w:szCs w:val="24"/>
        </w:rPr>
        <w:t>tym wnioskiem sprawozdawczym), z</w:t>
      </w:r>
      <w:r w:rsidR="00D52164" w:rsidRPr="0065723C">
        <w:rPr>
          <w:rFonts w:cs="Calibri"/>
          <w:szCs w:val="24"/>
        </w:rPr>
        <w:t> </w:t>
      </w:r>
      <w:r w:rsidR="004F5D56" w:rsidRPr="0065723C">
        <w:rPr>
          <w:rFonts w:cs="Calibri"/>
          <w:szCs w:val="24"/>
        </w:rPr>
        <w:t xml:space="preserve">zastrzeżeniem ust. </w:t>
      </w:r>
      <w:r w:rsidR="00D627E7" w:rsidRPr="0065723C">
        <w:rPr>
          <w:rFonts w:cs="Calibri"/>
          <w:szCs w:val="24"/>
        </w:rPr>
        <w:t>3</w:t>
      </w:r>
      <w:r w:rsidR="00960B2D" w:rsidRPr="0065723C">
        <w:rPr>
          <w:rFonts w:cs="Calibri"/>
          <w:szCs w:val="24"/>
        </w:rPr>
        <w:t>. Dodatkowo Beneficjent realizujący Projekt, w</w:t>
      </w:r>
      <w:r w:rsidR="00BF7D7C" w:rsidRPr="0065723C">
        <w:rPr>
          <w:rFonts w:cs="Calibri"/>
          <w:szCs w:val="24"/>
        </w:rPr>
        <w:t> </w:t>
      </w:r>
      <w:r w:rsidR="00960B2D" w:rsidRPr="0065723C">
        <w:rPr>
          <w:rFonts w:cs="Calibri"/>
          <w:szCs w:val="24"/>
        </w:rPr>
        <w:t>którym występuje więcej niż jeden paragraf klasyfikacji budżetowej (zgodnie z Załącznikiem nr</w:t>
      </w:r>
      <w:r w:rsidR="00F73404" w:rsidRPr="0065723C">
        <w:rPr>
          <w:rFonts w:cs="Calibri"/>
          <w:szCs w:val="24"/>
        </w:rPr>
        <w:t> </w:t>
      </w:r>
      <w:r w:rsidR="002653FA" w:rsidRPr="0065723C">
        <w:rPr>
          <w:rFonts w:cs="Calibri"/>
          <w:szCs w:val="24"/>
        </w:rPr>
        <w:t>4</w:t>
      </w:r>
      <w:r w:rsidR="00960B2D" w:rsidRPr="0065723C">
        <w:rPr>
          <w:rFonts w:cs="Calibri"/>
          <w:szCs w:val="24"/>
        </w:rPr>
        <w:t xml:space="preserve"> do Umowy) zobowiązany jest załączyć w </w:t>
      </w:r>
      <w:r w:rsidR="0014022C" w:rsidRPr="0065723C">
        <w:rPr>
          <w:rFonts w:cs="Calibri"/>
          <w:szCs w:val="24"/>
        </w:rPr>
        <w:t xml:space="preserve">CST2021 </w:t>
      </w:r>
      <w:r w:rsidR="00960B2D" w:rsidRPr="0065723C">
        <w:rPr>
          <w:rFonts w:cs="Calibri"/>
          <w:szCs w:val="24"/>
        </w:rPr>
        <w:t>zaktualizowany Załącznik nr 5 do Umowy,</w:t>
      </w:r>
    </w:p>
    <w:p w14:paraId="034EBB48" w14:textId="24518824" w:rsidR="0065723C" w:rsidRDefault="00C01B7A" w:rsidP="00694FF7">
      <w:pPr>
        <w:pStyle w:val="Akapitzlist"/>
        <w:numPr>
          <w:ilvl w:val="0"/>
          <w:numId w:val="27"/>
        </w:numPr>
        <w:contextualSpacing w:val="0"/>
        <w:jc w:val="both"/>
        <w:rPr>
          <w:rFonts w:cs="Calibri"/>
          <w:szCs w:val="24"/>
        </w:rPr>
      </w:pPr>
      <w:r w:rsidRPr="0065723C">
        <w:rPr>
          <w:rFonts w:cs="Calibri"/>
          <w:szCs w:val="24"/>
        </w:rPr>
        <w:t>aktualizacje harmonogramu płatności nie wymagają zmiany Umowy</w:t>
      </w:r>
      <w:r w:rsidR="00C15875" w:rsidRPr="0065723C">
        <w:rPr>
          <w:rFonts w:cs="Calibri"/>
          <w:szCs w:val="24"/>
        </w:rPr>
        <w:t xml:space="preserve">, </w:t>
      </w:r>
      <w:r w:rsidR="00F35008">
        <w:rPr>
          <w:rFonts w:cs="Calibri"/>
          <w:szCs w:val="24"/>
        </w:rPr>
        <w:t xml:space="preserve"> z zastrzeżeniem </w:t>
      </w:r>
      <w:r w:rsidR="00F35008" w:rsidRPr="00F35008">
        <w:rPr>
          <w:rFonts w:cs="Calibri"/>
          <w:szCs w:val="24"/>
        </w:rPr>
        <w:t>§ 20 ust. 4 Umowy</w:t>
      </w:r>
      <w:r w:rsidR="00D96C9B" w:rsidRPr="0065723C">
        <w:rPr>
          <w:rFonts w:cs="Calibri"/>
          <w:szCs w:val="24"/>
        </w:rPr>
        <w:t>,</w:t>
      </w:r>
    </w:p>
    <w:p w14:paraId="64EB6899" w14:textId="16728CBD" w:rsidR="00C01B7A" w:rsidRPr="0065723C" w:rsidRDefault="007C73F6" w:rsidP="00694FF7">
      <w:pPr>
        <w:pStyle w:val="Akapitzlist"/>
        <w:numPr>
          <w:ilvl w:val="0"/>
          <w:numId w:val="27"/>
        </w:numPr>
        <w:contextualSpacing w:val="0"/>
        <w:jc w:val="both"/>
        <w:rPr>
          <w:rFonts w:cs="Calibri"/>
          <w:szCs w:val="24"/>
        </w:rPr>
      </w:pPr>
      <w:r>
        <w:rPr>
          <w:rFonts w:cs="Calibri"/>
          <w:szCs w:val="24"/>
        </w:rPr>
        <w:t>DIP</w:t>
      </w:r>
      <w:r w:rsidR="00C01B7A" w:rsidRPr="0065723C">
        <w:rPr>
          <w:rFonts w:cs="Calibri"/>
          <w:szCs w:val="24"/>
        </w:rPr>
        <w:t>, w uzasadnionych przypadkach zastrzega sobie prawo wezwania Beneficjenta do przedłożenia zaktualizowanego Załącznika nr 5 do Umowy jak i</w:t>
      </w:r>
      <w:r w:rsidR="00A067B0">
        <w:rPr>
          <w:rFonts w:cs="Calibri"/>
          <w:szCs w:val="24"/>
        </w:rPr>
        <w:t> </w:t>
      </w:r>
      <w:r w:rsidR="00C01B7A" w:rsidRPr="0065723C">
        <w:rPr>
          <w:rFonts w:cs="Calibri"/>
          <w:szCs w:val="24"/>
        </w:rPr>
        <w:t xml:space="preserve">wypełnienia danych w </w:t>
      </w:r>
      <w:r w:rsidR="0014022C" w:rsidRPr="0065723C">
        <w:rPr>
          <w:rFonts w:cs="Calibri"/>
          <w:szCs w:val="24"/>
        </w:rPr>
        <w:t>CST</w:t>
      </w:r>
      <w:r w:rsidR="00C01B7A" w:rsidRPr="0065723C">
        <w:rPr>
          <w:rFonts w:cs="Calibri"/>
          <w:szCs w:val="24"/>
        </w:rPr>
        <w:t>2021, w</w:t>
      </w:r>
      <w:r w:rsidR="002524C0" w:rsidRPr="0065723C">
        <w:rPr>
          <w:rFonts w:cs="Calibri"/>
          <w:szCs w:val="24"/>
        </w:rPr>
        <w:t> </w:t>
      </w:r>
      <w:r w:rsidR="00C01B7A" w:rsidRPr="0065723C">
        <w:rPr>
          <w:rFonts w:cs="Calibri"/>
          <w:szCs w:val="24"/>
        </w:rPr>
        <w:t>dowolnym terminie.</w:t>
      </w:r>
    </w:p>
    <w:p w14:paraId="5C1B25F3" w14:textId="2636A6CE" w:rsidR="0075607B" w:rsidRDefault="00C01B7A" w:rsidP="00694FF7">
      <w:pPr>
        <w:pStyle w:val="Akapitzlist"/>
        <w:numPr>
          <w:ilvl w:val="0"/>
          <w:numId w:val="26"/>
        </w:numPr>
        <w:ind w:left="284" w:hanging="284"/>
        <w:contextualSpacing w:val="0"/>
        <w:jc w:val="both"/>
        <w:rPr>
          <w:rFonts w:cs="Calibri"/>
          <w:szCs w:val="24"/>
        </w:rPr>
      </w:pPr>
      <w:r w:rsidRPr="00A55663">
        <w:rPr>
          <w:rFonts w:cs="Calibri"/>
          <w:szCs w:val="24"/>
        </w:rPr>
        <w:lastRenderedPageBreak/>
        <w:t xml:space="preserve">Harmonogram płatności powinien być przygotowany w oparciu o aktualny, tj. ostatni zaakceptowany przez </w:t>
      </w:r>
      <w:r w:rsidR="007C73F6">
        <w:rPr>
          <w:rFonts w:cs="Calibri"/>
          <w:szCs w:val="24"/>
        </w:rPr>
        <w:t>DIP</w:t>
      </w:r>
      <w:r w:rsidRPr="00A55663">
        <w:rPr>
          <w:rFonts w:cs="Calibri"/>
          <w:szCs w:val="24"/>
        </w:rPr>
        <w:t xml:space="preserve"> budżet </w:t>
      </w:r>
      <w:r w:rsidR="00F14367" w:rsidRPr="00A55663">
        <w:rPr>
          <w:rFonts w:cs="Calibri"/>
          <w:szCs w:val="24"/>
        </w:rPr>
        <w:t>P</w:t>
      </w:r>
      <w:r w:rsidRPr="00A55663">
        <w:rPr>
          <w:rFonts w:cs="Calibri"/>
          <w:szCs w:val="24"/>
        </w:rPr>
        <w:t>rojektu</w:t>
      </w:r>
      <w:r w:rsidR="00043FA0" w:rsidRPr="00A55663">
        <w:rPr>
          <w:rFonts w:cs="Calibri"/>
          <w:szCs w:val="24"/>
        </w:rPr>
        <w:t>,</w:t>
      </w:r>
      <w:r w:rsidRPr="00A55663">
        <w:rPr>
          <w:rFonts w:cs="Calibri"/>
          <w:szCs w:val="24"/>
        </w:rPr>
        <w:t xml:space="preserve"> </w:t>
      </w:r>
      <w:r w:rsidR="00043FA0" w:rsidRPr="00A55663">
        <w:rPr>
          <w:rFonts w:cs="Calibri"/>
          <w:szCs w:val="24"/>
        </w:rPr>
        <w:t>a</w:t>
      </w:r>
      <w:r w:rsidRPr="00A55663">
        <w:rPr>
          <w:rFonts w:cs="Calibri"/>
          <w:szCs w:val="24"/>
        </w:rPr>
        <w:t xml:space="preserve"> zadeklarowane </w:t>
      </w:r>
      <w:r w:rsidR="00043FA0" w:rsidRPr="00A55663">
        <w:rPr>
          <w:rFonts w:cs="Calibri"/>
          <w:szCs w:val="24"/>
        </w:rPr>
        <w:t xml:space="preserve">w nim </w:t>
      </w:r>
      <w:r w:rsidRPr="00A55663">
        <w:rPr>
          <w:rFonts w:cs="Calibri"/>
          <w:szCs w:val="24"/>
        </w:rPr>
        <w:t>terminy i</w:t>
      </w:r>
      <w:r w:rsidR="00D52164" w:rsidRPr="00A55663">
        <w:rPr>
          <w:rFonts w:cs="Calibri"/>
          <w:szCs w:val="24"/>
        </w:rPr>
        <w:t> </w:t>
      </w:r>
      <w:r w:rsidRPr="00A55663">
        <w:rPr>
          <w:rFonts w:cs="Calibri"/>
          <w:szCs w:val="24"/>
        </w:rPr>
        <w:t xml:space="preserve">kwoty </w:t>
      </w:r>
      <w:r w:rsidR="00043FA0" w:rsidRPr="00A55663">
        <w:rPr>
          <w:rFonts w:cs="Calibri"/>
          <w:szCs w:val="24"/>
        </w:rPr>
        <w:t xml:space="preserve">powinny być </w:t>
      </w:r>
      <w:r w:rsidRPr="00A55663">
        <w:rPr>
          <w:rFonts w:cs="Calibri"/>
          <w:szCs w:val="24"/>
        </w:rPr>
        <w:t>oszacowane rzetelnie, na podstawie realnych zobowiązań Beneficjenta.</w:t>
      </w:r>
      <w:r w:rsidR="00106D68" w:rsidRPr="00A55663">
        <w:rPr>
          <w:rFonts w:cs="Calibri"/>
          <w:szCs w:val="24"/>
        </w:rPr>
        <w:t xml:space="preserve"> </w:t>
      </w:r>
      <w:r w:rsidR="007C73F6">
        <w:rPr>
          <w:rFonts w:cs="Calibri"/>
          <w:szCs w:val="24"/>
        </w:rPr>
        <w:t>DIP</w:t>
      </w:r>
      <w:r w:rsidR="00106D68" w:rsidRPr="00A55663">
        <w:rPr>
          <w:rFonts w:cs="Calibri"/>
          <w:szCs w:val="24"/>
        </w:rPr>
        <w:t xml:space="preserve"> zastrzega sobie prawo wniesienia uwag do otrzymanego harmonogramu płatności.</w:t>
      </w:r>
    </w:p>
    <w:p w14:paraId="3D8F8661" w14:textId="298FDAE0" w:rsidR="00C01B7A" w:rsidRPr="0075607B" w:rsidRDefault="00C01B7A" w:rsidP="00694FF7">
      <w:pPr>
        <w:pStyle w:val="Akapitzlist"/>
        <w:numPr>
          <w:ilvl w:val="0"/>
          <w:numId w:val="26"/>
        </w:numPr>
        <w:ind w:left="284" w:hanging="284"/>
        <w:contextualSpacing w:val="0"/>
        <w:jc w:val="both"/>
        <w:rPr>
          <w:rFonts w:cs="Calibri"/>
          <w:szCs w:val="24"/>
        </w:rPr>
      </w:pPr>
      <w:r w:rsidRPr="0075607B">
        <w:rPr>
          <w:rFonts w:cs="Calibri"/>
          <w:szCs w:val="24"/>
        </w:rPr>
        <w:t>Beneficjent może odstąpić od złożenia zaktualizowanego harmonogramu płatności w terminie wskazanym w ust. 1 pkt</w:t>
      </w:r>
      <w:r w:rsidR="00F73404" w:rsidRPr="0075607B">
        <w:rPr>
          <w:rFonts w:cs="Calibri"/>
          <w:szCs w:val="24"/>
        </w:rPr>
        <w:t> </w:t>
      </w:r>
      <w:r w:rsidRPr="0075607B">
        <w:rPr>
          <w:rFonts w:cs="Calibri"/>
          <w:szCs w:val="24"/>
        </w:rPr>
        <w:t>2, jeżeli terminy i kwoty planowanych do złożenia wniosków o</w:t>
      </w:r>
      <w:r w:rsidR="00D52164" w:rsidRPr="0075607B">
        <w:rPr>
          <w:rFonts w:cs="Calibri"/>
          <w:szCs w:val="24"/>
        </w:rPr>
        <w:t> </w:t>
      </w:r>
      <w:r w:rsidRPr="0075607B">
        <w:rPr>
          <w:rFonts w:cs="Calibri"/>
          <w:szCs w:val="24"/>
        </w:rPr>
        <w:t>płatność nie uległy zmianie w</w:t>
      </w:r>
      <w:r w:rsidR="000C05C3" w:rsidRPr="0075607B">
        <w:rPr>
          <w:rFonts w:cs="Calibri"/>
          <w:szCs w:val="24"/>
        </w:rPr>
        <w:t> </w:t>
      </w:r>
      <w:r w:rsidRPr="0075607B">
        <w:rPr>
          <w:rFonts w:cs="Calibri"/>
          <w:szCs w:val="24"/>
        </w:rPr>
        <w:t xml:space="preserve">stosunku do poprzednio przekazanego i zatwierdzonego przez </w:t>
      </w:r>
      <w:r w:rsidR="007C73F6">
        <w:rPr>
          <w:rFonts w:cs="Calibri"/>
          <w:szCs w:val="24"/>
        </w:rPr>
        <w:t>DIP</w:t>
      </w:r>
      <w:r w:rsidRPr="0075607B">
        <w:rPr>
          <w:rFonts w:cs="Calibri"/>
          <w:szCs w:val="24"/>
        </w:rPr>
        <w:t xml:space="preserve"> harmonogramu płatności oraz pod warunkiem poinformowania </w:t>
      </w:r>
      <w:r w:rsidR="007C73F6">
        <w:rPr>
          <w:rFonts w:cs="Calibri"/>
          <w:szCs w:val="24"/>
        </w:rPr>
        <w:t>DIP</w:t>
      </w:r>
      <w:r w:rsidR="009B4AC8" w:rsidRPr="0075607B">
        <w:rPr>
          <w:rFonts w:cs="Calibri"/>
          <w:szCs w:val="24"/>
        </w:rPr>
        <w:t xml:space="preserve"> o tym fakcie w CST2021</w:t>
      </w:r>
      <w:r w:rsidRPr="0075607B">
        <w:rPr>
          <w:rFonts w:cs="Calibri"/>
          <w:szCs w:val="24"/>
        </w:rPr>
        <w:t>.</w:t>
      </w:r>
    </w:p>
    <w:bookmarkEnd w:id="42"/>
    <w:p w14:paraId="74DC0D43" w14:textId="77777777" w:rsidR="00322302" w:rsidRPr="0064606B" w:rsidRDefault="006F13FE" w:rsidP="0075607B">
      <w:pPr>
        <w:pStyle w:val="Nagwek1"/>
        <w:spacing w:before="360" w:after="120"/>
        <w:ind w:left="0" w:firstLine="0"/>
        <w:jc w:val="center"/>
        <w:rPr>
          <w:rFonts w:cs="Calibri"/>
          <w:szCs w:val="24"/>
          <w:lang w:eastAsia="pl-PL"/>
        </w:rPr>
      </w:pPr>
      <w:r w:rsidRPr="0064606B">
        <w:rPr>
          <w:rFonts w:cs="Calibri"/>
          <w:szCs w:val="24"/>
          <w:lang w:eastAsia="pl-PL"/>
        </w:rPr>
        <w:t>Rozliczanie wydatków i przekazywanie dofinansowania</w:t>
      </w:r>
    </w:p>
    <w:p w14:paraId="6C40D2E3" w14:textId="4061F289" w:rsidR="006F13FE" w:rsidRPr="00A55663" w:rsidRDefault="00FF10DF" w:rsidP="0075607B">
      <w:pPr>
        <w:pStyle w:val="Nagwek2"/>
        <w:spacing w:after="120" w:line="276" w:lineRule="auto"/>
        <w:rPr>
          <w:rFonts w:cs="Calibri"/>
          <w:sz w:val="24"/>
          <w:szCs w:val="24"/>
          <w:lang w:eastAsia="pl-PL"/>
        </w:rPr>
      </w:pPr>
      <w:bookmarkStart w:id="43" w:name="_Hlk92873771"/>
      <w:r w:rsidRPr="00A55663">
        <w:rPr>
          <w:rFonts w:cs="Calibri"/>
          <w:sz w:val="24"/>
          <w:szCs w:val="24"/>
          <w:lang w:eastAsia="pl-PL"/>
        </w:rPr>
        <w:t xml:space="preserve">§ </w:t>
      </w:r>
      <w:r w:rsidR="00B37A73" w:rsidRPr="00A55663">
        <w:rPr>
          <w:rFonts w:cs="Calibri"/>
          <w:sz w:val="24"/>
          <w:szCs w:val="24"/>
          <w:lang w:eastAsia="pl-PL"/>
        </w:rPr>
        <w:t>10</w:t>
      </w:r>
    </w:p>
    <w:bookmarkEnd w:id="43"/>
    <w:p w14:paraId="5C7B128C" w14:textId="77777777" w:rsidR="0075607B" w:rsidRDefault="00112460" w:rsidP="00694FF7">
      <w:pPr>
        <w:pStyle w:val="Akapitzlist"/>
        <w:numPr>
          <w:ilvl w:val="0"/>
          <w:numId w:val="28"/>
        </w:numPr>
        <w:ind w:left="284" w:hanging="284"/>
        <w:contextualSpacing w:val="0"/>
        <w:jc w:val="both"/>
        <w:rPr>
          <w:rFonts w:cs="Calibri"/>
          <w:szCs w:val="24"/>
        </w:rPr>
      </w:pPr>
      <w:r w:rsidRPr="00A55663">
        <w:rPr>
          <w:rFonts w:cs="Calibri"/>
          <w:szCs w:val="24"/>
        </w:rPr>
        <w:t xml:space="preserve">Beneficjent zobowiązany jest do składania wniosku o płatność </w:t>
      </w:r>
      <w:r w:rsidR="002A38B9" w:rsidRPr="00A55663">
        <w:rPr>
          <w:rFonts w:cs="Calibri"/>
          <w:szCs w:val="24"/>
        </w:rPr>
        <w:t xml:space="preserve">w </w:t>
      </w:r>
      <w:r w:rsidR="00B83344" w:rsidRPr="00A55663">
        <w:rPr>
          <w:rFonts w:cs="Calibri"/>
          <w:szCs w:val="24"/>
        </w:rPr>
        <w:t>CST</w:t>
      </w:r>
      <w:r w:rsidR="002A38B9" w:rsidRPr="00A55663">
        <w:rPr>
          <w:rFonts w:cs="Calibri"/>
          <w:szCs w:val="24"/>
        </w:rPr>
        <w:t xml:space="preserve">2021 </w:t>
      </w:r>
      <w:r w:rsidRPr="00A55663">
        <w:rPr>
          <w:rFonts w:cs="Calibri"/>
          <w:szCs w:val="24"/>
        </w:rPr>
        <w:t>nie rzadziej niż raz na 3</w:t>
      </w:r>
      <w:r w:rsidR="009303B8" w:rsidRPr="00A55663">
        <w:rPr>
          <w:rFonts w:cs="Calibri"/>
          <w:szCs w:val="24"/>
        </w:rPr>
        <w:t> </w:t>
      </w:r>
      <w:r w:rsidRPr="00A55663">
        <w:rPr>
          <w:rFonts w:cs="Calibri"/>
          <w:szCs w:val="24"/>
        </w:rPr>
        <w:t xml:space="preserve">miesiące, licząc od dnia zawarcia </w:t>
      </w:r>
      <w:r w:rsidR="00E83731" w:rsidRPr="00A55663">
        <w:rPr>
          <w:rFonts w:cs="Calibri"/>
          <w:szCs w:val="24"/>
        </w:rPr>
        <w:t>Umowy</w:t>
      </w:r>
      <w:r w:rsidRPr="00A55663">
        <w:rPr>
          <w:rFonts w:cs="Calibri"/>
          <w:szCs w:val="24"/>
        </w:rPr>
        <w:t xml:space="preserve">, z zastrzeżeniem ust. </w:t>
      </w:r>
      <w:r w:rsidR="000B27FA" w:rsidRPr="00A55663">
        <w:rPr>
          <w:rFonts w:cs="Calibri"/>
          <w:szCs w:val="24"/>
        </w:rPr>
        <w:t>2</w:t>
      </w:r>
      <w:r w:rsidRPr="00A55663">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55663">
        <w:rPr>
          <w:rFonts w:cs="Calibri"/>
          <w:szCs w:val="24"/>
        </w:rPr>
        <w:t> </w:t>
      </w:r>
      <w:r w:rsidRPr="00A55663">
        <w:rPr>
          <w:rFonts w:cs="Calibri"/>
          <w:szCs w:val="24"/>
        </w:rPr>
        <w:t>płatność nie jest równoznaczna ze złożeniem kolejnego wniosku o</w:t>
      </w:r>
      <w:r w:rsidR="00165373" w:rsidRPr="00A55663">
        <w:rPr>
          <w:rFonts w:cs="Calibri"/>
          <w:szCs w:val="24"/>
        </w:rPr>
        <w:t> </w:t>
      </w:r>
      <w:r w:rsidRPr="00A55663">
        <w:rPr>
          <w:rFonts w:cs="Calibri"/>
          <w:szCs w:val="24"/>
        </w:rPr>
        <w:t xml:space="preserve">płatność. </w:t>
      </w:r>
    </w:p>
    <w:p w14:paraId="381F1F13" w14:textId="77777777" w:rsidR="0075607B" w:rsidRDefault="00112460" w:rsidP="00694FF7">
      <w:pPr>
        <w:pStyle w:val="Akapitzlist"/>
        <w:numPr>
          <w:ilvl w:val="0"/>
          <w:numId w:val="28"/>
        </w:numPr>
        <w:ind w:left="284" w:hanging="284"/>
        <w:contextualSpacing w:val="0"/>
        <w:jc w:val="both"/>
        <w:rPr>
          <w:rFonts w:cs="Calibri"/>
          <w:szCs w:val="24"/>
        </w:rPr>
      </w:pPr>
      <w:r w:rsidRPr="0075607B">
        <w:rPr>
          <w:rFonts w:cs="Calibri"/>
          <w:szCs w:val="24"/>
        </w:rPr>
        <w:t xml:space="preserve">Beneficjent zobowiązany jest złożyć wniosek o płatność końcową w terminie do 60 dni </w:t>
      </w:r>
      <w:r w:rsidR="00147E49" w:rsidRPr="0075607B">
        <w:rPr>
          <w:rFonts w:cs="Calibri"/>
          <w:szCs w:val="24"/>
        </w:rPr>
        <w:t xml:space="preserve">liczonych </w:t>
      </w:r>
      <w:r w:rsidRPr="0075607B">
        <w:rPr>
          <w:rFonts w:cs="Calibri"/>
          <w:szCs w:val="24"/>
        </w:rPr>
        <w:t xml:space="preserve">od dnia zakończenia realizacji </w:t>
      </w:r>
      <w:r w:rsidR="009178CC" w:rsidRPr="0075607B">
        <w:rPr>
          <w:rFonts w:cs="Calibri"/>
          <w:szCs w:val="24"/>
        </w:rPr>
        <w:t>P</w:t>
      </w:r>
      <w:r w:rsidRPr="0075607B">
        <w:rPr>
          <w:rFonts w:cs="Calibri"/>
          <w:szCs w:val="24"/>
        </w:rPr>
        <w:t>rojektu</w:t>
      </w:r>
      <w:r w:rsidR="00147E49" w:rsidRPr="0075607B">
        <w:rPr>
          <w:rFonts w:cs="Calibri"/>
          <w:szCs w:val="24"/>
        </w:rPr>
        <w:t xml:space="preserve"> lub zawarcia Umowy – w zależności, który z tych terminów jest </w:t>
      </w:r>
      <w:r w:rsidR="00DA2D90" w:rsidRPr="0075607B">
        <w:rPr>
          <w:rFonts w:cs="Calibri"/>
          <w:szCs w:val="24"/>
        </w:rPr>
        <w:t>późniejszy</w:t>
      </w:r>
      <w:r w:rsidRPr="0075607B">
        <w:rPr>
          <w:rFonts w:cs="Calibri"/>
          <w:szCs w:val="24"/>
        </w:rPr>
        <w:t>, o</w:t>
      </w:r>
      <w:r w:rsidR="00167480" w:rsidRPr="0075607B">
        <w:rPr>
          <w:rFonts w:cs="Calibri"/>
          <w:szCs w:val="24"/>
        </w:rPr>
        <w:t> </w:t>
      </w:r>
      <w:r w:rsidRPr="0075607B">
        <w:rPr>
          <w:rFonts w:cs="Calibri"/>
          <w:szCs w:val="24"/>
        </w:rPr>
        <w:t xml:space="preserve">ile nie wskazano </w:t>
      </w:r>
      <w:r w:rsidR="001726D2" w:rsidRPr="0075607B">
        <w:rPr>
          <w:rFonts w:cs="Calibri"/>
          <w:szCs w:val="24"/>
        </w:rPr>
        <w:t>innego</w:t>
      </w:r>
      <w:r w:rsidRPr="0075607B">
        <w:rPr>
          <w:rFonts w:cs="Calibri"/>
          <w:szCs w:val="24"/>
        </w:rPr>
        <w:t xml:space="preserve"> terminu w </w:t>
      </w:r>
      <w:bookmarkStart w:id="44" w:name="_Hlk93064807"/>
      <w:bookmarkStart w:id="45" w:name="_Hlk92961549"/>
      <w:r w:rsidR="00E41AAC" w:rsidRPr="0075607B">
        <w:rPr>
          <w:rFonts w:cs="Calibri"/>
          <w:color w:val="000000" w:themeColor="text1"/>
          <w:szCs w:val="24"/>
        </w:rPr>
        <w:t>r</w:t>
      </w:r>
      <w:r w:rsidRPr="0075607B">
        <w:rPr>
          <w:rFonts w:cs="Calibri"/>
          <w:color w:val="000000" w:themeColor="text1"/>
          <w:szCs w:val="24"/>
        </w:rPr>
        <w:t>egulaminie wyboru projektów</w:t>
      </w:r>
      <w:bookmarkEnd w:id="44"/>
      <w:r w:rsidRPr="0075607B">
        <w:rPr>
          <w:rFonts w:cs="Calibri"/>
          <w:color w:val="FF0000"/>
          <w:szCs w:val="24"/>
        </w:rPr>
        <w:t xml:space="preserve"> </w:t>
      </w:r>
      <w:bookmarkEnd w:id="45"/>
      <w:r w:rsidRPr="0075607B">
        <w:rPr>
          <w:rFonts w:cs="Calibri"/>
          <w:szCs w:val="24"/>
        </w:rPr>
        <w:t>lub uchwale w</w:t>
      </w:r>
      <w:r w:rsidR="00C84057" w:rsidRPr="0075607B">
        <w:rPr>
          <w:rFonts w:cs="Calibri"/>
          <w:szCs w:val="24"/>
        </w:rPr>
        <w:t> </w:t>
      </w:r>
      <w:r w:rsidRPr="0075607B">
        <w:rPr>
          <w:rFonts w:cs="Calibri"/>
          <w:szCs w:val="24"/>
        </w:rPr>
        <w:t>sprawie wyboru projektów do dofinansowania.</w:t>
      </w:r>
    </w:p>
    <w:p w14:paraId="33F859EC" w14:textId="4144C64E" w:rsidR="006B0317" w:rsidRDefault="00112460" w:rsidP="00694FF7">
      <w:pPr>
        <w:pStyle w:val="Akapitzlist"/>
        <w:numPr>
          <w:ilvl w:val="0"/>
          <w:numId w:val="28"/>
        </w:numPr>
        <w:ind w:left="284" w:hanging="284"/>
        <w:contextualSpacing w:val="0"/>
        <w:jc w:val="both"/>
        <w:rPr>
          <w:rFonts w:cs="Calibri"/>
          <w:szCs w:val="24"/>
        </w:rPr>
      </w:pPr>
      <w:r w:rsidRPr="0075607B">
        <w:rPr>
          <w:rFonts w:cs="Calibri"/>
          <w:szCs w:val="24"/>
        </w:rPr>
        <w:t xml:space="preserve">Beneficjent </w:t>
      </w:r>
      <w:r w:rsidR="002A38B9" w:rsidRPr="0075607B">
        <w:rPr>
          <w:rFonts w:cs="Calibri"/>
          <w:szCs w:val="24"/>
        </w:rPr>
        <w:t xml:space="preserve">za pomocą wniosków o płatność </w:t>
      </w:r>
      <w:r w:rsidRPr="0075607B">
        <w:rPr>
          <w:rFonts w:cs="Calibri"/>
          <w:szCs w:val="24"/>
        </w:rPr>
        <w:t>wnioskuje o dofinansowanie (w formie refundacji,</w:t>
      </w:r>
      <w:r w:rsidR="00A675DF" w:rsidRPr="0075607B">
        <w:rPr>
          <w:rFonts w:cs="Calibri"/>
          <w:szCs w:val="24"/>
        </w:rPr>
        <w:t xml:space="preserve"> </w:t>
      </w:r>
      <w:r w:rsidRPr="0075607B">
        <w:rPr>
          <w:rFonts w:cs="Calibri"/>
          <w:szCs w:val="24"/>
        </w:rPr>
        <w:t>zaliczki), rozlicza wydatki</w:t>
      </w:r>
      <w:r w:rsidR="001F279F" w:rsidRPr="0075607B">
        <w:rPr>
          <w:rFonts w:cs="Calibri"/>
          <w:szCs w:val="24"/>
        </w:rPr>
        <w:t xml:space="preserve">, </w:t>
      </w:r>
      <w:r w:rsidR="00CE1A63" w:rsidRPr="0075607B">
        <w:rPr>
          <w:rFonts w:cs="Calibri"/>
          <w:szCs w:val="24"/>
        </w:rPr>
        <w:t xml:space="preserve">a także </w:t>
      </w:r>
      <w:r w:rsidRPr="0075607B">
        <w:rPr>
          <w:rFonts w:cs="Calibri"/>
          <w:szCs w:val="24"/>
        </w:rPr>
        <w:t xml:space="preserve">przekazuje informacje o postępie realizacji Projektu. Beneficjent zobowiązany jest </w:t>
      </w:r>
      <w:r w:rsidR="00227E00" w:rsidRPr="0075607B">
        <w:rPr>
          <w:rFonts w:cs="Calibri"/>
          <w:szCs w:val="24"/>
        </w:rPr>
        <w:t>do stosowania klasyfikacji budżetowej Projektu wskazanej w</w:t>
      </w:r>
      <w:r w:rsidR="00D52164" w:rsidRPr="0075607B">
        <w:rPr>
          <w:rFonts w:cs="Calibri"/>
          <w:szCs w:val="24"/>
        </w:rPr>
        <w:t> </w:t>
      </w:r>
      <w:r w:rsidR="00227E00" w:rsidRPr="0075607B">
        <w:rPr>
          <w:rFonts w:cs="Calibri"/>
          <w:szCs w:val="24"/>
        </w:rPr>
        <w:t xml:space="preserve">Załączniku nr </w:t>
      </w:r>
      <w:r w:rsidR="00D52164" w:rsidRPr="0075607B">
        <w:rPr>
          <w:rFonts w:cs="Calibri"/>
          <w:szCs w:val="24"/>
        </w:rPr>
        <w:t>4</w:t>
      </w:r>
      <w:r w:rsidR="00296664" w:rsidRPr="0075607B">
        <w:rPr>
          <w:rFonts w:cs="Calibri"/>
          <w:szCs w:val="24"/>
        </w:rPr>
        <w:t xml:space="preserve"> </w:t>
      </w:r>
      <w:r w:rsidR="00227E00" w:rsidRPr="0075607B">
        <w:rPr>
          <w:rFonts w:cs="Calibri"/>
          <w:szCs w:val="24"/>
        </w:rPr>
        <w:t xml:space="preserve">do Umowy, a także </w:t>
      </w:r>
      <w:r w:rsidR="00CD44E9" w:rsidRPr="0075607B">
        <w:rPr>
          <w:rFonts w:cs="Calibri"/>
          <w:szCs w:val="24"/>
        </w:rPr>
        <w:t>aktualn</w:t>
      </w:r>
      <w:r w:rsidR="00CD44E9">
        <w:rPr>
          <w:rFonts w:cs="Calibri"/>
          <w:szCs w:val="24"/>
        </w:rPr>
        <w:t>ych</w:t>
      </w:r>
      <w:r w:rsidR="00CD44E9" w:rsidRPr="0075607B">
        <w:rPr>
          <w:rFonts w:cs="Calibri"/>
          <w:szCs w:val="24"/>
        </w:rPr>
        <w:t xml:space="preserve"> </w:t>
      </w:r>
      <w:r w:rsidRPr="0075607B">
        <w:rPr>
          <w:rFonts w:cs="Calibri"/>
          <w:szCs w:val="24"/>
        </w:rPr>
        <w:t>na dzień złożenia wniosku o płatność</w:t>
      </w:r>
      <w:r w:rsidR="00CD44E9">
        <w:rPr>
          <w:rFonts w:cs="Calibri"/>
          <w:szCs w:val="24"/>
        </w:rPr>
        <w:t>:</w:t>
      </w:r>
      <w:r w:rsidRPr="0075607B">
        <w:rPr>
          <w:rFonts w:cs="Calibri"/>
          <w:szCs w:val="24"/>
        </w:rPr>
        <w:t xml:space="preserve"> </w:t>
      </w:r>
      <w:r w:rsidR="00F364E5" w:rsidRPr="0075607B">
        <w:rPr>
          <w:rFonts w:cs="Calibri"/>
          <w:color w:val="000000" w:themeColor="text1"/>
          <w:szCs w:val="24"/>
        </w:rPr>
        <w:t>Instrukcji użytkownika SL2021</w:t>
      </w:r>
      <w:r w:rsidR="00582B72">
        <w:rPr>
          <w:rFonts w:cs="Calibri"/>
          <w:color w:val="000000" w:themeColor="text1"/>
          <w:szCs w:val="24"/>
        </w:rPr>
        <w:t>,</w:t>
      </w:r>
      <w:r w:rsidR="00F364E5" w:rsidRPr="0075607B">
        <w:rPr>
          <w:rFonts w:cs="Calibri"/>
          <w:color w:val="000000" w:themeColor="text1"/>
          <w:szCs w:val="24"/>
        </w:rPr>
        <w:t xml:space="preserve"> </w:t>
      </w:r>
      <w:r w:rsidRPr="0075607B">
        <w:rPr>
          <w:rFonts w:cs="Calibri"/>
          <w:szCs w:val="24"/>
        </w:rPr>
        <w:t>Załącznik</w:t>
      </w:r>
      <w:r w:rsidR="00CE1A63" w:rsidRPr="0075607B">
        <w:rPr>
          <w:rFonts w:cs="Calibri"/>
          <w:szCs w:val="24"/>
        </w:rPr>
        <w:t>a</w:t>
      </w:r>
      <w:r w:rsidRPr="0075607B">
        <w:rPr>
          <w:rFonts w:cs="Calibri"/>
          <w:szCs w:val="24"/>
        </w:rPr>
        <w:t xml:space="preserve"> nr </w:t>
      </w:r>
      <w:r w:rsidR="00D52164" w:rsidRPr="0075607B">
        <w:rPr>
          <w:rFonts w:cs="Calibri"/>
          <w:szCs w:val="24"/>
        </w:rPr>
        <w:t>10</w:t>
      </w:r>
      <w:r w:rsidRPr="0075607B">
        <w:rPr>
          <w:rFonts w:cs="Calibri"/>
          <w:szCs w:val="24"/>
        </w:rPr>
        <w:t xml:space="preserve"> do Umowy</w:t>
      </w:r>
      <w:r w:rsidR="00582B72">
        <w:rPr>
          <w:rFonts w:cs="Calibri"/>
          <w:szCs w:val="24"/>
        </w:rPr>
        <w:t xml:space="preserve"> i </w:t>
      </w:r>
      <w:r w:rsidR="00CD44E9">
        <w:rPr>
          <w:rFonts w:cs="Calibri"/>
          <w:szCs w:val="24"/>
        </w:rPr>
        <w:t>K</w:t>
      </w:r>
      <w:r w:rsidR="00582B72">
        <w:rPr>
          <w:rFonts w:cs="Calibri"/>
          <w:szCs w:val="24"/>
        </w:rPr>
        <w:t>omunikatów DIP</w:t>
      </w:r>
      <w:r w:rsidR="00C34A9A" w:rsidRPr="0075607B">
        <w:rPr>
          <w:rFonts w:cs="Calibri"/>
          <w:szCs w:val="24"/>
        </w:rPr>
        <w:t>,</w:t>
      </w:r>
      <w:r w:rsidR="00567420" w:rsidRPr="0075607B">
        <w:rPr>
          <w:rFonts w:cs="Calibri"/>
          <w:szCs w:val="24"/>
        </w:rPr>
        <w:t xml:space="preserve"> zamieszczon</w:t>
      </w:r>
      <w:r w:rsidR="00CE1A63" w:rsidRPr="0075607B">
        <w:rPr>
          <w:rFonts w:cs="Calibri"/>
          <w:szCs w:val="24"/>
        </w:rPr>
        <w:t>ych</w:t>
      </w:r>
      <w:r w:rsidR="00567420" w:rsidRPr="0075607B">
        <w:rPr>
          <w:rFonts w:cs="Calibri"/>
          <w:szCs w:val="24"/>
        </w:rPr>
        <w:t xml:space="preserve"> </w:t>
      </w:r>
      <w:r w:rsidRPr="0075607B">
        <w:rPr>
          <w:rFonts w:cs="Calibri"/>
          <w:szCs w:val="24"/>
        </w:rPr>
        <w:t>na stronie internetowej Programu</w:t>
      </w:r>
      <w:r w:rsidR="00227E00" w:rsidRPr="0075607B">
        <w:rPr>
          <w:rFonts w:cs="Calibri"/>
          <w:szCs w:val="24"/>
        </w:rPr>
        <w:t>.</w:t>
      </w:r>
    </w:p>
    <w:p w14:paraId="6126BBC1" w14:textId="05582545" w:rsidR="006B0317" w:rsidRDefault="00962DDE" w:rsidP="00694FF7">
      <w:pPr>
        <w:pStyle w:val="Akapitzlist"/>
        <w:numPr>
          <w:ilvl w:val="0"/>
          <w:numId w:val="28"/>
        </w:numPr>
        <w:ind w:left="284" w:hanging="284"/>
        <w:contextualSpacing w:val="0"/>
        <w:jc w:val="both"/>
        <w:rPr>
          <w:rFonts w:cs="Calibri"/>
          <w:szCs w:val="24"/>
        </w:rPr>
      </w:pPr>
      <w:r w:rsidRPr="006B0317">
        <w:rPr>
          <w:rFonts w:cs="Calibri"/>
          <w:szCs w:val="24"/>
        </w:rPr>
        <w:t xml:space="preserve">Koszty </w:t>
      </w:r>
      <w:r w:rsidR="003048F6" w:rsidRPr="006B0317">
        <w:rPr>
          <w:rFonts w:cs="Calibri"/>
          <w:szCs w:val="24"/>
        </w:rPr>
        <w:t>rozliczane uproszczon</w:t>
      </w:r>
      <w:r w:rsidRPr="006B0317">
        <w:rPr>
          <w:rFonts w:cs="Calibri"/>
          <w:szCs w:val="24"/>
        </w:rPr>
        <w:t>ą</w:t>
      </w:r>
      <w:r w:rsidR="003048F6" w:rsidRPr="006B0317">
        <w:rPr>
          <w:rFonts w:cs="Calibri"/>
          <w:szCs w:val="24"/>
        </w:rPr>
        <w:t xml:space="preserve"> metod</w:t>
      </w:r>
      <w:r w:rsidRPr="006B0317">
        <w:rPr>
          <w:rFonts w:cs="Calibri"/>
          <w:szCs w:val="24"/>
        </w:rPr>
        <w:t>ą</w:t>
      </w:r>
      <w:r w:rsidR="00674129" w:rsidRPr="006B0317">
        <w:rPr>
          <w:rFonts w:cs="Calibri"/>
          <w:szCs w:val="24"/>
        </w:rPr>
        <w:t xml:space="preserve"> rozliczania wydatków </w:t>
      </w:r>
      <w:r w:rsidR="00B84532" w:rsidRPr="006B0317">
        <w:rPr>
          <w:rFonts w:cs="Calibri"/>
          <w:szCs w:val="24"/>
        </w:rPr>
        <w:t>–</w:t>
      </w:r>
      <w:r w:rsidR="00674129" w:rsidRPr="006B0317">
        <w:rPr>
          <w:rFonts w:cs="Calibri"/>
          <w:szCs w:val="24"/>
        </w:rPr>
        <w:t xml:space="preserve"> jeżeli dotyczą Projektu </w:t>
      </w:r>
      <w:r w:rsidR="00B84532" w:rsidRPr="006B0317">
        <w:rPr>
          <w:rFonts w:cs="Calibri"/>
          <w:szCs w:val="24"/>
        </w:rPr>
        <w:t>–</w:t>
      </w:r>
      <w:r w:rsidR="00674129" w:rsidRPr="006B0317">
        <w:rPr>
          <w:rFonts w:cs="Calibri"/>
          <w:szCs w:val="24"/>
        </w:rPr>
        <w:t xml:space="preserve"> </w:t>
      </w:r>
      <w:r w:rsidR="003048F6" w:rsidRPr="006B0317">
        <w:rPr>
          <w:rFonts w:cs="Calibri"/>
          <w:szCs w:val="24"/>
        </w:rPr>
        <w:t xml:space="preserve">są traktowane jako wydatki </w:t>
      </w:r>
      <w:r w:rsidRPr="006B0317">
        <w:rPr>
          <w:rFonts w:cs="Calibri"/>
          <w:szCs w:val="24"/>
        </w:rPr>
        <w:t xml:space="preserve">faktycznie </w:t>
      </w:r>
      <w:r w:rsidR="003048F6" w:rsidRPr="006B0317">
        <w:rPr>
          <w:rFonts w:cs="Calibri"/>
          <w:szCs w:val="24"/>
        </w:rPr>
        <w:t xml:space="preserve">poniesione. Beneficjent nie ma obowiązku gromadzenia ani opisywania </w:t>
      </w:r>
      <w:bookmarkStart w:id="46" w:name="_Hlk121209986"/>
      <w:r w:rsidR="003048F6" w:rsidRPr="006B0317">
        <w:rPr>
          <w:rFonts w:cs="Calibri"/>
          <w:szCs w:val="24"/>
        </w:rPr>
        <w:t>faktur i</w:t>
      </w:r>
      <w:r w:rsidR="00655D73" w:rsidRPr="006B0317">
        <w:rPr>
          <w:rFonts w:cs="Calibri"/>
          <w:szCs w:val="24"/>
        </w:rPr>
        <w:t> </w:t>
      </w:r>
      <w:r w:rsidR="003048F6" w:rsidRPr="006B0317">
        <w:rPr>
          <w:rFonts w:cs="Calibri"/>
          <w:szCs w:val="24"/>
        </w:rPr>
        <w:t>innych dokumentów księgowych o równoważnej wartości dowodowej</w:t>
      </w:r>
      <w:bookmarkEnd w:id="46"/>
      <w:r w:rsidR="003048F6" w:rsidRPr="006B0317">
        <w:rPr>
          <w:rFonts w:cs="Calibri"/>
          <w:szCs w:val="24"/>
        </w:rPr>
        <w:t xml:space="preserve"> na potwierdzenie poniesienia wydatku</w:t>
      </w:r>
      <w:r w:rsidRPr="006B0317">
        <w:rPr>
          <w:rFonts w:cs="Calibri"/>
          <w:szCs w:val="24"/>
        </w:rPr>
        <w:t xml:space="preserve"> w</w:t>
      </w:r>
      <w:r w:rsidR="00167480" w:rsidRPr="006B0317">
        <w:rPr>
          <w:rFonts w:cs="Calibri"/>
          <w:szCs w:val="24"/>
        </w:rPr>
        <w:t> </w:t>
      </w:r>
      <w:r w:rsidRPr="006B0317">
        <w:rPr>
          <w:rFonts w:cs="Calibri"/>
          <w:szCs w:val="24"/>
        </w:rPr>
        <w:t>ramach Projektu</w:t>
      </w:r>
      <w:r w:rsidR="003048F6" w:rsidRPr="006B0317">
        <w:rPr>
          <w:rFonts w:cs="Calibri"/>
          <w:szCs w:val="24"/>
        </w:rPr>
        <w:t xml:space="preserve">. </w:t>
      </w:r>
      <w:r w:rsidR="004E4E2F" w:rsidRPr="006B0317">
        <w:rPr>
          <w:rFonts w:cs="Calibri"/>
          <w:szCs w:val="24"/>
        </w:rPr>
        <w:t>O</w:t>
      </w:r>
      <w:r w:rsidR="00F83915" w:rsidRPr="006B0317">
        <w:rPr>
          <w:rFonts w:cs="Calibri"/>
          <w:szCs w:val="24"/>
        </w:rPr>
        <w:t xml:space="preserve">bowiązek przechowywania </w:t>
      </w:r>
      <w:r w:rsidR="00E92DE9" w:rsidRPr="006B0317">
        <w:rPr>
          <w:rFonts w:cs="Calibri"/>
          <w:szCs w:val="24"/>
        </w:rPr>
        <w:t xml:space="preserve">oryginałów dokumentów dotyczy dokumentów potwierdzających prawidłowość rozliczenia stawki jednostkowej i kwoty ryczałtowej oraz innych dokumentów </w:t>
      </w:r>
      <w:r w:rsidR="00345D90" w:rsidRPr="006B0317">
        <w:rPr>
          <w:rFonts w:cs="Calibri"/>
          <w:szCs w:val="24"/>
        </w:rPr>
        <w:t xml:space="preserve">przedkładanych do </w:t>
      </w:r>
      <w:r w:rsidR="00296269">
        <w:rPr>
          <w:rFonts w:cs="Calibri"/>
          <w:szCs w:val="24"/>
        </w:rPr>
        <w:t>DIP</w:t>
      </w:r>
      <w:r w:rsidR="00345D90" w:rsidRPr="006B0317">
        <w:rPr>
          <w:rFonts w:cs="Calibri"/>
          <w:szCs w:val="24"/>
        </w:rPr>
        <w:t xml:space="preserve"> w związku z</w:t>
      </w:r>
      <w:r w:rsidR="00CB2340" w:rsidRPr="006B0317">
        <w:rPr>
          <w:rFonts w:cs="Calibri"/>
          <w:szCs w:val="24"/>
        </w:rPr>
        <w:t> </w:t>
      </w:r>
      <w:r w:rsidR="00345D90" w:rsidRPr="006B0317">
        <w:rPr>
          <w:rFonts w:cs="Calibri"/>
          <w:szCs w:val="24"/>
        </w:rPr>
        <w:t>realizacj</w:t>
      </w:r>
      <w:r w:rsidR="00FA0F6F" w:rsidRPr="006B0317">
        <w:rPr>
          <w:rFonts w:cs="Calibri"/>
          <w:szCs w:val="24"/>
        </w:rPr>
        <w:t>ą</w:t>
      </w:r>
      <w:r w:rsidR="00345D90" w:rsidRPr="006B0317">
        <w:rPr>
          <w:rFonts w:cs="Calibri"/>
          <w:szCs w:val="24"/>
        </w:rPr>
        <w:t xml:space="preserve"> Projektu</w:t>
      </w:r>
      <w:r w:rsidR="00E92DE9" w:rsidRPr="006B0317">
        <w:rPr>
          <w:rFonts w:cs="Calibri"/>
          <w:szCs w:val="24"/>
        </w:rPr>
        <w:t>.</w:t>
      </w:r>
      <w:r w:rsidR="00F83915" w:rsidRPr="006B0317">
        <w:rPr>
          <w:rFonts w:cs="Calibri"/>
          <w:szCs w:val="24"/>
        </w:rPr>
        <w:t xml:space="preserve"> </w:t>
      </w:r>
    </w:p>
    <w:p w14:paraId="08FF2BA8" w14:textId="77777777" w:rsidR="006B0317" w:rsidRDefault="00C344D2" w:rsidP="00694FF7">
      <w:pPr>
        <w:pStyle w:val="Akapitzlist"/>
        <w:numPr>
          <w:ilvl w:val="0"/>
          <w:numId w:val="28"/>
        </w:numPr>
        <w:ind w:left="284" w:hanging="284"/>
        <w:contextualSpacing w:val="0"/>
        <w:jc w:val="both"/>
        <w:rPr>
          <w:rFonts w:cs="Calibri"/>
          <w:szCs w:val="24"/>
        </w:rPr>
      </w:pPr>
      <w:r w:rsidRPr="006B0317">
        <w:rPr>
          <w:rFonts w:cs="Calibri"/>
          <w:szCs w:val="24"/>
        </w:rPr>
        <w:t>Szczegółowe w</w:t>
      </w:r>
      <w:r w:rsidR="003048F6" w:rsidRPr="006B0317">
        <w:rPr>
          <w:rFonts w:cs="Calibri"/>
          <w:szCs w:val="24"/>
        </w:rPr>
        <w:t xml:space="preserve">arunki rozliczenia </w:t>
      </w:r>
      <w:r w:rsidR="000C1D49" w:rsidRPr="006B0317">
        <w:rPr>
          <w:rFonts w:cs="Calibri"/>
          <w:szCs w:val="24"/>
        </w:rPr>
        <w:t xml:space="preserve">kosztów </w:t>
      </w:r>
      <w:r w:rsidR="00673A35" w:rsidRPr="006B0317">
        <w:rPr>
          <w:rFonts w:cs="Calibri"/>
          <w:szCs w:val="24"/>
        </w:rPr>
        <w:t xml:space="preserve">według </w:t>
      </w:r>
      <w:r w:rsidRPr="006B0317">
        <w:rPr>
          <w:rFonts w:cs="Calibri"/>
          <w:szCs w:val="24"/>
        </w:rPr>
        <w:t>uproszczonej metody</w:t>
      </w:r>
      <w:r w:rsidR="00A31549" w:rsidRPr="006B0317">
        <w:rPr>
          <w:rFonts w:cs="Calibri"/>
          <w:szCs w:val="24"/>
        </w:rPr>
        <w:t xml:space="preserve"> rozliczania wydatków</w:t>
      </w:r>
      <w:r w:rsidRPr="006B0317">
        <w:rPr>
          <w:rFonts w:cs="Calibri"/>
          <w:szCs w:val="24"/>
        </w:rPr>
        <w:t xml:space="preserve"> określa § </w:t>
      </w:r>
      <w:r w:rsidR="00CD34B1" w:rsidRPr="006B0317">
        <w:rPr>
          <w:rFonts w:cs="Calibri"/>
          <w:szCs w:val="24"/>
        </w:rPr>
        <w:t>12</w:t>
      </w:r>
      <w:r w:rsidRPr="006B0317">
        <w:rPr>
          <w:rFonts w:cs="Calibri"/>
          <w:szCs w:val="24"/>
        </w:rPr>
        <w:t>, §</w:t>
      </w:r>
      <w:r w:rsidR="00167480" w:rsidRPr="006B0317">
        <w:rPr>
          <w:rFonts w:cs="Calibri"/>
          <w:szCs w:val="24"/>
        </w:rPr>
        <w:t> </w:t>
      </w:r>
      <w:r w:rsidR="00CD34B1" w:rsidRPr="006B0317">
        <w:rPr>
          <w:rFonts w:cs="Calibri"/>
          <w:szCs w:val="24"/>
        </w:rPr>
        <w:t>13</w:t>
      </w:r>
      <w:r w:rsidRPr="006B0317">
        <w:rPr>
          <w:rFonts w:cs="Calibri"/>
          <w:szCs w:val="24"/>
        </w:rPr>
        <w:t xml:space="preserve"> i § </w:t>
      </w:r>
      <w:r w:rsidR="00CD34B1" w:rsidRPr="006B0317">
        <w:rPr>
          <w:rFonts w:cs="Calibri"/>
          <w:szCs w:val="24"/>
        </w:rPr>
        <w:t>14</w:t>
      </w:r>
      <w:r w:rsidRPr="006B0317">
        <w:rPr>
          <w:rFonts w:cs="Calibri"/>
          <w:szCs w:val="24"/>
        </w:rPr>
        <w:t xml:space="preserve"> Umowy.</w:t>
      </w:r>
    </w:p>
    <w:p w14:paraId="3F47E580" w14:textId="77777777" w:rsidR="006B0317" w:rsidRDefault="004F519D" w:rsidP="00694FF7">
      <w:pPr>
        <w:pStyle w:val="Akapitzlist"/>
        <w:numPr>
          <w:ilvl w:val="0"/>
          <w:numId w:val="28"/>
        </w:numPr>
        <w:ind w:left="284" w:hanging="284"/>
        <w:contextualSpacing w:val="0"/>
        <w:jc w:val="both"/>
        <w:rPr>
          <w:rFonts w:cs="Calibri"/>
          <w:szCs w:val="24"/>
        </w:rPr>
      </w:pPr>
      <w:r w:rsidRPr="006B0317">
        <w:rPr>
          <w:rFonts w:cs="Calibri"/>
          <w:szCs w:val="24"/>
        </w:rPr>
        <w:t xml:space="preserve">W </w:t>
      </w:r>
      <w:r w:rsidR="009F72B3" w:rsidRPr="006B0317">
        <w:rPr>
          <w:rFonts w:cs="Calibri"/>
          <w:szCs w:val="24"/>
        </w:rPr>
        <w:t xml:space="preserve">przypadku, gdy opisywany we wniosku o płatność postęp rzeczowy i rozliczane w nim wydatki dotyczą działań, przy realizacji których powinny być stosowane zasady równościowe </w:t>
      </w:r>
      <w:r w:rsidR="00B84532" w:rsidRPr="006B0317">
        <w:rPr>
          <w:rFonts w:cs="Calibri"/>
          <w:szCs w:val="24"/>
        </w:rPr>
        <w:t>–</w:t>
      </w:r>
      <w:r w:rsidR="009F72B3" w:rsidRPr="006B0317">
        <w:rPr>
          <w:rFonts w:cs="Calibri"/>
          <w:szCs w:val="24"/>
        </w:rPr>
        <w:t xml:space="preserve"> zgodnie z</w:t>
      </w:r>
      <w:r w:rsidR="009303B8" w:rsidRPr="006B0317">
        <w:rPr>
          <w:rFonts w:cs="Calibri"/>
          <w:szCs w:val="24"/>
        </w:rPr>
        <w:t> </w:t>
      </w:r>
      <w:r w:rsidR="009F72B3" w:rsidRPr="006B0317">
        <w:rPr>
          <w:rFonts w:cs="Calibri"/>
          <w:szCs w:val="24"/>
        </w:rPr>
        <w:t>wnioskiem o</w:t>
      </w:r>
      <w:r w:rsidR="00167480" w:rsidRPr="006B0317">
        <w:rPr>
          <w:rFonts w:cs="Calibri"/>
          <w:szCs w:val="24"/>
        </w:rPr>
        <w:t> </w:t>
      </w:r>
      <w:r w:rsidR="009F72B3" w:rsidRPr="006B0317">
        <w:rPr>
          <w:rFonts w:cs="Calibri"/>
          <w:szCs w:val="24"/>
        </w:rPr>
        <w:t>dofinansowanie projektu</w:t>
      </w:r>
      <w:r w:rsidR="005B468C" w:rsidRPr="006B0317">
        <w:rPr>
          <w:rFonts w:cs="Calibri"/>
          <w:szCs w:val="24"/>
        </w:rPr>
        <w:t xml:space="preserve"> </w:t>
      </w:r>
      <w:r w:rsidR="00B84532" w:rsidRPr="006B0317">
        <w:rPr>
          <w:rFonts w:cs="Calibri"/>
          <w:szCs w:val="24"/>
        </w:rPr>
        <w:t>–</w:t>
      </w:r>
      <w:r w:rsidR="001A69DA" w:rsidRPr="006B0317">
        <w:rPr>
          <w:rFonts w:cs="Calibri"/>
          <w:szCs w:val="24"/>
        </w:rPr>
        <w:t xml:space="preserve"> </w:t>
      </w:r>
      <w:r w:rsidR="00B24091" w:rsidRPr="006B0317">
        <w:rPr>
          <w:rFonts w:cs="Calibri"/>
          <w:szCs w:val="24"/>
        </w:rPr>
        <w:t>Beneficjent zobowiązany jest do wykazania i</w:t>
      </w:r>
      <w:r w:rsidR="00E22CDE" w:rsidRPr="006B0317">
        <w:rPr>
          <w:rFonts w:cs="Calibri"/>
          <w:szCs w:val="24"/>
        </w:rPr>
        <w:t> </w:t>
      </w:r>
      <w:r w:rsidR="00B24091" w:rsidRPr="006B0317">
        <w:rPr>
          <w:rFonts w:cs="Calibri"/>
          <w:szCs w:val="24"/>
        </w:rPr>
        <w:t>opisania we wniosku o płatność, które z działań zaplanowanych we wniosku</w:t>
      </w:r>
      <w:r w:rsidR="005B468C" w:rsidRPr="006B0317">
        <w:rPr>
          <w:rFonts w:cs="Calibri"/>
          <w:szCs w:val="24"/>
        </w:rPr>
        <w:t xml:space="preserve"> </w:t>
      </w:r>
      <w:r w:rsidR="00B24091" w:rsidRPr="006B0317">
        <w:rPr>
          <w:rFonts w:cs="Calibri"/>
          <w:szCs w:val="24"/>
        </w:rPr>
        <w:t>o dofinansowanie projektu zostały już zrealizowane oraz w jaki sposób ich realizacja wpłynęła na sytuację osób z</w:t>
      </w:r>
      <w:r w:rsidR="00E22CDE" w:rsidRPr="006B0317">
        <w:rPr>
          <w:rFonts w:cs="Calibri"/>
          <w:szCs w:val="24"/>
        </w:rPr>
        <w:t> </w:t>
      </w:r>
      <w:r w:rsidR="00B24091" w:rsidRPr="006B0317">
        <w:rPr>
          <w:rFonts w:cs="Calibri"/>
          <w:szCs w:val="24"/>
        </w:rPr>
        <w:t>niepełnosprawnościami, a także na równość kobiet i</w:t>
      </w:r>
      <w:r w:rsidR="00167480" w:rsidRPr="006B0317">
        <w:rPr>
          <w:rFonts w:cs="Calibri"/>
          <w:szCs w:val="24"/>
        </w:rPr>
        <w:t> </w:t>
      </w:r>
      <w:r w:rsidR="00B24091" w:rsidRPr="006B0317">
        <w:rPr>
          <w:rFonts w:cs="Calibri"/>
          <w:szCs w:val="24"/>
        </w:rPr>
        <w:t>mężczyzn lub innych grup wskazanych we wniosku o</w:t>
      </w:r>
      <w:r w:rsidR="00CB2340" w:rsidRPr="006B0317">
        <w:rPr>
          <w:rFonts w:cs="Calibri"/>
          <w:szCs w:val="24"/>
        </w:rPr>
        <w:t> </w:t>
      </w:r>
      <w:r w:rsidR="00B24091" w:rsidRPr="006B0317">
        <w:rPr>
          <w:rFonts w:cs="Calibri"/>
          <w:szCs w:val="24"/>
        </w:rPr>
        <w:t xml:space="preserve">dofinansowanie projektu. </w:t>
      </w:r>
    </w:p>
    <w:p w14:paraId="10698176" w14:textId="1AF4E027" w:rsidR="00D40141" w:rsidRPr="006B0317" w:rsidRDefault="00112460" w:rsidP="00694FF7">
      <w:pPr>
        <w:pStyle w:val="Akapitzlist"/>
        <w:numPr>
          <w:ilvl w:val="0"/>
          <w:numId w:val="28"/>
        </w:numPr>
        <w:ind w:left="284" w:hanging="284"/>
        <w:contextualSpacing w:val="0"/>
        <w:jc w:val="both"/>
        <w:rPr>
          <w:rFonts w:cs="Calibri"/>
          <w:szCs w:val="24"/>
        </w:rPr>
      </w:pPr>
      <w:r w:rsidRPr="006B0317">
        <w:rPr>
          <w:rFonts w:cs="Calibri"/>
          <w:szCs w:val="24"/>
        </w:rPr>
        <w:lastRenderedPageBreak/>
        <w:t>Beneficjent zobowiązany jest do rozliczenia całości dofinansowania najpóźniej we wniosku o</w:t>
      </w:r>
      <w:r w:rsidR="00E22CDE" w:rsidRPr="006B0317">
        <w:rPr>
          <w:rFonts w:cs="Calibri"/>
          <w:szCs w:val="24"/>
        </w:rPr>
        <w:t> </w:t>
      </w:r>
      <w:r w:rsidRPr="006B0317">
        <w:rPr>
          <w:rFonts w:cs="Calibri"/>
          <w:szCs w:val="24"/>
        </w:rPr>
        <w:t>płatność końcową.</w:t>
      </w:r>
    </w:p>
    <w:p w14:paraId="2CE52756" w14:textId="486ED53F" w:rsidR="00B83344" w:rsidRPr="00A55663" w:rsidRDefault="00AE462E" w:rsidP="006B0317">
      <w:pPr>
        <w:pStyle w:val="Nagwek2"/>
        <w:spacing w:before="240" w:after="120" w:line="276" w:lineRule="auto"/>
        <w:rPr>
          <w:rFonts w:cs="Calibri"/>
          <w:sz w:val="24"/>
          <w:szCs w:val="24"/>
        </w:rPr>
      </w:pPr>
      <w:bookmarkStart w:id="47" w:name="_Hlk97554778"/>
      <w:r w:rsidRPr="00A55663">
        <w:rPr>
          <w:rFonts w:cs="Calibri"/>
          <w:sz w:val="24"/>
          <w:szCs w:val="24"/>
        </w:rPr>
        <w:t xml:space="preserve">§ </w:t>
      </w:r>
      <w:r w:rsidR="00B37A73" w:rsidRPr="00A55663">
        <w:rPr>
          <w:rFonts w:cs="Calibri"/>
          <w:sz w:val="24"/>
          <w:szCs w:val="24"/>
        </w:rPr>
        <w:t>11</w:t>
      </w:r>
    </w:p>
    <w:p w14:paraId="265A2837" w14:textId="77777777" w:rsidR="006B0317" w:rsidRDefault="00AE462E" w:rsidP="00694FF7">
      <w:pPr>
        <w:pStyle w:val="Akapitzlist"/>
        <w:numPr>
          <w:ilvl w:val="0"/>
          <w:numId w:val="29"/>
        </w:numPr>
        <w:spacing w:before="120"/>
        <w:ind w:left="284" w:hanging="284"/>
        <w:contextualSpacing w:val="0"/>
        <w:jc w:val="both"/>
        <w:rPr>
          <w:rFonts w:cs="Calibri"/>
          <w:szCs w:val="24"/>
        </w:rPr>
      </w:pPr>
      <w:r w:rsidRPr="00A55663">
        <w:rPr>
          <w:rFonts w:cs="Calibri"/>
          <w:szCs w:val="24"/>
        </w:rPr>
        <w:t>W przypadku, gdy Beneficjent ma prawo do otrzymania zaliczki, może ją przeznaczyć na pokrycie</w:t>
      </w:r>
      <w:r w:rsidR="000C1D49" w:rsidRPr="00A55663">
        <w:rPr>
          <w:rFonts w:cs="Calibri"/>
          <w:szCs w:val="24"/>
        </w:rPr>
        <w:t xml:space="preserve"> </w:t>
      </w:r>
      <w:r w:rsidRPr="00A55663">
        <w:rPr>
          <w:rFonts w:cs="Calibri"/>
          <w:szCs w:val="24"/>
        </w:rPr>
        <w:t xml:space="preserve">przyszłych wydatków kwalifikowalnych w ramach Projektu, </w:t>
      </w:r>
      <w:r w:rsidRPr="006B0317">
        <w:rPr>
          <w:rFonts w:cs="Calibri"/>
          <w:szCs w:val="24"/>
        </w:rPr>
        <w:t xml:space="preserve">jak i na rozliczenie wydatków kwalifikowalnych poniesionych przed jej otrzymaniem. </w:t>
      </w:r>
    </w:p>
    <w:p w14:paraId="3645CE4B" w14:textId="5B173E26" w:rsidR="006B0317" w:rsidRPr="006B0317" w:rsidRDefault="00AE462E" w:rsidP="00694FF7">
      <w:pPr>
        <w:pStyle w:val="Akapitzlist"/>
        <w:numPr>
          <w:ilvl w:val="0"/>
          <w:numId w:val="29"/>
        </w:numPr>
        <w:ind w:left="284" w:hanging="284"/>
        <w:contextualSpacing w:val="0"/>
        <w:jc w:val="both"/>
        <w:rPr>
          <w:rFonts w:cs="Calibri"/>
          <w:szCs w:val="24"/>
        </w:rPr>
      </w:pPr>
      <w:r w:rsidRPr="006B0317">
        <w:rPr>
          <w:rFonts w:cs="Calibri"/>
          <w:szCs w:val="24"/>
        </w:rPr>
        <w:t xml:space="preserve">Płatności zaliczkowe są przekazywane w jednej lub kilku transzach na podstawie zatwierdzonego przez </w:t>
      </w:r>
      <w:r w:rsidR="00296269">
        <w:rPr>
          <w:rFonts w:cs="Calibri"/>
          <w:szCs w:val="24"/>
        </w:rPr>
        <w:t>DIP</w:t>
      </w:r>
      <w:r w:rsidRPr="006B0317">
        <w:rPr>
          <w:rFonts w:cs="Calibri"/>
          <w:szCs w:val="24"/>
        </w:rPr>
        <w:t xml:space="preserve"> wniosku o płatność. </w:t>
      </w:r>
      <w:r w:rsidRPr="006B0317">
        <w:rPr>
          <w:rFonts w:cs="Calibri"/>
          <w:color w:val="000000" w:themeColor="text1"/>
          <w:szCs w:val="24"/>
        </w:rPr>
        <w:t>Maksymalna wysokość jednej transzy zaliczki nie może przekroczyć kwoty stanowiącej równowartość 4</w:t>
      </w:r>
      <w:r w:rsidR="00DA7812" w:rsidRPr="006B0317">
        <w:rPr>
          <w:rFonts w:cs="Calibri"/>
          <w:color w:val="000000" w:themeColor="text1"/>
          <w:szCs w:val="24"/>
        </w:rPr>
        <w:t>5</w:t>
      </w:r>
      <w:r w:rsidRPr="006B0317">
        <w:rPr>
          <w:rFonts w:cs="Calibri"/>
          <w:color w:val="000000" w:themeColor="text1"/>
          <w:szCs w:val="24"/>
        </w:rPr>
        <w:t>% dofinansowania</w:t>
      </w:r>
      <w:r w:rsidR="00446155" w:rsidRPr="006B0317">
        <w:rPr>
          <w:rFonts w:cs="Calibri"/>
          <w:color w:val="000000" w:themeColor="text1"/>
          <w:szCs w:val="24"/>
        </w:rPr>
        <w:t>*</w:t>
      </w:r>
      <w:r w:rsidR="00A851D2" w:rsidRPr="006B0317">
        <w:rPr>
          <w:rFonts w:cs="Calibri"/>
          <w:color w:val="000000" w:themeColor="text1"/>
          <w:szCs w:val="24"/>
        </w:rPr>
        <w:t>.</w:t>
      </w:r>
    </w:p>
    <w:p w14:paraId="7FE26990" w14:textId="28E3627B" w:rsidR="00573851" w:rsidRPr="006B0317" w:rsidRDefault="00573851" w:rsidP="00694FF7">
      <w:pPr>
        <w:pStyle w:val="Akapitzlist"/>
        <w:numPr>
          <w:ilvl w:val="0"/>
          <w:numId w:val="29"/>
        </w:numPr>
        <w:ind w:left="284" w:hanging="284"/>
        <w:contextualSpacing w:val="0"/>
        <w:jc w:val="both"/>
        <w:rPr>
          <w:rFonts w:cs="Calibri"/>
          <w:szCs w:val="24"/>
        </w:rPr>
      </w:pPr>
      <w:r w:rsidRPr="006B0317">
        <w:rPr>
          <w:rFonts w:cs="Calibri"/>
          <w:szCs w:val="24"/>
        </w:rPr>
        <w:t>Rozliczenie zaliczki polega na:</w:t>
      </w:r>
    </w:p>
    <w:p w14:paraId="1AD53CB4" w14:textId="77777777" w:rsidR="006B0317" w:rsidRDefault="00573851" w:rsidP="00694FF7">
      <w:pPr>
        <w:pStyle w:val="Akapitzlist"/>
        <w:numPr>
          <w:ilvl w:val="0"/>
          <w:numId w:val="30"/>
        </w:numPr>
        <w:contextualSpacing w:val="0"/>
        <w:jc w:val="both"/>
        <w:rPr>
          <w:rFonts w:cs="Calibri"/>
          <w:szCs w:val="24"/>
        </w:rPr>
      </w:pPr>
      <w:r w:rsidRPr="00A55663">
        <w:rPr>
          <w:rFonts w:cs="Calibri"/>
          <w:szCs w:val="24"/>
        </w:rPr>
        <w:t>złożeniu wniosku o płatność, w którym Beneficjent wykaże wydatki kwalifikowalne lub rozliczy przyznaną kwotę ryczałtową albo</w:t>
      </w:r>
    </w:p>
    <w:p w14:paraId="6C64A767" w14:textId="3E5AFE83" w:rsidR="00573851" w:rsidRPr="006B0317" w:rsidRDefault="00573851" w:rsidP="00694FF7">
      <w:pPr>
        <w:pStyle w:val="Akapitzlist"/>
        <w:numPr>
          <w:ilvl w:val="0"/>
          <w:numId w:val="30"/>
        </w:numPr>
        <w:contextualSpacing w:val="0"/>
        <w:jc w:val="both"/>
        <w:rPr>
          <w:rFonts w:cs="Calibri"/>
          <w:szCs w:val="24"/>
        </w:rPr>
      </w:pPr>
      <w:r w:rsidRPr="006B0317">
        <w:rPr>
          <w:rFonts w:cs="Calibri"/>
          <w:szCs w:val="24"/>
        </w:rPr>
        <w:t xml:space="preserve">zwrocie zaliczki na rachunek bankowy wskazany w § 1 pkt </w:t>
      </w:r>
      <w:r w:rsidR="005E4DA8">
        <w:rPr>
          <w:rFonts w:cs="Calibri"/>
          <w:szCs w:val="24"/>
        </w:rPr>
        <w:t>15</w:t>
      </w:r>
      <w:r w:rsidR="005E4DA8" w:rsidRPr="006B0317">
        <w:rPr>
          <w:rFonts w:cs="Calibri"/>
          <w:szCs w:val="24"/>
        </w:rPr>
        <w:t xml:space="preserve"> </w:t>
      </w:r>
      <w:r w:rsidRPr="006B0317">
        <w:rPr>
          <w:rFonts w:cs="Calibri"/>
          <w:szCs w:val="24"/>
        </w:rPr>
        <w:t>Umowy,</w:t>
      </w:r>
    </w:p>
    <w:p w14:paraId="4E8CD313" w14:textId="0E0BD21A" w:rsidR="00573851" w:rsidRPr="00A55663" w:rsidRDefault="00573851" w:rsidP="00CB756A">
      <w:pPr>
        <w:ind w:firstLine="0"/>
        <w:jc w:val="both"/>
        <w:rPr>
          <w:rFonts w:cs="Calibri"/>
          <w:szCs w:val="24"/>
        </w:rPr>
      </w:pPr>
      <w:r w:rsidRPr="00A55663">
        <w:rPr>
          <w:rFonts w:cs="Calibri"/>
          <w:szCs w:val="24"/>
        </w:rPr>
        <w:t>z uwzględnieniem klasyfikacji budżetowej</w:t>
      </w:r>
      <w:r w:rsidR="00103FC7" w:rsidRPr="00A55663">
        <w:rPr>
          <w:rFonts w:cs="Calibri"/>
          <w:szCs w:val="24"/>
        </w:rPr>
        <w:t xml:space="preserve"> zgodnie, z którą przekazano zaliczk</w:t>
      </w:r>
      <w:r w:rsidR="00952811" w:rsidRPr="00A55663">
        <w:rPr>
          <w:rFonts w:cs="Calibri"/>
          <w:szCs w:val="24"/>
        </w:rPr>
        <w:t>ę</w:t>
      </w:r>
      <w:r w:rsidRPr="00A55663">
        <w:rPr>
          <w:rFonts w:cs="Calibri"/>
          <w:szCs w:val="24"/>
        </w:rPr>
        <w:t xml:space="preserve">. </w:t>
      </w:r>
    </w:p>
    <w:p w14:paraId="0A5B8DB4" w14:textId="2403A78E" w:rsidR="006B0317" w:rsidRDefault="00913CEA" w:rsidP="00694FF7">
      <w:pPr>
        <w:pStyle w:val="Akapitzlist"/>
        <w:numPr>
          <w:ilvl w:val="0"/>
          <w:numId w:val="29"/>
        </w:numPr>
        <w:ind w:left="284" w:hanging="284"/>
        <w:contextualSpacing w:val="0"/>
        <w:jc w:val="both"/>
        <w:rPr>
          <w:rFonts w:cs="Calibri"/>
          <w:szCs w:val="24"/>
        </w:rPr>
      </w:pPr>
      <w:r>
        <w:rPr>
          <w:rFonts w:cs="Calibri"/>
          <w:szCs w:val="24"/>
        </w:rPr>
        <w:t xml:space="preserve"> </w:t>
      </w:r>
      <w:r w:rsidR="005228AF" w:rsidRPr="00A55663">
        <w:rPr>
          <w:rFonts w:cs="Calibri"/>
          <w:szCs w:val="24"/>
        </w:rPr>
        <w:t xml:space="preserve">Beneficjent zobowiązany jest </w:t>
      </w:r>
      <w:r w:rsidR="00D54AEB">
        <w:rPr>
          <w:rFonts w:cs="Calibri"/>
          <w:szCs w:val="24"/>
        </w:rPr>
        <w:t>każdorazowo</w:t>
      </w:r>
      <w:r w:rsidR="001061AB">
        <w:rPr>
          <w:rFonts w:cs="Calibri"/>
          <w:szCs w:val="24"/>
        </w:rPr>
        <w:t xml:space="preserve"> </w:t>
      </w:r>
      <w:r w:rsidR="005228AF" w:rsidRPr="00A55663">
        <w:rPr>
          <w:rFonts w:cs="Calibri"/>
          <w:szCs w:val="24"/>
        </w:rPr>
        <w:t xml:space="preserve">rozliczyć co najmniej 70% łącznej kwoty dotychczas przekazanych transz zaliczki, </w:t>
      </w:r>
      <w:r w:rsidR="00D54AEB">
        <w:rPr>
          <w:rFonts w:cs="Calibri"/>
          <w:szCs w:val="24"/>
        </w:rPr>
        <w:t>w</w:t>
      </w:r>
      <w:r w:rsidR="00D54AEB" w:rsidRPr="00A55663">
        <w:rPr>
          <w:rFonts w:cs="Calibri"/>
          <w:szCs w:val="24"/>
        </w:rPr>
        <w:t xml:space="preserve"> terminie </w:t>
      </w:r>
      <w:r w:rsidR="00D54AEB" w:rsidRPr="00CF09CF">
        <w:rPr>
          <w:rFonts w:cs="Calibri"/>
          <w:szCs w:val="24"/>
        </w:rPr>
        <w:t>do 90/120</w:t>
      </w:r>
      <w:r w:rsidR="00D54AEB" w:rsidRPr="00CF09CF">
        <w:rPr>
          <w:vertAlign w:val="superscript"/>
        </w:rPr>
        <w:footnoteReference w:id="10"/>
      </w:r>
      <w:r w:rsidR="00D54AEB" w:rsidRPr="00CF09CF">
        <w:rPr>
          <w:rFonts w:cs="Calibri"/>
          <w:szCs w:val="24"/>
        </w:rPr>
        <w:t xml:space="preserve"> dni od daty</w:t>
      </w:r>
      <w:r w:rsidR="00D54AEB" w:rsidRPr="00A55663">
        <w:rPr>
          <w:rFonts w:cs="Calibri"/>
          <w:szCs w:val="24"/>
        </w:rPr>
        <w:t xml:space="preserve"> ostatni</w:t>
      </w:r>
      <w:r w:rsidR="001061AB">
        <w:rPr>
          <w:rFonts w:cs="Calibri"/>
          <w:szCs w:val="24"/>
        </w:rPr>
        <w:t>o</w:t>
      </w:r>
      <w:r w:rsidR="001061AB" w:rsidRPr="001061AB">
        <w:rPr>
          <w:rFonts w:cs="Calibri"/>
          <w:szCs w:val="24"/>
        </w:rPr>
        <w:t xml:space="preserve"> </w:t>
      </w:r>
      <w:r w:rsidR="001061AB" w:rsidRPr="00A55663">
        <w:rPr>
          <w:rFonts w:cs="Calibri"/>
          <w:szCs w:val="24"/>
        </w:rPr>
        <w:t>przekazan</w:t>
      </w:r>
      <w:r w:rsidR="001061AB">
        <w:rPr>
          <w:rFonts w:cs="Calibri"/>
          <w:szCs w:val="24"/>
        </w:rPr>
        <w:t>ej</w:t>
      </w:r>
      <w:r w:rsidR="00D54AEB" w:rsidRPr="00A55663">
        <w:rPr>
          <w:rFonts w:cs="Calibri"/>
          <w:szCs w:val="24"/>
        </w:rPr>
        <w:t xml:space="preserve"> transzy zaliczki</w:t>
      </w:r>
      <w:r w:rsidR="00D54AEB">
        <w:rPr>
          <w:rFonts w:cs="Calibri"/>
          <w:szCs w:val="24"/>
        </w:rPr>
        <w:t>,</w:t>
      </w:r>
      <w:r w:rsidR="00D54AEB" w:rsidRPr="00A55663">
        <w:rPr>
          <w:rFonts w:cs="Calibri"/>
          <w:szCs w:val="24"/>
        </w:rPr>
        <w:t xml:space="preserve"> </w:t>
      </w:r>
      <w:r w:rsidR="005228AF" w:rsidRPr="00A55663">
        <w:rPr>
          <w:rFonts w:cs="Calibri"/>
          <w:szCs w:val="24"/>
        </w:rPr>
        <w:t>poprzez wykazanie we wniosku o płatność wydatków kwalifikowalnych odpowiadających kosztom bezpośrednim lub zwrot zaliczki</w:t>
      </w:r>
      <w:r w:rsidR="00FF5F72" w:rsidRPr="00A55663">
        <w:rPr>
          <w:rFonts w:cs="Calibri"/>
          <w:szCs w:val="24"/>
        </w:rPr>
        <w:t>, z</w:t>
      </w:r>
      <w:r w:rsidR="00900B40" w:rsidRPr="00A55663">
        <w:rPr>
          <w:rFonts w:cs="Calibri"/>
          <w:szCs w:val="24"/>
        </w:rPr>
        <w:t> </w:t>
      </w:r>
      <w:r w:rsidR="00FF5F72" w:rsidRPr="00A55663">
        <w:rPr>
          <w:rFonts w:cs="Calibri"/>
          <w:szCs w:val="24"/>
        </w:rPr>
        <w:t xml:space="preserve">zastrzeżeniem § 13 ust. </w:t>
      </w:r>
      <w:r w:rsidR="00C72B40" w:rsidRPr="00A55663">
        <w:rPr>
          <w:rFonts w:cs="Calibri"/>
          <w:szCs w:val="24"/>
        </w:rPr>
        <w:t xml:space="preserve">2 </w:t>
      </w:r>
      <w:r w:rsidR="00FF5F72" w:rsidRPr="00A55663">
        <w:rPr>
          <w:rFonts w:cs="Calibri"/>
          <w:szCs w:val="24"/>
        </w:rPr>
        <w:t>Umowy</w:t>
      </w:r>
      <w:r w:rsidR="00AE462E" w:rsidRPr="00A55663">
        <w:rPr>
          <w:rFonts w:cs="Calibri"/>
          <w:szCs w:val="24"/>
        </w:rPr>
        <w:t>.</w:t>
      </w:r>
      <w:bookmarkStart w:id="48" w:name="_Hlk118383811"/>
      <w:bookmarkStart w:id="49" w:name="_Hlk100568601"/>
    </w:p>
    <w:p w14:paraId="6A4A9D17" w14:textId="4444626B" w:rsidR="00F66B46" w:rsidRDefault="00FF5F72" w:rsidP="00694FF7">
      <w:pPr>
        <w:pStyle w:val="Akapitzlist"/>
        <w:numPr>
          <w:ilvl w:val="0"/>
          <w:numId w:val="29"/>
        </w:numPr>
        <w:ind w:left="284" w:hanging="284"/>
        <w:contextualSpacing w:val="0"/>
        <w:jc w:val="both"/>
        <w:rPr>
          <w:rFonts w:cs="Calibri"/>
          <w:szCs w:val="24"/>
        </w:rPr>
      </w:pPr>
      <w:r w:rsidRPr="006B0317">
        <w:rPr>
          <w:rFonts w:cs="Calibri"/>
          <w:szCs w:val="24"/>
        </w:rPr>
        <w:t>Wydatki</w:t>
      </w:r>
      <w:r w:rsidR="003424C3" w:rsidRPr="006B0317">
        <w:rPr>
          <w:rFonts w:cs="Calibri"/>
          <w:szCs w:val="24"/>
        </w:rPr>
        <w:t>, o których mowa w ust. 4,</w:t>
      </w:r>
      <w:r w:rsidRPr="006B0317">
        <w:rPr>
          <w:rFonts w:cs="Calibri"/>
          <w:szCs w:val="24"/>
        </w:rPr>
        <w:t xml:space="preserve"> </w:t>
      </w:r>
      <w:r w:rsidRPr="00CF09CF">
        <w:rPr>
          <w:rFonts w:cs="Calibri"/>
          <w:szCs w:val="24"/>
        </w:rPr>
        <w:t xml:space="preserve">rozliczające co najmniej 70% łącznej kwoty </w:t>
      </w:r>
      <w:r w:rsidR="003424C3" w:rsidRPr="00CF09CF">
        <w:rPr>
          <w:rFonts w:cs="Calibri"/>
          <w:szCs w:val="24"/>
        </w:rPr>
        <w:t xml:space="preserve">dotychczas </w:t>
      </w:r>
      <w:r w:rsidRPr="00CF09CF">
        <w:rPr>
          <w:rFonts w:cs="Calibri"/>
          <w:szCs w:val="24"/>
        </w:rPr>
        <w:t xml:space="preserve">przekazanych transz zaliczki </w:t>
      </w:r>
      <w:r w:rsidR="006356BC" w:rsidRPr="00CF09CF">
        <w:rPr>
          <w:rFonts w:cs="Calibri"/>
          <w:szCs w:val="24"/>
        </w:rPr>
        <w:t xml:space="preserve">należy ponieść </w:t>
      </w:r>
      <w:r w:rsidRPr="00CF09CF">
        <w:rPr>
          <w:rFonts w:cs="Calibri"/>
          <w:szCs w:val="24"/>
        </w:rPr>
        <w:t>w</w:t>
      </w:r>
      <w:r w:rsidR="007576D5" w:rsidRPr="00CF09CF">
        <w:rPr>
          <w:rFonts w:cs="Calibri"/>
          <w:szCs w:val="24"/>
        </w:rPr>
        <w:t> </w:t>
      </w:r>
      <w:r w:rsidRPr="00CF09CF">
        <w:rPr>
          <w:rFonts w:cs="Calibri"/>
          <w:szCs w:val="24"/>
        </w:rPr>
        <w:t xml:space="preserve">terminie </w:t>
      </w:r>
      <w:r w:rsidR="0002396B" w:rsidRPr="00CF09CF">
        <w:rPr>
          <w:rFonts w:cs="Calibri"/>
          <w:szCs w:val="24"/>
        </w:rPr>
        <w:t xml:space="preserve">do </w:t>
      </w:r>
      <w:r w:rsidR="006F0A6F" w:rsidRPr="00CF09CF">
        <w:rPr>
          <w:rFonts w:cs="Calibri"/>
          <w:color w:val="000000" w:themeColor="text1"/>
          <w:szCs w:val="24"/>
        </w:rPr>
        <w:t>90/120</w:t>
      </w:r>
      <w:r w:rsidR="00107767" w:rsidRPr="00CF09CF">
        <w:rPr>
          <w:rStyle w:val="Odwoanieprzypisudolnego"/>
          <w:rFonts w:cs="Calibri"/>
          <w:sz w:val="24"/>
          <w:szCs w:val="24"/>
        </w:rPr>
        <w:footnoteReference w:id="11"/>
      </w:r>
      <w:r w:rsidRPr="00CF09CF">
        <w:rPr>
          <w:rFonts w:cs="Calibri"/>
          <w:szCs w:val="24"/>
        </w:rPr>
        <w:t xml:space="preserve"> </w:t>
      </w:r>
      <w:r w:rsidR="006F0A6F" w:rsidRPr="00CF09CF">
        <w:rPr>
          <w:rFonts w:cs="Calibri"/>
          <w:szCs w:val="24"/>
        </w:rPr>
        <w:t>d</w:t>
      </w:r>
      <w:r w:rsidRPr="00CF09CF">
        <w:rPr>
          <w:rFonts w:cs="Calibri"/>
          <w:szCs w:val="24"/>
        </w:rPr>
        <w:t>ni od daty przekazania ostatniej transzy zaliczki</w:t>
      </w:r>
      <w:r w:rsidR="007B5D24" w:rsidRPr="00CF09CF">
        <w:rPr>
          <w:rFonts w:cs="Calibri"/>
          <w:szCs w:val="24"/>
        </w:rPr>
        <w:t xml:space="preserve">. </w:t>
      </w:r>
      <w:r w:rsidR="004905B3" w:rsidRPr="00CF09CF">
        <w:rPr>
          <w:rFonts w:cs="Calibri"/>
          <w:szCs w:val="24"/>
        </w:rPr>
        <w:t>Pozostałą część zaliczki Beneficjent zobowiązany jest rozliczyć najpóźniej we wniosku o płatność końcową</w:t>
      </w:r>
      <w:r w:rsidR="001D2EB9" w:rsidRPr="00CF09CF">
        <w:rPr>
          <w:rFonts w:cs="Calibri"/>
          <w:szCs w:val="24"/>
        </w:rPr>
        <w:t xml:space="preserve">, </w:t>
      </w:r>
      <w:r w:rsidR="00DD1B13" w:rsidRPr="00CF09CF">
        <w:rPr>
          <w:rFonts w:cs="Calibri"/>
          <w:szCs w:val="24"/>
        </w:rPr>
        <w:t>z zastrzeżeniem</w:t>
      </w:r>
      <w:r w:rsidR="005E247C" w:rsidRPr="006B0317">
        <w:rPr>
          <w:rFonts w:cs="Calibri"/>
          <w:szCs w:val="24"/>
        </w:rPr>
        <w:t xml:space="preserve"> § 3 ust. 6 Rozporządzenia Ministra Funduszy i</w:t>
      </w:r>
      <w:r w:rsidR="0064606B">
        <w:rPr>
          <w:rFonts w:cs="Calibri"/>
          <w:szCs w:val="24"/>
        </w:rPr>
        <w:t> </w:t>
      </w:r>
      <w:r w:rsidR="005E247C" w:rsidRPr="006B0317">
        <w:rPr>
          <w:rFonts w:cs="Calibri"/>
          <w:szCs w:val="24"/>
        </w:rPr>
        <w:t>Polityki Regionalnej z dnia</w:t>
      </w:r>
      <w:r w:rsidR="00167480" w:rsidRPr="006B0317">
        <w:rPr>
          <w:rFonts w:cs="Calibri"/>
          <w:szCs w:val="24"/>
        </w:rPr>
        <w:t xml:space="preserve"> </w:t>
      </w:r>
      <w:r w:rsidR="005E247C" w:rsidRPr="006B0317">
        <w:rPr>
          <w:rFonts w:cs="Calibri"/>
          <w:szCs w:val="24"/>
        </w:rPr>
        <w:t>21</w:t>
      </w:r>
      <w:r w:rsidR="00167480" w:rsidRPr="006B0317">
        <w:rPr>
          <w:rFonts w:cs="Calibri"/>
          <w:szCs w:val="24"/>
        </w:rPr>
        <w:t> </w:t>
      </w:r>
      <w:r w:rsidR="005E247C" w:rsidRPr="006B0317">
        <w:rPr>
          <w:rFonts w:cs="Calibri"/>
          <w:szCs w:val="24"/>
        </w:rPr>
        <w:t>września 2022 r. w sprawie zaliczek w ramach programów finansowanych z udziałem środków</w:t>
      </w:r>
      <w:r w:rsidR="00167480" w:rsidRPr="006B0317">
        <w:rPr>
          <w:rFonts w:cs="Calibri"/>
          <w:szCs w:val="24"/>
        </w:rPr>
        <w:t xml:space="preserve"> </w:t>
      </w:r>
      <w:r w:rsidR="005E247C" w:rsidRPr="006B0317">
        <w:rPr>
          <w:rFonts w:cs="Calibri"/>
          <w:szCs w:val="24"/>
        </w:rPr>
        <w:t>europejskich</w:t>
      </w:r>
      <w:bookmarkEnd w:id="48"/>
      <w:r w:rsidR="007B5D24" w:rsidRPr="006B0317">
        <w:rPr>
          <w:rFonts w:cs="Calibri"/>
          <w:szCs w:val="24"/>
        </w:rPr>
        <w:t>.</w:t>
      </w:r>
      <w:bookmarkEnd w:id="49"/>
    </w:p>
    <w:p w14:paraId="3B373934" w14:textId="77777777" w:rsidR="00F66B46" w:rsidRDefault="007B5D24" w:rsidP="00694FF7">
      <w:pPr>
        <w:pStyle w:val="Akapitzlist"/>
        <w:numPr>
          <w:ilvl w:val="0"/>
          <w:numId w:val="29"/>
        </w:numPr>
        <w:ind w:left="284" w:hanging="284"/>
        <w:contextualSpacing w:val="0"/>
        <w:jc w:val="both"/>
        <w:rPr>
          <w:rFonts w:cs="Calibri"/>
          <w:szCs w:val="24"/>
        </w:rPr>
      </w:pPr>
      <w:r w:rsidRPr="00F66B46">
        <w:rPr>
          <w:rFonts w:cs="Calibri"/>
          <w:szCs w:val="24"/>
        </w:rPr>
        <w:t xml:space="preserve">W przypadku nierozliczenia zaliczki w kwocie </w:t>
      </w:r>
      <w:r w:rsidR="003B1305" w:rsidRPr="00F66B46">
        <w:rPr>
          <w:rFonts w:cs="Calibri"/>
          <w:szCs w:val="24"/>
        </w:rPr>
        <w:t>lub</w:t>
      </w:r>
      <w:r w:rsidRPr="00F66B46">
        <w:rPr>
          <w:rFonts w:cs="Calibri"/>
          <w:szCs w:val="24"/>
        </w:rPr>
        <w:t xml:space="preserve"> terminie wskazanym w ust. 4</w:t>
      </w:r>
      <w:r w:rsidR="002C6761" w:rsidRPr="00F66B46">
        <w:rPr>
          <w:rFonts w:cs="Calibri"/>
          <w:szCs w:val="24"/>
        </w:rPr>
        <w:t xml:space="preserve"> i ust. 5</w:t>
      </w:r>
      <w:r w:rsidRPr="00F66B46">
        <w:rPr>
          <w:rFonts w:cs="Calibri"/>
          <w:szCs w:val="24"/>
        </w:rPr>
        <w:t xml:space="preserve"> od środków nierozliczonych nalicza się odsetki jak dla zaległości podatkowych. Przepisy art. 189 ust. 3</w:t>
      </w:r>
      <w:r w:rsidR="00B84532" w:rsidRPr="00F66B46">
        <w:rPr>
          <w:rFonts w:cs="Calibri"/>
          <w:szCs w:val="24"/>
        </w:rPr>
        <w:t>–</w:t>
      </w:r>
      <w:r w:rsidRPr="00F66B46">
        <w:rPr>
          <w:rFonts w:cs="Calibri"/>
          <w:szCs w:val="24"/>
        </w:rPr>
        <w:t>3c ustawy z dnia 27</w:t>
      </w:r>
      <w:r w:rsidR="007576D5" w:rsidRPr="00F66B46">
        <w:rPr>
          <w:rFonts w:cs="Calibri"/>
          <w:szCs w:val="24"/>
        </w:rPr>
        <w:t> </w:t>
      </w:r>
      <w:r w:rsidRPr="00F66B46">
        <w:rPr>
          <w:rFonts w:cs="Calibri"/>
          <w:szCs w:val="24"/>
        </w:rPr>
        <w:t>sierpnia 2009 r. o finansach publicznych stosuje się odpowiednio.</w:t>
      </w:r>
      <w:bookmarkStart w:id="52" w:name="_Hlk120806084"/>
    </w:p>
    <w:p w14:paraId="2AF3276E" w14:textId="0A48D101" w:rsidR="00F66B46" w:rsidRDefault="00AE462E" w:rsidP="00694FF7">
      <w:pPr>
        <w:pStyle w:val="Akapitzlist"/>
        <w:numPr>
          <w:ilvl w:val="0"/>
          <w:numId w:val="29"/>
        </w:numPr>
        <w:ind w:left="284" w:hanging="284"/>
        <w:contextualSpacing w:val="0"/>
        <w:jc w:val="both"/>
        <w:rPr>
          <w:rFonts w:cs="Calibri"/>
          <w:szCs w:val="24"/>
        </w:rPr>
      </w:pPr>
      <w:r w:rsidRPr="00F66B46">
        <w:rPr>
          <w:rFonts w:cs="Calibri"/>
          <w:szCs w:val="24"/>
        </w:rPr>
        <w:t>Wypłata drugiej i kolejnych transz zaliczki</w:t>
      </w:r>
      <w:r w:rsidR="007B5D24" w:rsidRPr="00F66B46">
        <w:rPr>
          <w:rFonts w:cs="Calibri"/>
          <w:szCs w:val="24"/>
        </w:rPr>
        <w:t xml:space="preserve"> </w:t>
      </w:r>
      <w:r w:rsidR="00CA4C23" w:rsidRPr="00F66B46">
        <w:rPr>
          <w:rFonts w:cs="Calibri"/>
          <w:szCs w:val="24"/>
        </w:rPr>
        <w:t xml:space="preserve">oraz wypłata refundacji </w:t>
      </w:r>
      <w:r w:rsidR="007B5D24" w:rsidRPr="00F66B46">
        <w:rPr>
          <w:rFonts w:cs="Calibri"/>
          <w:szCs w:val="24"/>
        </w:rPr>
        <w:t>nastąpi pod warunkiem rozliczenia przez Beneficjenta co najmniej 70% łącznej kwoty dotychczas przekazanych transz zaliczki</w:t>
      </w:r>
      <w:r w:rsidR="00B10D66" w:rsidRPr="00F66B46">
        <w:rPr>
          <w:rFonts w:cs="Calibri"/>
          <w:szCs w:val="24"/>
        </w:rPr>
        <w:t>, poprzez wykazanie we wniosku o płatność wydatków kwalifikowalnych odpowiadających kosztom bezpośrednim lub zwrot zaliczki, z zastrzeżeniem § 13 ust. 2 Umowy</w:t>
      </w:r>
      <w:r w:rsidR="002D7438" w:rsidRPr="00F66B46">
        <w:rPr>
          <w:rFonts w:cs="Calibri"/>
          <w:szCs w:val="24"/>
        </w:rPr>
        <w:t>.</w:t>
      </w:r>
      <w:r w:rsidR="00AA29F2" w:rsidRPr="00F66B46">
        <w:rPr>
          <w:rFonts w:cs="Calibri"/>
          <w:szCs w:val="24"/>
        </w:rPr>
        <w:t xml:space="preserve"> </w:t>
      </w:r>
      <w:bookmarkStart w:id="53" w:name="_Hlk99365463"/>
      <w:bookmarkEnd w:id="52"/>
    </w:p>
    <w:p w14:paraId="09F3EF6A" w14:textId="5DA13560" w:rsidR="00F66B46" w:rsidRDefault="005420D0" w:rsidP="00694FF7">
      <w:pPr>
        <w:pStyle w:val="Akapitzlist"/>
        <w:numPr>
          <w:ilvl w:val="0"/>
          <w:numId w:val="29"/>
        </w:numPr>
        <w:ind w:left="284" w:hanging="284"/>
        <w:contextualSpacing w:val="0"/>
        <w:jc w:val="both"/>
        <w:rPr>
          <w:rFonts w:cs="Calibri"/>
          <w:szCs w:val="24"/>
        </w:rPr>
      </w:pPr>
      <w:r w:rsidRPr="00F66B46">
        <w:rPr>
          <w:rFonts w:cs="Calibri"/>
          <w:szCs w:val="24"/>
        </w:rPr>
        <w:t xml:space="preserve">W przypadku pobrania przez Beneficjenta drugiej i kolejnych transz zaliczki, </w:t>
      </w:r>
      <w:r w:rsidR="00296269">
        <w:rPr>
          <w:rFonts w:cs="Calibri"/>
          <w:szCs w:val="24"/>
        </w:rPr>
        <w:t>DIP</w:t>
      </w:r>
      <w:r w:rsidRPr="00F66B46">
        <w:rPr>
          <w:rFonts w:cs="Calibri"/>
          <w:szCs w:val="24"/>
        </w:rPr>
        <w:t xml:space="preserve"> rozlicza zaliczkę według kolejności udzielonych transz (począwszy od pierwszej nierozliczonej w całości transzy) i</w:t>
      </w:r>
      <w:r w:rsidR="00167480" w:rsidRPr="00F66B46">
        <w:rPr>
          <w:rFonts w:cs="Calibri"/>
          <w:szCs w:val="24"/>
        </w:rPr>
        <w:t> </w:t>
      </w:r>
      <w:r w:rsidRPr="00F66B46">
        <w:rPr>
          <w:rFonts w:cs="Calibri"/>
          <w:szCs w:val="24"/>
        </w:rPr>
        <w:t>z</w:t>
      </w:r>
      <w:r w:rsidR="00167480" w:rsidRPr="00F66B46">
        <w:rPr>
          <w:rFonts w:cs="Calibri"/>
          <w:szCs w:val="24"/>
        </w:rPr>
        <w:t> </w:t>
      </w:r>
      <w:r w:rsidRPr="00F66B46">
        <w:rPr>
          <w:rFonts w:cs="Calibri"/>
          <w:szCs w:val="24"/>
        </w:rPr>
        <w:t>uwzględnieniem klasyfikacji budżetowej.</w:t>
      </w:r>
    </w:p>
    <w:p w14:paraId="403E0221" w14:textId="77777777" w:rsidR="00F66B46" w:rsidRDefault="005420D0" w:rsidP="00694FF7">
      <w:pPr>
        <w:pStyle w:val="Akapitzlist"/>
        <w:numPr>
          <w:ilvl w:val="0"/>
          <w:numId w:val="29"/>
        </w:numPr>
        <w:ind w:left="284" w:hanging="284"/>
        <w:contextualSpacing w:val="0"/>
        <w:jc w:val="both"/>
        <w:rPr>
          <w:rFonts w:cs="Calibri"/>
          <w:szCs w:val="24"/>
        </w:rPr>
      </w:pPr>
      <w:r w:rsidRPr="00F66B46">
        <w:rPr>
          <w:rFonts w:cs="Calibri"/>
          <w:szCs w:val="24"/>
        </w:rPr>
        <w:t>W przypadku nierozliczenia 100% pobranej zaliczki w sposób określony w Umowie, jednak nie później niż we wniosku o</w:t>
      </w:r>
      <w:r w:rsidR="00F12771" w:rsidRPr="00F66B46">
        <w:rPr>
          <w:rFonts w:cs="Calibri"/>
          <w:szCs w:val="24"/>
        </w:rPr>
        <w:t> </w:t>
      </w:r>
      <w:r w:rsidRPr="00F66B46">
        <w:rPr>
          <w:rFonts w:cs="Calibri"/>
          <w:szCs w:val="24"/>
        </w:rPr>
        <w:t>płatność końcową, stosuje się tryb odzyskiwania środków przewidziany w art. 207 ustawy z dnia 27 sierpnia 2009 r. o</w:t>
      </w:r>
      <w:r w:rsidR="004D1601" w:rsidRPr="00F66B46">
        <w:rPr>
          <w:rFonts w:cs="Calibri"/>
          <w:szCs w:val="24"/>
        </w:rPr>
        <w:t> </w:t>
      </w:r>
      <w:r w:rsidRPr="00F66B46">
        <w:rPr>
          <w:rFonts w:cs="Calibri"/>
          <w:szCs w:val="24"/>
        </w:rPr>
        <w:t>finansach publicznych.</w:t>
      </w:r>
    </w:p>
    <w:p w14:paraId="7E634F9E" w14:textId="77777777" w:rsidR="00F66B46" w:rsidRDefault="00AE462E" w:rsidP="00694FF7">
      <w:pPr>
        <w:pStyle w:val="Akapitzlist"/>
        <w:numPr>
          <w:ilvl w:val="0"/>
          <w:numId w:val="29"/>
        </w:numPr>
        <w:ind w:left="284" w:hanging="284"/>
        <w:contextualSpacing w:val="0"/>
        <w:jc w:val="both"/>
        <w:rPr>
          <w:rFonts w:cs="Calibri"/>
          <w:szCs w:val="24"/>
        </w:rPr>
      </w:pPr>
      <w:r w:rsidRPr="00F66B46">
        <w:rPr>
          <w:rFonts w:cs="Calibri"/>
          <w:szCs w:val="24"/>
        </w:rPr>
        <w:lastRenderedPageBreak/>
        <w:t>W</w:t>
      </w:r>
      <w:r w:rsidR="005D0CCF" w:rsidRPr="00F66B46">
        <w:rPr>
          <w:rFonts w:cs="Calibri"/>
          <w:szCs w:val="24"/>
        </w:rPr>
        <w:t> </w:t>
      </w:r>
      <w:r w:rsidRPr="00F66B46">
        <w:rPr>
          <w:rFonts w:cs="Calibri"/>
          <w:szCs w:val="24"/>
        </w:rPr>
        <w:t>przypadku zwrotu niewydatkowanej zaliczki maksymalny limit zaliczki w Projekcie ulega zmniejszeniu</w:t>
      </w:r>
      <w:bookmarkEnd w:id="53"/>
      <w:r w:rsidR="00AA3898" w:rsidRPr="00A55663">
        <w:rPr>
          <w:rStyle w:val="Odwoanieprzypisudolnego"/>
          <w:rFonts w:cs="Calibri"/>
          <w:sz w:val="24"/>
          <w:szCs w:val="24"/>
        </w:rPr>
        <w:footnoteReference w:id="12"/>
      </w:r>
      <w:r w:rsidRPr="00F66B46">
        <w:rPr>
          <w:rFonts w:cs="Calibri"/>
          <w:szCs w:val="24"/>
        </w:rPr>
        <w:t xml:space="preserve"> o</w:t>
      </w:r>
      <w:r w:rsidR="002C6761" w:rsidRPr="00F66B46">
        <w:rPr>
          <w:rFonts w:cs="Calibri"/>
          <w:szCs w:val="24"/>
        </w:rPr>
        <w:t> </w:t>
      </w:r>
      <w:r w:rsidRPr="00F66B46">
        <w:rPr>
          <w:rFonts w:cs="Calibri"/>
          <w:szCs w:val="24"/>
        </w:rPr>
        <w:t xml:space="preserve">kwotę pobraną, ale </w:t>
      </w:r>
      <w:r w:rsidR="007B4177" w:rsidRPr="00F66B46">
        <w:rPr>
          <w:rFonts w:cs="Calibri"/>
          <w:szCs w:val="24"/>
        </w:rPr>
        <w:t>niewykorzystaną</w:t>
      </w:r>
      <w:r w:rsidRPr="00F66B46">
        <w:rPr>
          <w:rFonts w:cs="Calibri"/>
          <w:szCs w:val="24"/>
        </w:rPr>
        <w:t>.</w:t>
      </w:r>
      <w:bookmarkStart w:id="54" w:name="_Hlk126842640"/>
    </w:p>
    <w:p w14:paraId="70D47157" w14:textId="50F6B97F" w:rsidR="00F66B46" w:rsidRDefault="00AE462E" w:rsidP="00694FF7">
      <w:pPr>
        <w:pStyle w:val="Akapitzlist"/>
        <w:numPr>
          <w:ilvl w:val="0"/>
          <w:numId w:val="29"/>
        </w:numPr>
        <w:ind w:left="284" w:hanging="284"/>
        <w:contextualSpacing w:val="0"/>
        <w:jc w:val="both"/>
        <w:rPr>
          <w:rFonts w:cs="Calibri"/>
          <w:szCs w:val="24"/>
        </w:rPr>
      </w:pPr>
      <w:r w:rsidRPr="00F66B46">
        <w:rPr>
          <w:rFonts w:cs="Calibri"/>
          <w:szCs w:val="24"/>
        </w:rPr>
        <w:t>Beneficjent</w:t>
      </w:r>
      <w:r w:rsidR="00110EFB" w:rsidRPr="00F66B46">
        <w:rPr>
          <w:rFonts w:cs="Calibri"/>
          <w:szCs w:val="24"/>
        </w:rPr>
        <w:t xml:space="preserve"> </w:t>
      </w:r>
      <w:r w:rsidRPr="00F66B46">
        <w:rPr>
          <w:rFonts w:cs="Calibri"/>
          <w:szCs w:val="24"/>
        </w:rPr>
        <w:t xml:space="preserve">jest zobligowany do </w:t>
      </w:r>
      <w:r w:rsidR="00E22D17" w:rsidRPr="00F66B46">
        <w:rPr>
          <w:rFonts w:cs="Calibri"/>
          <w:szCs w:val="24"/>
        </w:rPr>
        <w:t>wykazywania</w:t>
      </w:r>
      <w:r w:rsidRPr="00F66B46">
        <w:rPr>
          <w:rFonts w:cs="Calibri"/>
          <w:szCs w:val="24"/>
        </w:rPr>
        <w:t xml:space="preserve"> odsetek narosłych </w:t>
      </w:r>
      <w:r w:rsidR="00110EFB" w:rsidRPr="00F66B46">
        <w:rPr>
          <w:rFonts w:cs="Calibri"/>
          <w:szCs w:val="24"/>
        </w:rPr>
        <w:t xml:space="preserve">od środków zaliczki </w:t>
      </w:r>
      <w:r w:rsidRPr="00F66B46">
        <w:rPr>
          <w:rFonts w:cs="Calibri"/>
          <w:szCs w:val="24"/>
        </w:rPr>
        <w:t xml:space="preserve">na rachunku płatniczym </w:t>
      </w:r>
      <w:r w:rsidR="00110EFB" w:rsidRPr="00F66B46">
        <w:rPr>
          <w:rFonts w:cs="Calibri"/>
          <w:szCs w:val="24"/>
        </w:rPr>
        <w:t>Beneficjenta, Partnera i Podmiotu upoważnionego do ponoszenia wydatków</w:t>
      </w:r>
      <w:r w:rsidRPr="00F66B46">
        <w:rPr>
          <w:rFonts w:cs="Calibri"/>
          <w:szCs w:val="24"/>
        </w:rPr>
        <w:t>. Odsetki wykazywane są we wniosku o</w:t>
      </w:r>
      <w:r w:rsidR="00E22D17" w:rsidRPr="00F66B46">
        <w:rPr>
          <w:rFonts w:cs="Calibri"/>
          <w:szCs w:val="24"/>
        </w:rPr>
        <w:t> </w:t>
      </w:r>
      <w:r w:rsidRPr="00F66B46">
        <w:rPr>
          <w:rFonts w:cs="Calibri"/>
          <w:szCs w:val="24"/>
        </w:rPr>
        <w:t>płatność i</w:t>
      </w:r>
      <w:r w:rsidR="00110EFB" w:rsidRPr="00F66B46">
        <w:rPr>
          <w:rFonts w:cs="Calibri"/>
          <w:szCs w:val="24"/>
        </w:rPr>
        <w:t> </w:t>
      </w:r>
      <w:r w:rsidRPr="00F66B46">
        <w:rPr>
          <w:rFonts w:cs="Calibri"/>
          <w:szCs w:val="24"/>
        </w:rPr>
        <w:t>podlegają bieżącemu zwrotowi przez Beneficjenta na rachunek bankowy wskazany w</w:t>
      </w:r>
      <w:r w:rsidR="009B3DBE" w:rsidRPr="00F66B46">
        <w:rPr>
          <w:rFonts w:cs="Calibri"/>
          <w:szCs w:val="24"/>
        </w:rPr>
        <w:t> </w:t>
      </w:r>
      <w:r w:rsidRPr="00F66B46">
        <w:rPr>
          <w:rFonts w:cs="Calibri"/>
          <w:szCs w:val="24"/>
        </w:rPr>
        <w:t>§</w:t>
      </w:r>
      <w:r w:rsidR="009B3DBE" w:rsidRPr="00F66B46">
        <w:rPr>
          <w:rFonts w:cs="Calibri"/>
          <w:szCs w:val="24"/>
        </w:rPr>
        <w:t> </w:t>
      </w:r>
      <w:r w:rsidRPr="00F66B46">
        <w:rPr>
          <w:rFonts w:cs="Calibri"/>
          <w:szCs w:val="24"/>
        </w:rPr>
        <w:t>1</w:t>
      </w:r>
      <w:r w:rsidR="00D40141" w:rsidRPr="00F66B46">
        <w:rPr>
          <w:rFonts w:cs="Calibri"/>
          <w:szCs w:val="24"/>
        </w:rPr>
        <w:t> </w:t>
      </w:r>
      <w:r w:rsidRPr="00F66B46">
        <w:rPr>
          <w:rFonts w:cs="Calibri"/>
          <w:szCs w:val="24"/>
        </w:rPr>
        <w:t xml:space="preserve">pkt </w:t>
      </w:r>
      <w:r w:rsidR="001061AB">
        <w:rPr>
          <w:rFonts w:cs="Calibri"/>
          <w:szCs w:val="24"/>
        </w:rPr>
        <w:t>15</w:t>
      </w:r>
      <w:r w:rsidR="001061AB" w:rsidRPr="00F66B46">
        <w:rPr>
          <w:rFonts w:cs="Calibri"/>
          <w:szCs w:val="24"/>
        </w:rPr>
        <w:t xml:space="preserve"> </w:t>
      </w:r>
      <w:r w:rsidRPr="00F66B46">
        <w:rPr>
          <w:rFonts w:cs="Calibri"/>
          <w:szCs w:val="24"/>
        </w:rPr>
        <w:t xml:space="preserve">Umowy, nie później niż do końcowego rozliczenia </w:t>
      </w:r>
      <w:r w:rsidR="009178CC" w:rsidRPr="00F66B46">
        <w:rPr>
          <w:rFonts w:cs="Calibri"/>
          <w:szCs w:val="24"/>
        </w:rPr>
        <w:t>P</w:t>
      </w:r>
      <w:r w:rsidRPr="00F66B46">
        <w:rPr>
          <w:rFonts w:cs="Calibri"/>
          <w:szCs w:val="24"/>
        </w:rPr>
        <w:t xml:space="preserve">rojektu. </w:t>
      </w:r>
      <w:r w:rsidR="001D7AC1">
        <w:rPr>
          <w:rFonts w:cs="Calibri"/>
          <w:szCs w:val="24"/>
        </w:rPr>
        <w:t>DIP</w:t>
      </w:r>
      <w:r w:rsidRPr="00F66B46">
        <w:rPr>
          <w:rFonts w:cs="Calibri"/>
          <w:szCs w:val="24"/>
        </w:rPr>
        <w:t xml:space="preserve">, na wniosek Beneficjenta, może pomniejszyć kwotę wypłacanej refundacji o kwotę odsetek. Obowiązek wykazania we wniosku o płatność i zwrotu odsetek nie dotyczy </w:t>
      </w:r>
      <w:r w:rsidR="00110EFB" w:rsidRPr="00F66B46">
        <w:rPr>
          <w:rFonts w:cs="Calibri"/>
          <w:szCs w:val="24"/>
        </w:rPr>
        <w:t xml:space="preserve">Beneficjenta, Partnera i Podmiotu upoważnionego do ponoszenia wydatków będącego </w:t>
      </w:r>
      <w:r w:rsidRPr="00F66B46">
        <w:rPr>
          <w:rFonts w:cs="Calibri"/>
          <w:szCs w:val="24"/>
        </w:rPr>
        <w:t>jednostk</w:t>
      </w:r>
      <w:r w:rsidR="00110EFB" w:rsidRPr="00F66B46">
        <w:rPr>
          <w:rFonts w:cs="Calibri"/>
          <w:szCs w:val="24"/>
        </w:rPr>
        <w:t>ą</w:t>
      </w:r>
      <w:r w:rsidRPr="00F66B46">
        <w:rPr>
          <w:rFonts w:cs="Calibri"/>
          <w:szCs w:val="24"/>
        </w:rPr>
        <w:t xml:space="preserve"> samorządu terytorialnego, </w:t>
      </w:r>
      <w:r w:rsidR="00AA3396">
        <w:rPr>
          <w:rFonts w:cs="Calibri"/>
          <w:szCs w:val="24"/>
        </w:rPr>
        <w:t xml:space="preserve">jeżeli </w:t>
      </w:r>
      <w:r w:rsidRPr="00F66B46">
        <w:rPr>
          <w:rFonts w:cs="Calibri"/>
          <w:szCs w:val="24"/>
        </w:rPr>
        <w:t xml:space="preserve">na mocy odrębnych przepisów, takie odsetki stanowią dochód jednostki. </w:t>
      </w:r>
      <w:bookmarkEnd w:id="47"/>
      <w:bookmarkEnd w:id="54"/>
    </w:p>
    <w:p w14:paraId="3C3D4D71" w14:textId="0A824602" w:rsidR="00AE462E" w:rsidRPr="00F66B46" w:rsidRDefault="00A94B3F" w:rsidP="00694FF7">
      <w:pPr>
        <w:pStyle w:val="Akapitzlist"/>
        <w:numPr>
          <w:ilvl w:val="0"/>
          <w:numId w:val="29"/>
        </w:numPr>
        <w:ind w:left="284" w:hanging="284"/>
        <w:contextualSpacing w:val="0"/>
        <w:jc w:val="both"/>
        <w:rPr>
          <w:rFonts w:cs="Calibri"/>
          <w:szCs w:val="24"/>
        </w:rPr>
      </w:pPr>
      <w:r>
        <w:rPr>
          <w:rFonts w:cs="Calibri"/>
          <w:szCs w:val="24"/>
        </w:rPr>
        <w:t>DIP</w:t>
      </w:r>
      <w:r w:rsidR="00AE462E" w:rsidRPr="00F66B46">
        <w:rPr>
          <w:rFonts w:cs="Calibri"/>
          <w:szCs w:val="24"/>
        </w:rPr>
        <w:t xml:space="preserve"> może </w:t>
      </w:r>
      <w:r w:rsidR="00DE551D" w:rsidRPr="00F66B46">
        <w:rPr>
          <w:rFonts w:cs="Calibri"/>
          <w:szCs w:val="24"/>
        </w:rPr>
        <w:t>zaprzestać</w:t>
      </w:r>
      <w:r w:rsidR="00AE462E" w:rsidRPr="00F66B46">
        <w:rPr>
          <w:rFonts w:cs="Calibri"/>
          <w:szCs w:val="24"/>
        </w:rPr>
        <w:t xml:space="preserve"> </w:t>
      </w:r>
      <w:r w:rsidR="00900FE5" w:rsidRPr="00F66B46">
        <w:rPr>
          <w:rFonts w:cs="Calibri"/>
          <w:szCs w:val="24"/>
        </w:rPr>
        <w:t>udzielania</w:t>
      </w:r>
      <w:r w:rsidR="00216175" w:rsidRPr="00F66B46">
        <w:rPr>
          <w:rFonts w:cs="Calibri"/>
          <w:szCs w:val="24"/>
        </w:rPr>
        <w:t xml:space="preserve"> </w:t>
      </w:r>
      <w:r w:rsidR="00AE462E" w:rsidRPr="00F66B46">
        <w:rPr>
          <w:rFonts w:cs="Calibri"/>
          <w:szCs w:val="24"/>
        </w:rPr>
        <w:t xml:space="preserve">Beneficjentowi zaliczki na realizację </w:t>
      </w:r>
      <w:r w:rsidR="009178CC" w:rsidRPr="00F66B46">
        <w:rPr>
          <w:rFonts w:cs="Calibri"/>
          <w:szCs w:val="24"/>
        </w:rPr>
        <w:t>P</w:t>
      </w:r>
      <w:r w:rsidR="00AE462E" w:rsidRPr="00F66B46">
        <w:rPr>
          <w:rFonts w:cs="Calibri"/>
          <w:szCs w:val="24"/>
        </w:rPr>
        <w:t xml:space="preserve">rojektu </w:t>
      </w:r>
      <w:r w:rsidR="00396E6C" w:rsidRPr="00F66B46">
        <w:rPr>
          <w:rFonts w:cs="Calibri"/>
          <w:szCs w:val="24"/>
        </w:rPr>
        <w:t>(</w:t>
      </w:r>
      <w:r w:rsidR="00B977D9" w:rsidRPr="00F66B46">
        <w:rPr>
          <w:rFonts w:cs="Calibri"/>
          <w:szCs w:val="24"/>
        </w:rPr>
        <w:t>o</w:t>
      </w:r>
      <w:r w:rsidR="00D40141" w:rsidRPr="00F66B46">
        <w:rPr>
          <w:rFonts w:cs="Calibri"/>
          <w:szCs w:val="24"/>
        </w:rPr>
        <w:t> </w:t>
      </w:r>
      <w:r w:rsidR="00B977D9" w:rsidRPr="00F66B46">
        <w:rPr>
          <w:rFonts w:cs="Calibri"/>
          <w:szCs w:val="24"/>
        </w:rPr>
        <w:t xml:space="preserve">czym </w:t>
      </w:r>
      <w:r w:rsidR="00315E53" w:rsidRPr="00F66B46">
        <w:rPr>
          <w:rFonts w:cs="Calibri"/>
          <w:szCs w:val="24"/>
        </w:rPr>
        <w:t xml:space="preserve">pisemnie </w:t>
      </w:r>
      <w:r w:rsidR="00B977D9" w:rsidRPr="00F66B46">
        <w:rPr>
          <w:rFonts w:cs="Calibri"/>
          <w:szCs w:val="24"/>
        </w:rPr>
        <w:t>informuje Beneficjenta</w:t>
      </w:r>
      <w:r w:rsidR="00396E6C" w:rsidRPr="00F66B46">
        <w:rPr>
          <w:rFonts w:cs="Calibri"/>
          <w:szCs w:val="24"/>
        </w:rPr>
        <w:t>)</w:t>
      </w:r>
      <w:r w:rsidR="00B977D9" w:rsidRPr="00F66B46">
        <w:rPr>
          <w:rFonts w:cs="Calibri"/>
          <w:szCs w:val="24"/>
        </w:rPr>
        <w:t xml:space="preserve">, </w:t>
      </w:r>
      <w:r w:rsidR="00AE462E" w:rsidRPr="00F66B46">
        <w:rPr>
          <w:rFonts w:cs="Calibri"/>
          <w:szCs w:val="24"/>
        </w:rPr>
        <w:t>w szczególności w przypadkach:</w:t>
      </w:r>
    </w:p>
    <w:p w14:paraId="0004FFE4" w14:textId="42C46908" w:rsidR="00F66B46" w:rsidRDefault="00AE462E" w:rsidP="00694FF7">
      <w:pPr>
        <w:pStyle w:val="Akapitzlist"/>
        <w:numPr>
          <w:ilvl w:val="0"/>
          <w:numId w:val="31"/>
        </w:numPr>
        <w:contextualSpacing w:val="0"/>
        <w:jc w:val="both"/>
        <w:rPr>
          <w:rFonts w:cs="Calibri"/>
          <w:szCs w:val="24"/>
        </w:rPr>
      </w:pPr>
      <w:r w:rsidRPr="00A55663">
        <w:rPr>
          <w:rFonts w:cs="Calibri"/>
          <w:szCs w:val="24"/>
        </w:rPr>
        <w:t xml:space="preserve">rażącego niewywiązywania się przez </w:t>
      </w:r>
      <w:r w:rsidR="00E83731" w:rsidRPr="00A55663">
        <w:rPr>
          <w:rFonts w:cs="Calibri"/>
          <w:szCs w:val="24"/>
        </w:rPr>
        <w:t>B</w:t>
      </w:r>
      <w:r w:rsidRPr="00A55663">
        <w:rPr>
          <w:rFonts w:cs="Calibri"/>
          <w:szCs w:val="24"/>
        </w:rPr>
        <w:t xml:space="preserve">eneficjenta z określonych przez </w:t>
      </w:r>
      <w:r w:rsidR="00A94B3F">
        <w:rPr>
          <w:rFonts w:cs="Calibri"/>
          <w:szCs w:val="24"/>
        </w:rPr>
        <w:t>DIP</w:t>
      </w:r>
      <w:r w:rsidRPr="00A55663">
        <w:rPr>
          <w:rFonts w:cs="Calibri"/>
          <w:szCs w:val="24"/>
        </w:rPr>
        <w:t xml:space="preserve"> warunków rozliczenia zaliczki,</w:t>
      </w:r>
    </w:p>
    <w:p w14:paraId="36BA5B87" w14:textId="77777777" w:rsidR="00F66B46" w:rsidRDefault="00AE462E" w:rsidP="00694FF7">
      <w:pPr>
        <w:pStyle w:val="Akapitzlist"/>
        <w:numPr>
          <w:ilvl w:val="0"/>
          <w:numId w:val="31"/>
        </w:numPr>
        <w:contextualSpacing w:val="0"/>
        <w:jc w:val="both"/>
        <w:rPr>
          <w:rFonts w:cs="Calibri"/>
          <w:szCs w:val="24"/>
        </w:rPr>
      </w:pPr>
      <w:r w:rsidRPr="00F66B46">
        <w:rPr>
          <w:rFonts w:cs="Calibri"/>
          <w:szCs w:val="24"/>
        </w:rPr>
        <w:t>powtarzających się w danym roku sytuacjach pobierania zaliczki, a następnie (bez złożenia rzetelnych wyjaśnień na piśmie) dokonywania jej zwrotu,</w:t>
      </w:r>
      <w:bookmarkStart w:id="55" w:name="_Hlk96324728"/>
    </w:p>
    <w:p w14:paraId="45265FB3" w14:textId="13C63A61" w:rsidR="00F06211" w:rsidRPr="00F66B46" w:rsidRDefault="00F06211" w:rsidP="00694FF7">
      <w:pPr>
        <w:pStyle w:val="Akapitzlist"/>
        <w:numPr>
          <w:ilvl w:val="0"/>
          <w:numId w:val="31"/>
        </w:numPr>
        <w:contextualSpacing w:val="0"/>
        <w:jc w:val="both"/>
        <w:rPr>
          <w:rFonts w:cs="Calibri"/>
          <w:szCs w:val="24"/>
        </w:rPr>
      </w:pPr>
      <w:r w:rsidRPr="00F66B46">
        <w:rPr>
          <w:rFonts w:cs="Calibri"/>
          <w:szCs w:val="24"/>
        </w:rPr>
        <w:t xml:space="preserve">zaistnienia </w:t>
      </w:r>
      <w:r w:rsidR="00D65AAF" w:rsidRPr="00F66B46">
        <w:rPr>
          <w:rFonts w:cs="Calibri"/>
          <w:szCs w:val="24"/>
        </w:rPr>
        <w:t xml:space="preserve">w Projekcie </w:t>
      </w:r>
      <w:r w:rsidRPr="00F66B46">
        <w:rPr>
          <w:rFonts w:cs="Calibri"/>
          <w:szCs w:val="24"/>
        </w:rPr>
        <w:t xml:space="preserve">przesłanki mogącej </w:t>
      </w:r>
      <w:r w:rsidR="00D65AAF" w:rsidRPr="00F66B46">
        <w:rPr>
          <w:rFonts w:cs="Calibri"/>
          <w:szCs w:val="24"/>
        </w:rPr>
        <w:t>wstrzymać jego realizację</w:t>
      </w:r>
      <w:r w:rsidRPr="00F66B46">
        <w:rPr>
          <w:rFonts w:cs="Calibri"/>
          <w:szCs w:val="24"/>
        </w:rPr>
        <w:t xml:space="preserve"> lub </w:t>
      </w:r>
      <w:r w:rsidR="00D65AAF" w:rsidRPr="00F66B46">
        <w:rPr>
          <w:rFonts w:cs="Calibri"/>
          <w:szCs w:val="24"/>
        </w:rPr>
        <w:t xml:space="preserve">doprowadzić do </w:t>
      </w:r>
      <w:r w:rsidRPr="00F66B46">
        <w:rPr>
          <w:rFonts w:cs="Calibri"/>
          <w:szCs w:val="24"/>
        </w:rPr>
        <w:t>rozwiązania Umowy</w:t>
      </w:r>
      <w:bookmarkEnd w:id="55"/>
      <w:r w:rsidRPr="00F66B46">
        <w:rPr>
          <w:rFonts w:cs="Calibri"/>
          <w:szCs w:val="24"/>
        </w:rPr>
        <w:t>.</w:t>
      </w:r>
    </w:p>
    <w:p w14:paraId="3735C347" w14:textId="03FE3B7D" w:rsidR="007E2742" w:rsidRPr="00A55663" w:rsidRDefault="00A94B3F" w:rsidP="00CB756A">
      <w:pPr>
        <w:ind w:firstLine="0"/>
        <w:jc w:val="both"/>
        <w:rPr>
          <w:rFonts w:cs="Calibri"/>
          <w:szCs w:val="24"/>
        </w:rPr>
      </w:pPr>
      <w:r>
        <w:rPr>
          <w:rFonts w:cs="Calibri"/>
          <w:szCs w:val="24"/>
        </w:rPr>
        <w:t>DIP</w:t>
      </w:r>
      <w:r w:rsidR="007E2742" w:rsidRPr="00A55663">
        <w:rPr>
          <w:rFonts w:cs="Calibri"/>
          <w:szCs w:val="24"/>
        </w:rPr>
        <w:t xml:space="preserve"> zastrzega sobie prawo do jednostronnej zmiany formy wypłaty dofinansowania na refundację, co nie wymaga sporządzenia aneksu do Umowy.</w:t>
      </w:r>
    </w:p>
    <w:p w14:paraId="51EBBF3D" w14:textId="1BB0FB1F" w:rsidR="00ED2308" w:rsidRPr="00A55663" w:rsidRDefault="008D6B14" w:rsidP="00F66B46">
      <w:pPr>
        <w:pStyle w:val="Nagwek2"/>
        <w:spacing w:before="240" w:after="120" w:line="276" w:lineRule="auto"/>
        <w:rPr>
          <w:rFonts w:cs="Calibri"/>
          <w:sz w:val="24"/>
          <w:szCs w:val="24"/>
        </w:rPr>
      </w:pPr>
      <w:bookmarkStart w:id="56" w:name="_Hlk108021875"/>
      <w:r w:rsidRPr="00A55663">
        <w:rPr>
          <w:rFonts w:cs="Calibri"/>
          <w:sz w:val="24"/>
          <w:szCs w:val="24"/>
        </w:rPr>
        <w:t xml:space="preserve">§ </w:t>
      </w:r>
      <w:r w:rsidR="00B37A73" w:rsidRPr="00A55663">
        <w:rPr>
          <w:rFonts w:cs="Calibri"/>
          <w:sz w:val="24"/>
          <w:szCs w:val="24"/>
        </w:rPr>
        <w:t>12</w:t>
      </w:r>
      <w:r w:rsidR="00735A4A" w:rsidRPr="00A55663">
        <w:rPr>
          <w:rFonts w:cs="Calibri"/>
          <w:sz w:val="24"/>
          <w:szCs w:val="24"/>
        </w:rPr>
        <w:t>*</w:t>
      </w:r>
      <w:r w:rsidR="00BF750F" w:rsidRPr="00A55663">
        <w:rPr>
          <w:rFonts w:cs="Calibri"/>
          <w:sz w:val="24"/>
          <w:szCs w:val="24"/>
        </w:rPr>
        <w:br/>
      </w:r>
      <w:r w:rsidR="00ED2308" w:rsidRPr="00A55663">
        <w:rPr>
          <w:rFonts w:cs="Calibri"/>
          <w:sz w:val="24"/>
          <w:szCs w:val="24"/>
        </w:rPr>
        <w:t>Rozliczanie</w:t>
      </w:r>
      <w:r w:rsidR="00D66BC7" w:rsidRPr="00A55663">
        <w:rPr>
          <w:rFonts w:cs="Calibri"/>
          <w:sz w:val="24"/>
          <w:szCs w:val="24"/>
        </w:rPr>
        <w:t xml:space="preserve"> kosztów w oparciu o stawkę ryczałtową</w:t>
      </w:r>
    </w:p>
    <w:p w14:paraId="7EA87CAC" w14:textId="47E478CE" w:rsidR="008651A7" w:rsidRPr="00A55663" w:rsidRDefault="008651A7" w:rsidP="00694FF7">
      <w:pPr>
        <w:pStyle w:val="Akapitzlist"/>
        <w:numPr>
          <w:ilvl w:val="0"/>
          <w:numId w:val="32"/>
        </w:numPr>
        <w:spacing w:before="120"/>
        <w:ind w:left="284" w:hanging="284"/>
        <w:contextualSpacing w:val="0"/>
        <w:jc w:val="both"/>
        <w:rPr>
          <w:rFonts w:cs="Calibri"/>
          <w:szCs w:val="24"/>
        </w:rPr>
      </w:pPr>
      <w:r w:rsidRPr="00A55663">
        <w:rPr>
          <w:rFonts w:cs="Calibri"/>
          <w:szCs w:val="24"/>
        </w:rPr>
        <w:t xml:space="preserve">Beneficjent zobowiązany jest rozliczać poniższe koszty kwalifikowalne Projektu </w:t>
      </w:r>
      <w:r w:rsidR="00673A35" w:rsidRPr="00A55663">
        <w:rPr>
          <w:rFonts w:cs="Calibri"/>
          <w:szCs w:val="24"/>
        </w:rPr>
        <w:t xml:space="preserve">według </w:t>
      </w:r>
      <w:r w:rsidRPr="00A55663">
        <w:rPr>
          <w:rFonts w:cs="Calibri"/>
          <w:szCs w:val="24"/>
        </w:rPr>
        <w:t>stawki ryczałtowej, zgodnie z</w:t>
      </w:r>
      <w:r w:rsidR="00323748" w:rsidRPr="00A55663">
        <w:rPr>
          <w:rFonts w:cs="Calibri"/>
          <w:szCs w:val="24"/>
        </w:rPr>
        <w:t> </w:t>
      </w:r>
      <w:r w:rsidRPr="00A55663">
        <w:rPr>
          <w:rFonts w:cs="Calibri"/>
          <w:szCs w:val="24"/>
        </w:rPr>
        <w:t>zasada</w:t>
      </w:r>
      <w:r w:rsidR="003A6691" w:rsidRPr="00A55663">
        <w:rPr>
          <w:rFonts w:cs="Calibri"/>
          <w:szCs w:val="24"/>
        </w:rPr>
        <w:t>mi</w:t>
      </w:r>
      <w:r w:rsidRPr="00A55663">
        <w:rPr>
          <w:rFonts w:cs="Calibri"/>
          <w:szCs w:val="24"/>
        </w:rPr>
        <w:t xml:space="preserve"> określony</w:t>
      </w:r>
      <w:r w:rsidR="003A6691" w:rsidRPr="00A55663">
        <w:rPr>
          <w:rFonts w:cs="Calibri"/>
          <w:szCs w:val="24"/>
        </w:rPr>
        <w:t xml:space="preserve">mi </w:t>
      </w:r>
      <w:r w:rsidRPr="00A55663">
        <w:rPr>
          <w:rFonts w:cs="Calibri"/>
          <w:szCs w:val="24"/>
        </w:rPr>
        <w:t>w regulaminie wyboru projektów i Umowie:</w:t>
      </w:r>
    </w:p>
    <w:p w14:paraId="027EBDBC" w14:textId="77777777" w:rsidR="00B62025" w:rsidRDefault="008651A7" w:rsidP="00694FF7">
      <w:pPr>
        <w:pStyle w:val="Akapitzlist"/>
        <w:numPr>
          <w:ilvl w:val="0"/>
          <w:numId w:val="33"/>
        </w:numPr>
        <w:contextualSpacing w:val="0"/>
        <w:jc w:val="both"/>
        <w:rPr>
          <w:rFonts w:cs="Calibri"/>
          <w:szCs w:val="24"/>
        </w:rPr>
      </w:pPr>
      <w:bookmarkStart w:id="57" w:name="_Hlk124235655"/>
      <w:r w:rsidRPr="00B62025">
        <w:rPr>
          <w:rFonts w:cs="Calibri"/>
          <w:b/>
          <w:bCs/>
          <w:szCs w:val="24"/>
        </w:rPr>
        <w:t xml:space="preserve">koszty pośrednie Projektu </w:t>
      </w:r>
      <w:r w:rsidR="00B84532" w:rsidRPr="00B62025">
        <w:rPr>
          <w:rFonts w:cs="Calibri"/>
          <w:b/>
          <w:bCs/>
          <w:szCs w:val="24"/>
        </w:rPr>
        <w:t>–</w:t>
      </w:r>
      <w:r w:rsidRPr="00B62025">
        <w:rPr>
          <w:rFonts w:cs="Calibri"/>
          <w:b/>
          <w:bCs/>
          <w:szCs w:val="24"/>
        </w:rPr>
        <w:t xml:space="preserve"> według stawki ryczałtowej w wysokości ………% bezpośrednich kosztów kwalifikowalnych.</w:t>
      </w:r>
      <w:bookmarkEnd w:id="57"/>
      <w:r w:rsidRPr="00B62025">
        <w:rPr>
          <w:rFonts w:cs="Calibri"/>
          <w:szCs w:val="24"/>
        </w:rPr>
        <w:t>*</w:t>
      </w:r>
    </w:p>
    <w:p w14:paraId="43B183CD" w14:textId="33BD5BFD" w:rsidR="008651A7" w:rsidRPr="00B62025" w:rsidRDefault="008651A7" w:rsidP="00694FF7">
      <w:pPr>
        <w:pStyle w:val="Akapitzlist"/>
        <w:numPr>
          <w:ilvl w:val="0"/>
          <w:numId w:val="33"/>
        </w:numPr>
        <w:contextualSpacing w:val="0"/>
        <w:jc w:val="both"/>
        <w:rPr>
          <w:rFonts w:cs="Calibri"/>
          <w:szCs w:val="24"/>
        </w:rPr>
      </w:pPr>
      <w:r w:rsidRPr="00B62025">
        <w:rPr>
          <w:rFonts w:cs="Calibri"/>
          <w:szCs w:val="24"/>
        </w:rPr>
        <w:t>koszty ………………</w:t>
      </w:r>
      <w:r w:rsidR="00F55601" w:rsidRPr="00B62025">
        <w:rPr>
          <w:rFonts w:cs="Calibri"/>
          <w:szCs w:val="24"/>
        </w:rPr>
        <w:t>……</w:t>
      </w:r>
      <w:r w:rsidRPr="00B62025">
        <w:rPr>
          <w:rFonts w:cs="Calibri"/>
          <w:szCs w:val="24"/>
        </w:rPr>
        <w:t xml:space="preserve">……………. </w:t>
      </w:r>
      <w:r w:rsidR="00B84532" w:rsidRPr="00B62025">
        <w:rPr>
          <w:rFonts w:cs="Calibri"/>
          <w:szCs w:val="24"/>
        </w:rPr>
        <w:t>–</w:t>
      </w:r>
      <w:r w:rsidRPr="00B62025">
        <w:rPr>
          <w:rFonts w:cs="Calibri"/>
          <w:szCs w:val="24"/>
        </w:rPr>
        <w:t xml:space="preserve"> według stawki ryczałtowej w wysokości </w:t>
      </w:r>
      <w:r w:rsidR="00B3318B" w:rsidRPr="00B62025">
        <w:rPr>
          <w:rFonts w:cs="Calibri"/>
          <w:szCs w:val="24"/>
        </w:rPr>
        <w:t>………</w:t>
      </w:r>
      <w:r w:rsidRPr="00B62025">
        <w:rPr>
          <w:rFonts w:cs="Calibri"/>
          <w:szCs w:val="24"/>
        </w:rPr>
        <w:t xml:space="preserve"> % ……………</w:t>
      </w:r>
      <w:r w:rsidRPr="00A55663">
        <w:rPr>
          <w:rStyle w:val="Odwoanieprzypisudolnego"/>
          <w:rFonts w:cs="Calibri"/>
          <w:sz w:val="24"/>
          <w:szCs w:val="24"/>
        </w:rPr>
        <w:footnoteReference w:id="13"/>
      </w:r>
    </w:p>
    <w:p w14:paraId="470E6355" w14:textId="77777777" w:rsidR="00B62025" w:rsidRDefault="00AA2BE2" w:rsidP="00694FF7">
      <w:pPr>
        <w:pStyle w:val="Akapitzlist"/>
        <w:numPr>
          <w:ilvl w:val="0"/>
          <w:numId w:val="32"/>
        </w:numPr>
        <w:ind w:left="284" w:hanging="284"/>
        <w:contextualSpacing w:val="0"/>
        <w:jc w:val="both"/>
        <w:rPr>
          <w:rFonts w:cs="Calibri"/>
          <w:szCs w:val="24"/>
        </w:rPr>
      </w:pPr>
      <w:r w:rsidRPr="00A55663">
        <w:rPr>
          <w:rFonts w:cs="Calibri"/>
          <w:szCs w:val="24"/>
        </w:rPr>
        <w:t xml:space="preserve">Stosowanie stawki ryczałtowej jest obligatoryjne i Beneficjent nie ma możliwości zmiany metody rozliczania tych kosztów. </w:t>
      </w:r>
      <w:r w:rsidR="00CA0EA9" w:rsidRPr="00A55663">
        <w:rPr>
          <w:rFonts w:cs="Calibri"/>
          <w:szCs w:val="24"/>
        </w:rPr>
        <w:t xml:space="preserve">Poziom </w:t>
      </w:r>
      <w:r w:rsidR="00AB2E20" w:rsidRPr="00A55663">
        <w:rPr>
          <w:rFonts w:cs="Calibri"/>
          <w:szCs w:val="24"/>
        </w:rPr>
        <w:t>(%) stawki ryczałtowej jest niezmienn</w:t>
      </w:r>
      <w:r w:rsidR="00CA0EA9" w:rsidRPr="00A55663">
        <w:rPr>
          <w:rFonts w:cs="Calibri"/>
          <w:szCs w:val="24"/>
        </w:rPr>
        <w:t>y</w:t>
      </w:r>
      <w:r w:rsidR="00AB2E20" w:rsidRPr="00A55663">
        <w:rPr>
          <w:rFonts w:cs="Calibri"/>
          <w:szCs w:val="24"/>
        </w:rPr>
        <w:t xml:space="preserve"> od momentu zawarcia Umowy. </w:t>
      </w:r>
    </w:p>
    <w:p w14:paraId="48397743" w14:textId="77777777" w:rsidR="00B62025" w:rsidRDefault="00A9091C" w:rsidP="00694FF7">
      <w:pPr>
        <w:pStyle w:val="Akapitzlist"/>
        <w:numPr>
          <w:ilvl w:val="0"/>
          <w:numId w:val="32"/>
        </w:numPr>
        <w:ind w:left="284" w:hanging="284"/>
        <w:contextualSpacing w:val="0"/>
        <w:jc w:val="both"/>
        <w:rPr>
          <w:rFonts w:cs="Calibri"/>
          <w:szCs w:val="24"/>
        </w:rPr>
      </w:pPr>
      <w:r w:rsidRPr="00B62025">
        <w:rPr>
          <w:rFonts w:cs="Calibri"/>
          <w:szCs w:val="24"/>
        </w:rPr>
        <w:t xml:space="preserve">Koszty objęte stawką ryczałtową </w:t>
      </w:r>
      <w:r w:rsidR="00AB2E20" w:rsidRPr="00B62025">
        <w:rPr>
          <w:rFonts w:cs="Calibri"/>
          <w:szCs w:val="24"/>
        </w:rPr>
        <w:t xml:space="preserve">należy rozliczać we wnioskach o płatność proporcjonalnie do </w:t>
      </w:r>
      <w:r w:rsidR="00613CB8" w:rsidRPr="00B62025">
        <w:rPr>
          <w:rFonts w:cs="Calibri"/>
          <w:szCs w:val="24"/>
        </w:rPr>
        <w:t xml:space="preserve">prawidłowo </w:t>
      </w:r>
      <w:r w:rsidR="00AB2E20" w:rsidRPr="00B62025">
        <w:rPr>
          <w:rFonts w:cs="Calibri"/>
          <w:szCs w:val="24"/>
        </w:rPr>
        <w:t>wykazanych w</w:t>
      </w:r>
      <w:r w:rsidR="006B7D8F" w:rsidRPr="00B62025">
        <w:rPr>
          <w:rFonts w:cs="Calibri"/>
          <w:szCs w:val="24"/>
        </w:rPr>
        <w:t> </w:t>
      </w:r>
      <w:r w:rsidR="00AB2E20" w:rsidRPr="00B62025">
        <w:rPr>
          <w:rFonts w:cs="Calibri"/>
          <w:szCs w:val="24"/>
        </w:rPr>
        <w:t xml:space="preserve">tych wnioskach </w:t>
      </w:r>
      <w:r w:rsidRPr="00B62025">
        <w:rPr>
          <w:rFonts w:cs="Calibri"/>
          <w:szCs w:val="24"/>
        </w:rPr>
        <w:t xml:space="preserve">kosztów </w:t>
      </w:r>
      <w:r w:rsidR="00AB2E20" w:rsidRPr="00B62025">
        <w:rPr>
          <w:rFonts w:cs="Calibri"/>
          <w:szCs w:val="24"/>
        </w:rPr>
        <w:t xml:space="preserve">kwalifikowalnych stanowiących podstawę </w:t>
      </w:r>
      <w:r w:rsidR="00062372" w:rsidRPr="00B62025">
        <w:rPr>
          <w:rFonts w:cs="Calibri"/>
          <w:szCs w:val="24"/>
        </w:rPr>
        <w:t xml:space="preserve">do </w:t>
      </w:r>
      <w:r w:rsidR="00AB2E20" w:rsidRPr="00B62025">
        <w:rPr>
          <w:rFonts w:cs="Calibri"/>
          <w:szCs w:val="24"/>
        </w:rPr>
        <w:t>zastosowania stawki ryczałtowej.</w:t>
      </w:r>
      <w:bookmarkStart w:id="58" w:name="_Hlk128031927"/>
    </w:p>
    <w:p w14:paraId="59E238BB" w14:textId="0D7E98E8" w:rsidR="00B62025" w:rsidRDefault="0028548B" w:rsidP="00694FF7">
      <w:pPr>
        <w:pStyle w:val="Akapitzlist"/>
        <w:numPr>
          <w:ilvl w:val="0"/>
          <w:numId w:val="32"/>
        </w:numPr>
        <w:ind w:left="284" w:hanging="284"/>
        <w:contextualSpacing w:val="0"/>
        <w:jc w:val="both"/>
        <w:rPr>
          <w:rFonts w:cs="Calibri"/>
          <w:szCs w:val="24"/>
        </w:rPr>
      </w:pPr>
      <w:r w:rsidRPr="00B62025">
        <w:rPr>
          <w:rFonts w:cs="Calibri"/>
          <w:szCs w:val="24"/>
        </w:rPr>
        <w:t xml:space="preserve">W przypadku kosztów pośrednich rozliczanych stawką ryczałtową </w:t>
      </w:r>
      <w:r w:rsidR="0052392C" w:rsidRPr="00B62025">
        <w:rPr>
          <w:rFonts w:cs="Calibri"/>
          <w:szCs w:val="24"/>
        </w:rPr>
        <w:t xml:space="preserve">przyznane w Projekcie </w:t>
      </w:r>
      <w:r w:rsidRPr="00B62025">
        <w:rPr>
          <w:rFonts w:cs="Calibri"/>
          <w:szCs w:val="24"/>
        </w:rPr>
        <w:t>kwot</w:t>
      </w:r>
      <w:r w:rsidR="0052392C" w:rsidRPr="00B62025">
        <w:rPr>
          <w:rFonts w:cs="Calibri"/>
          <w:szCs w:val="24"/>
        </w:rPr>
        <w:t>y</w:t>
      </w:r>
      <w:r w:rsidRPr="00B62025">
        <w:rPr>
          <w:rFonts w:cs="Calibri"/>
          <w:szCs w:val="24"/>
        </w:rPr>
        <w:t xml:space="preserve"> ryczałtow</w:t>
      </w:r>
      <w:r w:rsidR="0052392C" w:rsidRPr="00B62025">
        <w:rPr>
          <w:rFonts w:cs="Calibri"/>
          <w:szCs w:val="24"/>
        </w:rPr>
        <w:t>e</w:t>
      </w:r>
      <w:r w:rsidRPr="00B62025">
        <w:rPr>
          <w:rFonts w:cs="Calibri"/>
          <w:szCs w:val="24"/>
        </w:rPr>
        <w:t xml:space="preserve"> lub </w:t>
      </w:r>
      <w:r w:rsidR="00F2644A" w:rsidRPr="00B62025">
        <w:rPr>
          <w:rFonts w:cs="Calibri"/>
          <w:szCs w:val="24"/>
        </w:rPr>
        <w:t xml:space="preserve">kwoty </w:t>
      </w:r>
      <w:r w:rsidRPr="00B62025">
        <w:rPr>
          <w:rFonts w:cs="Calibri"/>
          <w:szCs w:val="24"/>
        </w:rPr>
        <w:t>staw</w:t>
      </w:r>
      <w:r w:rsidR="00F2644A" w:rsidRPr="00B62025">
        <w:rPr>
          <w:rFonts w:cs="Calibri"/>
          <w:szCs w:val="24"/>
        </w:rPr>
        <w:t>ek</w:t>
      </w:r>
      <w:r w:rsidRPr="00B62025">
        <w:rPr>
          <w:rFonts w:cs="Calibri"/>
          <w:szCs w:val="24"/>
        </w:rPr>
        <w:t xml:space="preserve"> jednostkow</w:t>
      </w:r>
      <w:r w:rsidR="00F2644A" w:rsidRPr="00B62025">
        <w:rPr>
          <w:rFonts w:cs="Calibri"/>
          <w:szCs w:val="24"/>
        </w:rPr>
        <w:t>ych</w:t>
      </w:r>
      <w:r w:rsidRPr="00B62025">
        <w:rPr>
          <w:rFonts w:cs="Calibri"/>
          <w:szCs w:val="24"/>
        </w:rPr>
        <w:t xml:space="preserve"> mogą stanowić podstawę do ustalenia kwoty kosztów pośrednich</w:t>
      </w:r>
      <w:r w:rsidR="0052392C" w:rsidRPr="00B62025">
        <w:rPr>
          <w:rFonts w:cs="Calibri"/>
          <w:szCs w:val="24"/>
        </w:rPr>
        <w:t>,</w:t>
      </w:r>
      <w:r w:rsidRPr="00B62025">
        <w:rPr>
          <w:rFonts w:cs="Calibri"/>
          <w:szCs w:val="24"/>
        </w:rPr>
        <w:t xml:space="preserve"> </w:t>
      </w:r>
      <w:r w:rsidR="001D6E16" w:rsidRPr="00B62025">
        <w:rPr>
          <w:rFonts w:cs="Calibri"/>
          <w:szCs w:val="24"/>
        </w:rPr>
        <w:t xml:space="preserve">pod warunkiem, że </w:t>
      </w:r>
      <w:r w:rsidR="00F2644A" w:rsidRPr="00B62025">
        <w:rPr>
          <w:rFonts w:cs="Calibri"/>
          <w:szCs w:val="24"/>
        </w:rPr>
        <w:t>nie uwzględniają kosztów pośrednich</w:t>
      </w:r>
      <w:r w:rsidRPr="00B62025">
        <w:rPr>
          <w:rFonts w:cs="Calibri"/>
          <w:szCs w:val="24"/>
        </w:rPr>
        <w:t>.</w:t>
      </w:r>
      <w:bookmarkEnd w:id="58"/>
    </w:p>
    <w:p w14:paraId="39177109" w14:textId="77777777" w:rsidR="00B62025" w:rsidRDefault="00AB2E20" w:rsidP="00694FF7">
      <w:pPr>
        <w:pStyle w:val="Akapitzlist"/>
        <w:numPr>
          <w:ilvl w:val="0"/>
          <w:numId w:val="32"/>
        </w:numPr>
        <w:ind w:left="284" w:hanging="284"/>
        <w:contextualSpacing w:val="0"/>
        <w:jc w:val="both"/>
        <w:rPr>
          <w:rFonts w:cs="Calibri"/>
          <w:szCs w:val="24"/>
        </w:rPr>
      </w:pPr>
      <w:r w:rsidRPr="00B62025">
        <w:rPr>
          <w:rFonts w:cs="Calibri"/>
          <w:szCs w:val="24"/>
        </w:rPr>
        <w:t xml:space="preserve">Na wartość </w:t>
      </w:r>
      <w:r w:rsidR="006B7D8F" w:rsidRPr="00B62025">
        <w:rPr>
          <w:rFonts w:cs="Calibri"/>
          <w:szCs w:val="24"/>
        </w:rPr>
        <w:t xml:space="preserve">kosztów </w:t>
      </w:r>
      <w:r w:rsidRPr="00B62025">
        <w:rPr>
          <w:rFonts w:cs="Calibri"/>
          <w:szCs w:val="24"/>
        </w:rPr>
        <w:t xml:space="preserve">kwalifikowalnych </w:t>
      </w:r>
      <w:r w:rsidR="006B7D8F" w:rsidRPr="00B62025">
        <w:rPr>
          <w:rFonts w:cs="Calibri"/>
          <w:szCs w:val="24"/>
        </w:rPr>
        <w:t xml:space="preserve">rozliczanych stawką ryczałtową </w:t>
      </w:r>
      <w:r w:rsidRPr="00B62025">
        <w:rPr>
          <w:rFonts w:cs="Calibri"/>
          <w:szCs w:val="24"/>
        </w:rPr>
        <w:t>(i tym samym kwot</w:t>
      </w:r>
      <w:r w:rsidR="006C7E25" w:rsidRPr="00B62025">
        <w:rPr>
          <w:rFonts w:cs="Calibri"/>
          <w:szCs w:val="24"/>
        </w:rPr>
        <w:t>ę</w:t>
      </w:r>
      <w:r w:rsidRPr="00B62025">
        <w:rPr>
          <w:rFonts w:cs="Calibri"/>
          <w:szCs w:val="24"/>
        </w:rPr>
        <w:t xml:space="preserve"> dofinansowania) mają wpływ wszelkiego rodzaju zmiany kosztów </w:t>
      </w:r>
      <w:r w:rsidR="006B7D8F" w:rsidRPr="00B62025">
        <w:rPr>
          <w:rFonts w:cs="Calibri"/>
          <w:szCs w:val="24"/>
        </w:rPr>
        <w:t xml:space="preserve">kwalifikowalnych stanowiących </w:t>
      </w:r>
      <w:r w:rsidR="006B7D8F" w:rsidRPr="00B62025">
        <w:rPr>
          <w:rFonts w:cs="Calibri"/>
          <w:szCs w:val="24"/>
        </w:rPr>
        <w:lastRenderedPageBreak/>
        <w:t xml:space="preserve">podstawę </w:t>
      </w:r>
      <w:r w:rsidR="006C7E25" w:rsidRPr="00B62025">
        <w:rPr>
          <w:rFonts w:cs="Calibri"/>
          <w:szCs w:val="24"/>
        </w:rPr>
        <w:t xml:space="preserve">do </w:t>
      </w:r>
      <w:r w:rsidR="006B7D8F" w:rsidRPr="00B62025">
        <w:rPr>
          <w:rFonts w:cs="Calibri"/>
          <w:szCs w:val="24"/>
        </w:rPr>
        <w:t xml:space="preserve">zastosowania </w:t>
      </w:r>
      <w:r w:rsidRPr="00B62025">
        <w:rPr>
          <w:rFonts w:cs="Calibri"/>
          <w:szCs w:val="24"/>
        </w:rPr>
        <w:t>stawk</w:t>
      </w:r>
      <w:r w:rsidR="006B7D8F" w:rsidRPr="00B62025">
        <w:rPr>
          <w:rFonts w:cs="Calibri"/>
          <w:szCs w:val="24"/>
        </w:rPr>
        <w:t>i</w:t>
      </w:r>
      <w:r w:rsidRPr="00B62025">
        <w:rPr>
          <w:rFonts w:cs="Calibri"/>
          <w:szCs w:val="24"/>
        </w:rPr>
        <w:t xml:space="preserve"> ryczałtow</w:t>
      </w:r>
      <w:r w:rsidR="006B7D8F" w:rsidRPr="00B62025">
        <w:rPr>
          <w:rFonts w:cs="Calibri"/>
          <w:szCs w:val="24"/>
        </w:rPr>
        <w:t>ej</w:t>
      </w:r>
      <w:r w:rsidRPr="00B62025">
        <w:rPr>
          <w:rFonts w:cs="Calibri"/>
          <w:szCs w:val="24"/>
        </w:rPr>
        <w:t xml:space="preserve"> (np.</w:t>
      </w:r>
      <w:r w:rsidR="00DF3754" w:rsidRPr="00B62025">
        <w:rPr>
          <w:rFonts w:cs="Calibri"/>
          <w:szCs w:val="24"/>
        </w:rPr>
        <w:t> </w:t>
      </w:r>
      <w:r w:rsidRPr="00B62025">
        <w:rPr>
          <w:rFonts w:cs="Calibri"/>
          <w:szCs w:val="24"/>
        </w:rPr>
        <w:t>zmniejszenia z tytułu korekt finansowych, oszczędności poprzetargowe). Jeżeli w</w:t>
      </w:r>
      <w:r w:rsidR="00167480" w:rsidRPr="00B62025">
        <w:rPr>
          <w:rFonts w:cs="Calibri"/>
          <w:szCs w:val="24"/>
        </w:rPr>
        <w:t> </w:t>
      </w:r>
      <w:r w:rsidRPr="00B62025">
        <w:rPr>
          <w:rFonts w:cs="Calibri"/>
          <w:szCs w:val="24"/>
        </w:rPr>
        <w:t>związku z</w:t>
      </w:r>
      <w:r w:rsidR="007C0DD8" w:rsidRPr="00B62025">
        <w:rPr>
          <w:rFonts w:cs="Calibri"/>
          <w:szCs w:val="24"/>
        </w:rPr>
        <w:t> </w:t>
      </w:r>
      <w:r w:rsidRPr="00B62025">
        <w:rPr>
          <w:rFonts w:cs="Calibri"/>
          <w:szCs w:val="24"/>
        </w:rPr>
        <w:t xml:space="preserve">obniżeniem wysokości kosztów kwalifikowalnych </w:t>
      </w:r>
      <w:r w:rsidR="006B7D8F" w:rsidRPr="00B62025">
        <w:rPr>
          <w:rFonts w:cs="Calibri"/>
          <w:szCs w:val="24"/>
        </w:rPr>
        <w:t xml:space="preserve">stanowiących podstawę do zastosowania stawki ryczałtowej </w:t>
      </w:r>
      <w:r w:rsidRPr="00B62025">
        <w:rPr>
          <w:rFonts w:cs="Calibri"/>
          <w:szCs w:val="24"/>
        </w:rPr>
        <w:t xml:space="preserve">nastąpi konieczność zwrotu </w:t>
      </w:r>
      <w:r w:rsidR="006B7D8F" w:rsidRPr="00B62025">
        <w:rPr>
          <w:rFonts w:cs="Calibri"/>
          <w:szCs w:val="24"/>
        </w:rPr>
        <w:t xml:space="preserve">dofinansowania </w:t>
      </w:r>
      <w:r w:rsidRPr="00B62025">
        <w:rPr>
          <w:rFonts w:cs="Calibri"/>
          <w:szCs w:val="24"/>
        </w:rPr>
        <w:t xml:space="preserve">zastosowanie mają </w:t>
      </w:r>
      <w:r w:rsidR="00083933" w:rsidRPr="00B62025">
        <w:rPr>
          <w:rFonts w:cs="Calibri"/>
          <w:szCs w:val="24"/>
        </w:rPr>
        <w:t>za</w:t>
      </w:r>
      <w:r w:rsidRPr="00B62025">
        <w:rPr>
          <w:rFonts w:cs="Calibri"/>
          <w:szCs w:val="24"/>
        </w:rPr>
        <w:t xml:space="preserve">pisy § </w:t>
      </w:r>
      <w:r w:rsidR="009953C4" w:rsidRPr="00B62025">
        <w:rPr>
          <w:rFonts w:cs="Calibri"/>
          <w:szCs w:val="24"/>
        </w:rPr>
        <w:t>21</w:t>
      </w:r>
      <w:r w:rsidRPr="00B62025">
        <w:rPr>
          <w:rFonts w:cs="Calibri"/>
          <w:szCs w:val="24"/>
        </w:rPr>
        <w:t xml:space="preserve"> Umowy</w:t>
      </w:r>
      <w:r w:rsidR="0087699E" w:rsidRPr="00B62025">
        <w:rPr>
          <w:rFonts w:cs="Calibri"/>
          <w:szCs w:val="24"/>
        </w:rPr>
        <w:t>. Z</w:t>
      </w:r>
      <w:r w:rsidRPr="00B62025">
        <w:rPr>
          <w:rFonts w:cs="Calibri"/>
          <w:szCs w:val="24"/>
        </w:rPr>
        <w:t xml:space="preserve">wrotowi podlega zarówno kwota dofinansowania odpowiadająca pomniejszeniu </w:t>
      </w:r>
      <w:r w:rsidR="00EC59B5" w:rsidRPr="00B62025">
        <w:rPr>
          <w:rFonts w:cs="Calibri"/>
          <w:szCs w:val="24"/>
        </w:rPr>
        <w:t xml:space="preserve">ww. </w:t>
      </w:r>
      <w:r w:rsidRPr="00B62025">
        <w:rPr>
          <w:rFonts w:cs="Calibri"/>
          <w:szCs w:val="24"/>
        </w:rPr>
        <w:t>kosztów kwalifikowalnych, jak również kwota dofinansowania odpowiadająca pomniejszeniu kosztów</w:t>
      </w:r>
      <w:r w:rsidR="00137DC2" w:rsidRPr="00B62025">
        <w:rPr>
          <w:rFonts w:cs="Calibri"/>
          <w:szCs w:val="24"/>
        </w:rPr>
        <w:t xml:space="preserve"> rozliczanych stawką ryczałtową</w:t>
      </w:r>
      <w:r w:rsidRPr="00B62025">
        <w:rPr>
          <w:rFonts w:cs="Calibri"/>
          <w:szCs w:val="24"/>
        </w:rPr>
        <w:t>.</w:t>
      </w:r>
    </w:p>
    <w:p w14:paraId="1E928557" w14:textId="77777777" w:rsidR="00B62025" w:rsidRDefault="00AB2E20" w:rsidP="00694FF7">
      <w:pPr>
        <w:pStyle w:val="Akapitzlist"/>
        <w:numPr>
          <w:ilvl w:val="0"/>
          <w:numId w:val="32"/>
        </w:numPr>
        <w:ind w:left="284" w:hanging="284"/>
        <w:contextualSpacing w:val="0"/>
        <w:jc w:val="both"/>
        <w:rPr>
          <w:rFonts w:cs="Calibri"/>
          <w:szCs w:val="24"/>
        </w:rPr>
      </w:pPr>
      <w:r w:rsidRPr="00B62025">
        <w:rPr>
          <w:rFonts w:cs="Calibri"/>
          <w:szCs w:val="24"/>
        </w:rPr>
        <w:t xml:space="preserve">Niedopuszczalna jest sytuacja, w której koszty </w:t>
      </w:r>
      <w:r w:rsidR="003C6D9D" w:rsidRPr="00B62025">
        <w:rPr>
          <w:rFonts w:cs="Calibri"/>
          <w:szCs w:val="24"/>
        </w:rPr>
        <w:t xml:space="preserve">objęte stawką ryczałtową </w:t>
      </w:r>
      <w:r w:rsidRPr="00B62025">
        <w:rPr>
          <w:rFonts w:cs="Calibri"/>
          <w:szCs w:val="24"/>
        </w:rPr>
        <w:t xml:space="preserve">zostaną </w:t>
      </w:r>
      <w:r w:rsidR="003C6D9D" w:rsidRPr="00B62025">
        <w:rPr>
          <w:rFonts w:cs="Calibri"/>
          <w:szCs w:val="24"/>
        </w:rPr>
        <w:t xml:space="preserve">rozliczone </w:t>
      </w:r>
      <w:r w:rsidRPr="00B62025">
        <w:rPr>
          <w:rFonts w:cs="Calibri"/>
          <w:szCs w:val="24"/>
        </w:rPr>
        <w:t xml:space="preserve">przez Beneficjenta w ramach </w:t>
      </w:r>
      <w:r w:rsidR="003C6D9D" w:rsidRPr="00B62025">
        <w:rPr>
          <w:rFonts w:cs="Calibri"/>
          <w:szCs w:val="24"/>
        </w:rPr>
        <w:t xml:space="preserve">innych </w:t>
      </w:r>
      <w:r w:rsidRPr="00B62025">
        <w:rPr>
          <w:rFonts w:cs="Calibri"/>
          <w:szCs w:val="24"/>
        </w:rPr>
        <w:t>kosztów</w:t>
      </w:r>
      <w:r w:rsidR="003C6D9D" w:rsidRPr="00B62025">
        <w:rPr>
          <w:rFonts w:cs="Calibri"/>
          <w:szCs w:val="24"/>
        </w:rPr>
        <w:t xml:space="preserve"> Projektu</w:t>
      </w:r>
      <w:r w:rsidRPr="00B62025">
        <w:rPr>
          <w:rFonts w:cs="Calibri"/>
          <w:szCs w:val="24"/>
        </w:rPr>
        <w:t xml:space="preserve">. </w:t>
      </w:r>
    </w:p>
    <w:p w14:paraId="087D7136" w14:textId="4B3CED3F" w:rsidR="00AB2E20" w:rsidRPr="00B62025" w:rsidRDefault="002B6522" w:rsidP="00694FF7">
      <w:pPr>
        <w:pStyle w:val="Akapitzlist"/>
        <w:numPr>
          <w:ilvl w:val="0"/>
          <w:numId w:val="32"/>
        </w:numPr>
        <w:ind w:left="284" w:hanging="284"/>
        <w:contextualSpacing w:val="0"/>
        <w:jc w:val="both"/>
        <w:rPr>
          <w:rFonts w:cs="Calibri"/>
          <w:szCs w:val="24"/>
        </w:rPr>
      </w:pPr>
      <w:r w:rsidRPr="00B62025">
        <w:rPr>
          <w:rFonts w:cs="Calibri"/>
          <w:szCs w:val="24"/>
        </w:rPr>
        <w:t xml:space="preserve">Rozliczenie </w:t>
      </w:r>
      <w:r w:rsidR="00AB2E20" w:rsidRPr="00B62025">
        <w:rPr>
          <w:rFonts w:cs="Calibri"/>
          <w:szCs w:val="24"/>
        </w:rPr>
        <w:t xml:space="preserve">kosztów </w:t>
      </w:r>
      <w:r w:rsidRPr="00B62025">
        <w:rPr>
          <w:rFonts w:cs="Calibri"/>
          <w:szCs w:val="24"/>
        </w:rPr>
        <w:t xml:space="preserve">według stawki ryczałtowej </w:t>
      </w:r>
      <w:r w:rsidR="00AB2E20" w:rsidRPr="00B62025">
        <w:rPr>
          <w:rFonts w:cs="Calibri"/>
          <w:szCs w:val="24"/>
        </w:rPr>
        <w:t>dokonywan</w:t>
      </w:r>
      <w:r w:rsidRPr="00B62025">
        <w:rPr>
          <w:rFonts w:cs="Calibri"/>
          <w:szCs w:val="24"/>
        </w:rPr>
        <w:t>e</w:t>
      </w:r>
      <w:r w:rsidR="00AB2E20" w:rsidRPr="00B62025">
        <w:rPr>
          <w:rFonts w:cs="Calibri"/>
          <w:szCs w:val="24"/>
        </w:rPr>
        <w:t xml:space="preserve"> jest przez </w:t>
      </w:r>
      <w:r w:rsidR="00F35472">
        <w:rPr>
          <w:rFonts w:cs="Calibri"/>
          <w:szCs w:val="24"/>
        </w:rPr>
        <w:t>DIP</w:t>
      </w:r>
      <w:r w:rsidR="00AB2E20" w:rsidRPr="00B62025">
        <w:rPr>
          <w:rFonts w:cs="Calibri"/>
          <w:szCs w:val="24"/>
        </w:rPr>
        <w:t xml:space="preserve"> w</w:t>
      </w:r>
      <w:r w:rsidR="009303B8" w:rsidRPr="00B62025">
        <w:rPr>
          <w:rFonts w:cs="Calibri"/>
          <w:szCs w:val="24"/>
        </w:rPr>
        <w:t> </w:t>
      </w:r>
      <w:r w:rsidR="00AB2E20" w:rsidRPr="00B62025">
        <w:rPr>
          <w:rFonts w:cs="Calibri"/>
          <w:szCs w:val="24"/>
        </w:rPr>
        <w:t>oparciu o</w:t>
      </w:r>
      <w:r w:rsidR="00167480" w:rsidRPr="00B62025">
        <w:rPr>
          <w:rFonts w:cs="Calibri"/>
          <w:szCs w:val="24"/>
        </w:rPr>
        <w:t> </w:t>
      </w:r>
      <w:r w:rsidR="00AB2E20" w:rsidRPr="00B62025">
        <w:rPr>
          <w:rFonts w:cs="Calibri"/>
          <w:szCs w:val="24"/>
        </w:rPr>
        <w:t xml:space="preserve">faktyczny postęp realizacji </w:t>
      </w:r>
      <w:r w:rsidR="009178CC" w:rsidRPr="00B62025">
        <w:rPr>
          <w:rFonts w:cs="Calibri"/>
          <w:szCs w:val="24"/>
        </w:rPr>
        <w:t>P</w:t>
      </w:r>
      <w:r w:rsidR="00AB2E20" w:rsidRPr="00B62025">
        <w:rPr>
          <w:rFonts w:cs="Calibri"/>
          <w:szCs w:val="24"/>
        </w:rPr>
        <w:t>rojektu i osiągnięte wskaźniki. Na etapie weryfikacji wniosku o płatność sprawdzeniu podlegać w</w:t>
      </w:r>
      <w:r w:rsidR="00323748" w:rsidRPr="00B62025">
        <w:rPr>
          <w:rFonts w:cs="Calibri"/>
          <w:szCs w:val="24"/>
        </w:rPr>
        <w:t> </w:t>
      </w:r>
      <w:r w:rsidR="00AB2E20" w:rsidRPr="00B62025">
        <w:rPr>
          <w:rFonts w:cs="Calibri"/>
          <w:szCs w:val="24"/>
        </w:rPr>
        <w:t>szczególności będzie, czy:</w:t>
      </w:r>
    </w:p>
    <w:p w14:paraId="35FFAE61" w14:textId="77777777" w:rsidR="00A133FC" w:rsidRDefault="00AB2E20" w:rsidP="00694FF7">
      <w:pPr>
        <w:pStyle w:val="Akapitzlist"/>
        <w:numPr>
          <w:ilvl w:val="0"/>
          <w:numId w:val="34"/>
        </w:numPr>
        <w:contextualSpacing w:val="0"/>
        <w:jc w:val="both"/>
        <w:rPr>
          <w:rFonts w:cs="Calibri"/>
          <w:szCs w:val="24"/>
        </w:rPr>
      </w:pPr>
      <w:r w:rsidRPr="00A55663">
        <w:rPr>
          <w:rFonts w:cs="Calibri"/>
          <w:szCs w:val="24"/>
        </w:rPr>
        <w:t>Beneficjent prawidłowo zastosował określon</w:t>
      </w:r>
      <w:r w:rsidR="00CA0EA9" w:rsidRPr="00A55663">
        <w:rPr>
          <w:rFonts w:cs="Calibri"/>
          <w:szCs w:val="24"/>
        </w:rPr>
        <w:t>y</w:t>
      </w:r>
      <w:r w:rsidRPr="00A55663">
        <w:rPr>
          <w:rFonts w:cs="Calibri"/>
          <w:szCs w:val="24"/>
        </w:rPr>
        <w:t xml:space="preserve"> </w:t>
      </w:r>
      <w:r w:rsidR="00CA0EA9" w:rsidRPr="00A55663">
        <w:rPr>
          <w:rFonts w:cs="Calibri"/>
          <w:szCs w:val="24"/>
        </w:rPr>
        <w:t xml:space="preserve">poziom </w:t>
      </w:r>
      <w:r w:rsidRPr="00A55663">
        <w:rPr>
          <w:rFonts w:cs="Calibri"/>
          <w:szCs w:val="24"/>
        </w:rPr>
        <w:t>(%) stawki ryczałtowej,</w:t>
      </w:r>
      <w:bookmarkStart w:id="59" w:name="_Hlk108021589"/>
    </w:p>
    <w:p w14:paraId="4551FBDB" w14:textId="77777777" w:rsidR="00A133FC" w:rsidRDefault="00AB2E20" w:rsidP="00694FF7">
      <w:pPr>
        <w:pStyle w:val="Akapitzlist"/>
        <w:numPr>
          <w:ilvl w:val="0"/>
          <w:numId w:val="34"/>
        </w:numPr>
        <w:contextualSpacing w:val="0"/>
        <w:jc w:val="both"/>
        <w:rPr>
          <w:rFonts w:cs="Calibri"/>
          <w:szCs w:val="24"/>
        </w:rPr>
      </w:pPr>
      <w:r w:rsidRPr="00A133FC">
        <w:rPr>
          <w:rFonts w:cs="Calibri"/>
          <w:szCs w:val="24"/>
        </w:rPr>
        <w:t xml:space="preserve">Beneficjent prawidłowo wykazał kwotę </w:t>
      </w:r>
      <w:r w:rsidR="00FA025B" w:rsidRPr="00A133FC">
        <w:rPr>
          <w:rFonts w:cs="Calibri"/>
          <w:szCs w:val="24"/>
        </w:rPr>
        <w:t xml:space="preserve">stanowiącą </w:t>
      </w:r>
      <w:r w:rsidRPr="00A133FC">
        <w:rPr>
          <w:rFonts w:cs="Calibri"/>
          <w:szCs w:val="24"/>
        </w:rPr>
        <w:t>podstaw</w:t>
      </w:r>
      <w:r w:rsidR="00FA025B" w:rsidRPr="00A133FC">
        <w:rPr>
          <w:rFonts w:cs="Calibri"/>
          <w:szCs w:val="24"/>
        </w:rPr>
        <w:t>ę</w:t>
      </w:r>
      <w:r w:rsidRPr="00A133FC">
        <w:rPr>
          <w:rFonts w:cs="Calibri"/>
          <w:szCs w:val="24"/>
        </w:rPr>
        <w:t xml:space="preserve"> </w:t>
      </w:r>
      <w:r w:rsidR="00A041FB" w:rsidRPr="00A133FC">
        <w:rPr>
          <w:rFonts w:cs="Calibri"/>
          <w:szCs w:val="24"/>
        </w:rPr>
        <w:t xml:space="preserve">do </w:t>
      </w:r>
      <w:r w:rsidRPr="00A133FC">
        <w:rPr>
          <w:rFonts w:cs="Calibri"/>
          <w:szCs w:val="24"/>
        </w:rPr>
        <w:t>zastosowania stawki ryczałtowej</w:t>
      </w:r>
      <w:r w:rsidR="00FE76C0" w:rsidRPr="00A133FC">
        <w:rPr>
          <w:rFonts w:cs="Calibri"/>
          <w:szCs w:val="24"/>
        </w:rPr>
        <w:t xml:space="preserve"> i czy w kwocie tej nie </w:t>
      </w:r>
      <w:r w:rsidR="00695C96" w:rsidRPr="00A133FC">
        <w:rPr>
          <w:rFonts w:cs="Calibri"/>
          <w:szCs w:val="24"/>
        </w:rPr>
        <w:t>zawierają się wydatki przypisane kosztom rozliczanym stawką ryczałtową,</w:t>
      </w:r>
      <w:bookmarkEnd w:id="59"/>
    </w:p>
    <w:p w14:paraId="2C939EA4" w14:textId="774C4DCF" w:rsidR="006F2854" w:rsidRPr="00A133FC" w:rsidRDefault="00AB2E20" w:rsidP="00694FF7">
      <w:pPr>
        <w:pStyle w:val="Akapitzlist"/>
        <w:numPr>
          <w:ilvl w:val="0"/>
          <w:numId w:val="34"/>
        </w:numPr>
        <w:contextualSpacing w:val="0"/>
        <w:jc w:val="both"/>
        <w:rPr>
          <w:rFonts w:cs="Calibri"/>
          <w:szCs w:val="24"/>
        </w:rPr>
      </w:pPr>
      <w:r w:rsidRPr="00A133FC">
        <w:rPr>
          <w:rFonts w:cs="Calibri"/>
          <w:szCs w:val="24"/>
        </w:rPr>
        <w:t xml:space="preserve">koszty </w:t>
      </w:r>
      <w:r w:rsidR="00720941" w:rsidRPr="00A133FC">
        <w:rPr>
          <w:rFonts w:cs="Calibri"/>
          <w:szCs w:val="24"/>
        </w:rPr>
        <w:t xml:space="preserve">rozliczane stawką ryczałtową </w:t>
      </w:r>
      <w:r w:rsidRPr="00A133FC">
        <w:rPr>
          <w:rFonts w:cs="Calibri"/>
          <w:szCs w:val="24"/>
        </w:rPr>
        <w:t xml:space="preserve">zostały zmniejszone proporcjonalnie do zmniejszonych kwalifikowalnych kosztów stanowiących podstawę </w:t>
      </w:r>
      <w:r w:rsidR="00A041FB" w:rsidRPr="00A133FC">
        <w:rPr>
          <w:rFonts w:cs="Calibri"/>
          <w:szCs w:val="24"/>
        </w:rPr>
        <w:t xml:space="preserve">do </w:t>
      </w:r>
      <w:r w:rsidRPr="00A133FC">
        <w:rPr>
          <w:rFonts w:cs="Calibri"/>
          <w:szCs w:val="24"/>
        </w:rPr>
        <w:t>zastosowania stawki ryczałtowej</w:t>
      </w:r>
      <w:r w:rsidR="00BA085F" w:rsidRPr="00A133FC">
        <w:rPr>
          <w:rFonts w:cs="Calibri"/>
          <w:szCs w:val="24"/>
        </w:rPr>
        <w:t>.</w:t>
      </w:r>
    </w:p>
    <w:bookmarkEnd w:id="56"/>
    <w:p w14:paraId="62908DFD" w14:textId="71282A87" w:rsidR="00ED2308" w:rsidRPr="00A55663" w:rsidRDefault="00172FDF" w:rsidP="00F02D2C">
      <w:pPr>
        <w:pStyle w:val="Nagwek2"/>
        <w:spacing w:before="240" w:after="120" w:line="276" w:lineRule="auto"/>
        <w:rPr>
          <w:rFonts w:cs="Calibri"/>
          <w:sz w:val="24"/>
          <w:szCs w:val="24"/>
        </w:rPr>
      </w:pPr>
      <w:r w:rsidRPr="00A55663">
        <w:rPr>
          <w:rFonts w:cs="Calibri"/>
          <w:sz w:val="24"/>
          <w:szCs w:val="24"/>
        </w:rPr>
        <w:t>§ 1</w:t>
      </w:r>
      <w:r w:rsidR="00B37A73" w:rsidRPr="00A55663">
        <w:rPr>
          <w:rFonts w:cs="Calibri"/>
          <w:sz w:val="24"/>
          <w:szCs w:val="24"/>
        </w:rPr>
        <w:t>3</w:t>
      </w:r>
      <w:r w:rsidR="00735A4A" w:rsidRPr="00A55663">
        <w:rPr>
          <w:rFonts w:cs="Calibri"/>
          <w:sz w:val="24"/>
          <w:szCs w:val="24"/>
        </w:rPr>
        <w:t>*</w:t>
      </w:r>
      <w:r w:rsidR="00D8515B" w:rsidRPr="00A55663">
        <w:rPr>
          <w:rFonts w:cs="Calibri"/>
          <w:sz w:val="24"/>
          <w:szCs w:val="24"/>
        </w:rPr>
        <w:br/>
      </w:r>
      <w:r w:rsidR="00ED2308" w:rsidRPr="00A55663">
        <w:rPr>
          <w:rFonts w:cs="Calibri"/>
          <w:sz w:val="24"/>
          <w:szCs w:val="24"/>
        </w:rPr>
        <w:t xml:space="preserve">Rozliczanie </w:t>
      </w:r>
      <w:r w:rsidR="00502EC6" w:rsidRPr="00A55663">
        <w:rPr>
          <w:rFonts w:cs="Calibri"/>
          <w:sz w:val="24"/>
          <w:szCs w:val="24"/>
        </w:rPr>
        <w:t xml:space="preserve">kosztów </w:t>
      </w:r>
      <w:r w:rsidR="00ED2308" w:rsidRPr="00A55663">
        <w:rPr>
          <w:rFonts w:cs="Calibri"/>
          <w:sz w:val="24"/>
          <w:szCs w:val="24"/>
        </w:rPr>
        <w:t>w oparciu o kwoty ryczałtowe</w:t>
      </w:r>
    </w:p>
    <w:p w14:paraId="541118EA" w14:textId="77777777" w:rsidR="00F02D2C" w:rsidRDefault="009F2A71" w:rsidP="00694FF7">
      <w:pPr>
        <w:pStyle w:val="Akapitzlist"/>
        <w:numPr>
          <w:ilvl w:val="0"/>
          <w:numId w:val="35"/>
        </w:numPr>
        <w:spacing w:before="120"/>
        <w:ind w:left="284" w:hanging="284"/>
        <w:contextualSpacing w:val="0"/>
        <w:jc w:val="both"/>
        <w:rPr>
          <w:rFonts w:cs="Calibri"/>
          <w:szCs w:val="24"/>
        </w:rPr>
      </w:pPr>
      <w:r w:rsidRPr="00A55663">
        <w:rPr>
          <w:rFonts w:cs="Calibri"/>
          <w:szCs w:val="24"/>
        </w:rPr>
        <w:t xml:space="preserve">Beneficjent rozlicza </w:t>
      </w:r>
      <w:r w:rsidR="00502EC6" w:rsidRPr="00A55663">
        <w:rPr>
          <w:rFonts w:cs="Calibri"/>
          <w:szCs w:val="24"/>
        </w:rPr>
        <w:t xml:space="preserve">koszty </w:t>
      </w:r>
      <w:r w:rsidRPr="00A55663">
        <w:rPr>
          <w:rFonts w:cs="Calibri"/>
          <w:szCs w:val="24"/>
        </w:rPr>
        <w:t xml:space="preserve">w ramach </w:t>
      </w:r>
      <w:r w:rsidR="007C7898" w:rsidRPr="00A55663">
        <w:rPr>
          <w:rFonts w:cs="Calibri"/>
          <w:szCs w:val="24"/>
        </w:rPr>
        <w:t>P</w:t>
      </w:r>
      <w:r w:rsidRPr="00A55663">
        <w:rPr>
          <w:rFonts w:cs="Calibri"/>
          <w:szCs w:val="24"/>
        </w:rPr>
        <w:t>rojektu w oparciu o kwoty ryczałtowe</w:t>
      </w:r>
      <w:r w:rsidR="005B4BFB" w:rsidRPr="00A55663">
        <w:rPr>
          <w:rFonts w:cs="Calibri"/>
          <w:szCs w:val="24"/>
        </w:rPr>
        <w:t>, których wysokość i</w:t>
      </w:r>
      <w:r w:rsidR="00F02D2C">
        <w:rPr>
          <w:rFonts w:cs="Calibri"/>
          <w:szCs w:val="24"/>
        </w:rPr>
        <w:t> </w:t>
      </w:r>
      <w:r w:rsidR="005B4BFB" w:rsidRPr="00A55663">
        <w:rPr>
          <w:rFonts w:cs="Calibri"/>
          <w:szCs w:val="24"/>
        </w:rPr>
        <w:t xml:space="preserve">zakres określa Załącznik nr 1, Załącznik nr 2 i </w:t>
      </w:r>
      <w:r w:rsidR="00B84532" w:rsidRPr="00A55663">
        <w:rPr>
          <w:rFonts w:cs="Calibri"/>
          <w:szCs w:val="24"/>
        </w:rPr>
        <w:t xml:space="preserve">– </w:t>
      </w:r>
      <w:r w:rsidR="005B4BFB" w:rsidRPr="00A55663">
        <w:rPr>
          <w:rFonts w:cs="Calibri"/>
          <w:szCs w:val="24"/>
        </w:rPr>
        <w:t>jeżeli dotyczy</w:t>
      </w:r>
      <w:r w:rsidR="00B84532" w:rsidRPr="00A55663">
        <w:rPr>
          <w:rFonts w:cs="Calibri"/>
          <w:szCs w:val="24"/>
        </w:rPr>
        <w:t xml:space="preserve"> –</w:t>
      </w:r>
      <w:r w:rsidR="005B4BFB" w:rsidRPr="00A55663">
        <w:rPr>
          <w:rFonts w:cs="Calibri"/>
          <w:szCs w:val="24"/>
        </w:rPr>
        <w:t xml:space="preserve"> Załącznik nr 3 do Umowy.</w:t>
      </w:r>
    </w:p>
    <w:p w14:paraId="116C98CF" w14:textId="10797703" w:rsidR="00F02D2C" w:rsidRDefault="008905F0" w:rsidP="00694FF7">
      <w:pPr>
        <w:pStyle w:val="Akapitzlist"/>
        <w:numPr>
          <w:ilvl w:val="0"/>
          <w:numId w:val="35"/>
        </w:numPr>
        <w:ind w:left="284" w:hanging="284"/>
        <w:contextualSpacing w:val="0"/>
        <w:jc w:val="both"/>
        <w:rPr>
          <w:rFonts w:cs="Calibri"/>
          <w:szCs w:val="24"/>
        </w:rPr>
      </w:pPr>
      <w:r w:rsidRPr="00F02D2C">
        <w:rPr>
          <w:rFonts w:cs="Calibri"/>
          <w:szCs w:val="24"/>
        </w:rPr>
        <w:t>Beneficjent może wnioskować o zaliczkę n</w:t>
      </w:r>
      <w:r w:rsidR="00CC2404" w:rsidRPr="00F02D2C">
        <w:rPr>
          <w:rFonts w:cs="Calibri"/>
          <w:szCs w:val="24"/>
        </w:rPr>
        <w:t>a realizację Zadania objętego kwotą ryczałtową</w:t>
      </w:r>
      <w:r w:rsidR="00895E8C" w:rsidRPr="00F02D2C">
        <w:rPr>
          <w:rFonts w:cs="Calibri"/>
          <w:szCs w:val="24"/>
        </w:rPr>
        <w:t xml:space="preserve">, jeżeli regulamin wyboru projektów przewiduje taką możliwość. Beneficjent wnioskując o zaliczkę składa wniosek o płatność oraz dokumenty wskazane w Załączniku nr 10 do Umowy. Warunkiem wypłaty drugiej i kolejnych transz zaliczki jest przedłożenie przez Beneficjenta </w:t>
      </w:r>
      <w:r w:rsidR="00C72F84" w:rsidRPr="00F02D2C">
        <w:rPr>
          <w:rFonts w:cs="Calibri"/>
          <w:szCs w:val="24"/>
        </w:rPr>
        <w:t>wniosku o płatność z</w:t>
      </w:r>
      <w:r w:rsidR="00F02D2C">
        <w:rPr>
          <w:rFonts w:cs="Calibri"/>
          <w:szCs w:val="24"/>
        </w:rPr>
        <w:t> </w:t>
      </w:r>
      <w:r w:rsidR="00C72F84" w:rsidRPr="00F02D2C">
        <w:rPr>
          <w:rFonts w:cs="Calibri"/>
          <w:szCs w:val="24"/>
        </w:rPr>
        <w:t xml:space="preserve">wypełnioną częścią sprawozdawczą oraz </w:t>
      </w:r>
      <w:r w:rsidR="00895E8C" w:rsidRPr="00F02D2C">
        <w:rPr>
          <w:rFonts w:cs="Calibri"/>
          <w:szCs w:val="24"/>
        </w:rPr>
        <w:t>pisemnej informacji o</w:t>
      </w:r>
      <w:r w:rsidR="006828CC">
        <w:rPr>
          <w:rFonts w:cs="Calibri"/>
          <w:szCs w:val="24"/>
        </w:rPr>
        <w:t> </w:t>
      </w:r>
      <w:r w:rsidR="00895E8C" w:rsidRPr="00F02D2C">
        <w:rPr>
          <w:rFonts w:cs="Calibri"/>
          <w:szCs w:val="24"/>
        </w:rPr>
        <w:t>wydatkowaniu min. 70% wcześniej otrzymanych transz zaliczki</w:t>
      </w:r>
      <w:r w:rsidR="00CC2404" w:rsidRPr="00F02D2C">
        <w:rPr>
          <w:rFonts w:cs="Calibri"/>
          <w:szCs w:val="24"/>
        </w:rPr>
        <w:t xml:space="preserve">. </w:t>
      </w:r>
      <w:r w:rsidR="005847CD" w:rsidRPr="00F02D2C">
        <w:rPr>
          <w:rFonts w:cs="Calibri"/>
          <w:szCs w:val="24"/>
        </w:rPr>
        <w:t>R</w:t>
      </w:r>
      <w:r w:rsidR="00CC2404" w:rsidRPr="00F02D2C">
        <w:rPr>
          <w:rFonts w:cs="Calibri"/>
          <w:szCs w:val="24"/>
        </w:rPr>
        <w:t>ozliczenie zaliczki uzależnione jest od rozliczenia kwoty ryczałtowej</w:t>
      </w:r>
      <w:r w:rsidR="007358FF" w:rsidRPr="00F02D2C">
        <w:rPr>
          <w:rFonts w:cs="Calibri"/>
          <w:szCs w:val="24"/>
        </w:rPr>
        <w:t xml:space="preserve"> i</w:t>
      </w:r>
      <w:r w:rsidR="002E3D10" w:rsidRPr="00F02D2C">
        <w:rPr>
          <w:rFonts w:cs="Calibri"/>
          <w:szCs w:val="24"/>
        </w:rPr>
        <w:t> </w:t>
      </w:r>
      <w:r w:rsidR="00496B1D" w:rsidRPr="00F02D2C">
        <w:rPr>
          <w:rFonts w:cs="Calibri"/>
          <w:szCs w:val="24"/>
        </w:rPr>
        <w:t>powinno nastąpić najpóźniej we wniosku o</w:t>
      </w:r>
      <w:r w:rsidR="006828CC">
        <w:rPr>
          <w:rFonts w:cs="Calibri"/>
          <w:szCs w:val="24"/>
        </w:rPr>
        <w:t> </w:t>
      </w:r>
      <w:r w:rsidR="00496B1D" w:rsidRPr="00F02D2C">
        <w:rPr>
          <w:rFonts w:cs="Calibri"/>
          <w:szCs w:val="24"/>
        </w:rPr>
        <w:t>płatność końcową</w:t>
      </w:r>
      <w:r w:rsidR="00CC2404" w:rsidRPr="00F02D2C">
        <w:rPr>
          <w:rFonts w:cs="Calibri"/>
          <w:szCs w:val="24"/>
        </w:rPr>
        <w:t>.</w:t>
      </w:r>
      <w:r w:rsidR="00EA43B8" w:rsidRPr="00F02D2C">
        <w:rPr>
          <w:rFonts w:cs="Calibri"/>
          <w:szCs w:val="24"/>
        </w:rPr>
        <w:t xml:space="preserve"> W przypadku nierozliczenia zaliczki zapisy §</w:t>
      </w:r>
      <w:r w:rsidR="002702BC" w:rsidRPr="00F02D2C">
        <w:rPr>
          <w:rFonts w:cs="Calibri"/>
          <w:szCs w:val="24"/>
        </w:rPr>
        <w:t xml:space="preserve"> </w:t>
      </w:r>
      <w:r w:rsidR="00EA43B8" w:rsidRPr="00F02D2C">
        <w:rPr>
          <w:rFonts w:cs="Calibri"/>
          <w:szCs w:val="24"/>
        </w:rPr>
        <w:t>21 Umowy stosuje się odpowiednio.</w:t>
      </w:r>
    </w:p>
    <w:p w14:paraId="57B40B2C" w14:textId="33B38B0C" w:rsidR="00F02D2C" w:rsidRPr="0064606B" w:rsidRDefault="00AA6D72" w:rsidP="00694FF7">
      <w:pPr>
        <w:pStyle w:val="Akapitzlist"/>
        <w:numPr>
          <w:ilvl w:val="0"/>
          <w:numId w:val="35"/>
        </w:numPr>
        <w:ind w:left="284" w:hanging="284"/>
        <w:contextualSpacing w:val="0"/>
        <w:jc w:val="both"/>
        <w:rPr>
          <w:rFonts w:cs="Calibri"/>
          <w:szCs w:val="24"/>
        </w:rPr>
      </w:pPr>
      <w:r w:rsidRPr="00F02D2C">
        <w:rPr>
          <w:rFonts w:cs="Calibri"/>
          <w:szCs w:val="24"/>
        </w:rPr>
        <w:t>Rozliczenie kwoty ryczałtowej polega na wykazaniu we wniosku o płatność, że Zadanie objęte kwotą ryczałtową zostało wykonane oraz że wskaźniki przypisane tej kwocie zostały w pełni osiągnięte, zgodnie z</w:t>
      </w:r>
      <w:r w:rsidR="00D57806" w:rsidRPr="00F02D2C">
        <w:rPr>
          <w:rFonts w:cs="Calibri"/>
          <w:szCs w:val="24"/>
        </w:rPr>
        <w:t> </w:t>
      </w:r>
      <w:r w:rsidRPr="00F02D2C">
        <w:rPr>
          <w:rFonts w:cs="Calibri"/>
          <w:szCs w:val="24"/>
        </w:rPr>
        <w:t>Umow</w:t>
      </w:r>
      <w:r w:rsidR="00284CBC" w:rsidRPr="00F02D2C">
        <w:rPr>
          <w:rFonts w:cs="Calibri"/>
          <w:szCs w:val="24"/>
        </w:rPr>
        <w:t>ą</w:t>
      </w:r>
      <w:r w:rsidRPr="00F02D2C">
        <w:rPr>
          <w:rFonts w:cs="Calibri"/>
          <w:szCs w:val="24"/>
        </w:rPr>
        <w:t xml:space="preserve">. Na potwierdzenie powyższego Beneficjent zobowiązany jest przedstawić </w:t>
      </w:r>
      <w:r w:rsidR="00040563" w:rsidRPr="00F02D2C">
        <w:rPr>
          <w:rFonts w:cs="Calibri"/>
          <w:szCs w:val="24"/>
        </w:rPr>
        <w:t xml:space="preserve">do wniosku o płatność </w:t>
      </w:r>
      <w:r w:rsidRPr="00F02D2C">
        <w:rPr>
          <w:rFonts w:cs="Calibri"/>
          <w:szCs w:val="24"/>
        </w:rPr>
        <w:t xml:space="preserve">dokumenty </w:t>
      </w:r>
      <w:r w:rsidR="00040563" w:rsidRPr="00F02D2C">
        <w:rPr>
          <w:rFonts w:cs="Calibri"/>
          <w:szCs w:val="24"/>
        </w:rPr>
        <w:t>wskazane</w:t>
      </w:r>
      <w:r w:rsidRPr="00F02D2C">
        <w:rPr>
          <w:rFonts w:cs="Calibri"/>
          <w:szCs w:val="24"/>
        </w:rPr>
        <w:t xml:space="preserve"> w</w:t>
      </w:r>
      <w:r w:rsidR="001478A5" w:rsidRPr="00F02D2C">
        <w:rPr>
          <w:rFonts w:cs="Calibri"/>
          <w:szCs w:val="24"/>
        </w:rPr>
        <w:t> </w:t>
      </w:r>
      <w:r w:rsidRPr="00F02D2C">
        <w:rPr>
          <w:rFonts w:cs="Calibri"/>
          <w:szCs w:val="24"/>
        </w:rPr>
        <w:t xml:space="preserve">Załączniku nr </w:t>
      </w:r>
      <w:r w:rsidR="00AD0DA5" w:rsidRPr="00F02D2C">
        <w:rPr>
          <w:rFonts w:cs="Calibri"/>
          <w:szCs w:val="24"/>
        </w:rPr>
        <w:t>10</w:t>
      </w:r>
      <w:r w:rsidRPr="00F02D2C">
        <w:rPr>
          <w:rFonts w:cs="Calibri"/>
          <w:szCs w:val="24"/>
        </w:rPr>
        <w:t xml:space="preserve"> do Umowy.</w:t>
      </w:r>
      <w:r w:rsidR="00B81385" w:rsidRPr="00F02D2C">
        <w:rPr>
          <w:rFonts w:cs="Calibri"/>
          <w:szCs w:val="24"/>
        </w:rPr>
        <w:t xml:space="preserve"> Jeżeli regulamin wyboru projektów dopuszcza taką możliwość </w:t>
      </w:r>
      <w:r w:rsidR="00B84532" w:rsidRPr="00F02D2C">
        <w:rPr>
          <w:rFonts w:cs="Calibri"/>
          <w:szCs w:val="24"/>
        </w:rPr>
        <w:t>–</w:t>
      </w:r>
      <w:r w:rsidR="00B81385" w:rsidRPr="00F02D2C">
        <w:rPr>
          <w:rFonts w:cs="Calibri"/>
          <w:szCs w:val="24"/>
        </w:rPr>
        <w:t xml:space="preserve"> </w:t>
      </w:r>
      <w:r w:rsidR="005230E2" w:rsidRPr="00F02D2C">
        <w:rPr>
          <w:rFonts w:cs="Calibri"/>
          <w:szCs w:val="24"/>
        </w:rPr>
        <w:t xml:space="preserve">rozliczenie </w:t>
      </w:r>
      <w:r w:rsidR="00B81385" w:rsidRPr="00F02D2C">
        <w:rPr>
          <w:rFonts w:cs="Calibri"/>
          <w:szCs w:val="24"/>
        </w:rPr>
        <w:t>kwot</w:t>
      </w:r>
      <w:r w:rsidR="005230E2" w:rsidRPr="00F02D2C">
        <w:rPr>
          <w:rFonts w:cs="Calibri"/>
          <w:szCs w:val="24"/>
        </w:rPr>
        <w:t>y</w:t>
      </w:r>
      <w:r w:rsidR="00B81385" w:rsidRPr="00F02D2C">
        <w:rPr>
          <w:rFonts w:cs="Calibri"/>
          <w:szCs w:val="24"/>
        </w:rPr>
        <w:t xml:space="preserve"> ryczałtow</w:t>
      </w:r>
      <w:r w:rsidR="005230E2" w:rsidRPr="00F02D2C">
        <w:rPr>
          <w:rFonts w:cs="Calibri"/>
          <w:szCs w:val="24"/>
        </w:rPr>
        <w:t>ej</w:t>
      </w:r>
      <w:r w:rsidR="00B81385" w:rsidRPr="00F02D2C">
        <w:rPr>
          <w:rFonts w:cs="Calibri"/>
          <w:szCs w:val="24"/>
        </w:rPr>
        <w:t xml:space="preserve"> może być </w:t>
      </w:r>
      <w:r w:rsidR="005230E2" w:rsidRPr="00F02D2C">
        <w:rPr>
          <w:rFonts w:cs="Calibri"/>
          <w:szCs w:val="24"/>
        </w:rPr>
        <w:t>dokonywane w etapach, a nie po zrealizowaniu całości działań objętych kwotą ryczałtową.</w:t>
      </w:r>
    </w:p>
    <w:p w14:paraId="777D58D7" w14:textId="27F60854" w:rsidR="00F02D2C" w:rsidRDefault="00692436" w:rsidP="00694FF7">
      <w:pPr>
        <w:pStyle w:val="Akapitzlist"/>
        <w:numPr>
          <w:ilvl w:val="0"/>
          <w:numId w:val="35"/>
        </w:numPr>
        <w:ind w:left="284" w:hanging="284"/>
        <w:contextualSpacing w:val="0"/>
        <w:jc w:val="both"/>
        <w:rPr>
          <w:rFonts w:cs="Calibri"/>
          <w:szCs w:val="24"/>
        </w:rPr>
      </w:pPr>
      <w:r w:rsidRPr="00F02D2C">
        <w:rPr>
          <w:rFonts w:cs="Calibri"/>
          <w:szCs w:val="24"/>
        </w:rPr>
        <w:t>Kwota ryczałtowa przyznana na Zadanie zostanie uznana w całości za niekwalifikowalną w</w:t>
      </w:r>
      <w:r w:rsidR="0064606B">
        <w:rPr>
          <w:rFonts w:cs="Calibri"/>
          <w:szCs w:val="24"/>
        </w:rPr>
        <w:t> </w:t>
      </w:r>
      <w:r w:rsidRPr="00F02D2C">
        <w:rPr>
          <w:rFonts w:cs="Calibri"/>
          <w:szCs w:val="24"/>
        </w:rPr>
        <w:t>przypadku realizacji tego Zadania niezgodnie z wnioskiem o dofinansowanie i Umową (w tym ze względu na nieosiągnięcie w pełnej wysokości wskaźników przypisanych kwocie ryczałtowej).</w:t>
      </w:r>
      <w:r w:rsidR="006E7AD9" w:rsidRPr="00F02D2C">
        <w:rPr>
          <w:rFonts w:cs="Calibri"/>
          <w:szCs w:val="24"/>
        </w:rPr>
        <w:t xml:space="preserve"> </w:t>
      </w:r>
      <w:bookmarkStart w:id="60" w:name="_Hlk128048194"/>
      <w:r w:rsidR="006E7AD9" w:rsidRPr="00F02D2C">
        <w:rPr>
          <w:rFonts w:cs="Calibri"/>
          <w:szCs w:val="24"/>
        </w:rPr>
        <w:t>Zapisy § 19 ust. 6 i § 21 ust. 6</w:t>
      </w:r>
      <w:bookmarkEnd w:id="60"/>
      <w:r w:rsidR="006E7AD9" w:rsidRPr="00F02D2C">
        <w:rPr>
          <w:rFonts w:cs="Calibri"/>
          <w:szCs w:val="24"/>
        </w:rPr>
        <w:t xml:space="preserve"> Umowy stosuje się odpowiednio.</w:t>
      </w:r>
      <w:r w:rsidR="00F02D2C">
        <w:rPr>
          <w:rFonts w:cs="Calibri"/>
          <w:szCs w:val="24"/>
        </w:rPr>
        <w:t xml:space="preserve"> </w:t>
      </w:r>
    </w:p>
    <w:p w14:paraId="62601C49" w14:textId="52C1FFC0" w:rsidR="00EC1DC6" w:rsidRPr="00F02D2C" w:rsidRDefault="00EF17EF" w:rsidP="00694FF7">
      <w:pPr>
        <w:pStyle w:val="Akapitzlist"/>
        <w:numPr>
          <w:ilvl w:val="0"/>
          <w:numId w:val="35"/>
        </w:numPr>
        <w:ind w:left="284" w:hanging="284"/>
        <w:contextualSpacing w:val="0"/>
        <w:jc w:val="both"/>
        <w:rPr>
          <w:rFonts w:cs="Calibri"/>
          <w:szCs w:val="24"/>
        </w:rPr>
      </w:pPr>
      <w:r w:rsidRPr="00F02D2C">
        <w:rPr>
          <w:rFonts w:cs="Calibri"/>
          <w:szCs w:val="24"/>
        </w:rPr>
        <w:lastRenderedPageBreak/>
        <w:t xml:space="preserve">Koszty </w:t>
      </w:r>
      <w:r w:rsidR="00EA133E" w:rsidRPr="00F02D2C">
        <w:rPr>
          <w:rFonts w:cs="Calibri"/>
          <w:szCs w:val="24"/>
        </w:rPr>
        <w:t xml:space="preserve">poniesione </w:t>
      </w:r>
      <w:r w:rsidR="00505CAA" w:rsidRPr="00F02D2C">
        <w:rPr>
          <w:rFonts w:cs="Calibri"/>
          <w:szCs w:val="24"/>
        </w:rPr>
        <w:t xml:space="preserve">przez Beneficjenta </w:t>
      </w:r>
      <w:r w:rsidR="00EA133E" w:rsidRPr="00F02D2C">
        <w:rPr>
          <w:rFonts w:cs="Calibri"/>
          <w:szCs w:val="24"/>
        </w:rPr>
        <w:t>w kwocie wyższej niż wskazana w Umow</w:t>
      </w:r>
      <w:r w:rsidRPr="00F02D2C">
        <w:rPr>
          <w:rFonts w:cs="Calibri"/>
          <w:szCs w:val="24"/>
        </w:rPr>
        <w:t>ie</w:t>
      </w:r>
      <w:r w:rsidR="00EA133E" w:rsidRPr="00F02D2C">
        <w:rPr>
          <w:rFonts w:cs="Calibri"/>
          <w:szCs w:val="24"/>
        </w:rPr>
        <w:t xml:space="preserve"> </w:t>
      </w:r>
      <w:r w:rsidR="00274386" w:rsidRPr="00F02D2C">
        <w:rPr>
          <w:rFonts w:cs="Calibri"/>
          <w:szCs w:val="24"/>
        </w:rPr>
        <w:t>uznaje się za niekwalifikowalne.</w:t>
      </w:r>
      <w:r w:rsidR="00F74A43" w:rsidRPr="00F02D2C">
        <w:rPr>
          <w:rFonts w:cs="Calibri"/>
          <w:szCs w:val="24"/>
        </w:rPr>
        <w:t xml:space="preserve"> </w:t>
      </w:r>
      <w:bookmarkStart w:id="61" w:name="_Hlk96513649"/>
      <w:bookmarkStart w:id="62" w:name="_Hlk96503150"/>
    </w:p>
    <w:bookmarkEnd w:id="61"/>
    <w:bookmarkEnd w:id="62"/>
    <w:p w14:paraId="0D4826BD" w14:textId="4F580AE2" w:rsidR="000C07B4" w:rsidRPr="00A55663" w:rsidRDefault="00F05F48" w:rsidP="000B147E">
      <w:pPr>
        <w:pStyle w:val="Nagwek2"/>
        <w:spacing w:before="240" w:after="120" w:line="276" w:lineRule="auto"/>
        <w:rPr>
          <w:rFonts w:cs="Calibri"/>
          <w:sz w:val="24"/>
          <w:szCs w:val="24"/>
        </w:rPr>
      </w:pPr>
      <w:r w:rsidRPr="00A55663">
        <w:rPr>
          <w:rFonts w:cs="Calibri"/>
          <w:sz w:val="24"/>
          <w:szCs w:val="24"/>
        </w:rPr>
        <w:t>§ 14*</w:t>
      </w:r>
      <w:r w:rsidR="00D8515B" w:rsidRPr="00A55663">
        <w:rPr>
          <w:rFonts w:cs="Calibri"/>
          <w:sz w:val="24"/>
          <w:szCs w:val="24"/>
        </w:rPr>
        <w:br/>
      </w:r>
      <w:r w:rsidR="000C07B4" w:rsidRPr="00A55663">
        <w:rPr>
          <w:rFonts w:cs="Calibri"/>
          <w:sz w:val="24"/>
          <w:szCs w:val="24"/>
        </w:rPr>
        <w:t xml:space="preserve">Rozliczanie </w:t>
      </w:r>
      <w:r w:rsidR="00B31C30" w:rsidRPr="00A55663">
        <w:rPr>
          <w:rFonts w:cs="Calibri"/>
          <w:sz w:val="24"/>
          <w:szCs w:val="24"/>
        </w:rPr>
        <w:t xml:space="preserve">kosztów </w:t>
      </w:r>
      <w:r w:rsidR="000C07B4" w:rsidRPr="00A55663">
        <w:rPr>
          <w:rFonts w:cs="Calibri"/>
          <w:sz w:val="24"/>
          <w:szCs w:val="24"/>
        </w:rPr>
        <w:t>w oparciu o stawki jednostkowe</w:t>
      </w:r>
    </w:p>
    <w:p w14:paraId="57022AD2" w14:textId="77777777" w:rsidR="000B147E" w:rsidRDefault="00F05F48" w:rsidP="00694FF7">
      <w:pPr>
        <w:pStyle w:val="Akapitzlist"/>
        <w:numPr>
          <w:ilvl w:val="0"/>
          <w:numId w:val="36"/>
        </w:numPr>
        <w:spacing w:before="120"/>
        <w:ind w:left="284" w:hanging="284"/>
        <w:contextualSpacing w:val="0"/>
        <w:jc w:val="both"/>
        <w:rPr>
          <w:rFonts w:cs="Calibri"/>
          <w:szCs w:val="24"/>
        </w:rPr>
      </w:pPr>
      <w:bookmarkStart w:id="63" w:name="_Hlk96082800"/>
      <w:r w:rsidRPr="00A55663">
        <w:rPr>
          <w:rFonts w:cs="Calibri"/>
          <w:szCs w:val="24"/>
        </w:rPr>
        <w:t xml:space="preserve">Beneficjent rozlicza </w:t>
      </w:r>
      <w:bookmarkStart w:id="64" w:name="_Hlk106803847"/>
      <w:r w:rsidR="0094528D" w:rsidRPr="00A55663">
        <w:rPr>
          <w:rFonts w:cs="Calibri"/>
          <w:szCs w:val="24"/>
        </w:rPr>
        <w:t xml:space="preserve">koszty </w:t>
      </w:r>
      <w:r w:rsidRPr="00A55663">
        <w:rPr>
          <w:rFonts w:cs="Calibri"/>
          <w:szCs w:val="24"/>
        </w:rPr>
        <w:t xml:space="preserve">objęte stawkami jednostkowymi </w:t>
      </w:r>
      <w:bookmarkEnd w:id="64"/>
      <w:r w:rsidRPr="00A55663">
        <w:rPr>
          <w:rFonts w:cs="Calibri"/>
          <w:szCs w:val="24"/>
        </w:rPr>
        <w:t>w ramach Projektu zgodnie z</w:t>
      </w:r>
      <w:bookmarkStart w:id="65" w:name="_Hlk93066261"/>
      <w:r w:rsidR="00E52BC2" w:rsidRPr="00A55663">
        <w:rPr>
          <w:rFonts w:cs="Calibri"/>
          <w:szCs w:val="24"/>
        </w:rPr>
        <w:t> </w:t>
      </w:r>
      <w:r w:rsidR="004770D6" w:rsidRPr="000B147E">
        <w:rPr>
          <w:rFonts w:cs="Calibri"/>
          <w:szCs w:val="24"/>
        </w:rPr>
        <w:t>r</w:t>
      </w:r>
      <w:r w:rsidRPr="000B147E">
        <w:rPr>
          <w:rFonts w:cs="Calibri"/>
          <w:szCs w:val="24"/>
        </w:rPr>
        <w:t>egulaminem wyboru projektów</w:t>
      </w:r>
      <w:bookmarkEnd w:id="65"/>
      <w:r w:rsidRPr="000B147E">
        <w:rPr>
          <w:rFonts w:cs="Calibri"/>
          <w:szCs w:val="24"/>
        </w:rPr>
        <w:t xml:space="preserve"> </w:t>
      </w:r>
      <w:r w:rsidRPr="00A55663">
        <w:rPr>
          <w:rFonts w:cs="Calibri"/>
          <w:szCs w:val="24"/>
        </w:rPr>
        <w:t xml:space="preserve">i Umową. </w:t>
      </w:r>
      <w:bookmarkEnd w:id="63"/>
    </w:p>
    <w:p w14:paraId="5B5C14D1" w14:textId="1B735BF5" w:rsidR="00F05F48" w:rsidRPr="000B147E" w:rsidRDefault="00465AA3" w:rsidP="00694FF7">
      <w:pPr>
        <w:pStyle w:val="Akapitzlist"/>
        <w:numPr>
          <w:ilvl w:val="0"/>
          <w:numId w:val="36"/>
        </w:numPr>
        <w:ind w:left="284" w:hanging="284"/>
        <w:contextualSpacing w:val="0"/>
        <w:jc w:val="both"/>
        <w:rPr>
          <w:rFonts w:cs="Calibri"/>
          <w:szCs w:val="24"/>
        </w:rPr>
      </w:pPr>
      <w:r>
        <w:rPr>
          <w:rFonts w:cs="Calibri"/>
          <w:szCs w:val="24"/>
        </w:rPr>
        <w:t>DIP</w:t>
      </w:r>
      <w:r w:rsidR="00F05F48" w:rsidRPr="000B147E">
        <w:rPr>
          <w:rFonts w:cs="Calibri"/>
          <w:szCs w:val="24"/>
        </w:rPr>
        <w:t xml:space="preserve"> ustala dla Projektu następujące stawki jednostkowe:</w:t>
      </w:r>
    </w:p>
    <w:p w14:paraId="3135D0FF" w14:textId="77777777" w:rsidR="000B147E" w:rsidRDefault="00F05F48" w:rsidP="00694FF7">
      <w:pPr>
        <w:pStyle w:val="Akapitzlist"/>
        <w:numPr>
          <w:ilvl w:val="0"/>
          <w:numId w:val="37"/>
        </w:numPr>
        <w:contextualSpacing w:val="0"/>
        <w:jc w:val="both"/>
        <w:rPr>
          <w:rFonts w:cs="Calibri"/>
          <w:szCs w:val="24"/>
        </w:rPr>
      </w:pPr>
      <w:r w:rsidRPr="00A55663">
        <w:rPr>
          <w:rFonts w:cs="Calibri"/>
          <w:szCs w:val="24"/>
        </w:rPr>
        <w:t>[</w:t>
      </w:r>
      <w:r w:rsidR="00E52BC2" w:rsidRPr="00A55663">
        <w:rPr>
          <w:rFonts w:cs="Calibri"/>
          <w:szCs w:val="24"/>
        </w:rPr>
        <w:t>wskazać stawkę</w:t>
      </w:r>
      <w:r w:rsidRPr="00A55663">
        <w:rPr>
          <w:rFonts w:cs="Calibri"/>
          <w:szCs w:val="24"/>
        </w:rPr>
        <w:t xml:space="preserve">] w kwocie </w:t>
      </w:r>
      <w:r w:rsidR="00947A85" w:rsidRPr="002F4C12">
        <w:rPr>
          <w:rFonts w:cs="Calibri"/>
          <w:b/>
          <w:bCs/>
          <w:szCs w:val="24"/>
        </w:rPr>
        <w:t>……………</w:t>
      </w:r>
      <w:r w:rsidR="00947A85" w:rsidRPr="000B147E">
        <w:rPr>
          <w:rFonts w:cs="Calibri"/>
          <w:szCs w:val="24"/>
        </w:rPr>
        <w:t xml:space="preserve"> </w:t>
      </w:r>
      <w:r w:rsidR="00947A85" w:rsidRPr="000B147E">
        <w:rPr>
          <w:rFonts w:cs="Calibri"/>
          <w:b/>
          <w:bCs/>
          <w:szCs w:val="24"/>
        </w:rPr>
        <w:t>PLN</w:t>
      </w:r>
      <w:r w:rsidRPr="00A55663">
        <w:rPr>
          <w:rFonts w:cs="Calibri"/>
          <w:szCs w:val="24"/>
        </w:rPr>
        <w:t>;</w:t>
      </w:r>
    </w:p>
    <w:p w14:paraId="2E423A5D" w14:textId="57429AB4" w:rsidR="00F05F48" w:rsidRPr="000B147E" w:rsidRDefault="00F05F48" w:rsidP="00694FF7">
      <w:pPr>
        <w:pStyle w:val="Akapitzlist"/>
        <w:numPr>
          <w:ilvl w:val="0"/>
          <w:numId w:val="37"/>
        </w:numPr>
        <w:contextualSpacing w:val="0"/>
        <w:jc w:val="both"/>
        <w:rPr>
          <w:rFonts w:cs="Calibri"/>
          <w:szCs w:val="24"/>
        </w:rPr>
      </w:pPr>
      <w:r w:rsidRPr="000B147E">
        <w:rPr>
          <w:rFonts w:cs="Calibri"/>
          <w:szCs w:val="24"/>
        </w:rPr>
        <w:t>[</w:t>
      </w:r>
      <w:r w:rsidR="00E52BC2" w:rsidRPr="000B147E">
        <w:rPr>
          <w:rFonts w:cs="Calibri"/>
          <w:szCs w:val="24"/>
        </w:rPr>
        <w:t>wskazać stawkę</w:t>
      </w:r>
      <w:r w:rsidRPr="000B147E">
        <w:rPr>
          <w:rFonts w:cs="Calibri"/>
          <w:szCs w:val="24"/>
        </w:rPr>
        <w:t>],</w:t>
      </w:r>
      <w:r w:rsidR="00ED3077" w:rsidRPr="000B147E">
        <w:rPr>
          <w:rFonts w:cs="Calibri"/>
          <w:szCs w:val="24"/>
        </w:rPr>
        <w:t xml:space="preserve"> </w:t>
      </w:r>
      <w:r w:rsidRPr="000B147E">
        <w:rPr>
          <w:rFonts w:cs="Calibri"/>
          <w:szCs w:val="24"/>
        </w:rPr>
        <w:t xml:space="preserve">związanej z cross-financing, w kwocie </w:t>
      </w:r>
      <w:r w:rsidR="00947A85" w:rsidRPr="000B147E">
        <w:rPr>
          <w:rFonts w:cs="Calibri"/>
          <w:b/>
          <w:bCs/>
          <w:szCs w:val="24"/>
        </w:rPr>
        <w:t>…………… PLN</w:t>
      </w:r>
      <w:r w:rsidRPr="000B147E">
        <w:rPr>
          <w:rFonts w:cs="Calibri"/>
          <w:szCs w:val="24"/>
        </w:rPr>
        <w:t xml:space="preserve">*. </w:t>
      </w:r>
    </w:p>
    <w:p w14:paraId="160A1C8A" w14:textId="77777777" w:rsidR="000B147E" w:rsidRDefault="00F05F48" w:rsidP="00694FF7">
      <w:pPr>
        <w:pStyle w:val="Akapitzlist"/>
        <w:numPr>
          <w:ilvl w:val="0"/>
          <w:numId w:val="36"/>
        </w:numPr>
        <w:ind w:left="284" w:hanging="284"/>
        <w:contextualSpacing w:val="0"/>
        <w:jc w:val="both"/>
        <w:rPr>
          <w:rFonts w:cs="Calibri"/>
          <w:szCs w:val="24"/>
        </w:rPr>
      </w:pPr>
      <w:r w:rsidRPr="00A55663">
        <w:rPr>
          <w:rFonts w:cs="Calibri"/>
          <w:szCs w:val="24"/>
        </w:rPr>
        <w:t xml:space="preserve">Stawka jednostkowa </w:t>
      </w:r>
      <w:bookmarkStart w:id="66" w:name="_Hlk93071023"/>
      <w:r w:rsidRPr="00A55663">
        <w:rPr>
          <w:rFonts w:cs="Calibri"/>
          <w:szCs w:val="24"/>
        </w:rPr>
        <w:t xml:space="preserve">jest rozliczana na podstawie dokumentów wskazanych w Załączniku nr </w:t>
      </w:r>
      <w:r w:rsidR="00E52BC2" w:rsidRPr="00A55663">
        <w:rPr>
          <w:rFonts w:cs="Calibri"/>
          <w:szCs w:val="24"/>
        </w:rPr>
        <w:t xml:space="preserve">10 </w:t>
      </w:r>
      <w:r w:rsidRPr="00A55663">
        <w:rPr>
          <w:rFonts w:cs="Calibri"/>
          <w:szCs w:val="24"/>
        </w:rPr>
        <w:t xml:space="preserve">do Umowy. </w:t>
      </w:r>
      <w:bookmarkEnd w:id="66"/>
    </w:p>
    <w:p w14:paraId="2139CDDE" w14:textId="77777777" w:rsidR="000B147E" w:rsidRDefault="00F05F48" w:rsidP="00694FF7">
      <w:pPr>
        <w:pStyle w:val="Akapitzlist"/>
        <w:numPr>
          <w:ilvl w:val="0"/>
          <w:numId w:val="36"/>
        </w:numPr>
        <w:ind w:left="284" w:hanging="284"/>
        <w:contextualSpacing w:val="0"/>
        <w:jc w:val="both"/>
        <w:rPr>
          <w:rFonts w:cs="Calibri"/>
          <w:szCs w:val="24"/>
        </w:rPr>
      </w:pPr>
      <w:r w:rsidRPr="000B147E">
        <w:rPr>
          <w:rFonts w:cs="Calibri"/>
          <w:szCs w:val="24"/>
        </w:rPr>
        <w:t xml:space="preserve">Kwota wydatków kwalifikowalnych ustalana jest </w:t>
      </w:r>
      <w:r w:rsidR="00B31C30" w:rsidRPr="000B147E">
        <w:rPr>
          <w:rFonts w:cs="Calibri"/>
          <w:szCs w:val="24"/>
        </w:rPr>
        <w:t xml:space="preserve">według </w:t>
      </w:r>
      <w:r w:rsidR="009E38F3" w:rsidRPr="000B147E">
        <w:rPr>
          <w:rFonts w:cs="Calibri"/>
          <w:szCs w:val="24"/>
        </w:rPr>
        <w:t>określonej w ust. 2 kwoty stawki jednostkowej i</w:t>
      </w:r>
      <w:r w:rsidR="00167480" w:rsidRPr="000B147E">
        <w:rPr>
          <w:rFonts w:cs="Calibri"/>
          <w:szCs w:val="24"/>
        </w:rPr>
        <w:t> </w:t>
      </w:r>
      <w:r w:rsidR="009E38F3" w:rsidRPr="000B147E">
        <w:rPr>
          <w:rFonts w:cs="Calibri"/>
          <w:szCs w:val="24"/>
        </w:rPr>
        <w:t xml:space="preserve">liczby stawek jednostkowych (produktów lub rezultatów) </w:t>
      </w:r>
      <w:r w:rsidR="00B36F64" w:rsidRPr="000B147E">
        <w:rPr>
          <w:rFonts w:cs="Calibri"/>
          <w:szCs w:val="24"/>
        </w:rPr>
        <w:t xml:space="preserve">prawidłowo </w:t>
      </w:r>
      <w:r w:rsidR="009E38F3" w:rsidRPr="000B147E">
        <w:rPr>
          <w:rFonts w:cs="Calibri"/>
          <w:szCs w:val="24"/>
        </w:rPr>
        <w:t>zrealizowanych w ramach projektu.</w:t>
      </w:r>
    </w:p>
    <w:p w14:paraId="27EDE818" w14:textId="3AE097E6" w:rsidR="00F8020E" w:rsidRPr="000B147E" w:rsidRDefault="006B2F7D" w:rsidP="00694FF7">
      <w:pPr>
        <w:pStyle w:val="Akapitzlist"/>
        <w:numPr>
          <w:ilvl w:val="0"/>
          <w:numId w:val="36"/>
        </w:numPr>
        <w:ind w:left="284" w:hanging="284"/>
        <w:contextualSpacing w:val="0"/>
        <w:jc w:val="both"/>
        <w:rPr>
          <w:rFonts w:cs="Calibri"/>
          <w:szCs w:val="24"/>
        </w:rPr>
      </w:pPr>
      <w:r w:rsidRPr="000B147E">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bookmarkStart w:id="67" w:name="_Hlk128047841"/>
      <w:r w:rsidR="00793964" w:rsidRPr="000B147E">
        <w:rPr>
          <w:rFonts w:cs="Calibri"/>
          <w:szCs w:val="24"/>
        </w:rPr>
        <w:t xml:space="preserve">Zapisy § 19 ust. </w:t>
      </w:r>
      <w:r w:rsidR="00224A86" w:rsidRPr="000B147E">
        <w:rPr>
          <w:rFonts w:cs="Calibri"/>
          <w:szCs w:val="24"/>
        </w:rPr>
        <w:t xml:space="preserve">6 </w:t>
      </w:r>
      <w:r w:rsidR="00793964" w:rsidRPr="000B147E">
        <w:rPr>
          <w:rFonts w:cs="Calibri"/>
          <w:szCs w:val="24"/>
        </w:rPr>
        <w:t>i</w:t>
      </w:r>
      <w:r w:rsidR="001D1FD1" w:rsidRPr="000B147E">
        <w:rPr>
          <w:rFonts w:cs="Calibri"/>
          <w:szCs w:val="24"/>
        </w:rPr>
        <w:t> </w:t>
      </w:r>
      <w:r w:rsidR="00793964" w:rsidRPr="000B147E">
        <w:rPr>
          <w:rFonts w:cs="Calibri"/>
          <w:szCs w:val="24"/>
        </w:rPr>
        <w:t>§</w:t>
      </w:r>
      <w:r w:rsidR="001D1FD1" w:rsidRPr="000B147E">
        <w:rPr>
          <w:rFonts w:cs="Calibri"/>
          <w:szCs w:val="24"/>
        </w:rPr>
        <w:t> </w:t>
      </w:r>
      <w:r w:rsidR="00793964" w:rsidRPr="000B147E">
        <w:rPr>
          <w:rFonts w:cs="Calibri"/>
          <w:szCs w:val="24"/>
        </w:rPr>
        <w:t>21</w:t>
      </w:r>
      <w:r w:rsidR="005A1220">
        <w:rPr>
          <w:rFonts w:cs="Calibri"/>
          <w:szCs w:val="24"/>
        </w:rPr>
        <w:t xml:space="preserve"> </w:t>
      </w:r>
      <w:r w:rsidR="006E7AD9" w:rsidRPr="000B147E">
        <w:rPr>
          <w:rFonts w:cs="Calibri"/>
          <w:szCs w:val="24"/>
        </w:rPr>
        <w:t xml:space="preserve">ust. 6 </w:t>
      </w:r>
      <w:r w:rsidR="00793964" w:rsidRPr="000B147E">
        <w:rPr>
          <w:rFonts w:cs="Calibri"/>
          <w:szCs w:val="24"/>
        </w:rPr>
        <w:t>Umowy stosuje się odpowiednio.</w:t>
      </w:r>
    </w:p>
    <w:bookmarkEnd w:id="67"/>
    <w:p w14:paraId="0D68D399" w14:textId="4BF8EECC" w:rsidR="00926FD3" w:rsidRPr="00A55663" w:rsidRDefault="002D5BF4" w:rsidP="005A1220">
      <w:pPr>
        <w:pStyle w:val="Nagwek2"/>
        <w:spacing w:before="240" w:after="120" w:line="276" w:lineRule="auto"/>
        <w:rPr>
          <w:rFonts w:cs="Calibri"/>
          <w:sz w:val="24"/>
          <w:szCs w:val="24"/>
        </w:rPr>
      </w:pPr>
      <w:r w:rsidRPr="00A55663">
        <w:rPr>
          <w:rFonts w:cs="Calibri"/>
          <w:sz w:val="24"/>
          <w:szCs w:val="24"/>
        </w:rPr>
        <w:t>§ 15</w:t>
      </w:r>
    </w:p>
    <w:p w14:paraId="7C86CCC4" w14:textId="339B7A61" w:rsidR="005A1220" w:rsidRDefault="00F35472" w:rsidP="00694FF7">
      <w:pPr>
        <w:pStyle w:val="Akapitzlist"/>
        <w:numPr>
          <w:ilvl w:val="0"/>
          <w:numId w:val="38"/>
        </w:numPr>
        <w:spacing w:before="120"/>
        <w:ind w:left="284" w:hanging="284"/>
        <w:contextualSpacing w:val="0"/>
        <w:jc w:val="both"/>
        <w:rPr>
          <w:rFonts w:cs="Calibri"/>
          <w:szCs w:val="24"/>
        </w:rPr>
      </w:pPr>
      <w:r>
        <w:rPr>
          <w:rFonts w:cs="Calibri"/>
          <w:szCs w:val="24"/>
        </w:rPr>
        <w:t>DIP</w:t>
      </w:r>
      <w:r w:rsidR="00BE6684" w:rsidRPr="00A55663">
        <w:rPr>
          <w:rFonts w:cs="Calibri"/>
          <w:szCs w:val="24"/>
        </w:rPr>
        <w:t xml:space="preserve"> weryfikuje wniosek o płatność </w:t>
      </w:r>
      <w:r w:rsidR="00636B5F" w:rsidRPr="00A55663">
        <w:rPr>
          <w:rFonts w:cs="Calibri"/>
          <w:szCs w:val="24"/>
        </w:rPr>
        <w:t xml:space="preserve">wraz załącznikami </w:t>
      </w:r>
      <w:r w:rsidR="004067B7" w:rsidRPr="00A55663">
        <w:rPr>
          <w:rFonts w:cs="Calibri"/>
          <w:szCs w:val="24"/>
        </w:rPr>
        <w:t>m.in.</w:t>
      </w:r>
      <w:r w:rsidR="00112434" w:rsidRPr="00A55663">
        <w:rPr>
          <w:rFonts w:cs="Calibri"/>
          <w:szCs w:val="24"/>
        </w:rPr>
        <w:t xml:space="preserve"> </w:t>
      </w:r>
      <w:r w:rsidR="00BE6684" w:rsidRPr="00A55663">
        <w:rPr>
          <w:rFonts w:cs="Calibri"/>
          <w:szCs w:val="24"/>
        </w:rPr>
        <w:t xml:space="preserve">pod kątem </w:t>
      </w:r>
      <w:r w:rsidR="00112434" w:rsidRPr="00A55663">
        <w:rPr>
          <w:rFonts w:cs="Calibri"/>
          <w:szCs w:val="24"/>
        </w:rPr>
        <w:t>prawidłowości jego sporządzenia, kwalifikowalności wydatków oraz realizacji Projektu zgodnie z</w:t>
      </w:r>
      <w:r w:rsidR="004B6EA0" w:rsidRPr="00A55663">
        <w:rPr>
          <w:rFonts w:cs="Calibri"/>
          <w:szCs w:val="24"/>
        </w:rPr>
        <w:t> </w:t>
      </w:r>
      <w:r w:rsidR="00112434" w:rsidRPr="00A55663">
        <w:rPr>
          <w:rFonts w:cs="Calibri"/>
          <w:szCs w:val="24"/>
        </w:rPr>
        <w:t>Umową.</w:t>
      </w:r>
    </w:p>
    <w:p w14:paraId="06CD4298" w14:textId="77777777" w:rsidR="005A1220" w:rsidRDefault="00870ACE" w:rsidP="00694FF7">
      <w:pPr>
        <w:pStyle w:val="Akapitzlist"/>
        <w:numPr>
          <w:ilvl w:val="0"/>
          <w:numId w:val="38"/>
        </w:numPr>
        <w:ind w:left="284" w:hanging="284"/>
        <w:contextualSpacing w:val="0"/>
        <w:jc w:val="both"/>
        <w:rPr>
          <w:rFonts w:cs="Calibri"/>
          <w:szCs w:val="24"/>
        </w:rPr>
      </w:pPr>
      <w:r w:rsidRPr="005A1220">
        <w:rPr>
          <w:rFonts w:cs="Calibri"/>
          <w:szCs w:val="24"/>
        </w:rPr>
        <w:t xml:space="preserve">Rozliczeniu zaliczki oraz refundacji podlegają jedynie wydatki </w:t>
      </w:r>
      <w:r w:rsidR="0064186B" w:rsidRPr="005A1220">
        <w:rPr>
          <w:rFonts w:cs="Calibri"/>
          <w:szCs w:val="24"/>
        </w:rPr>
        <w:t>spełniające warunki</w:t>
      </w:r>
      <w:r w:rsidRPr="005A1220">
        <w:rPr>
          <w:rFonts w:cs="Calibri"/>
          <w:szCs w:val="24"/>
        </w:rPr>
        <w:t xml:space="preserve"> kwalifikowalności wydatków określon</w:t>
      </w:r>
      <w:r w:rsidR="0064186B" w:rsidRPr="005A1220">
        <w:rPr>
          <w:rFonts w:cs="Calibri"/>
          <w:szCs w:val="24"/>
        </w:rPr>
        <w:t>e</w:t>
      </w:r>
      <w:r w:rsidRPr="005A1220">
        <w:rPr>
          <w:rFonts w:cs="Calibri"/>
          <w:szCs w:val="24"/>
        </w:rPr>
        <w:t xml:space="preserve"> w </w:t>
      </w:r>
      <w:r w:rsidR="004770D6" w:rsidRPr="005A1220">
        <w:rPr>
          <w:rFonts w:cs="Calibri"/>
          <w:color w:val="000000" w:themeColor="text1"/>
          <w:szCs w:val="24"/>
        </w:rPr>
        <w:t>r</w:t>
      </w:r>
      <w:r w:rsidRPr="005A1220">
        <w:rPr>
          <w:rFonts w:cs="Calibri"/>
          <w:color w:val="000000" w:themeColor="text1"/>
          <w:szCs w:val="24"/>
        </w:rPr>
        <w:t xml:space="preserve">egulaminie wyboru projektów </w:t>
      </w:r>
      <w:r w:rsidRPr="005A1220">
        <w:rPr>
          <w:rFonts w:cs="Calibri"/>
          <w:szCs w:val="24"/>
        </w:rPr>
        <w:t>i</w:t>
      </w:r>
      <w:r w:rsidR="00BB2756" w:rsidRPr="005A1220">
        <w:rPr>
          <w:rFonts w:cs="Calibri"/>
          <w:szCs w:val="24"/>
        </w:rPr>
        <w:t xml:space="preserve"> </w:t>
      </w:r>
      <w:r w:rsidRPr="005A1220">
        <w:rPr>
          <w:rFonts w:cs="Calibri"/>
          <w:szCs w:val="24"/>
        </w:rPr>
        <w:t xml:space="preserve">Wytycznych </w:t>
      </w:r>
      <w:r w:rsidR="00BB2756" w:rsidRPr="005A1220">
        <w:rPr>
          <w:rFonts w:cs="Calibri"/>
          <w:szCs w:val="24"/>
        </w:rPr>
        <w:t xml:space="preserve">dotyczących </w:t>
      </w:r>
      <w:r w:rsidRPr="005A1220">
        <w:rPr>
          <w:rFonts w:cs="Calibri"/>
          <w:szCs w:val="24"/>
        </w:rPr>
        <w:t>kwalifikowalności wydatków</w:t>
      </w:r>
      <w:r w:rsidR="00BB2756" w:rsidRPr="005A1220">
        <w:rPr>
          <w:rFonts w:cs="Calibri"/>
          <w:szCs w:val="24"/>
        </w:rPr>
        <w:t xml:space="preserve"> na lata 2021</w:t>
      </w:r>
      <w:r w:rsidR="00B84532" w:rsidRPr="005A1220">
        <w:rPr>
          <w:rFonts w:cs="Calibri"/>
          <w:szCs w:val="24"/>
        </w:rPr>
        <w:t>–</w:t>
      </w:r>
      <w:r w:rsidR="00BB2756" w:rsidRPr="005A1220">
        <w:rPr>
          <w:rFonts w:cs="Calibri"/>
          <w:szCs w:val="24"/>
        </w:rPr>
        <w:t>2027</w:t>
      </w:r>
      <w:r w:rsidRPr="005A1220">
        <w:rPr>
          <w:rFonts w:cs="Calibri"/>
          <w:szCs w:val="24"/>
        </w:rPr>
        <w:t>. Do oceny kwalifikowalności wydatków stosuje się wersję Wytycznych, obowiązującą w dniu poniesienia wydatku.</w:t>
      </w:r>
      <w:r w:rsidR="009303B8" w:rsidRPr="005A1220">
        <w:rPr>
          <w:rFonts w:cs="Calibri"/>
          <w:szCs w:val="24"/>
        </w:rPr>
        <w:t xml:space="preserve"> </w:t>
      </w:r>
      <w:r w:rsidRPr="005A1220">
        <w:rPr>
          <w:rFonts w:cs="Calibri"/>
          <w:szCs w:val="24"/>
        </w:rPr>
        <w:t>W</w:t>
      </w:r>
      <w:r w:rsidR="004B6EA0" w:rsidRPr="005A1220">
        <w:rPr>
          <w:rFonts w:cs="Calibri"/>
          <w:szCs w:val="24"/>
        </w:rPr>
        <w:t> </w:t>
      </w:r>
      <w:r w:rsidRPr="005A1220">
        <w:rPr>
          <w:rFonts w:cs="Calibri"/>
          <w:szCs w:val="24"/>
        </w:rPr>
        <w:t>przypadku, gdy ogłoszona w</w:t>
      </w:r>
      <w:r w:rsidR="00D4061F" w:rsidRPr="005A1220">
        <w:rPr>
          <w:rFonts w:cs="Calibri"/>
          <w:szCs w:val="24"/>
        </w:rPr>
        <w:t> </w:t>
      </w:r>
      <w:r w:rsidRPr="005A1220">
        <w:rPr>
          <w:rFonts w:cs="Calibri"/>
          <w:szCs w:val="24"/>
        </w:rPr>
        <w:t>trakcie realizacji Projektu</w:t>
      </w:r>
      <w:r w:rsidR="00B6113D" w:rsidRPr="005A1220">
        <w:rPr>
          <w:rFonts w:cs="Calibri"/>
          <w:szCs w:val="24"/>
        </w:rPr>
        <w:t xml:space="preserve"> (</w:t>
      </w:r>
      <w:r w:rsidRPr="005A1220">
        <w:rPr>
          <w:rFonts w:cs="Calibri"/>
          <w:szCs w:val="24"/>
        </w:rPr>
        <w:t xml:space="preserve">po </w:t>
      </w:r>
      <w:r w:rsidR="00B6113D" w:rsidRPr="005A1220">
        <w:rPr>
          <w:rFonts w:cs="Calibri"/>
          <w:szCs w:val="24"/>
        </w:rPr>
        <w:t xml:space="preserve">podpisaniu </w:t>
      </w:r>
      <w:r w:rsidRPr="005A1220">
        <w:rPr>
          <w:rFonts w:cs="Calibri"/>
          <w:szCs w:val="24"/>
        </w:rPr>
        <w:t>Umowy</w:t>
      </w:r>
      <w:r w:rsidR="00B6113D" w:rsidRPr="005A1220">
        <w:rPr>
          <w:rFonts w:cs="Calibri"/>
          <w:szCs w:val="24"/>
        </w:rPr>
        <w:t>)</w:t>
      </w:r>
      <w:r w:rsidRPr="005A1220">
        <w:rPr>
          <w:rFonts w:cs="Calibri"/>
          <w:szCs w:val="24"/>
        </w:rPr>
        <w:t xml:space="preserve"> wersja </w:t>
      </w:r>
      <w:r w:rsidR="00B6113D" w:rsidRPr="005A1220">
        <w:rPr>
          <w:rFonts w:cs="Calibri"/>
          <w:szCs w:val="24"/>
        </w:rPr>
        <w:t>W</w:t>
      </w:r>
      <w:r w:rsidRPr="005A1220">
        <w:rPr>
          <w:rFonts w:cs="Calibri"/>
          <w:szCs w:val="24"/>
        </w:rPr>
        <w:t xml:space="preserve">ytycznych wprowadza rozwiązania korzystniejsze dla Beneficjenta, </w:t>
      </w:r>
      <w:r w:rsidR="00B6113D" w:rsidRPr="005A1220">
        <w:rPr>
          <w:rFonts w:cs="Calibri"/>
          <w:szCs w:val="24"/>
        </w:rPr>
        <w:t>W</w:t>
      </w:r>
      <w:r w:rsidRPr="005A1220">
        <w:rPr>
          <w:rFonts w:cs="Calibri"/>
          <w:szCs w:val="24"/>
        </w:rPr>
        <w:t>ytyczne te stosuje się także w</w:t>
      </w:r>
      <w:r w:rsidR="00DD44EA" w:rsidRPr="005A1220">
        <w:rPr>
          <w:rFonts w:cs="Calibri"/>
          <w:szCs w:val="24"/>
        </w:rPr>
        <w:t> </w:t>
      </w:r>
      <w:r w:rsidRPr="005A1220">
        <w:rPr>
          <w:rFonts w:cs="Calibri"/>
          <w:szCs w:val="24"/>
        </w:rPr>
        <w:t xml:space="preserve">odniesieniu do nierozliczonych wydatków poniesionych przed dniem stosowania nowej wersji </w:t>
      </w:r>
      <w:r w:rsidR="00A77B24" w:rsidRPr="005A1220">
        <w:rPr>
          <w:rFonts w:cs="Calibri"/>
          <w:szCs w:val="24"/>
        </w:rPr>
        <w:t>W</w:t>
      </w:r>
      <w:r w:rsidRPr="005A1220">
        <w:rPr>
          <w:rFonts w:cs="Calibri"/>
          <w:szCs w:val="24"/>
        </w:rPr>
        <w:t xml:space="preserve">ytycznych. </w:t>
      </w:r>
      <w:bookmarkStart w:id="68" w:name="_Hlk92978608"/>
    </w:p>
    <w:p w14:paraId="437A8D7D" w14:textId="1814764D" w:rsidR="005A1220" w:rsidRDefault="00465AA3" w:rsidP="00694FF7">
      <w:pPr>
        <w:pStyle w:val="Akapitzlist"/>
        <w:numPr>
          <w:ilvl w:val="0"/>
          <w:numId w:val="38"/>
        </w:numPr>
        <w:ind w:left="284" w:hanging="284"/>
        <w:contextualSpacing w:val="0"/>
        <w:jc w:val="both"/>
        <w:rPr>
          <w:rFonts w:cs="Calibri"/>
          <w:szCs w:val="24"/>
        </w:rPr>
      </w:pPr>
      <w:r>
        <w:rPr>
          <w:rFonts w:cs="Calibri"/>
          <w:szCs w:val="24"/>
        </w:rPr>
        <w:t>DIP</w:t>
      </w:r>
      <w:r w:rsidR="00BE6684" w:rsidRPr="005A1220">
        <w:rPr>
          <w:rFonts w:cs="Calibri"/>
          <w:szCs w:val="24"/>
        </w:rPr>
        <w:t xml:space="preserve"> </w:t>
      </w:r>
      <w:bookmarkEnd w:id="68"/>
      <w:r w:rsidR="00BE6684" w:rsidRPr="005A1220">
        <w:rPr>
          <w:rFonts w:cs="Calibri"/>
          <w:szCs w:val="24"/>
        </w:rPr>
        <w:t>zastrzega sobie prawo wstrzymania weryfikacji wniosku o płatność, m.in. w przypadku konieczności uzyskania dodatkowych</w:t>
      </w:r>
      <w:r w:rsidR="000876E3" w:rsidRPr="005A1220">
        <w:rPr>
          <w:rFonts w:cs="Calibri"/>
          <w:szCs w:val="24"/>
        </w:rPr>
        <w:t>/</w:t>
      </w:r>
      <w:r w:rsidR="00BE6684" w:rsidRPr="005A1220">
        <w:rPr>
          <w:rFonts w:cs="Calibri"/>
          <w:szCs w:val="24"/>
        </w:rPr>
        <w:t>skorygowanych dokumentów, wyjaśnień, opinii, wyników kontroli i</w:t>
      </w:r>
      <w:r w:rsidR="0064186B" w:rsidRPr="005A1220">
        <w:rPr>
          <w:rFonts w:cs="Calibri"/>
          <w:szCs w:val="24"/>
        </w:rPr>
        <w:t> </w:t>
      </w:r>
      <w:r w:rsidR="00BE6684" w:rsidRPr="005A1220">
        <w:rPr>
          <w:rFonts w:cs="Calibri"/>
          <w:szCs w:val="24"/>
        </w:rPr>
        <w:t>audytów, w</w:t>
      </w:r>
      <w:r w:rsidR="00BA6958" w:rsidRPr="005A1220">
        <w:rPr>
          <w:rFonts w:cs="Calibri"/>
          <w:szCs w:val="24"/>
        </w:rPr>
        <w:t> </w:t>
      </w:r>
      <w:r w:rsidR="00BE6684" w:rsidRPr="005A1220">
        <w:rPr>
          <w:rFonts w:cs="Calibri"/>
          <w:szCs w:val="24"/>
        </w:rPr>
        <w:t>szczególności potwierdzających prawidłowość poniesionych wydatków</w:t>
      </w:r>
      <w:r w:rsidR="00E57593" w:rsidRPr="005A1220">
        <w:rPr>
          <w:rFonts w:cs="Calibri"/>
          <w:szCs w:val="24"/>
        </w:rPr>
        <w:t xml:space="preserve">, a także </w:t>
      </w:r>
      <w:r w:rsidR="00BE6684" w:rsidRPr="005A1220">
        <w:rPr>
          <w:rFonts w:cs="Calibri"/>
          <w:szCs w:val="24"/>
        </w:rPr>
        <w:t xml:space="preserve">w przypadku złożenia przez Beneficjenta wniosku o płatność końcową, gdy </w:t>
      </w:r>
      <w:r>
        <w:rPr>
          <w:rFonts w:cs="Calibri"/>
          <w:szCs w:val="24"/>
        </w:rPr>
        <w:t>DIP</w:t>
      </w:r>
      <w:r w:rsidR="00BE6684" w:rsidRPr="005A1220">
        <w:rPr>
          <w:rFonts w:cs="Calibri"/>
          <w:szCs w:val="24"/>
        </w:rPr>
        <w:t xml:space="preserve"> nie zatwierdziła wszystkich wcześniej złożonych w ramach Projektu wniosków o płatność.</w:t>
      </w:r>
    </w:p>
    <w:p w14:paraId="3A46AF76" w14:textId="640B366C" w:rsidR="005A1220" w:rsidRPr="005A1220" w:rsidRDefault="00AC7DD4" w:rsidP="00694FF7">
      <w:pPr>
        <w:pStyle w:val="Akapitzlist"/>
        <w:numPr>
          <w:ilvl w:val="0"/>
          <w:numId w:val="38"/>
        </w:numPr>
        <w:ind w:left="284" w:hanging="284"/>
        <w:contextualSpacing w:val="0"/>
        <w:jc w:val="both"/>
        <w:rPr>
          <w:rFonts w:cs="Calibri"/>
          <w:szCs w:val="24"/>
        </w:rPr>
      </w:pPr>
      <w:r>
        <w:rPr>
          <w:rFonts w:cs="Calibri"/>
          <w:szCs w:val="24"/>
        </w:rPr>
        <w:t>DIP</w:t>
      </w:r>
      <w:r w:rsidR="000C0431" w:rsidRPr="005A1220">
        <w:rPr>
          <w:rFonts w:cs="Calibri"/>
          <w:szCs w:val="24"/>
        </w:rPr>
        <w:t xml:space="preserve"> zastrzega sobie prawo do </w:t>
      </w:r>
      <w:r w:rsidR="007261E8" w:rsidRPr="005A1220">
        <w:rPr>
          <w:rFonts w:cs="Calibri"/>
          <w:szCs w:val="24"/>
        </w:rPr>
        <w:t xml:space="preserve">wyłączenia </w:t>
      </w:r>
      <w:r w:rsidR="007261E8" w:rsidRPr="005A1220">
        <w:rPr>
          <w:rFonts w:cs="Calibri"/>
          <w:iCs/>
          <w:szCs w:val="24"/>
        </w:rPr>
        <w:t>wydatków z kwalifikowalności w</w:t>
      </w:r>
      <w:r w:rsidR="007038C4" w:rsidRPr="005A1220">
        <w:rPr>
          <w:rFonts w:cs="Calibri"/>
          <w:iCs/>
          <w:szCs w:val="24"/>
        </w:rPr>
        <w:t> </w:t>
      </w:r>
      <w:r w:rsidR="007261E8" w:rsidRPr="005A1220">
        <w:rPr>
          <w:rFonts w:cs="Calibri"/>
          <w:iCs/>
          <w:szCs w:val="24"/>
        </w:rPr>
        <w:t>złożonym wniosku o</w:t>
      </w:r>
      <w:r w:rsidR="00BA6958" w:rsidRPr="005A1220">
        <w:rPr>
          <w:rFonts w:cs="Calibri"/>
          <w:iCs/>
          <w:szCs w:val="24"/>
        </w:rPr>
        <w:t> </w:t>
      </w:r>
      <w:r w:rsidR="007261E8" w:rsidRPr="005A1220">
        <w:rPr>
          <w:rFonts w:cs="Calibri"/>
          <w:iCs/>
          <w:szCs w:val="24"/>
        </w:rPr>
        <w:t>płatność</w:t>
      </w:r>
      <w:r w:rsidR="007261E8" w:rsidRPr="005A1220">
        <w:rPr>
          <w:rFonts w:cs="Calibri"/>
          <w:szCs w:val="24"/>
        </w:rPr>
        <w:t xml:space="preserve"> </w:t>
      </w:r>
      <w:r w:rsidR="007261E8" w:rsidRPr="005A1220">
        <w:rPr>
          <w:rFonts w:cs="Calibri"/>
          <w:iCs/>
          <w:szCs w:val="24"/>
        </w:rPr>
        <w:t>w</w:t>
      </w:r>
      <w:r w:rsidR="00202D2E" w:rsidRPr="005A1220">
        <w:rPr>
          <w:rFonts w:cs="Calibri"/>
          <w:iCs/>
          <w:szCs w:val="24"/>
        </w:rPr>
        <w:t xml:space="preserve"> przypadku stwierdzenia nieprawidłowości</w:t>
      </w:r>
      <w:r w:rsidR="007261E8" w:rsidRPr="005A1220">
        <w:rPr>
          <w:rFonts w:cs="Calibri"/>
          <w:iCs/>
          <w:szCs w:val="24"/>
        </w:rPr>
        <w:t xml:space="preserve"> lub </w:t>
      </w:r>
      <w:r w:rsidR="00E321A8" w:rsidRPr="005A1220">
        <w:rPr>
          <w:rFonts w:cs="Calibri"/>
          <w:iCs/>
          <w:szCs w:val="24"/>
        </w:rPr>
        <w:t>innej okoliczności uniemożliwiającej uznanie wydatku za kwalifikowalny, o czym informuje</w:t>
      </w:r>
      <w:r w:rsidR="007038C4" w:rsidRPr="005A1220">
        <w:rPr>
          <w:rFonts w:cs="Calibri"/>
          <w:iCs/>
          <w:szCs w:val="24"/>
        </w:rPr>
        <w:t xml:space="preserve"> </w:t>
      </w:r>
      <w:r w:rsidR="00E321A8" w:rsidRPr="005A1220">
        <w:rPr>
          <w:rFonts w:cs="Calibri"/>
          <w:iCs/>
          <w:szCs w:val="24"/>
        </w:rPr>
        <w:t>Beneficjenta</w:t>
      </w:r>
      <w:r w:rsidR="00202D2E" w:rsidRPr="005A1220">
        <w:rPr>
          <w:rFonts w:cs="Calibri"/>
          <w:iCs/>
          <w:szCs w:val="24"/>
        </w:rPr>
        <w:t>.</w:t>
      </w:r>
      <w:r w:rsidR="00E321A8" w:rsidRPr="005A1220">
        <w:rPr>
          <w:rFonts w:cs="Calibri"/>
          <w:iCs/>
          <w:szCs w:val="24"/>
        </w:rPr>
        <w:t xml:space="preserve"> </w:t>
      </w:r>
      <w:bookmarkStart w:id="69" w:name="_Hlk99606970"/>
    </w:p>
    <w:p w14:paraId="30BD8E25" w14:textId="1D33ADE5" w:rsidR="005A1220" w:rsidRDefault="00AC7DD4" w:rsidP="00694FF7">
      <w:pPr>
        <w:pStyle w:val="Akapitzlist"/>
        <w:numPr>
          <w:ilvl w:val="0"/>
          <w:numId w:val="38"/>
        </w:numPr>
        <w:ind w:left="284" w:hanging="284"/>
        <w:contextualSpacing w:val="0"/>
        <w:jc w:val="both"/>
        <w:rPr>
          <w:rFonts w:cs="Calibri"/>
          <w:szCs w:val="24"/>
        </w:rPr>
      </w:pPr>
      <w:r>
        <w:rPr>
          <w:rFonts w:cs="Calibri"/>
          <w:szCs w:val="24"/>
        </w:rPr>
        <w:t>DIP</w:t>
      </w:r>
      <w:r w:rsidR="00BE6684" w:rsidRPr="005A1220">
        <w:rPr>
          <w:rFonts w:cs="Calibri"/>
          <w:szCs w:val="24"/>
        </w:rPr>
        <w:t xml:space="preserve"> zastrzega sobie prawo do </w:t>
      </w:r>
      <w:bookmarkEnd w:id="69"/>
      <w:r w:rsidR="00BE6684" w:rsidRPr="005A1220">
        <w:rPr>
          <w:rFonts w:cs="Calibri"/>
          <w:szCs w:val="24"/>
        </w:rPr>
        <w:t xml:space="preserve">poprawy oczywistych omyłek pisarskich i/lub rachunkowych oraz uzupełnienia lub poprawienia wniosku o płatność, w takim zakresie jaki umożliwia </w:t>
      </w:r>
      <w:r w:rsidR="003C5DCD" w:rsidRPr="005A1220">
        <w:rPr>
          <w:rFonts w:cs="Calibri"/>
          <w:szCs w:val="24"/>
        </w:rPr>
        <w:t>CST</w:t>
      </w:r>
      <w:r w:rsidR="00BE6684" w:rsidRPr="005A1220">
        <w:rPr>
          <w:rFonts w:cs="Calibri"/>
          <w:szCs w:val="24"/>
        </w:rPr>
        <w:t>2021.</w:t>
      </w:r>
      <w:bookmarkStart w:id="70" w:name="_Hlk115676071"/>
    </w:p>
    <w:p w14:paraId="32B3C657" w14:textId="77777777" w:rsidR="005A1220" w:rsidRDefault="00870ACE" w:rsidP="00694FF7">
      <w:pPr>
        <w:pStyle w:val="Akapitzlist"/>
        <w:numPr>
          <w:ilvl w:val="0"/>
          <w:numId w:val="38"/>
        </w:numPr>
        <w:ind w:left="284" w:hanging="284"/>
        <w:contextualSpacing w:val="0"/>
        <w:jc w:val="both"/>
        <w:rPr>
          <w:rFonts w:cs="Calibri"/>
          <w:szCs w:val="24"/>
        </w:rPr>
      </w:pPr>
      <w:r w:rsidRPr="005A1220">
        <w:rPr>
          <w:rFonts w:cs="Calibri"/>
          <w:szCs w:val="24"/>
        </w:rPr>
        <w:lastRenderedPageBreak/>
        <w:t xml:space="preserve">Beneficjent jest informowany za pomocą </w:t>
      </w:r>
      <w:r w:rsidR="003C5DCD" w:rsidRPr="005A1220">
        <w:rPr>
          <w:rFonts w:cs="Calibri"/>
          <w:szCs w:val="24"/>
        </w:rPr>
        <w:t xml:space="preserve">CST2021 </w:t>
      </w:r>
      <w:r w:rsidRPr="005A1220">
        <w:rPr>
          <w:rFonts w:cs="Calibri"/>
          <w:szCs w:val="24"/>
        </w:rPr>
        <w:t>o wyniku weryfikacji złożonego wniosku o</w:t>
      </w:r>
      <w:r w:rsidR="007038C4" w:rsidRPr="005A1220">
        <w:rPr>
          <w:rFonts w:cs="Calibri"/>
          <w:szCs w:val="24"/>
        </w:rPr>
        <w:t> </w:t>
      </w:r>
      <w:r w:rsidRPr="005A1220">
        <w:rPr>
          <w:rFonts w:cs="Calibri"/>
          <w:szCs w:val="24"/>
        </w:rPr>
        <w:t>płatność (zatwierdzeniu lub konieczności poprawy) oraz o przyczynach ewentualnego wstrzymania weryfikacji.</w:t>
      </w:r>
      <w:bookmarkEnd w:id="70"/>
    </w:p>
    <w:p w14:paraId="19C28903" w14:textId="74DBAF93" w:rsidR="005A1220" w:rsidRDefault="00147436" w:rsidP="00694FF7">
      <w:pPr>
        <w:pStyle w:val="Akapitzlist"/>
        <w:numPr>
          <w:ilvl w:val="0"/>
          <w:numId w:val="38"/>
        </w:numPr>
        <w:ind w:left="284" w:hanging="284"/>
        <w:contextualSpacing w:val="0"/>
        <w:jc w:val="both"/>
        <w:rPr>
          <w:rFonts w:cs="Calibri"/>
          <w:szCs w:val="24"/>
        </w:rPr>
      </w:pPr>
      <w:r>
        <w:rPr>
          <w:rFonts w:cs="Calibri"/>
          <w:szCs w:val="24"/>
        </w:rPr>
        <w:t>W</w:t>
      </w:r>
      <w:r w:rsidR="00870ACE" w:rsidRPr="005A1220">
        <w:rPr>
          <w:rFonts w:cs="Calibri"/>
          <w:szCs w:val="24"/>
        </w:rPr>
        <w:t>ezwani</w:t>
      </w:r>
      <w:r>
        <w:rPr>
          <w:rFonts w:cs="Calibri"/>
          <w:szCs w:val="24"/>
        </w:rPr>
        <w:t>e</w:t>
      </w:r>
      <w:r w:rsidR="00870ACE" w:rsidRPr="005A1220">
        <w:rPr>
          <w:rFonts w:cs="Calibri"/>
          <w:szCs w:val="24"/>
        </w:rPr>
        <w:t xml:space="preserve"> Beneficjenta do poprawy wniosku o płatność, </w:t>
      </w:r>
      <w:r>
        <w:rPr>
          <w:rFonts w:cs="Calibri"/>
          <w:szCs w:val="24"/>
        </w:rPr>
        <w:t xml:space="preserve"> złożenia wyjaśnień lub dokumentów </w:t>
      </w:r>
      <w:r w:rsidR="00870ACE" w:rsidRPr="005A1220">
        <w:rPr>
          <w:rFonts w:cs="Calibri"/>
          <w:szCs w:val="24"/>
        </w:rPr>
        <w:t>skutkuje wstrzymaniem rozliczania Projektu</w:t>
      </w:r>
      <w:r w:rsidR="00D50D3A" w:rsidRPr="005A1220">
        <w:rPr>
          <w:rFonts w:cs="Calibri"/>
          <w:szCs w:val="24"/>
        </w:rPr>
        <w:t xml:space="preserve"> </w:t>
      </w:r>
      <w:bookmarkStart w:id="71" w:name="_Hlk125463328"/>
      <w:r w:rsidR="00D50D3A" w:rsidRPr="005A1220">
        <w:rPr>
          <w:rFonts w:cs="Calibri"/>
          <w:szCs w:val="24"/>
        </w:rPr>
        <w:t xml:space="preserve">i przekazywania </w:t>
      </w:r>
      <w:r>
        <w:rPr>
          <w:rFonts w:cs="Calibri"/>
          <w:szCs w:val="24"/>
        </w:rPr>
        <w:t xml:space="preserve">kolejnych </w:t>
      </w:r>
      <w:r w:rsidR="00D50D3A" w:rsidRPr="005A1220">
        <w:rPr>
          <w:rFonts w:cs="Calibri"/>
          <w:szCs w:val="24"/>
        </w:rPr>
        <w:t>płatności</w:t>
      </w:r>
      <w:bookmarkEnd w:id="71"/>
      <w:r>
        <w:rPr>
          <w:rFonts w:cs="Calibri"/>
          <w:szCs w:val="24"/>
        </w:rPr>
        <w:t xml:space="preserve"> do czasu złożenia przez Beneficjenta poprawionego wniosku o płatność, wyjaśnień lub dokumentów</w:t>
      </w:r>
      <w:r w:rsidR="00870ACE" w:rsidRPr="005A1220">
        <w:rPr>
          <w:rFonts w:cs="Calibri"/>
          <w:szCs w:val="24"/>
        </w:rPr>
        <w:t>.</w:t>
      </w:r>
      <w:r w:rsidR="003F13A4" w:rsidRPr="005A1220">
        <w:rPr>
          <w:rFonts w:cs="Calibri"/>
          <w:szCs w:val="24"/>
        </w:rPr>
        <w:t xml:space="preserve"> Zapisy § </w:t>
      </w:r>
      <w:r w:rsidR="00A4509B" w:rsidRPr="005A1220">
        <w:rPr>
          <w:rFonts w:cs="Calibri"/>
          <w:szCs w:val="24"/>
        </w:rPr>
        <w:t xml:space="preserve">4 </w:t>
      </w:r>
      <w:r w:rsidR="003F13A4" w:rsidRPr="005A1220">
        <w:rPr>
          <w:rFonts w:cs="Calibri"/>
          <w:szCs w:val="24"/>
        </w:rPr>
        <w:t xml:space="preserve">ust. </w:t>
      </w:r>
      <w:r w:rsidR="00A4509B" w:rsidRPr="005A1220">
        <w:rPr>
          <w:rFonts w:cs="Calibri"/>
          <w:szCs w:val="24"/>
        </w:rPr>
        <w:t xml:space="preserve">6 pkt 9 </w:t>
      </w:r>
      <w:r w:rsidR="003D67AA" w:rsidRPr="005A1220">
        <w:rPr>
          <w:rFonts w:cs="Calibri"/>
          <w:szCs w:val="24"/>
        </w:rPr>
        <w:t xml:space="preserve">Umowy </w:t>
      </w:r>
      <w:r w:rsidR="003F13A4" w:rsidRPr="005A1220">
        <w:rPr>
          <w:rFonts w:cs="Calibri"/>
          <w:szCs w:val="24"/>
        </w:rPr>
        <w:t>stosuje się odpowiednio.</w:t>
      </w:r>
    </w:p>
    <w:p w14:paraId="7AAB0010" w14:textId="03835D8D" w:rsidR="005A1220" w:rsidRDefault="00870ACE" w:rsidP="00694FF7">
      <w:pPr>
        <w:pStyle w:val="Akapitzlist"/>
        <w:numPr>
          <w:ilvl w:val="0"/>
          <w:numId w:val="38"/>
        </w:numPr>
        <w:ind w:left="284" w:hanging="284"/>
        <w:contextualSpacing w:val="0"/>
        <w:jc w:val="both"/>
        <w:rPr>
          <w:rFonts w:cs="Calibri"/>
          <w:szCs w:val="24"/>
        </w:rPr>
      </w:pPr>
      <w:r w:rsidRPr="005A1220">
        <w:rPr>
          <w:rFonts w:cs="Calibri"/>
          <w:szCs w:val="24"/>
        </w:rPr>
        <w:t>Dofinansowanie jest przekazywane Beneficjentowi zgodnie z klasyfikacją budżetową wskazaną przez Beneficjenta we wniosku o płatność oraz terminarzem płatności środków europejskich obowiązującym</w:t>
      </w:r>
      <w:r w:rsidR="00167480" w:rsidRPr="005A1220">
        <w:rPr>
          <w:rFonts w:cs="Calibri"/>
          <w:szCs w:val="24"/>
        </w:rPr>
        <w:t xml:space="preserve"> </w:t>
      </w:r>
      <w:r w:rsidRPr="005A1220">
        <w:rPr>
          <w:rFonts w:cs="Calibri"/>
          <w:szCs w:val="24"/>
        </w:rPr>
        <w:t>w</w:t>
      </w:r>
      <w:r w:rsidR="00647989" w:rsidRPr="005A1220">
        <w:rPr>
          <w:rFonts w:cs="Calibri"/>
          <w:szCs w:val="24"/>
        </w:rPr>
        <w:t> </w:t>
      </w:r>
      <w:r w:rsidRPr="005A1220">
        <w:rPr>
          <w:rFonts w:cs="Calibri"/>
          <w:szCs w:val="24"/>
        </w:rPr>
        <w:t xml:space="preserve">BGK, z zastrzeżeniem ust. </w:t>
      </w:r>
      <w:r w:rsidR="00A45E7D" w:rsidRPr="005A1220">
        <w:rPr>
          <w:rFonts w:cs="Calibri"/>
          <w:szCs w:val="24"/>
        </w:rPr>
        <w:t xml:space="preserve">9 </w:t>
      </w:r>
      <w:r w:rsidRPr="005A1220">
        <w:rPr>
          <w:rFonts w:cs="Calibri"/>
          <w:szCs w:val="24"/>
        </w:rPr>
        <w:t>i</w:t>
      </w:r>
      <w:r w:rsidR="00BA6958" w:rsidRPr="005A1220">
        <w:rPr>
          <w:rFonts w:cs="Calibri"/>
          <w:szCs w:val="24"/>
        </w:rPr>
        <w:t> </w:t>
      </w:r>
      <w:r w:rsidRPr="005A1220">
        <w:rPr>
          <w:rFonts w:cs="Calibri"/>
          <w:szCs w:val="24"/>
        </w:rPr>
        <w:t>art.</w:t>
      </w:r>
      <w:r w:rsidR="007360BB" w:rsidRPr="005A1220">
        <w:rPr>
          <w:rFonts w:cs="Calibri"/>
          <w:szCs w:val="24"/>
        </w:rPr>
        <w:t> </w:t>
      </w:r>
      <w:r w:rsidRPr="005A1220">
        <w:rPr>
          <w:rFonts w:cs="Calibri"/>
          <w:szCs w:val="24"/>
        </w:rPr>
        <w:t xml:space="preserve">74 ust. 1 lit. b rozporządzenia ogólnego. </w:t>
      </w:r>
      <w:r w:rsidR="00F35472">
        <w:rPr>
          <w:rFonts w:cs="Calibri"/>
          <w:szCs w:val="24"/>
        </w:rPr>
        <w:t>DIP</w:t>
      </w:r>
      <w:r w:rsidR="00FE2972" w:rsidRPr="005A1220">
        <w:rPr>
          <w:rFonts w:cs="Calibri"/>
          <w:szCs w:val="24"/>
        </w:rPr>
        <w:t xml:space="preserve"> </w:t>
      </w:r>
      <w:r w:rsidRPr="005A1220">
        <w:rPr>
          <w:rFonts w:cs="Calibri"/>
          <w:szCs w:val="24"/>
        </w:rPr>
        <w:t>nie ponosi odpowiedzialności wobec Beneficjenta za szkodę wynikającą z</w:t>
      </w:r>
      <w:r w:rsidR="00A56FAB" w:rsidRPr="005A1220">
        <w:rPr>
          <w:rFonts w:cs="Calibri"/>
          <w:szCs w:val="24"/>
        </w:rPr>
        <w:t> </w:t>
      </w:r>
      <w:r w:rsidRPr="005A1220">
        <w:rPr>
          <w:rFonts w:cs="Calibri"/>
          <w:szCs w:val="24"/>
        </w:rPr>
        <w:t>opóźnienia lub niedokonania wypłaty dofinansowania.</w:t>
      </w:r>
      <w:bookmarkStart w:id="72" w:name="_Hlk96069646"/>
    </w:p>
    <w:p w14:paraId="4CEEFF6E" w14:textId="1AA302B1" w:rsidR="00870ACE" w:rsidRPr="005A1220" w:rsidRDefault="00870ACE" w:rsidP="00694FF7">
      <w:pPr>
        <w:pStyle w:val="Akapitzlist"/>
        <w:numPr>
          <w:ilvl w:val="0"/>
          <w:numId w:val="38"/>
        </w:numPr>
        <w:ind w:left="284" w:hanging="284"/>
        <w:contextualSpacing w:val="0"/>
        <w:jc w:val="both"/>
        <w:rPr>
          <w:rFonts w:cs="Calibri"/>
          <w:szCs w:val="24"/>
        </w:rPr>
      </w:pPr>
      <w:r w:rsidRPr="005A1220">
        <w:rPr>
          <w:rFonts w:cs="Calibri"/>
          <w:szCs w:val="24"/>
        </w:rPr>
        <w:t xml:space="preserve">Warunki przekazania </w:t>
      </w:r>
      <w:r w:rsidR="00984EFA" w:rsidRPr="005A1220">
        <w:rPr>
          <w:rFonts w:cs="Calibri"/>
          <w:szCs w:val="24"/>
        </w:rPr>
        <w:t>B</w:t>
      </w:r>
      <w:r w:rsidRPr="005A1220">
        <w:rPr>
          <w:rFonts w:cs="Calibri"/>
          <w:szCs w:val="24"/>
        </w:rPr>
        <w:t>eneficjentowi dofinansowania</w:t>
      </w:r>
      <w:bookmarkEnd w:id="72"/>
      <w:r w:rsidR="004525FB" w:rsidRPr="005A1220">
        <w:rPr>
          <w:rFonts w:cs="Calibri"/>
          <w:szCs w:val="24"/>
        </w:rPr>
        <w:t>, to w szczególności</w:t>
      </w:r>
      <w:r w:rsidRPr="005A1220">
        <w:rPr>
          <w:rFonts w:cs="Calibri"/>
          <w:szCs w:val="24"/>
        </w:rPr>
        <w:t>:</w:t>
      </w:r>
    </w:p>
    <w:p w14:paraId="5583DE91" w14:textId="77777777" w:rsidR="005A1220" w:rsidRDefault="00870ACE" w:rsidP="00694FF7">
      <w:pPr>
        <w:pStyle w:val="Akapitzlist"/>
        <w:numPr>
          <w:ilvl w:val="0"/>
          <w:numId w:val="39"/>
        </w:numPr>
        <w:contextualSpacing w:val="0"/>
        <w:jc w:val="both"/>
        <w:rPr>
          <w:rFonts w:cs="Calibri"/>
          <w:szCs w:val="24"/>
        </w:rPr>
      </w:pPr>
      <w:r w:rsidRPr="00A55663">
        <w:rPr>
          <w:rFonts w:cs="Calibri"/>
          <w:szCs w:val="24"/>
        </w:rPr>
        <w:t xml:space="preserve">wniesienie </w:t>
      </w:r>
      <w:r w:rsidR="00901C4C" w:rsidRPr="00A55663">
        <w:rPr>
          <w:rFonts w:cs="Calibri"/>
          <w:szCs w:val="24"/>
        </w:rPr>
        <w:t>zabezpieczenia, o którym mowa w §</w:t>
      </w:r>
      <w:r w:rsidR="002231E2" w:rsidRPr="00A55663">
        <w:rPr>
          <w:rFonts w:cs="Calibri"/>
          <w:szCs w:val="24"/>
        </w:rPr>
        <w:t xml:space="preserve"> </w:t>
      </w:r>
      <w:r w:rsidR="00901C4C" w:rsidRPr="00A55663">
        <w:rPr>
          <w:rFonts w:cs="Calibri"/>
          <w:szCs w:val="24"/>
        </w:rPr>
        <w:t xml:space="preserve">8 Umowy </w:t>
      </w:r>
      <w:r w:rsidRPr="00A55663">
        <w:rPr>
          <w:rFonts w:cs="Calibri"/>
          <w:szCs w:val="24"/>
        </w:rPr>
        <w:t xml:space="preserve">(jeśli </w:t>
      </w:r>
      <w:r w:rsidR="006251B6" w:rsidRPr="00A55663">
        <w:rPr>
          <w:rFonts w:cs="Calibri"/>
          <w:szCs w:val="24"/>
        </w:rPr>
        <w:t xml:space="preserve">obowiązek ten </w:t>
      </w:r>
      <w:r w:rsidRPr="00A55663">
        <w:rPr>
          <w:rFonts w:cs="Calibri"/>
          <w:szCs w:val="24"/>
        </w:rPr>
        <w:t>dotyczy</w:t>
      </w:r>
      <w:r w:rsidR="006251B6" w:rsidRPr="00A55663">
        <w:rPr>
          <w:rFonts w:cs="Calibri"/>
          <w:szCs w:val="24"/>
        </w:rPr>
        <w:t xml:space="preserve"> Beneficjenta</w:t>
      </w:r>
      <w:r w:rsidRPr="00A55663">
        <w:rPr>
          <w:rFonts w:cs="Calibri"/>
          <w:szCs w:val="24"/>
        </w:rPr>
        <w:t xml:space="preserve">), </w:t>
      </w:r>
    </w:p>
    <w:p w14:paraId="09DA4063" w14:textId="77777777" w:rsidR="005A1220" w:rsidRDefault="00870ACE" w:rsidP="00694FF7">
      <w:pPr>
        <w:pStyle w:val="Akapitzlist"/>
        <w:numPr>
          <w:ilvl w:val="0"/>
          <w:numId w:val="39"/>
        </w:numPr>
        <w:contextualSpacing w:val="0"/>
        <w:jc w:val="both"/>
        <w:rPr>
          <w:rFonts w:cs="Calibri"/>
          <w:szCs w:val="24"/>
        </w:rPr>
      </w:pPr>
      <w:r w:rsidRPr="005A1220">
        <w:rPr>
          <w:rFonts w:cs="Calibri"/>
          <w:szCs w:val="24"/>
        </w:rPr>
        <w:t>rozliczenie co najmniej 70% łącznej kwoty przekazanych wcześniej transz zaliczki</w:t>
      </w:r>
      <w:r w:rsidR="004B257F" w:rsidRPr="005A1220">
        <w:rPr>
          <w:rFonts w:cs="Calibri"/>
          <w:szCs w:val="24"/>
        </w:rPr>
        <w:t xml:space="preserve"> poprzez wykazanie we wniosku o płatność wydatków kwalifikowalnych odpowiadających kosztom bezpośrednim lub zwrot zaliczki</w:t>
      </w:r>
      <w:r w:rsidRPr="005A1220">
        <w:rPr>
          <w:rFonts w:cs="Calibri"/>
          <w:szCs w:val="24"/>
        </w:rPr>
        <w:t xml:space="preserve"> (jeśli dotyczy),</w:t>
      </w:r>
    </w:p>
    <w:p w14:paraId="68B0A9C7" w14:textId="77777777" w:rsidR="005A1220" w:rsidRDefault="00870ACE" w:rsidP="00694FF7">
      <w:pPr>
        <w:pStyle w:val="Akapitzlist"/>
        <w:numPr>
          <w:ilvl w:val="0"/>
          <w:numId w:val="39"/>
        </w:numPr>
        <w:contextualSpacing w:val="0"/>
        <w:jc w:val="both"/>
        <w:rPr>
          <w:rFonts w:cs="Calibri"/>
          <w:szCs w:val="24"/>
        </w:rPr>
      </w:pPr>
      <w:r w:rsidRPr="005A1220">
        <w:rPr>
          <w:rFonts w:cs="Calibri"/>
          <w:szCs w:val="24"/>
        </w:rPr>
        <w:t xml:space="preserve">wykonanie przez Beneficjenta zaleceń pokontrolnych </w:t>
      </w:r>
      <w:r w:rsidR="00FB2E7D" w:rsidRPr="005A1220">
        <w:rPr>
          <w:rFonts w:cs="Calibri"/>
          <w:szCs w:val="24"/>
        </w:rPr>
        <w:t>(</w:t>
      </w:r>
      <w:r w:rsidR="001E2EF5" w:rsidRPr="005A1220">
        <w:rPr>
          <w:rFonts w:cs="Calibri"/>
          <w:szCs w:val="24"/>
        </w:rPr>
        <w:t xml:space="preserve">dotyczy wniosku o płatność końcową, </w:t>
      </w:r>
      <w:r w:rsidRPr="005A1220">
        <w:rPr>
          <w:rFonts w:cs="Calibri"/>
          <w:szCs w:val="24"/>
        </w:rPr>
        <w:t xml:space="preserve">jeżeli </w:t>
      </w:r>
      <w:r w:rsidR="001E2EF5" w:rsidRPr="005A1220">
        <w:rPr>
          <w:rFonts w:cs="Calibri"/>
          <w:szCs w:val="24"/>
        </w:rPr>
        <w:t xml:space="preserve">zalecenia </w:t>
      </w:r>
      <w:r w:rsidRPr="005A1220">
        <w:rPr>
          <w:rFonts w:cs="Calibri"/>
          <w:szCs w:val="24"/>
        </w:rPr>
        <w:t>zostały wydane</w:t>
      </w:r>
      <w:r w:rsidR="00FB2E7D" w:rsidRPr="005A1220">
        <w:rPr>
          <w:rFonts w:cs="Calibri"/>
          <w:szCs w:val="24"/>
        </w:rPr>
        <w:t>)</w:t>
      </w:r>
      <w:r w:rsidRPr="005A1220">
        <w:rPr>
          <w:rFonts w:cs="Calibri"/>
          <w:szCs w:val="24"/>
        </w:rPr>
        <w:t>,</w:t>
      </w:r>
    </w:p>
    <w:p w14:paraId="417352B3" w14:textId="77777777" w:rsidR="005A1220" w:rsidRDefault="001F261B" w:rsidP="00694FF7">
      <w:pPr>
        <w:pStyle w:val="Akapitzlist"/>
        <w:numPr>
          <w:ilvl w:val="0"/>
          <w:numId w:val="39"/>
        </w:numPr>
        <w:contextualSpacing w:val="0"/>
        <w:jc w:val="both"/>
        <w:rPr>
          <w:rFonts w:cs="Calibri"/>
          <w:szCs w:val="24"/>
        </w:rPr>
      </w:pPr>
      <w:r w:rsidRPr="005A1220">
        <w:rPr>
          <w:rFonts w:cs="Calibri"/>
          <w:szCs w:val="24"/>
        </w:rPr>
        <w:t xml:space="preserve">rozliczenie przyznanej kwoty ryczałtowej </w:t>
      </w:r>
      <w:r w:rsidR="00B84532" w:rsidRPr="005A1220">
        <w:rPr>
          <w:rFonts w:cs="Calibri"/>
          <w:szCs w:val="24"/>
        </w:rPr>
        <w:t>–</w:t>
      </w:r>
      <w:r w:rsidR="006A10FE" w:rsidRPr="005A1220">
        <w:rPr>
          <w:rFonts w:cs="Calibri"/>
          <w:szCs w:val="24"/>
        </w:rPr>
        <w:t xml:space="preserve"> </w:t>
      </w:r>
      <w:r w:rsidRPr="005A1220">
        <w:rPr>
          <w:rFonts w:cs="Calibri"/>
          <w:szCs w:val="24"/>
        </w:rPr>
        <w:t>jeżeli dotyczy Projektu</w:t>
      </w:r>
      <w:r w:rsidR="006A10FE" w:rsidRPr="005A1220">
        <w:rPr>
          <w:rFonts w:cs="Calibri"/>
          <w:szCs w:val="24"/>
        </w:rPr>
        <w:t xml:space="preserve"> (</w:t>
      </w:r>
      <w:r w:rsidR="00105AD1" w:rsidRPr="005A1220">
        <w:rPr>
          <w:rFonts w:cs="Calibri"/>
          <w:szCs w:val="24"/>
        </w:rPr>
        <w:t xml:space="preserve">warunek </w:t>
      </w:r>
      <w:r w:rsidR="006A10FE" w:rsidRPr="005A1220">
        <w:rPr>
          <w:rFonts w:cs="Calibri"/>
          <w:szCs w:val="24"/>
        </w:rPr>
        <w:t>nie dotyczy wniosku</w:t>
      </w:r>
      <w:r w:rsidR="00167480" w:rsidRPr="005A1220">
        <w:rPr>
          <w:rFonts w:cs="Calibri"/>
          <w:szCs w:val="24"/>
        </w:rPr>
        <w:t xml:space="preserve"> </w:t>
      </w:r>
      <w:r w:rsidR="006A10FE" w:rsidRPr="005A1220">
        <w:rPr>
          <w:rFonts w:cs="Calibri"/>
          <w:szCs w:val="24"/>
        </w:rPr>
        <w:t>o</w:t>
      </w:r>
      <w:r w:rsidR="005C2065" w:rsidRPr="005A1220">
        <w:rPr>
          <w:rFonts w:cs="Calibri"/>
          <w:szCs w:val="24"/>
        </w:rPr>
        <w:t> </w:t>
      </w:r>
      <w:r w:rsidR="006A10FE" w:rsidRPr="005A1220">
        <w:rPr>
          <w:rFonts w:cs="Calibri"/>
          <w:szCs w:val="24"/>
        </w:rPr>
        <w:t>zaliczkę</w:t>
      </w:r>
      <w:r w:rsidRPr="005A1220">
        <w:rPr>
          <w:rFonts w:cs="Calibri"/>
          <w:szCs w:val="24"/>
        </w:rPr>
        <w:t>)</w:t>
      </w:r>
      <w:r w:rsidR="006A10FE" w:rsidRPr="005A1220">
        <w:rPr>
          <w:rFonts w:cs="Calibri"/>
          <w:szCs w:val="24"/>
        </w:rPr>
        <w:t>,</w:t>
      </w:r>
    </w:p>
    <w:p w14:paraId="5054A582" w14:textId="77777777" w:rsidR="005A1220" w:rsidRDefault="00870ACE" w:rsidP="00694FF7">
      <w:pPr>
        <w:pStyle w:val="Akapitzlist"/>
        <w:numPr>
          <w:ilvl w:val="0"/>
          <w:numId w:val="39"/>
        </w:numPr>
        <w:contextualSpacing w:val="0"/>
        <w:jc w:val="both"/>
        <w:rPr>
          <w:rFonts w:cs="Calibri"/>
          <w:szCs w:val="24"/>
        </w:rPr>
      </w:pPr>
      <w:r w:rsidRPr="005A1220">
        <w:rPr>
          <w:rFonts w:cs="Calibri"/>
          <w:szCs w:val="24"/>
        </w:rPr>
        <w:t xml:space="preserve">osiągnięcie zakładanych wskaźników produktu realizacji </w:t>
      </w:r>
      <w:r w:rsidR="00984EFA" w:rsidRPr="005A1220">
        <w:rPr>
          <w:rFonts w:cs="Calibri"/>
          <w:szCs w:val="24"/>
        </w:rPr>
        <w:t>P</w:t>
      </w:r>
      <w:r w:rsidRPr="005A1220">
        <w:rPr>
          <w:rFonts w:cs="Calibri"/>
          <w:szCs w:val="24"/>
        </w:rPr>
        <w:t xml:space="preserve">rojektu </w:t>
      </w:r>
      <w:r w:rsidR="00FB2E7D" w:rsidRPr="005A1220">
        <w:rPr>
          <w:rFonts w:cs="Calibri"/>
          <w:szCs w:val="24"/>
        </w:rPr>
        <w:t>(</w:t>
      </w:r>
      <w:r w:rsidRPr="005A1220">
        <w:rPr>
          <w:rFonts w:cs="Calibri"/>
          <w:szCs w:val="24"/>
        </w:rPr>
        <w:t>dotyczy wniosku o</w:t>
      </w:r>
      <w:r w:rsidR="002231E2" w:rsidRPr="005A1220">
        <w:rPr>
          <w:rFonts w:cs="Calibri"/>
          <w:szCs w:val="24"/>
        </w:rPr>
        <w:t> </w:t>
      </w:r>
      <w:r w:rsidRPr="005A1220">
        <w:rPr>
          <w:rFonts w:cs="Calibri"/>
          <w:szCs w:val="24"/>
        </w:rPr>
        <w:t>płatność końcową</w:t>
      </w:r>
      <w:r w:rsidR="00FB2E7D" w:rsidRPr="005A1220">
        <w:rPr>
          <w:rFonts w:cs="Calibri"/>
          <w:szCs w:val="24"/>
        </w:rPr>
        <w:t>)</w:t>
      </w:r>
      <w:r w:rsidRPr="005A1220">
        <w:rPr>
          <w:rFonts w:cs="Calibri"/>
          <w:szCs w:val="24"/>
        </w:rPr>
        <w:t>,</w:t>
      </w:r>
      <w:r w:rsidR="00105AD1" w:rsidRPr="005A1220">
        <w:rPr>
          <w:rFonts w:cs="Calibri"/>
          <w:szCs w:val="24"/>
        </w:rPr>
        <w:t xml:space="preserve"> </w:t>
      </w:r>
    </w:p>
    <w:p w14:paraId="0BA4FED6" w14:textId="61A88EA3" w:rsidR="005A1220" w:rsidRDefault="00FB29C8" w:rsidP="00694FF7">
      <w:pPr>
        <w:pStyle w:val="Akapitzlist"/>
        <w:numPr>
          <w:ilvl w:val="0"/>
          <w:numId w:val="39"/>
        </w:numPr>
        <w:contextualSpacing w:val="0"/>
        <w:jc w:val="both"/>
        <w:rPr>
          <w:rFonts w:cs="Calibri"/>
          <w:szCs w:val="24"/>
        </w:rPr>
      </w:pPr>
      <w:r w:rsidRPr="005A1220">
        <w:rPr>
          <w:rFonts w:cs="Calibri"/>
          <w:szCs w:val="24"/>
        </w:rPr>
        <w:t xml:space="preserve">przekazanie przez Beneficjenta do </w:t>
      </w:r>
      <w:r w:rsidR="00F35472">
        <w:rPr>
          <w:rFonts w:cs="Calibri"/>
          <w:szCs w:val="24"/>
        </w:rPr>
        <w:t>DIP</w:t>
      </w:r>
      <w:r w:rsidRPr="005A1220">
        <w:rPr>
          <w:rFonts w:cs="Calibri"/>
          <w:szCs w:val="24"/>
        </w:rPr>
        <w:t xml:space="preserve"> </w:t>
      </w:r>
      <w:bookmarkStart w:id="73" w:name="_Hlk96611006"/>
      <w:r w:rsidRPr="005A1220">
        <w:rPr>
          <w:rFonts w:cs="Calibri"/>
          <w:szCs w:val="24"/>
        </w:rPr>
        <w:t xml:space="preserve">ostatecznej decyzji </w:t>
      </w:r>
      <w:r w:rsidR="001F261B" w:rsidRPr="005A1220">
        <w:rPr>
          <w:rFonts w:cs="Calibri"/>
          <w:szCs w:val="24"/>
        </w:rPr>
        <w:t>o pozwoleniu na użytkowanie obiektu budowlanego</w:t>
      </w:r>
      <w:r w:rsidR="001737D0" w:rsidRPr="005A1220">
        <w:rPr>
          <w:rFonts w:cs="Calibri"/>
          <w:szCs w:val="24"/>
        </w:rPr>
        <w:t xml:space="preserve"> </w:t>
      </w:r>
      <w:r w:rsidR="00B84532" w:rsidRPr="005A1220">
        <w:rPr>
          <w:rFonts w:cs="Calibri"/>
          <w:szCs w:val="24"/>
        </w:rPr>
        <w:t>–</w:t>
      </w:r>
      <w:r w:rsidR="001F261B" w:rsidRPr="005A1220">
        <w:rPr>
          <w:rFonts w:cs="Calibri"/>
          <w:szCs w:val="24"/>
        </w:rPr>
        <w:t xml:space="preserve"> jeżeli wymaga tego Projekt</w:t>
      </w:r>
      <w:bookmarkEnd w:id="73"/>
      <w:r w:rsidR="00105AD1" w:rsidRPr="005A1220">
        <w:rPr>
          <w:rFonts w:cs="Calibri"/>
          <w:szCs w:val="24"/>
        </w:rPr>
        <w:t xml:space="preserve"> (</w:t>
      </w:r>
      <w:r w:rsidR="007A3814" w:rsidRPr="005A1220">
        <w:rPr>
          <w:rFonts w:cs="Calibri"/>
          <w:szCs w:val="24"/>
        </w:rPr>
        <w:t>dotyczy wniosku o</w:t>
      </w:r>
      <w:r w:rsidR="005A1220">
        <w:rPr>
          <w:rFonts w:cs="Calibri"/>
          <w:szCs w:val="24"/>
        </w:rPr>
        <w:t> </w:t>
      </w:r>
      <w:r w:rsidR="007A3814" w:rsidRPr="005A1220">
        <w:rPr>
          <w:rFonts w:cs="Calibri"/>
          <w:szCs w:val="24"/>
        </w:rPr>
        <w:t>płatność końcową</w:t>
      </w:r>
      <w:r w:rsidR="001F261B" w:rsidRPr="005A1220">
        <w:rPr>
          <w:rFonts w:cs="Calibri"/>
          <w:szCs w:val="24"/>
        </w:rPr>
        <w:t>),</w:t>
      </w:r>
    </w:p>
    <w:p w14:paraId="4A03D8DF" w14:textId="1A74E7B2" w:rsidR="005A1220" w:rsidRDefault="00870ACE" w:rsidP="00694FF7">
      <w:pPr>
        <w:pStyle w:val="Akapitzlist"/>
        <w:numPr>
          <w:ilvl w:val="0"/>
          <w:numId w:val="39"/>
        </w:numPr>
        <w:contextualSpacing w:val="0"/>
        <w:jc w:val="both"/>
        <w:rPr>
          <w:rFonts w:cs="Calibri"/>
          <w:szCs w:val="24"/>
        </w:rPr>
      </w:pPr>
      <w:r w:rsidRPr="005A1220">
        <w:rPr>
          <w:rFonts w:cs="Calibri"/>
          <w:szCs w:val="24"/>
        </w:rPr>
        <w:t xml:space="preserve">zakończenie prowadzonych przez </w:t>
      </w:r>
      <w:r w:rsidR="00F35472">
        <w:rPr>
          <w:rFonts w:cs="Calibri"/>
          <w:szCs w:val="24"/>
        </w:rPr>
        <w:t>DIP</w:t>
      </w:r>
      <w:r w:rsidRPr="005A1220">
        <w:rPr>
          <w:rFonts w:cs="Calibri"/>
          <w:szCs w:val="24"/>
        </w:rPr>
        <w:t xml:space="preserve"> kontroli, mających w szczególności na celu stwierdzenie zrealizowania Projektu zgodnie z Umową, przepisami prawa polskiego i</w:t>
      </w:r>
      <w:r w:rsidR="00564410" w:rsidRPr="005A1220">
        <w:rPr>
          <w:rFonts w:cs="Calibri"/>
          <w:szCs w:val="24"/>
        </w:rPr>
        <w:t> </w:t>
      </w:r>
      <w:r w:rsidRPr="005A1220">
        <w:rPr>
          <w:rFonts w:cs="Calibri"/>
          <w:szCs w:val="24"/>
        </w:rPr>
        <w:t xml:space="preserve">wspólnotowego </w:t>
      </w:r>
      <w:r w:rsidR="00FB2E7D" w:rsidRPr="005A1220">
        <w:rPr>
          <w:rFonts w:cs="Calibri"/>
          <w:szCs w:val="24"/>
        </w:rPr>
        <w:t>(</w:t>
      </w:r>
      <w:r w:rsidRPr="005A1220">
        <w:rPr>
          <w:rFonts w:cs="Calibri"/>
          <w:szCs w:val="24"/>
        </w:rPr>
        <w:t>dotyczy wniosku o płatność końcową, jeżeli Projekt podlega kontroli</w:t>
      </w:r>
      <w:r w:rsidR="00FB2E7D" w:rsidRPr="005A1220">
        <w:rPr>
          <w:rFonts w:cs="Calibri"/>
          <w:szCs w:val="24"/>
        </w:rPr>
        <w:t>)</w:t>
      </w:r>
      <w:r w:rsidRPr="005A1220">
        <w:rPr>
          <w:rFonts w:cs="Calibri"/>
          <w:szCs w:val="24"/>
        </w:rPr>
        <w:t>,</w:t>
      </w:r>
    </w:p>
    <w:p w14:paraId="5DA5912B" w14:textId="11E96166" w:rsidR="005A1220" w:rsidRDefault="00870ACE" w:rsidP="00694FF7">
      <w:pPr>
        <w:pStyle w:val="Akapitzlist"/>
        <w:numPr>
          <w:ilvl w:val="0"/>
          <w:numId w:val="39"/>
        </w:numPr>
        <w:contextualSpacing w:val="0"/>
        <w:jc w:val="both"/>
        <w:rPr>
          <w:rFonts w:cs="Calibri"/>
          <w:szCs w:val="24"/>
        </w:rPr>
      </w:pPr>
      <w:r w:rsidRPr="005A1220">
        <w:rPr>
          <w:rFonts w:cs="Calibri"/>
          <w:szCs w:val="24"/>
        </w:rPr>
        <w:t xml:space="preserve">zatwierdzenie wniosku o płatność przez </w:t>
      </w:r>
      <w:r w:rsidR="00F35472">
        <w:rPr>
          <w:rFonts w:cs="Calibri"/>
          <w:szCs w:val="24"/>
        </w:rPr>
        <w:t>DIP</w:t>
      </w:r>
      <w:r w:rsidRPr="005A1220">
        <w:rPr>
          <w:rFonts w:cs="Calibri"/>
          <w:szCs w:val="24"/>
        </w:rPr>
        <w:t>,</w:t>
      </w:r>
      <w:bookmarkStart w:id="74" w:name="_Hlk96069519"/>
      <w:bookmarkStart w:id="75" w:name="_Hlk124246922"/>
    </w:p>
    <w:p w14:paraId="2662ED1C" w14:textId="327F6DD7" w:rsidR="00870ACE" w:rsidRPr="005A1220" w:rsidRDefault="006941A2" w:rsidP="00694FF7">
      <w:pPr>
        <w:pStyle w:val="Akapitzlist"/>
        <w:numPr>
          <w:ilvl w:val="0"/>
          <w:numId w:val="39"/>
        </w:numPr>
        <w:contextualSpacing w:val="0"/>
        <w:jc w:val="both"/>
        <w:rPr>
          <w:rFonts w:cs="Calibri"/>
          <w:szCs w:val="24"/>
        </w:rPr>
      </w:pPr>
      <w:r w:rsidRPr="005A1220">
        <w:rPr>
          <w:rFonts w:cs="Calibri"/>
          <w:szCs w:val="24"/>
        </w:rPr>
        <w:t xml:space="preserve">dostępność środków w ramach posiadanego upoważnienia </w:t>
      </w:r>
      <w:r w:rsidR="00B458A9" w:rsidRPr="005A1220">
        <w:rPr>
          <w:rFonts w:cs="Calibri"/>
          <w:szCs w:val="24"/>
        </w:rPr>
        <w:t xml:space="preserve">do wydawania zgody na dokonywanie płatności </w:t>
      </w:r>
      <w:r w:rsidRPr="005A1220">
        <w:rPr>
          <w:rFonts w:cs="Calibri"/>
          <w:szCs w:val="24"/>
        </w:rPr>
        <w:t xml:space="preserve">i </w:t>
      </w:r>
      <w:r w:rsidR="00870ACE" w:rsidRPr="005A1220">
        <w:rPr>
          <w:rFonts w:cs="Calibri"/>
          <w:szCs w:val="24"/>
        </w:rPr>
        <w:t>na rachunku bankowym z</w:t>
      </w:r>
      <w:r w:rsidR="00564410" w:rsidRPr="005A1220">
        <w:rPr>
          <w:rFonts w:cs="Calibri"/>
          <w:szCs w:val="24"/>
        </w:rPr>
        <w:t> </w:t>
      </w:r>
      <w:r w:rsidR="00870ACE" w:rsidRPr="005A1220">
        <w:rPr>
          <w:rFonts w:cs="Calibri"/>
          <w:szCs w:val="24"/>
        </w:rPr>
        <w:t>którego dokonywana jest płatność</w:t>
      </w:r>
      <w:bookmarkEnd w:id="74"/>
      <w:r w:rsidR="00870ACE" w:rsidRPr="005A1220">
        <w:rPr>
          <w:rFonts w:cs="Calibri"/>
          <w:szCs w:val="24"/>
        </w:rPr>
        <w:t>.</w:t>
      </w:r>
    </w:p>
    <w:bookmarkEnd w:id="75"/>
    <w:p w14:paraId="60130A31" w14:textId="5606F9AA" w:rsidR="003062E0" w:rsidRPr="00A55663" w:rsidRDefault="00AC7DD4" w:rsidP="00694FF7">
      <w:pPr>
        <w:pStyle w:val="Akapitzlist"/>
        <w:numPr>
          <w:ilvl w:val="0"/>
          <w:numId w:val="38"/>
        </w:numPr>
        <w:ind w:left="284" w:hanging="284"/>
        <w:contextualSpacing w:val="0"/>
        <w:jc w:val="both"/>
        <w:rPr>
          <w:rFonts w:cs="Calibri"/>
          <w:szCs w:val="24"/>
        </w:rPr>
      </w:pPr>
      <w:r>
        <w:rPr>
          <w:rFonts w:cs="Calibri"/>
          <w:szCs w:val="24"/>
        </w:rPr>
        <w:t>DIP</w:t>
      </w:r>
      <w:r w:rsidR="00870ACE" w:rsidRPr="00A55663">
        <w:rPr>
          <w:rFonts w:cs="Calibri"/>
          <w:szCs w:val="24"/>
        </w:rPr>
        <w:t xml:space="preserve"> może wstrzymać wypłatę dofinansowania, m.in. ze względu na stwierdzenie wystąpienia nieprawidłowości lub tylko podejrzenia jej zaistnienia,</w:t>
      </w:r>
      <w:r w:rsidR="00484981" w:rsidRPr="00A55663">
        <w:rPr>
          <w:rFonts w:cs="Calibri"/>
          <w:szCs w:val="24"/>
        </w:rPr>
        <w:t xml:space="preserve"> zaistnienie przesłanki mogącej wstrzymać realizację </w:t>
      </w:r>
      <w:r w:rsidR="00A41634" w:rsidRPr="00A55663">
        <w:rPr>
          <w:rFonts w:cs="Calibri"/>
          <w:szCs w:val="24"/>
        </w:rPr>
        <w:t xml:space="preserve">Projektu </w:t>
      </w:r>
      <w:r w:rsidR="00484981" w:rsidRPr="00A55663">
        <w:rPr>
          <w:rFonts w:cs="Calibri"/>
          <w:szCs w:val="24"/>
        </w:rPr>
        <w:t xml:space="preserve">lub doprowadzić do rozwiązania Umowy </w:t>
      </w:r>
      <w:r w:rsidR="00B84532" w:rsidRPr="00A55663">
        <w:rPr>
          <w:rFonts w:cs="Calibri"/>
          <w:szCs w:val="24"/>
        </w:rPr>
        <w:t>–</w:t>
      </w:r>
      <w:r w:rsidR="00484981" w:rsidRPr="00A55663">
        <w:rPr>
          <w:rFonts w:cs="Calibri"/>
          <w:szCs w:val="24"/>
        </w:rPr>
        <w:t xml:space="preserve"> </w:t>
      </w:r>
      <w:r w:rsidR="00870ACE" w:rsidRPr="00A55663">
        <w:rPr>
          <w:rFonts w:cs="Calibri"/>
          <w:szCs w:val="24"/>
        </w:rPr>
        <w:t>o</w:t>
      </w:r>
      <w:r w:rsidR="00564410" w:rsidRPr="00A55663">
        <w:rPr>
          <w:rFonts w:cs="Calibri"/>
          <w:szCs w:val="24"/>
        </w:rPr>
        <w:t> </w:t>
      </w:r>
      <w:r w:rsidR="00870ACE" w:rsidRPr="00A55663">
        <w:rPr>
          <w:rFonts w:cs="Calibri"/>
          <w:szCs w:val="24"/>
        </w:rPr>
        <w:t>czym informuje Beneficjenta.</w:t>
      </w:r>
      <w:r w:rsidR="0064186B" w:rsidRPr="00A55663">
        <w:rPr>
          <w:rFonts w:cs="Calibri"/>
          <w:szCs w:val="24"/>
        </w:rPr>
        <w:t xml:space="preserve"> </w:t>
      </w:r>
      <w:r w:rsidR="00870ACE" w:rsidRPr="00A55663">
        <w:rPr>
          <w:rFonts w:cs="Calibri"/>
          <w:szCs w:val="24"/>
        </w:rPr>
        <w:t xml:space="preserve">Dofinansowanie zostanie </w:t>
      </w:r>
      <w:r w:rsidR="00711B1A" w:rsidRPr="00A55663">
        <w:rPr>
          <w:rFonts w:cs="Calibri"/>
          <w:szCs w:val="24"/>
        </w:rPr>
        <w:t xml:space="preserve">wypłacone </w:t>
      </w:r>
      <w:r w:rsidR="00870ACE" w:rsidRPr="00A55663">
        <w:rPr>
          <w:rFonts w:cs="Calibri"/>
          <w:szCs w:val="24"/>
        </w:rPr>
        <w:t>po ustaniu, usunięciu lub wyjaśnieniu przyczyn skutkujących jego wcześniejszym wstrzymaniem.</w:t>
      </w:r>
    </w:p>
    <w:p w14:paraId="04916EB1" w14:textId="77777777" w:rsidR="00322302" w:rsidRPr="0064606B" w:rsidRDefault="006F13FE" w:rsidP="003B5293">
      <w:pPr>
        <w:pStyle w:val="Nagwek1"/>
        <w:spacing w:before="360" w:after="120"/>
        <w:ind w:left="0" w:firstLine="0"/>
        <w:jc w:val="center"/>
        <w:rPr>
          <w:rFonts w:cs="Calibri"/>
          <w:szCs w:val="24"/>
          <w:lang w:eastAsia="pl-PL"/>
        </w:rPr>
      </w:pPr>
      <w:r w:rsidRPr="0064606B">
        <w:rPr>
          <w:rFonts w:cs="Calibri"/>
          <w:szCs w:val="24"/>
          <w:lang w:eastAsia="pl-PL"/>
        </w:rPr>
        <w:lastRenderedPageBreak/>
        <w:t>Zasady udzielania zamówień</w:t>
      </w:r>
    </w:p>
    <w:p w14:paraId="7E3D6261" w14:textId="4F220962" w:rsidR="006F13FE" w:rsidRPr="00A55663" w:rsidRDefault="00FF10DF" w:rsidP="003B5293">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D3040D" w:rsidRPr="00A55663">
        <w:rPr>
          <w:rFonts w:cs="Calibri"/>
          <w:sz w:val="24"/>
          <w:szCs w:val="24"/>
          <w:lang w:eastAsia="pl-PL"/>
        </w:rPr>
        <w:t>6</w:t>
      </w:r>
    </w:p>
    <w:p w14:paraId="3FB70329" w14:textId="77777777" w:rsidR="003B5293" w:rsidRDefault="006E0FBA" w:rsidP="00694FF7">
      <w:pPr>
        <w:pStyle w:val="Akapitzlist"/>
        <w:numPr>
          <w:ilvl w:val="0"/>
          <w:numId w:val="40"/>
        </w:numPr>
        <w:spacing w:before="120"/>
        <w:ind w:left="284" w:hanging="284"/>
        <w:contextualSpacing w:val="0"/>
        <w:jc w:val="both"/>
        <w:rPr>
          <w:rFonts w:cs="Calibri"/>
          <w:szCs w:val="24"/>
        </w:rPr>
      </w:pPr>
      <w:r w:rsidRPr="003B5293">
        <w:rPr>
          <w:rFonts w:cs="Calibri"/>
          <w:szCs w:val="24"/>
        </w:rPr>
        <w:t xml:space="preserve">Beneficjent zobowiązany jest do stosowania przepisów obowiązującej ustawy regulującej udzielanie zamówień publicznych oraz Wytycznych </w:t>
      </w:r>
      <w:bookmarkStart w:id="76" w:name="_Hlk91667475"/>
      <w:r w:rsidR="00E45B92" w:rsidRPr="003B5293">
        <w:rPr>
          <w:rFonts w:cs="Calibri"/>
          <w:szCs w:val="24"/>
        </w:rPr>
        <w:t xml:space="preserve">dotyczących </w:t>
      </w:r>
      <w:r w:rsidRPr="003B5293">
        <w:rPr>
          <w:rFonts w:cs="Calibri"/>
          <w:szCs w:val="24"/>
        </w:rPr>
        <w:t>kwalifikowalności wydatków</w:t>
      </w:r>
      <w:bookmarkEnd w:id="76"/>
      <w:r w:rsidR="00E45B92" w:rsidRPr="003B5293">
        <w:rPr>
          <w:rFonts w:cs="Calibri"/>
          <w:szCs w:val="24"/>
        </w:rPr>
        <w:t xml:space="preserve"> na lata 2021</w:t>
      </w:r>
      <w:r w:rsidR="00B84532" w:rsidRPr="003B5293">
        <w:rPr>
          <w:rFonts w:cs="Calibri"/>
          <w:szCs w:val="24"/>
        </w:rPr>
        <w:t>–</w:t>
      </w:r>
      <w:r w:rsidR="00E45B92" w:rsidRPr="003B5293">
        <w:rPr>
          <w:rFonts w:cs="Calibri"/>
          <w:szCs w:val="24"/>
        </w:rPr>
        <w:t>2027</w:t>
      </w:r>
      <w:r w:rsidRPr="003B5293">
        <w:rPr>
          <w:rFonts w:cs="Calibri"/>
          <w:szCs w:val="24"/>
        </w:rPr>
        <w:t>, w</w:t>
      </w:r>
      <w:r w:rsidR="00167480" w:rsidRPr="003B5293">
        <w:rPr>
          <w:rFonts w:cs="Calibri"/>
          <w:szCs w:val="24"/>
        </w:rPr>
        <w:t> </w:t>
      </w:r>
      <w:r w:rsidRPr="003B5293">
        <w:rPr>
          <w:rFonts w:cs="Calibri"/>
          <w:szCs w:val="24"/>
        </w:rPr>
        <w:t>takim zakresie, w jakim ta ustawa lub Wytyczne mają zastosowanie do Beneficjenta i realizowanego Projektu. Za</w:t>
      </w:r>
      <w:r w:rsidR="0055097E" w:rsidRPr="003B5293">
        <w:rPr>
          <w:rFonts w:cs="Calibri"/>
          <w:szCs w:val="24"/>
        </w:rPr>
        <w:t> </w:t>
      </w:r>
      <w:r w:rsidRPr="003B5293">
        <w:rPr>
          <w:rFonts w:cs="Calibri"/>
          <w:szCs w:val="24"/>
        </w:rPr>
        <w:t>prawidłowość przeprowadzenia postępowania</w:t>
      </w:r>
      <w:r w:rsidR="003038FC" w:rsidRPr="003B5293">
        <w:rPr>
          <w:rFonts w:cs="Calibri"/>
          <w:szCs w:val="24"/>
        </w:rPr>
        <w:t xml:space="preserve"> </w:t>
      </w:r>
      <w:r w:rsidRPr="003B5293">
        <w:rPr>
          <w:rFonts w:cs="Calibri"/>
          <w:szCs w:val="24"/>
        </w:rPr>
        <w:t>o</w:t>
      </w:r>
      <w:r w:rsidR="00C406DE" w:rsidRPr="003B5293">
        <w:rPr>
          <w:rFonts w:cs="Calibri"/>
          <w:szCs w:val="24"/>
        </w:rPr>
        <w:t> </w:t>
      </w:r>
      <w:r w:rsidRPr="003B5293">
        <w:rPr>
          <w:rFonts w:cs="Calibri"/>
          <w:szCs w:val="24"/>
        </w:rPr>
        <w:t>udzielenie zamówienia odpowiada Beneficjent.</w:t>
      </w:r>
    </w:p>
    <w:p w14:paraId="077F5E2F" w14:textId="32675628" w:rsidR="006E0FBA" w:rsidRPr="003B5293" w:rsidRDefault="006E0FBA" w:rsidP="00694FF7">
      <w:pPr>
        <w:pStyle w:val="Akapitzlist"/>
        <w:numPr>
          <w:ilvl w:val="0"/>
          <w:numId w:val="40"/>
        </w:numPr>
        <w:ind w:left="284" w:hanging="284"/>
        <w:contextualSpacing w:val="0"/>
        <w:jc w:val="both"/>
        <w:rPr>
          <w:rFonts w:cs="Calibri"/>
          <w:szCs w:val="24"/>
        </w:rPr>
      </w:pPr>
      <w:r w:rsidRPr="003B5293">
        <w:rPr>
          <w:rFonts w:eastAsia="Times New Roman" w:cs="Calibri"/>
          <w:szCs w:val="24"/>
          <w:lang w:eastAsia="pl-PL"/>
        </w:rPr>
        <w:t xml:space="preserve">Beneficjent, do którego mają zastosowanie Wytyczne </w:t>
      </w:r>
      <w:r w:rsidR="00E45B92" w:rsidRPr="003B5293">
        <w:rPr>
          <w:rFonts w:eastAsia="Times New Roman" w:cs="Calibri"/>
          <w:szCs w:val="24"/>
          <w:lang w:eastAsia="pl-PL"/>
        </w:rPr>
        <w:t xml:space="preserve">dotyczące </w:t>
      </w:r>
      <w:r w:rsidRPr="003B5293">
        <w:rPr>
          <w:rFonts w:eastAsia="Times New Roman" w:cs="Calibri"/>
          <w:szCs w:val="24"/>
          <w:lang w:eastAsia="pl-PL"/>
        </w:rPr>
        <w:t>kwalifikowalności wydatków</w:t>
      </w:r>
      <w:r w:rsidR="00E45B92" w:rsidRPr="003B5293">
        <w:rPr>
          <w:rFonts w:eastAsia="Times New Roman" w:cs="Calibri"/>
          <w:szCs w:val="24"/>
          <w:lang w:eastAsia="pl-PL"/>
        </w:rPr>
        <w:t xml:space="preserve"> na lata 2021</w:t>
      </w:r>
      <w:r w:rsidR="00B84532" w:rsidRPr="003B5293">
        <w:rPr>
          <w:rFonts w:eastAsia="Times New Roman" w:cs="Calibri"/>
          <w:szCs w:val="24"/>
          <w:lang w:eastAsia="pl-PL"/>
        </w:rPr>
        <w:t>–</w:t>
      </w:r>
      <w:r w:rsidR="00E45B92" w:rsidRPr="003B5293">
        <w:rPr>
          <w:rFonts w:eastAsia="Times New Roman" w:cs="Calibri"/>
          <w:szCs w:val="24"/>
          <w:lang w:eastAsia="pl-PL"/>
        </w:rPr>
        <w:t>2027</w:t>
      </w:r>
      <w:r w:rsidRPr="003B5293">
        <w:rPr>
          <w:rFonts w:eastAsia="Times New Roman" w:cs="Calibri"/>
          <w:szCs w:val="24"/>
          <w:lang w:eastAsia="pl-PL"/>
        </w:rPr>
        <w:t xml:space="preserve"> zobowiązuje się do przygotowania i przeprowadzenia postępowania o</w:t>
      </w:r>
      <w:r w:rsidR="00C406DE" w:rsidRPr="003B5293">
        <w:rPr>
          <w:rFonts w:eastAsia="Times New Roman" w:cs="Calibri"/>
          <w:szCs w:val="24"/>
          <w:lang w:eastAsia="pl-PL"/>
        </w:rPr>
        <w:t> </w:t>
      </w:r>
      <w:r w:rsidRPr="003B5293">
        <w:rPr>
          <w:rFonts w:eastAsia="Times New Roman" w:cs="Calibri"/>
          <w:szCs w:val="24"/>
          <w:lang w:eastAsia="pl-PL"/>
        </w:rPr>
        <w:t>udzielenie zamówienia w</w:t>
      </w:r>
      <w:r w:rsidR="00167480" w:rsidRPr="003B5293">
        <w:rPr>
          <w:rFonts w:eastAsia="Times New Roman" w:cs="Calibri"/>
          <w:szCs w:val="24"/>
          <w:lang w:eastAsia="pl-PL"/>
        </w:rPr>
        <w:t> </w:t>
      </w:r>
      <w:r w:rsidRPr="003B5293">
        <w:rPr>
          <w:rFonts w:eastAsia="Times New Roman" w:cs="Calibri"/>
          <w:szCs w:val="24"/>
          <w:lang w:eastAsia="pl-PL"/>
        </w:rPr>
        <w:t>sposób zapewniający zachowanie uczciwej konkurencji oraz równe traktowanie wykonawców</w:t>
      </w:r>
      <w:r w:rsidR="00AF24E6" w:rsidRPr="003B5293">
        <w:rPr>
          <w:rFonts w:eastAsia="Times New Roman" w:cs="Calibri"/>
          <w:szCs w:val="24"/>
          <w:lang w:eastAsia="pl-PL"/>
        </w:rPr>
        <w:t xml:space="preserve">, a także </w:t>
      </w:r>
      <w:r w:rsidRPr="003B5293">
        <w:rPr>
          <w:rFonts w:eastAsia="Times New Roman" w:cs="Calibri"/>
          <w:szCs w:val="24"/>
          <w:lang w:eastAsia="pl-PL"/>
        </w:rPr>
        <w:t>do działania w sposób przejrzysty i</w:t>
      </w:r>
      <w:r w:rsidR="001D1FD1" w:rsidRPr="003B5293">
        <w:rPr>
          <w:rFonts w:eastAsia="Times New Roman" w:cs="Calibri"/>
          <w:szCs w:val="24"/>
          <w:lang w:eastAsia="pl-PL"/>
        </w:rPr>
        <w:t> </w:t>
      </w:r>
      <w:r w:rsidRPr="003B5293">
        <w:rPr>
          <w:rFonts w:eastAsia="Times New Roman" w:cs="Calibri"/>
          <w:szCs w:val="24"/>
          <w:lang w:eastAsia="pl-PL"/>
        </w:rPr>
        <w:t>proporcjonalny, zgodnie z</w:t>
      </w:r>
      <w:r w:rsidR="00C406DE" w:rsidRPr="003B5293">
        <w:rPr>
          <w:rFonts w:eastAsia="Times New Roman" w:cs="Calibri"/>
          <w:szCs w:val="24"/>
          <w:lang w:eastAsia="pl-PL"/>
        </w:rPr>
        <w:t> </w:t>
      </w:r>
      <w:r w:rsidRPr="003B5293">
        <w:rPr>
          <w:rFonts w:eastAsia="Times New Roman" w:cs="Calibri"/>
          <w:szCs w:val="24"/>
          <w:lang w:eastAsia="pl-PL"/>
        </w:rPr>
        <w:t>zasadą konkurencyjności.</w:t>
      </w:r>
      <w:r w:rsidR="00D86836" w:rsidRPr="003B5293">
        <w:rPr>
          <w:rFonts w:eastAsia="Times New Roman" w:cs="Calibri"/>
          <w:szCs w:val="24"/>
          <w:lang w:eastAsia="pl-PL"/>
        </w:rPr>
        <w:t xml:space="preserve"> Komunikacja</w:t>
      </w:r>
      <w:r w:rsidR="00167480" w:rsidRPr="003B5293">
        <w:rPr>
          <w:rFonts w:eastAsia="Times New Roman" w:cs="Calibri"/>
          <w:szCs w:val="24"/>
          <w:lang w:eastAsia="pl-PL"/>
        </w:rPr>
        <w:t xml:space="preserve"> </w:t>
      </w:r>
      <w:r w:rsidR="00D86836" w:rsidRPr="003B5293">
        <w:rPr>
          <w:rFonts w:eastAsia="Times New Roman" w:cs="Calibri"/>
          <w:szCs w:val="24"/>
          <w:lang w:eastAsia="pl-PL"/>
        </w:rPr>
        <w:t>w</w:t>
      </w:r>
      <w:r w:rsidR="0071703F" w:rsidRPr="003B5293">
        <w:rPr>
          <w:rFonts w:eastAsia="Times New Roman" w:cs="Calibri"/>
          <w:szCs w:val="24"/>
          <w:lang w:eastAsia="pl-PL"/>
        </w:rPr>
        <w:t> </w:t>
      </w:r>
      <w:r w:rsidR="00D86836" w:rsidRPr="003B5293">
        <w:rPr>
          <w:rFonts w:eastAsia="Times New Roman" w:cs="Calibri"/>
          <w:szCs w:val="24"/>
          <w:lang w:eastAsia="pl-PL"/>
        </w:rPr>
        <w:t>postępowaniu o</w:t>
      </w:r>
      <w:r w:rsidR="0055097E" w:rsidRPr="003B5293">
        <w:rPr>
          <w:rFonts w:eastAsia="Times New Roman" w:cs="Calibri"/>
          <w:szCs w:val="24"/>
          <w:lang w:eastAsia="pl-PL"/>
        </w:rPr>
        <w:t> </w:t>
      </w:r>
      <w:r w:rsidR="00D86836" w:rsidRPr="003B5293">
        <w:rPr>
          <w:rFonts w:eastAsia="Times New Roman" w:cs="Calibri"/>
          <w:szCs w:val="24"/>
          <w:lang w:eastAsia="pl-PL"/>
        </w:rPr>
        <w:t>udzielenie zamówienia prowadzonego zgodnie</w:t>
      </w:r>
      <w:r w:rsidR="003B5293">
        <w:rPr>
          <w:rFonts w:eastAsia="Times New Roman" w:cs="Calibri"/>
          <w:szCs w:val="24"/>
          <w:lang w:eastAsia="pl-PL"/>
        </w:rPr>
        <w:t> </w:t>
      </w:r>
      <w:r w:rsidR="00D86836" w:rsidRPr="003B5293">
        <w:rPr>
          <w:rFonts w:eastAsia="Times New Roman" w:cs="Calibri"/>
          <w:szCs w:val="24"/>
          <w:lang w:eastAsia="pl-PL"/>
        </w:rPr>
        <w:t>z</w:t>
      </w:r>
      <w:r w:rsidR="003038FC" w:rsidRPr="003B5293">
        <w:rPr>
          <w:rFonts w:eastAsia="Times New Roman" w:cs="Calibri"/>
          <w:szCs w:val="24"/>
          <w:lang w:eastAsia="pl-PL"/>
        </w:rPr>
        <w:t> </w:t>
      </w:r>
      <w:r w:rsidR="00D86836" w:rsidRPr="003B5293">
        <w:rPr>
          <w:rFonts w:eastAsia="Times New Roman" w:cs="Calibri"/>
          <w:szCs w:val="24"/>
          <w:lang w:eastAsia="pl-PL"/>
        </w:rPr>
        <w:t>zasadą konkurencyjności, za wyjątkami wskazanymi w</w:t>
      </w:r>
      <w:r w:rsidR="0055097E" w:rsidRPr="003B5293">
        <w:rPr>
          <w:rFonts w:eastAsia="Times New Roman" w:cs="Calibri"/>
          <w:szCs w:val="24"/>
          <w:lang w:eastAsia="pl-PL"/>
        </w:rPr>
        <w:t> </w:t>
      </w:r>
      <w:r w:rsidR="009167E3" w:rsidRPr="003B5293">
        <w:rPr>
          <w:rFonts w:eastAsia="Times New Roman" w:cs="Calibri"/>
          <w:szCs w:val="24"/>
          <w:lang w:eastAsia="pl-PL"/>
        </w:rPr>
        <w:t>W</w:t>
      </w:r>
      <w:r w:rsidR="00D86836" w:rsidRPr="003B5293">
        <w:rPr>
          <w:rFonts w:eastAsia="Times New Roman" w:cs="Calibri"/>
          <w:szCs w:val="24"/>
          <w:lang w:eastAsia="pl-PL"/>
        </w:rPr>
        <w:t xml:space="preserve">ytycznych </w:t>
      </w:r>
      <w:r w:rsidR="0071703F" w:rsidRPr="003B5293">
        <w:rPr>
          <w:rFonts w:eastAsia="Times New Roman" w:cs="Calibri"/>
          <w:szCs w:val="24"/>
          <w:lang w:eastAsia="pl-PL"/>
        </w:rPr>
        <w:t xml:space="preserve">dotyczących </w:t>
      </w:r>
      <w:r w:rsidR="00D86836" w:rsidRPr="003B5293">
        <w:rPr>
          <w:rFonts w:eastAsia="Times New Roman" w:cs="Calibri"/>
          <w:szCs w:val="24"/>
          <w:lang w:eastAsia="pl-PL"/>
        </w:rPr>
        <w:t>kwalifikowalności</w:t>
      </w:r>
      <w:r w:rsidR="0071703F" w:rsidRPr="003B5293">
        <w:rPr>
          <w:rFonts w:eastAsia="Times New Roman" w:cs="Calibri"/>
          <w:szCs w:val="24"/>
          <w:lang w:eastAsia="pl-PL"/>
        </w:rPr>
        <w:t xml:space="preserve"> wydatków na lata 2021</w:t>
      </w:r>
      <w:r w:rsidR="00B84532" w:rsidRPr="003B5293">
        <w:rPr>
          <w:rFonts w:eastAsia="Times New Roman" w:cs="Calibri"/>
          <w:szCs w:val="24"/>
          <w:lang w:eastAsia="pl-PL"/>
        </w:rPr>
        <w:t>–</w:t>
      </w:r>
      <w:r w:rsidR="0071703F" w:rsidRPr="003B5293">
        <w:rPr>
          <w:rFonts w:eastAsia="Times New Roman" w:cs="Calibri"/>
          <w:szCs w:val="24"/>
          <w:lang w:eastAsia="pl-PL"/>
        </w:rPr>
        <w:t>2027</w:t>
      </w:r>
      <w:r w:rsidR="00D86836" w:rsidRPr="003B5293">
        <w:rPr>
          <w:rFonts w:eastAsia="Times New Roman" w:cs="Calibri"/>
          <w:szCs w:val="24"/>
          <w:lang w:eastAsia="pl-PL"/>
        </w:rPr>
        <w:t>, odbywa się za</w:t>
      </w:r>
      <w:r w:rsidR="00EA68FB" w:rsidRPr="003B5293">
        <w:rPr>
          <w:rFonts w:eastAsia="Times New Roman" w:cs="Calibri"/>
          <w:szCs w:val="24"/>
          <w:lang w:eastAsia="pl-PL"/>
        </w:rPr>
        <w:t> </w:t>
      </w:r>
      <w:r w:rsidR="00D86836" w:rsidRPr="003B5293">
        <w:rPr>
          <w:rFonts w:eastAsia="Times New Roman" w:cs="Calibri"/>
          <w:szCs w:val="24"/>
          <w:lang w:eastAsia="pl-PL"/>
        </w:rPr>
        <w:t xml:space="preserve">pomocą </w:t>
      </w:r>
      <w:r w:rsidR="0071703F" w:rsidRPr="003B5293">
        <w:rPr>
          <w:rFonts w:eastAsia="Times New Roman" w:cs="Calibri"/>
          <w:szCs w:val="24"/>
          <w:lang w:eastAsia="pl-PL"/>
        </w:rPr>
        <w:t>B</w:t>
      </w:r>
      <w:r w:rsidR="00D86836" w:rsidRPr="003B5293">
        <w:rPr>
          <w:rFonts w:eastAsia="Times New Roman" w:cs="Calibri"/>
          <w:szCs w:val="24"/>
          <w:lang w:eastAsia="pl-PL"/>
        </w:rPr>
        <w:t>azy</w:t>
      </w:r>
      <w:r w:rsidR="00366547">
        <w:rPr>
          <w:rFonts w:eastAsia="Times New Roman" w:cs="Calibri"/>
          <w:szCs w:val="24"/>
          <w:lang w:eastAsia="pl-PL"/>
        </w:rPr>
        <w:t> </w:t>
      </w:r>
      <w:r w:rsidR="00EA68FB" w:rsidRPr="003B5293">
        <w:rPr>
          <w:rFonts w:eastAsia="Times New Roman" w:cs="Calibri"/>
          <w:szCs w:val="24"/>
          <w:lang w:eastAsia="pl-PL"/>
        </w:rPr>
        <w:t>K</w:t>
      </w:r>
      <w:r w:rsidR="00D86836" w:rsidRPr="003B5293">
        <w:rPr>
          <w:rFonts w:eastAsia="Times New Roman" w:cs="Calibri"/>
          <w:szCs w:val="24"/>
          <w:lang w:eastAsia="pl-PL"/>
        </w:rPr>
        <w:t>onkurencyjności</w:t>
      </w:r>
      <w:r w:rsidR="003B5293">
        <w:rPr>
          <w:rFonts w:eastAsia="Times New Roman" w:cs="Calibri"/>
          <w:szCs w:val="24"/>
          <w:lang w:eastAsia="pl-PL"/>
        </w:rPr>
        <w:t> </w:t>
      </w:r>
      <w:r w:rsidR="00B84532" w:rsidRPr="003B5293">
        <w:rPr>
          <w:rFonts w:eastAsia="Times New Roman" w:cs="Calibri"/>
          <w:szCs w:val="24"/>
          <w:lang w:eastAsia="pl-PL"/>
        </w:rPr>
        <w:t>–</w:t>
      </w:r>
      <w:r w:rsidR="003B5293">
        <w:rPr>
          <w:rFonts w:eastAsia="Times New Roman" w:cs="Calibri"/>
          <w:szCs w:val="24"/>
          <w:lang w:eastAsia="pl-PL"/>
        </w:rPr>
        <w:t> </w:t>
      </w:r>
      <w:r w:rsidR="0071703F" w:rsidRPr="003B5293">
        <w:rPr>
          <w:rFonts w:eastAsia="Times New Roman" w:cs="Calibri"/>
          <w:szCs w:val="24"/>
          <w:lang w:eastAsia="pl-PL"/>
        </w:rPr>
        <w:t>BK</w:t>
      </w:r>
      <w:r w:rsidR="00D86836" w:rsidRPr="003B5293">
        <w:rPr>
          <w:rFonts w:eastAsia="Times New Roman" w:cs="Calibri"/>
          <w:szCs w:val="24"/>
          <w:lang w:eastAsia="pl-PL"/>
        </w:rPr>
        <w:t>2021,</w:t>
      </w:r>
      <w:r w:rsidR="003139E4" w:rsidRPr="003B5293">
        <w:rPr>
          <w:rFonts w:eastAsia="Times New Roman" w:cs="Calibri"/>
          <w:szCs w:val="24"/>
          <w:lang w:eastAsia="pl-PL"/>
        </w:rPr>
        <w:t xml:space="preserve"> </w:t>
      </w:r>
      <w:r w:rsidR="00D86836" w:rsidRPr="003B5293">
        <w:rPr>
          <w:rFonts w:eastAsia="Times New Roman" w:cs="Calibri"/>
          <w:szCs w:val="24"/>
          <w:lang w:eastAsia="pl-PL"/>
        </w:rPr>
        <w:t>zamieszczon</w:t>
      </w:r>
      <w:r w:rsidR="00EA68FB" w:rsidRPr="003B5293">
        <w:rPr>
          <w:rFonts w:eastAsia="Times New Roman" w:cs="Calibri"/>
          <w:szCs w:val="24"/>
          <w:lang w:eastAsia="pl-PL"/>
        </w:rPr>
        <w:t>ej</w:t>
      </w:r>
      <w:r w:rsidR="00D86836" w:rsidRPr="003B5293">
        <w:rPr>
          <w:rFonts w:eastAsia="Times New Roman" w:cs="Calibri"/>
          <w:szCs w:val="24"/>
          <w:lang w:eastAsia="pl-PL"/>
        </w:rPr>
        <w:t xml:space="preserve"> </w:t>
      </w:r>
      <w:r w:rsidR="0055097E" w:rsidRPr="003B5293">
        <w:rPr>
          <w:rFonts w:eastAsia="Times New Roman" w:cs="Calibri"/>
          <w:szCs w:val="24"/>
          <w:lang w:eastAsia="pl-PL"/>
        </w:rPr>
        <w:t>na stronie internetowej</w:t>
      </w:r>
      <w:r w:rsidR="003B5293">
        <w:rPr>
          <w:rFonts w:eastAsia="Times New Roman" w:cs="Calibri"/>
          <w:szCs w:val="24"/>
          <w:lang w:eastAsia="pl-PL"/>
        </w:rPr>
        <w:t xml:space="preserve"> </w:t>
      </w:r>
      <w:hyperlink r:id="rId12" w:history="1">
        <w:r w:rsidR="003B5293" w:rsidRPr="003B5293">
          <w:rPr>
            <w:rStyle w:val="Hipercze"/>
            <w:rFonts w:eastAsia="Times New Roman" w:cs="Calibri"/>
            <w:color w:val="000000" w:themeColor="text1"/>
            <w:szCs w:val="24"/>
            <w:lang w:eastAsia="pl-PL"/>
          </w:rPr>
          <w:t>https://bazakonkurencyjnosci.funduszeeuropejskie.gov.pl</w:t>
        </w:r>
      </w:hyperlink>
      <w:r w:rsidR="00C276CA" w:rsidRPr="00C276CA">
        <w:rPr>
          <w:rStyle w:val="Hipercze"/>
          <w:rFonts w:eastAsia="Times New Roman" w:cs="Calibri"/>
          <w:color w:val="000000" w:themeColor="text1"/>
          <w:szCs w:val="24"/>
          <w:u w:val="none"/>
          <w:lang w:eastAsia="pl-PL"/>
        </w:rPr>
        <w:t xml:space="preserve"> .</w:t>
      </w:r>
    </w:p>
    <w:p w14:paraId="5B1E5CF7" w14:textId="77777777" w:rsidR="003B5293" w:rsidRDefault="006E0FBA" w:rsidP="00694FF7">
      <w:pPr>
        <w:pStyle w:val="Akapitzlist"/>
        <w:numPr>
          <w:ilvl w:val="0"/>
          <w:numId w:val="40"/>
        </w:numPr>
        <w:ind w:left="284" w:hanging="284"/>
        <w:contextualSpacing w:val="0"/>
        <w:jc w:val="both"/>
        <w:rPr>
          <w:rFonts w:eastAsia="Times New Roman" w:cs="Calibri"/>
          <w:szCs w:val="24"/>
          <w:lang w:eastAsia="pl-PL"/>
        </w:rPr>
      </w:pPr>
      <w:r w:rsidRPr="00A55663">
        <w:rPr>
          <w:rFonts w:eastAsia="Times New Roman" w:cs="Calibri"/>
          <w:szCs w:val="24"/>
          <w:lang w:eastAsia="pl-PL"/>
        </w:rPr>
        <w:t xml:space="preserve">Sporządzony przez Beneficjenta harmonogram </w:t>
      </w:r>
      <w:r w:rsidR="002E387E" w:rsidRPr="00A55663">
        <w:rPr>
          <w:rFonts w:eastAsia="Times New Roman" w:cs="Calibri"/>
          <w:szCs w:val="24"/>
          <w:lang w:eastAsia="pl-PL"/>
        </w:rPr>
        <w:t xml:space="preserve">planowanych do przeprowadzenia zamówień </w:t>
      </w:r>
      <w:r w:rsidRPr="00A55663">
        <w:rPr>
          <w:rFonts w:eastAsia="Times New Roman" w:cs="Calibri"/>
          <w:szCs w:val="24"/>
          <w:lang w:eastAsia="pl-PL"/>
        </w:rPr>
        <w:t xml:space="preserve">dla Projektu stanowi Załącznik nr </w:t>
      </w:r>
      <w:r w:rsidR="00C406DE" w:rsidRPr="00A55663">
        <w:rPr>
          <w:rFonts w:eastAsia="Times New Roman" w:cs="Calibri"/>
          <w:szCs w:val="24"/>
          <w:lang w:eastAsia="pl-PL"/>
        </w:rPr>
        <w:t>7</w:t>
      </w:r>
      <w:r w:rsidRPr="00A55663">
        <w:rPr>
          <w:rFonts w:eastAsia="Times New Roman" w:cs="Calibri"/>
          <w:szCs w:val="24"/>
          <w:lang w:eastAsia="pl-PL"/>
        </w:rPr>
        <w:t xml:space="preserve"> do Umowy.</w:t>
      </w:r>
    </w:p>
    <w:p w14:paraId="6BB8149A" w14:textId="3DB81C31" w:rsidR="006E0FBA" w:rsidRPr="003B5293" w:rsidRDefault="006E0FBA" w:rsidP="00694FF7">
      <w:pPr>
        <w:pStyle w:val="Akapitzlist"/>
        <w:numPr>
          <w:ilvl w:val="0"/>
          <w:numId w:val="40"/>
        </w:numPr>
        <w:ind w:left="284" w:hanging="284"/>
        <w:contextualSpacing w:val="0"/>
        <w:jc w:val="both"/>
        <w:rPr>
          <w:rFonts w:eastAsia="Times New Roman" w:cs="Calibri"/>
          <w:szCs w:val="24"/>
          <w:lang w:eastAsia="pl-PL"/>
        </w:rPr>
      </w:pPr>
      <w:r w:rsidRPr="003B5293">
        <w:rPr>
          <w:rFonts w:eastAsia="Times New Roman" w:cs="Calibri"/>
          <w:szCs w:val="24"/>
          <w:lang w:eastAsia="pl-PL"/>
        </w:rPr>
        <w:t>Beneficjent jest zobowiązany do:</w:t>
      </w:r>
    </w:p>
    <w:p w14:paraId="16336682" w14:textId="64A4DF86" w:rsidR="003B5293" w:rsidRDefault="006E0FBA" w:rsidP="00694FF7">
      <w:pPr>
        <w:pStyle w:val="Akapitzlist"/>
        <w:numPr>
          <w:ilvl w:val="0"/>
          <w:numId w:val="41"/>
        </w:numPr>
        <w:contextualSpacing w:val="0"/>
        <w:jc w:val="both"/>
        <w:rPr>
          <w:rFonts w:cs="Calibri"/>
          <w:szCs w:val="24"/>
        </w:rPr>
      </w:pPr>
      <w:r w:rsidRPr="003B5293">
        <w:rPr>
          <w:rFonts w:cs="Calibri"/>
          <w:szCs w:val="24"/>
        </w:rPr>
        <w:t xml:space="preserve">dokumentowania podejmowanych czynności i udostępniania na żądanie </w:t>
      </w:r>
      <w:r w:rsidR="00000F8F">
        <w:rPr>
          <w:rFonts w:cs="Calibri"/>
          <w:szCs w:val="24"/>
        </w:rPr>
        <w:t>DIP</w:t>
      </w:r>
      <w:r w:rsidRPr="003B5293">
        <w:rPr>
          <w:rFonts w:cs="Calibri"/>
          <w:szCs w:val="24"/>
        </w:rPr>
        <w:t xml:space="preserve"> lub innych uprawnionych instytucji wszelkich informacji dotyczących udzielanych zamówień i ponoszonych wydatków,</w:t>
      </w:r>
    </w:p>
    <w:p w14:paraId="276D7E8F" w14:textId="7AA0948B" w:rsidR="003B5293" w:rsidRPr="003B5293" w:rsidRDefault="006E0FBA" w:rsidP="00694FF7">
      <w:pPr>
        <w:pStyle w:val="Akapitzlist"/>
        <w:numPr>
          <w:ilvl w:val="0"/>
          <w:numId w:val="41"/>
        </w:numPr>
        <w:contextualSpacing w:val="0"/>
        <w:jc w:val="both"/>
        <w:rPr>
          <w:rFonts w:cs="Calibri"/>
          <w:szCs w:val="24"/>
        </w:rPr>
      </w:pPr>
      <w:r w:rsidRPr="003B5293">
        <w:rPr>
          <w:rFonts w:eastAsia="Times New Roman" w:cs="Calibri"/>
          <w:szCs w:val="24"/>
          <w:lang w:eastAsia="pl-PL"/>
        </w:rPr>
        <w:t xml:space="preserve">niezwłocznego przekazywania </w:t>
      </w:r>
      <w:r w:rsidR="00000F8F">
        <w:rPr>
          <w:rFonts w:eastAsia="Times New Roman" w:cs="Calibri"/>
          <w:szCs w:val="24"/>
          <w:lang w:eastAsia="pl-PL"/>
        </w:rPr>
        <w:t>DIP</w:t>
      </w:r>
      <w:r w:rsidRPr="003B5293">
        <w:rPr>
          <w:rFonts w:eastAsia="Times New Roman" w:cs="Calibri"/>
          <w:szCs w:val="24"/>
          <w:lang w:eastAsia="pl-PL"/>
        </w:rPr>
        <w:t xml:space="preserve"> informacji o wynikach kontroli lub postępowania wyjaśniającego przeprowadzonego przez Prezesa Urzędu Zamówień Publicznych lub innych zewnętrznych instytucji uprawnionych do kontroli zamówień,</w:t>
      </w:r>
      <w:bookmarkStart w:id="77" w:name="_Hlk118096081"/>
    </w:p>
    <w:p w14:paraId="6251C923" w14:textId="7D6F8CA2" w:rsidR="00E4795E" w:rsidRPr="003B5293" w:rsidRDefault="00E4795E" w:rsidP="00694FF7">
      <w:pPr>
        <w:pStyle w:val="Akapitzlist"/>
        <w:numPr>
          <w:ilvl w:val="0"/>
          <w:numId w:val="41"/>
        </w:numPr>
        <w:contextualSpacing w:val="0"/>
        <w:jc w:val="both"/>
        <w:rPr>
          <w:rFonts w:cs="Calibri"/>
          <w:szCs w:val="24"/>
        </w:rPr>
      </w:pPr>
      <w:r w:rsidRPr="003B5293">
        <w:rPr>
          <w:rFonts w:eastAsia="Times New Roman" w:cs="Calibri"/>
          <w:szCs w:val="24"/>
          <w:lang w:eastAsia="pl-PL"/>
        </w:rPr>
        <w:t xml:space="preserve">obligatoryjnego przekazania </w:t>
      </w:r>
      <w:r w:rsidR="00000F8F">
        <w:rPr>
          <w:rFonts w:eastAsia="Times New Roman" w:cs="Calibri"/>
          <w:szCs w:val="24"/>
          <w:lang w:eastAsia="pl-PL"/>
        </w:rPr>
        <w:t>DIP</w:t>
      </w:r>
      <w:r w:rsidRPr="003B5293">
        <w:rPr>
          <w:rFonts w:eastAsia="Times New Roman" w:cs="Calibri"/>
          <w:szCs w:val="24"/>
          <w:lang w:eastAsia="pl-PL"/>
        </w:rPr>
        <w:t xml:space="preserve"> dokumentacji z postępowań o udzielenie zamówienia (w tym zawartych aneksów do umów </w:t>
      </w:r>
      <w:r w:rsidR="005A6C9E" w:rsidRPr="003B5293">
        <w:rPr>
          <w:rFonts w:eastAsia="Times New Roman" w:cs="Calibri"/>
          <w:szCs w:val="24"/>
          <w:lang w:eastAsia="pl-PL"/>
        </w:rPr>
        <w:t>–</w:t>
      </w:r>
      <w:r w:rsidRPr="003B5293">
        <w:rPr>
          <w:rFonts w:eastAsia="Times New Roman" w:cs="Calibri"/>
          <w:szCs w:val="24"/>
          <w:lang w:eastAsia="pl-PL"/>
        </w:rPr>
        <w:t xml:space="preserve"> jeżeli dotyczy), dla których wartość zamówienia (w</w:t>
      </w:r>
      <w:r w:rsidR="00167480" w:rsidRPr="003B5293">
        <w:rPr>
          <w:rFonts w:eastAsia="Times New Roman" w:cs="Calibri"/>
          <w:szCs w:val="24"/>
          <w:lang w:eastAsia="pl-PL"/>
        </w:rPr>
        <w:t> </w:t>
      </w:r>
      <w:r w:rsidRPr="003B5293">
        <w:rPr>
          <w:rFonts w:eastAsia="Times New Roman" w:cs="Calibri"/>
          <w:szCs w:val="24"/>
          <w:lang w:eastAsia="pl-PL"/>
        </w:rPr>
        <w:t>rozumieniu zapisów art. 28 ustawy z dnia 11 września 2019 r. – prawo zamówień publicznych i/lub zapisów Wytycznych dotyczących kwalifikowalności wydatków na lata 2021</w:t>
      </w:r>
      <w:r w:rsidR="005A6C9E" w:rsidRPr="003B5293">
        <w:rPr>
          <w:rFonts w:eastAsia="Times New Roman" w:cs="Calibri"/>
          <w:szCs w:val="24"/>
          <w:lang w:eastAsia="pl-PL"/>
        </w:rPr>
        <w:t>–</w:t>
      </w:r>
      <w:r w:rsidRPr="003B5293">
        <w:rPr>
          <w:rFonts w:eastAsia="Times New Roman" w:cs="Calibri"/>
          <w:szCs w:val="24"/>
          <w:lang w:eastAsia="pl-PL"/>
        </w:rPr>
        <w:t>2027) czyli tzw. „wartość szacunkowa” jest wyższa od kwoty 50 000,00</w:t>
      </w:r>
      <w:r w:rsidR="004D1601" w:rsidRPr="003B5293">
        <w:rPr>
          <w:rFonts w:eastAsia="Times New Roman" w:cs="Calibri"/>
          <w:szCs w:val="24"/>
          <w:lang w:eastAsia="pl-PL"/>
        </w:rPr>
        <w:t> </w:t>
      </w:r>
      <w:r w:rsidR="007319F2" w:rsidRPr="003B5293">
        <w:rPr>
          <w:rFonts w:eastAsia="Times New Roman" w:cs="Calibri"/>
          <w:szCs w:val="24"/>
          <w:lang w:eastAsia="pl-PL"/>
        </w:rPr>
        <w:t xml:space="preserve">PLN </w:t>
      </w:r>
      <w:r w:rsidRPr="003B5293">
        <w:rPr>
          <w:rFonts w:eastAsia="Times New Roman" w:cs="Calibri"/>
          <w:szCs w:val="24"/>
          <w:lang w:eastAsia="pl-PL"/>
        </w:rPr>
        <w:t>netto</w:t>
      </w:r>
      <w:r w:rsidR="0067333E" w:rsidRPr="003B5293">
        <w:rPr>
          <w:rFonts w:eastAsia="Times New Roman" w:cs="Calibri"/>
          <w:szCs w:val="24"/>
          <w:lang w:eastAsia="pl-PL"/>
        </w:rPr>
        <w:t>,</w:t>
      </w:r>
      <w:r w:rsidRPr="003B5293">
        <w:rPr>
          <w:rFonts w:cs="Calibri"/>
          <w:szCs w:val="24"/>
        </w:rPr>
        <w:t xml:space="preserve"> </w:t>
      </w:r>
      <w:r w:rsidRPr="003B5293">
        <w:rPr>
          <w:rFonts w:eastAsia="Times New Roman" w:cs="Calibri"/>
          <w:szCs w:val="24"/>
          <w:lang w:eastAsia="pl-PL"/>
        </w:rPr>
        <w:t>w terminie:</w:t>
      </w:r>
    </w:p>
    <w:p w14:paraId="7A560ABD" w14:textId="77777777" w:rsidR="003B5293" w:rsidRDefault="00E4795E" w:rsidP="00694FF7">
      <w:pPr>
        <w:pStyle w:val="Akapitzlist"/>
        <w:numPr>
          <w:ilvl w:val="0"/>
          <w:numId w:val="42"/>
        </w:numPr>
        <w:contextualSpacing w:val="0"/>
        <w:jc w:val="both"/>
        <w:rPr>
          <w:rFonts w:cs="Calibri"/>
          <w:szCs w:val="24"/>
        </w:rPr>
      </w:pPr>
      <w:r w:rsidRPr="003B5293">
        <w:rPr>
          <w:rFonts w:cs="Calibri"/>
          <w:szCs w:val="24"/>
        </w:rPr>
        <w:t xml:space="preserve">do 30 dni od daty podpisania </w:t>
      </w:r>
      <w:r w:rsidR="00165B86" w:rsidRPr="003B5293">
        <w:rPr>
          <w:rFonts w:cs="Calibri"/>
          <w:szCs w:val="24"/>
        </w:rPr>
        <w:t>Umowy</w:t>
      </w:r>
      <w:r w:rsidR="005A6C9E" w:rsidRPr="003B5293">
        <w:rPr>
          <w:rFonts w:cs="Calibri"/>
          <w:szCs w:val="24"/>
        </w:rPr>
        <w:t xml:space="preserve"> –</w:t>
      </w:r>
      <w:r w:rsidRPr="003B5293">
        <w:rPr>
          <w:rFonts w:cs="Calibri"/>
          <w:szCs w:val="24"/>
        </w:rPr>
        <w:t xml:space="preserve"> w przypadku postępowania o udzielenie zamówienia zakończonego najpóźniej w dniu podpisania </w:t>
      </w:r>
      <w:r w:rsidR="00165B86" w:rsidRPr="003B5293">
        <w:rPr>
          <w:rFonts w:cs="Calibri"/>
          <w:szCs w:val="24"/>
        </w:rPr>
        <w:t>Umowy</w:t>
      </w:r>
      <w:r w:rsidRPr="003B5293">
        <w:rPr>
          <w:rFonts w:cs="Calibri"/>
          <w:szCs w:val="24"/>
        </w:rPr>
        <w:t>,</w:t>
      </w:r>
    </w:p>
    <w:p w14:paraId="1C995392" w14:textId="4B7FA126" w:rsidR="006E0FBA" w:rsidRPr="003B5293" w:rsidRDefault="00E4795E" w:rsidP="00694FF7">
      <w:pPr>
        <w:pStyle w:val="Akapitzlist"/>
        <w:numPr>
          <w:ilvl w:val="0"/>
          <w:numId w:val="42"/>
        </w:numPr>
        <w:contextualSpacing w:val="0"/>
        <w:jc w:val="both"/>
        <w:rPr>
          <w:rFonts w:cs="Calibri"/>
          <w:szCs w:val="24"/>
        </w:rPr>
      </w:pPr>
      <w:r w:rsidRPr="003B5293">
        <w:rPr>
          <w:rFonts w:eastAsia="Times New Roman" w:cs="Calibri"/>
          <w:szCs w:val="24"/>
          <w:lang w:eastAsia="pl-PL"/>
        </w:rPr>
        <w:t xml:space="preserve">do 30 dni od daty zawarcia umowy/aneksu z wykonawcą </w:t>
      </w:r>
      <w:r w:rsidR="005A6C9E" w:rsidRPr="003B5293">
        <w:rPr>
          <w:rFonts w:eastAsia="Times New Roman" w:cs="Calibri"/>
          <w:szCs w:val="24"/>
          <w:lang w:eastAsia="pl-PL"/>
        </w:rPr>
        <w:t>–</w:t>
      </w:r>
      <w:r w:rsidRPr="003B5293">
        <w:rPr>
          <w:rFonts w:eastAsia="Times New Roman" w:cs="Calibri"/>
          <w:szCs w:val="24"/>
          <w:lang w:eastAsia="pl-PL"/>
        </w:rPr>
        <w:t xml:space="preserve"> w przypadku postępowania o udzielenie zamówienia zakończonego po dacie podpisania </w:t>
      </w:r>
      <w:r w:rsidR="00165B86" w:rsidRPr="003B5293">
        <w:rPr>
          <w:rFonts w:eastAsia="Times New Roman" w:cs="Calibri"/>
          <w:szCs w:val="24"/>
          <w:lang w:eastAsia="pl-PL"/>
        </w:rPr>
        <w:t>Umowy</w:t>
      </w:r>
      <w:r w:rsidRPr="003B5293">
        <w:rPr>
          <w:rFonts w:eastAsia="Times New Roman" w:cs="Calibri"/>
          <w:szCs w:val="24"/>
          <w:lang w:eastAsia="pl-PL"/>
        </w:rPr>
        <w:t>,</w:t>
      </w:r>
      <w:bookmarkEnd w:id="77"/>
    </w:p>
    <w:p w14:paraId="2EFDA9D9" w14:textId="59016B6E" w:rsidR="006E0FBA" w:rsidRPr="00A55663" w:rsidRDefault="006E0FBA" w:rsidP="00694FF7">
      <w:pPr>
        <w:pStyle w:val="Akapitzlist"/>
        <w:numPr>
          <w:ilvl w:val="0"/>
          <w:numId w:val="41"/>
        </w:numPr>
        <w:contextualSpacing w:val="0"/>
        <w:jc w:val="both"/>
        <w:rPr>
          <w:rFonts w:eastAsia="Times New Roman" w:cs="Calibri"/>
          <w:szCs w:val="24"/>
          <w:lang w:eastAsia="pl-PL"/>
        </w:rPr>
      </w:pPr>
      <w:r w:rsidRPr="00A55663">
        <w:rPr>
          <w:rFonts w:eastAsia="Times New Roman" w:cs="Calibri"/>
          <w:szCs w:val="24"/>
          <w:lang w:eastAsia="pl-PL"/>
        </w:rPr>
        <w:t xml:space="preserve">przekazywania </w:t>
      </w:r>
      <w:r w:rsidR="002E7D21">
        <w:rPr>
          <w:rFonts w:eastAsia="Times New Roman" w:cs="Calibri"/>
          <w:szCs w:val="24"/>
          <w:lang w:eastAsia="pl-PL"/>
        </w:rPr>
        <w:t>DIP</w:t>
      </w:r>
      <w:r w:rsidRPr="00A55663">
        <w:rPr>
          <w:rFonts w:eastAsia="Times New Roman" w:cs="Calibri"/>
          <w:szCs w:val="24"/>
          <w:lang w:eastAsia="pl-PL"/>
        </w:rPr>
        <w:t xml:space="preserve"> </w:t>
      </w:r>
      <w:r w:rsidR="00C23D82" w:rsidRPr="00A55663">
        <w:rPr>
          <w:rFonts w:eastAsia="Times New Roman" w:cs="Calibri"/>
          <w:szCs w:val="24"/>
          <w:lang w:eastAsia="pl-PL"/>
        </w:rPr>
        <w:t xml:space="preserve">informacji </w:t>
      </w:r>
      <w:r w:rsidRPr="00A55663">
        <w:rPr>
          <w:rFonts w:eastAsia="Times New Roman" w:cs="Calibri"/>
          <w:szCs w:val="24"/>
          <w:lang w:eastAsia="pl-PL"/>
        </w:rPr>
        <w:t xml:space="preserve">o realizacji usług, dostaw lub robót budowlanych </w:t>
      </w:r>
      <w:r w:rsidR="002721D1" w:rsidRPr="00A55663">
        <w:rPr>
          <w:rFonts w:eastAsia="Times New Roman" w:cs="Calibri"/>
          <w:szCs w:val="24"/>
          <w:lang w:eastAsia="pl-PL"/>
        </w:rPr>
        <w:t xml:space="preserve">przez </w:t>
      </w:r>
      <w:r w:rsidRPr="00A55663">
        <w:rPr>
          <w:rFonts w:eastAsia="Times New Roman" w:cs="Calibri"/>
          <w:szCs w:val="24"/>
          <w:lang w:eastAsia="pl-PL"/>
        </w:rPr>
        <w:t>podwykonawc</w:t>
      </w:r>
      <w:r w:rsidR="002721D1" w:rsidRPr="00A55663">
        <w:rPr>
          <w:rFonts w:eastAsia="Times New Roman" w:cs="Calibri"/>
          <w:szCs w:val="24"/>
          <w:lang w:eastAsia="pl-PL"/>
        </w:rPr>
        <w:t>ę</w:t>
      </w:r>
      <w:r w:rsidRPr="00A55663">
        <w:rPr>
          <w:rFonts w:eastAsia="Times New Roman" w:cs="Calibri"/>
          <w:szCs w:val="24"/>
          <w:lang w:eastAsia="pl-PL"/>
        </w:rPr>
        <w:t>/podwykonawców w terminie 30 dni od zawarcia umowy o</w:t>
      </w:r>
      <w:r w:rsidR="009303B8" w:rsidRPr="00A55663">
        <w:rPr>
          <w:rFonts w:eastAsia="Times New Roman" w:cs="Calibri"/>
          <w:szCs w:val="24"/>
          <w:lang w:eastAsia="pl-PL"/>
        </w:rPr>
        <w:t> </w:t>
      </w:r>
      <w:r w:rsidRPr="00A55663">
        <w:rPr>
          <w:rFonts w:eastAsia="Times New Roman" w:cs="Calibri"/>
          <w:szCs w:val="24"/>
          <w:lang w:eastAsia="pl-PL"/>
        </w:rPr>
        <w:t>podwykonawstwo wraz z</w:t>
      </w:r>
      <w:r w:rsidR="000F2A77" w:rsidRPr="00A55663">
        <w:rPr>
          <w:rFonts w:eastAsia="Times New Roman" w:cs="Calibri"/>
          <w:szCs w:val="24"/>
          <w:lang w:eastAsia="pl-PL"/>
        </w:rPr>
        <w:t>e</w:t>
      </w:r>
      <w:r w:rsidRPr="00A55663">
        <w:rPr>
          <w:rFonts w:eastAsia="Times New Roman" w:cs="Calibri"/>
          <w:szCs w:val="24"/>
          <w:lang w:eastAsia="pl-PL"/>
        </w:rPr>
        <w:t xml:space="preserve"> wskazaniem danych identyfikujących podwykonawcę/</w:t>
      </w:r>
      <w:r w:rsidR="00F75EC5">
        <w:rPr>
          <w:rFonts w:eastAsia="Times New Roman" w:cs="Calibri"/>
          <w:szCs w:val="24"/>
          <w:lang w:eastAsia="pl-PL"/>
        </w:rPr>
        <w:t xml:space="preserve"> </w:t>
      </w:r>
      <w:r w:rsidRPr="00A55663">
        <w:rPr>
          <w:rFonts w:eastAsia="Times New Roman" w:cs="Calibri"/>
          <w:szCs w:val="24"/>
          <w:lang w:eastAsia="pl-PL"/>
        </w:rPr>
        <w:t xml:space="preserve">podwykonawców. </w:t>
      </w:r>
      <w:r w:rsidR="002E7D21">
        <w:rPr>
          <w:rFonts w:eastAsia="Times New Roman" w:cs="Calibri"/>
          <w:szCs w:val="24"/>
          <w:lang w:eastAsia="pl-PL"/>
        </w:rPr>
        <w:t>DIP</w:t>
      </w:r>
      <w:r w:rsidRPr="00A55663">
        <w:rPr>
          <w:rFonts w:eastAsia="Times New Roman" w:cs="Calibri"/>
          <w:szCs w:val="24"/>
          <w:lang w:eastAsia="pl-PL"/>
        </w:rPr>
        <w:t xml:space="preserve"> zastrzega sobie prawo do weryfikacji przekazanych informacji.</w:t>
      </w:r>
    </w:p>
    <w:p w14:paraId="020BC031" w14:textId="6043DAD0" w:rsidR="003B5293" w:rsidRDefault="003852A8" w:rsidP="00694FF7">
      <w:pPr>
        <w:pStyle w:val="Akapitzlist"/>
        <w:numPr>
          <w:ilvl w:val="0"/>
          <w:numId w:val="40"/>
        </w:numPr>
        <w:ind w:left="284" w:hanging="284"/>
        <w:contextualSpacing w:val="0"/>
        <w:jc w:val="both"/>
        <w:rPr>
          <w:rFonts w:eastAsia="Times New Roman" w:cs="Calibri"/>
          <w:szCs w:val="24"/>
          <w:lang w:eastAsia="pl-PL"/>
        </w:rPr>
      </w:pPr>
      <w:r w:rsidRPr="00A55663">
        <w:rPr>
          <w:rFonts w:eastAsia="Times New Roman" w:cs="Calibri"/>
          <w:szCs w:val="24"/>
          <w:lang w:eastAsia="pl-PL"/>
        </w:rPr>
        <w:t>W celu wypełnienia obowiązku dotyczącego przekazania dokumentacji, o której mowa w ust. 4 pkt 3 Beneficjent zobowiązany jest do korzystania z CST2021 (w tym z  SL2021). W</w:t>
      </w:r>
      <w:r w:rsidR="003B5293">
        <w:rPr>
          <w:rFonts w:eastAsia="Times New Roman" w:cs="Calibri"/>
          <w:szCs w:val="24"/>
          <w:lang w:eastAsia="pl-PL"/>
        </w:rPr>
        <w:t> </w:t>
      </w:r>
      <w:r w:rsidRPr="00A55663">
        <w:rPr>
          <w:rFonts w:eastAsia="Times New Roman" w:cs="Calibri"/>
          <w:szCs w:val="24"/>
          <w:lang w:eastAsia="pl-PL"/>
        </w:rPr>
        <w:t xml:space="preserve">przypadku niedostępności CST2021 zapisy § 23 ust. 9 </w:t>
      </w:r>
      <w:r w:rsidR="002F14D9" w:rsidRPr="00A55663">
        <w:rPr>
          <w:rFonts w:eastAsia="Times New Roman" w:cs="Calibri"/>
          <w:szCs w:val="24"/>
          <w:lang w:eastAsia="pl-PL"/>
        </w:rPr>
        <w:t xml:space="preserve">Umowy </w:t>
      </w:r>
      <w:r w:rsidRPr="00A55663">
        <w:rPr>
          <w:rFonts w:eastAsia="Times New Roman" w:cs="Calibri"/>
          <w:szCs w:val="24"/>
          <w:lang w:eastAsia="pl-PL"/>
        </w:rPr>
        <w:t>stosuje się odpowiednio.</w:t>
      </w:r>
    </w:p>
    <w:p w14:paraId="3BD55A6A" w14:textId="275596E7" w:rsidR="003B5293" w:rsidRDefault="003852A8" w:rsidP="00694FF7">
      <w:pPr>
        <w:pStyle w:val="Akapitzlist"/>
        <w:numPr>
          <w:ilvl w:val="0"/>
          <w:numId w:val="40"/>
        </w:numPr>
        <w:ind w:left="284" w:hanging="284"/>
        <w:contextualSpacing w:val="0"/>
        <w:jc w:val="both"/>
        <w:rPr>
          <w:rFonts w:eastAsia="Times New Roman" w:cs="Calibri"/>
          <w:szCs w:val="24"/>
          <w:lang w:eastAsia="pl-PL"/>
        </w:rPr>
      </w:pPr>
      <w:r w:rsidRPr="003B5293">
        <w:rPr>
          <w:rFonts w:eastAsia="Times New Roman" w:cs="Calibri"/>
          <w:szCs w:val="24"/>
          <w:lang w:eastAsia="pl-PL"/>
        </w:rPr>
        <w:lastRenderedPageBreak/>
        <w:t xml:space="preserve">Szczegółowy wykaz dokumentacji, o której mowa w ust. 4 pkt 3 podany jest do wiadomości na stronie internetowej Programu. </w:t>
      </w:r>
    </w:p>
    <w:p w14:paraId="5268FBB5" w14:textId="268330FB" w:rsidR="003B5293" w:rsidRDefault="002E7D21" w:rsidP="00694FF7">
      <w:pPr>
        <w:pStyle w:val="Akapitzlist"/>
        <w:numPr>
          <w:ilvl w:val="0"/>
          <w:numId w:val="40"/>
        </w:numPr>
        <w:ind w:left="284" w:hanging="284"/>
        <w:contextualSpacing w:val="0"/>
        <w:jc w:val="both"/>
        <w:rPr>
          <w:rFonts w:eastAsia="Times New Roman" w:cs="Calibri"/>
          <w:szCs w:val="24"/>
          <w:lang w:eastAsia="pl-PL"/>
        </w:rPr>
      </w:pPr>
      <w:r>
        <w:rPr>
          <w:rFonts w:eastAsia="Times New Roman" w:cs="Calibri"/>
          <w:szCs w:val="24"/>
          <w:lang w:eastAsia="pl-PL"/>
        </w:rPr>
        <w:t>DIP</w:t>
      </w:r>
      <w:r w:rsidR="003852A8" w:rsidRPr="003B5293">
        <w:rPr>
          <w:rFonts w:eastAsia="Times New Roman" w:cs="Calibri"/>
          <w:szCs w:val="24"/>
          <w:lang w:eastAsia="pl-PL"/>
        </w:rPr>
        <w:t xml:space="preserve"> zastrzega sobie prawo kontroli postępowań o udzielenie zamówienia, o</w:t>
      </w:r>
      <w:r w:rsidR="003B5293">
        <w:rPr>
          <w:rFonts w:eastAsia="Times New Roman" w:cs="Calibri"/>
          <w:szCs w:val="24"/>
          <w:lang w:eastAsia="pl-PL"/>
        </w:rPr>
        <w:t> </w:t>
      </w:r>
      <w:r w:rsidR="003852A8" w:rsidRPr="003B5293">
        <w:rPr>
          <w:rFonts w:eastAsia="Times New Roman" w:cs="Calibri"/>
          <w:szCs w:val="24"/>
          <w:lang w:eastAsia="pl-PL"/>
        </w:rPr>
        <w:t>których mowa w ust. 4 pkt 3, zgodnie z przyjętymi założeniami kontroli zamówień wynikającymi z przyjętej metodyki doboru próby.</w:t>
      </w:r>
    </w:p>
    <w:p w14:paraId="0930BF32" w14:textId="11FAD4BE" w:rsidR="00993E49" w:rsidRDefault="006E0FBA" w:rsidP="00694FF7">
      <w:pPr>
        <w:pStyle w:val="Akapitzlist"/>
        <w:numPr>
          <w:ilvl w:val="0"/>
          <w:numId w:val="40"/>
        </w:numPr>
        <w:ind w:left="284" w:hanging="284"/>
        <w:contextualSpacing w:val="0"/>
        <w:jc w:val="both"/>
        <w:rPr>
          <w:rFonts w:eastAsia="Times New Roman" w:cs="Calibri"/>
          <w:szCs w:val="24"/>
          <w:lang w:eastAsia="pl-PL"/>
        </w:rPr>
      </w:pPr>
      <w:r w:rsidRPr="003B5293">
        <w:rPr>
          <w:rFonts w:eastAsia="Times New Roman" w:cs="Calibri"/>
          <w:szCs w:val="24"/>
          <w:lang w:eastAsia="pl-PL"/>
        </w:rPr>
        <w:t>W odniesieniu do zamówień</w:t>
      </w:r>
      <w:r w:rsidR="00B056AE" w:rsidRPr="003B5293">
        <w:rPr>
          <w:rFonts w:eastAsia="Times New Roman" w:cs="Calibri"/>
          <w:szCs w:val="24"/>
          <w:lang w:eastAsia="pl-PL"/>
        </w:rPr>
        <w:t>,</w:t>
      </w:r>
      <w:r w:rsidRPr="003B5293">
        <w:rPr>
          <w:rFonts w:eastAsia="Times New Roman" w:cs="Calibri"/>
          <w:szCs w:val="24"/>
          <w:lang w:eastAsia="pl-PL"/>
        </w:rPr>
        <w:t xml:space="preserve"> </w:t>
      </w:r>
      <w:r w:rsidR="003852A8" w:rsidRPr="003B5293">
        <w:rPr>
          <w:rFonts w:eastAsia="Times New Roman" w:cs="Calibri"/>
          <w:szCs w:val="24"/>
          <w:lang w:eastAsia="pl-PL"/>
        </w:rPr>
        <w:t>których wartość nie przekracza 5</w:t>
      </w:r>
      <w:r w:rsidRPr="003B5293">
        <w:rPr>
          <w:rFonts w:eastAsia="Times New Roman" w:cs="Calibri"/>
          <w:szCs w:val="24"/>
          <w:lang w:eastAsia="pl-PL"/>
        </w:rPr>
        <w:t>0</w:t>
      </w:r>
      <w:r w:rsidR="001A380C" w:rsidRPr="003B5293">
        <w:rPr>
          <w:rFonts w:eastAsia="Times New Roman" w:cs="Calibri"/>
          <w:szCs w:val="24"/>
          <w:lang w:eastAsia="pl-PL"/>
        </w:rPr>
        <w:t xml:space="preserve"> </w:t>
      </w:r>
      <w:r w:rsidRPr="003B5293">
        <w:rPr>
          <w:rFonts w:eastAsia="Times New Roman" w:cs="Calibri"/>
          <w:szCs w:val="24"/>
          <w:lang w:eastAsia="pl-PL"/>
        </w:rPr>
        <w:t>000 PLN netto Beneficjent zobowiązuje się do ponoszenia wydatków w sposób racjonalny, efektywny i przejrzysty, z</w:t>
      </w:r>
      <w:r w:rsidR="003B5293">
        <w:rPr>
          <w:rFonts w:eastAsia="Times New Roman" w:cs="Calibri"/>
          <w:szCs w:val="24"/>
          <w:lang w:eastAsia="pl-PL"/>
        </w:rPr>
        <w:t> </w:t>
      </w:r>
      <w:r w:rsidRPr="003B5293">
        <w:rPr>
          <w:rFonts w:eastAsia="Times New Roman" w:cs="Calibri"/>
          <w:szCs w:val="24"/>
          <w:lang w:eastAsia="pl-PL"/>
        </w:rPr>
        <w:t>zachowaniem zasad uzyskiwania najlepszych efektów z danych nakładów.</w:t>
      </w:r>
      <w:r w:rsidR="00F96848" w:rsidRPr="003B5293">
        <w:rPr>
          <w:rFonts w:eastAsia="Times New Roman" w:cs="Calibri"/>
          <w:szCs w:val="24"/>
          <w:lang w:eastAsia="pl-PL"/>
        </w:rPr>
        <w:t xml:space="preserve"> Beneficjent jest zobowiązany do przekazania na żądanie </w:t>
      </w:r>
      <w:r w:rsidR="002E7D21">
        <w:rPr>
          <w:rFonts w:eastAsia="Times New Roman" w:cs="Calibri"/>
          <w:szCs w:val="24"/>
          <w:lang w:eastAsia="pl-PL"/>
        </w:rPr>
        <w:t>DIP</w:t>
      </w:r>
      <w:r w:rsidR="00F96848" w:rsidRPr="003B5293">
        <w:rPr>
          <w:rFonts w:eastAsia="Times New Roman" w:cs="Calibri"/>
          <w:szCs w:val="24"/>
          <w:lang w:eastAsia="pl-PL"/>
        </w:rPr>
        <w:t xml:space="preserve"> informacji i dokumentacji w</w:t>
      </w:r>
      <w:r w:rsidR="00366547">
        <w:rPr>
          <w:rFonts w:eastAsia="Times New Roman" w:cs="Calibri"/>
          <w:szCs w:val="24"/>
          <w:lang w:eastAsia="pl-PL"/>
        </w:rPr>
        <w:t> </w:t>
      </w:r>
      <w:r w:rsidR="00F96848" w:rsidRPr="003B5293">
        <w:rPr>
          <w:rFonts w:eastAsia="Times New Roman" w:cs="Calibri"/>
          <w:szCs w:val="24"/>
          <w:lang w:eastAsia="pl-PL"/>
        </w:rPr>
        <w:t>ww. zakresie.</w:t>
      </w:r>
    </w:p>
    <w:p w14:paraId="71DAC790" w14:textId="77777777" w:rsidR="00993E49" w:rsidRDefault="006E0FBA" w:rsidP="00694FF7">
      <w:pPr>
        <w:pStyle w:val="Akapitzlist"/>
        <w:numPr>
          <w:ilvl w:val="0"/>
          <w:numId w:val="40"/>
        </w:numPr>
        <w:ind w:left="284" w:hanging="284"/>
        <w:contextualSpacing w:val="0"/>
        <w:jc w:val="both"/>
        <w:rPr>
          <w:rFonts w:eastAsia="Times New Roman" w:cs="Calibri"/>
          <w:szCs w:val="24"/>
          <w:lang w:eastAsia="pl-PL"/>
        </w:rPr>
      </w:pPr>
      <w:r w:rsidRPr="00993E49">
        <w:rPr>
          <w:rFonts w:eastAsia="Times New Roman" w:cs="Calibri"/>
          <w:szCs w:val="24"/>
          <w:lang w:eastAsia="pl-PL"/>
        </w:rPr>
        <w:t>Wydatki poniesione przez Beneficjenta przed podpisaniem Umowy mogą zostać uznane za kwalifikowalne</w:t>
      </w:r>
      <w:r w:rsidR="008867C7" w:rsidRPr="00993E49">
        <w:rPr>
          <w:rFonts w:eastAsia="Times New Roman" w:cs="Calibri"/>
          <w:szCs w:val="24"/>
          <w:lang w:eastAsia="pl-PL"/>
        </w:rPr>
        <w:t xml:space="preserve"> </w:t>
      </w:r>
      <w:r w:rsidRPr="00993E49">
        <w:rPr>
          <w:rFonts w:eastAsia="Times New Roman" w:cs="Calibri"/>
          <w:szCs w:val="24"/>
          <w:lang w:eastAsia="pl-PL"/>
        </w:rPr>
        <w:t>w</w:t>
      </w:r>
      <w:r w:rsidR="00D64773" w:rsidRPr="00993E49">
        <w:rPr>
          <w:rFonts w:eastAsia="Times New Roman" w:cs="Calibri"/>
          <w:szCs w:val="24"/>
          <w:lang w:eastAsia="pl-PL"/>
        </w:rPr>
        <w:t> </w:t>
      </w:r>
      <w:r w:rsidRPr="00993E49">
        <w:rPr>
          <w:rFonts w:eastAsia="Times New Roman" w:cs="Calibri"/>
          <w:szCs w:val="24"/>
          <w:lang w:eastAsia="pl-PL"/>
        </w:rPr>
        <w:t>przypadku spełnienia warunków określonych w niniejszym paragrafie</w:t>
      </w:r>
      <w:r w:rsidR="0013047E" w:rsidRPr="00993E49">
        <w:rPr>
          <w:rFonts w:eastAsia="Times New Roman" w:cs="Calibri"/>
          <w:szCs w:val="24"/>
          <w:lang w:eastAsia="pl-PL"/>
        </w:rPr>
        <w:t xml:space="preserve"> i</w:t>
      </w:r>
      <w:r w:rsidR="00BA7401" w:rsidRPr="00993E49">
        <w:rPr>
          <w:rFonts w:eastAsia="Times New Roman" w:cs="Calibri"/>
          <w:szCs w:val="24"/>
          <w:lang w:eastAsia="pl-PL"/>
        </w:rPr>
        <w:t> </w:t>
      </w:r>
      <w:r w:rsidR="0013047E" w:rsidRPr="00993E49">
        <w:rPr>
          <w:rFonts w:eastAsia="Times New Roman" w:cs="Calibri"/>
          <w:szCs w:val="24"/>
          <w:lang w:eastAsia="pl-PL"/>
        </w:rPr>
        <w:t xml:space="preserve">pozostałych </w:t>
      </w:r>
      <w:r w:rsidR="008867C7" w:rsidRPr="00993E49">
        <w:rPr>
          <w:rFonts w:eastAsia="Times New Roman" w:cs="Calibri"/>
          <w:szCs w:val="24"/>
          <w:lang w:eastAsia="pl-PL"/>
        </w:rPr>
        <w:t>zasad</w:t>
      </w:r>
      <w:r w:rsidR="0013047E" w:rsidRPr="00993E49">
        <w:rPr>
          <w:rFonts w:eastAsia="Times New Roman" w:cs="Calibri"/>
          <w:szCs w:val="24"/>
          <w:lang w:eastAsia="pl-PL"/>
        </w:rPr>
        <w:t xml:space="preserve"> kwalifikowalności wydatków</w:t>
      </w:r>
      <w:r w:rsidRPr="00993E49">
        <w:rPr>
          <w:rFonts w:eastAsia="Times New Roman" w:cs="Calibri"/>
          <w:szCs w:val="24"/>
          <w:lang w:eastAsia="pl-PL"/>
        </w:rPr>
        <w:t>.</w:t>
      </w:r>
    </w:p>
    <w:p w14:paraId="18B3F3CB" w14:textId="2F9820C9" w:rsidR="003062E0" w:rsidRPr="00993E49" w:rsidRDefault="006E0FBA" w:rsidP="00694FF7">
      <w:pPr>
        <w:pStyle w:val="Akapitzlist"/>
        <w:numPr>
          <w:ilvl w:val="0"/>
          <w:numId w:val="40"/>
        </w:numPr>
        <w:ind w:left="284" w:hanging="284"/>
        <w:contextualSpacing w:val="0"/>
        <w:jc w:val="both"/>
        <w:rPr>
          <w:rFonts w:eastAsia="Times New Roman" w:cs="Calibri"/>
          <w:szCs w:val="24"/>
          <w:lang w:eastAsia="pl-PL"/>
        </w:rPr>
      </w:pPr>
      <w:r w:rsidRPr="00993E49">
        <w:rPr>
          <w:rFonts w:eastAsia="Times New Roman" w:cs="Calibri"/>
          <w:szCs w:val="24"/>
          <w:lang w:eastAsia="pl-PL"/>
        </w:rPr>
        <w:t xml:space="preserve">W przypadku stwierdzenia naruszenia, w zakresie prowadzonych postępowań o udzielenie zamówienia, przepisów ustawy regulującej udzielanie zamówień publicznych, Wytycznych </w:t>
      </w:r>
      <w:r w:rsidR="00E45B92" w:rsidRPr="00993E49">
        <w:rPr>
          <w:rFonts w:eastAsia="Times New Roman" w:cs="Calibri"/>
          <w:szCs w:val="24"/>
          <w:lang w:eastAsia="pl-PL"/>
        </w:rPr>
        <w:t>dotyczących</w:t>
      </w:r>
      <w:r w:rsidRPr="00993E49">
        <w:rPr>
          <w:rFonts w:eastAsia="Times New Roman" w:cs="Calibri"/>
          <w:szCs w:val="24"/>
          <w:lang w:eastAsia="pl-PL"/>
        </w:rPr>
        <w:t xml:space="preserve"> kwalifikowalności wydatków </w:t>
      </w:r>
      <w:r w:rsidR="00E45B92" w:rsidRPr="00993E49">
        <w:rPr>
          <w:rFonts w:eastAsia="Times New Roman" w:cs="Calibri"/>
          <w:szCs w:val="24"/>
          <w:lang w:eastAsia="pl-PL"/>
        </w:rPr>
        <w:t>na lata 2021</w:t>
      </w:r>
      <w:r w:rsidR="00B84532" w:rsidRPr="00993E49">
        <w:rPr>
          <w:rFonts w:eastAsia="Times New Roman" w:cs="Calibri"/>
          <w:szCs w:val="24"/>
          <w:lang w:eastAsia="pl-PL"/>
        </w:rPr>
        <w:t>–</w:t>
      </w:r>
      <w:r w:rsidR="00E45B92" w:rsidRPr="00993E49">
        <w:rPr>
          <w:rFonts w:eastAsia="Times New Roman" w:cs="Calibri"/>
          <w:szCs w:val="24"/>
          <w:lang w:eastAsia="pl-PL"/>
        </w:rPr>
        <w:t xml:space="preserve">2027 </w:t>
      </w:r>
      <w:r w:rsidRPr="00993E49">
        <w:rPr>
          <w:rFonts w:eastAsia="Times New Roman" w:cs="Calibri"/>
          <w:szCs w:val="24"/>
          <w:lang w:eastAsia="pl-PL"/>
        </w:rPr>
        <w:t>lub zasad określonych w</w:t>
      </w:r>
      <w:r w:rsidR="00366547">
        <w:rPr>
          <w:rFonts w:eastAsia="Times New Roman" w:cs="Calibri"/>
          <w:szCs w:val="24"/>
          <w:lang w:eastAsia="pl-PL"/>
        </w:rPr>
        <w:t> </w:t>
      </w:r>
      <w:r w:rsidRPr="00993E49">
        <w:rPr>
          <w:rFonts w:eastAsia="Times New Roman" w:cs="Calibri"/>
          <w:szCs w:val="24"/>
          <w:lang w:eastAsia="pl-PL"/>
        </w:rPr>
        <w:t>niniejszym paragrafie dotyczących zamówień</w:t>
      </w:r>
      <w:r w:rsidR="00B056AE" w:rsidRPr="00993E49">
        <w:rPr>
          <w:rFonts w:eastAsia="Times New Roman" w:cs="Calibri"/>
          <w:szCs w:val="24"/>
          <w:lang w:eastAsia="pl-PL"/>
        </w:rPr>
        <w:t>,</w:t>
      </w:r>
      <w:r w:rsidRPr="00993E49" w:rsidDel="00696CE6">
        <w:rPr>
          <w:rFonts w:eastAsia="Times New Roman" w:cs="Calibri"/>
          <w:szCs w:val="24"/>
          <w:lang w:eastAsia="pl-PL"/>
        </w:rPr>
        <w:t xml:space="preserve"> </w:t>
      </w:r>
      <w:r w:rsidR="003852A8" w:rsidRPr="00993E49">
        <w:rPr>
          <w:rFonts w:eastAsia="Times New Roman" w:cs="Calibri"/>
          <w:szCs w:val="24"/>
          <w:lang w:eastAsia="pl-PL"/>
        </w:rPr>
        <w:t>których wartość nie przekracza kwoty 5</w:t>
      </w:r>
      <w:r w:rsidRPr="00993E49">
        <w:rPr>
          <w:rFonts w:eastAsia="Times New Roman" w:cs="Calibri"/>
          <w:szCs w:val="24"/>
          <w:lang w:eastAsia="pl-PL"/>
        </w:rPr>
        <w:t>0</w:t>
      </w:r>
      <w:r w:rsidR="00F75EC5">
        <w:rPr>
          <w:rFonts w:eastAsia="Times New Roman" w:cs="Calibri"/>
          <w:szCs w:val="24"/>
          <w:lang w:eastAsia="pl-PL"/>
        </w:rPr>
        <w:t> </w:t>
      </w:r>
      <w:r w:rsidRPr="00993E49">
        <w:rPr>
          <w:rFonts w:eastAsia="Times New Roman" w:cs="Calibri"/>
          <w:szCs w:val="24"/>
          <w:lang w:eastAsia="pl-PL"/>
        </w:rPr>
        <w:t>000</w:t>
      </w:r>
      <w:r w:rsidR="00F75EC5">
        <w:rPr>
          <w:rFonts w:eastAsia="Times New Roman" w:cs="Calibri"/>
          <w:szCs w:val="24"/>
          <w:lang w:eastAsia="pl-PL"/>
        </w:rPr>
        <w:t> </w:t>
      </w:r>
      <w:r w:rsidRPr="00993E49">
        <w:rPr>
          <w:rFonts w:eastAsia="Times New Roman" w:cs="Calibri"/>
          <w:szCs w:val="24"/>
          <w:lang w:eastAsia="pl-PL"/>
        </w:rPr>
        <w:t>PLN netto, §</w:t>
      </w:r>
      <w:r w:rsidR="0064606B">
        <w:rPr>
          <w:rFonts w:eastAsia="Times New Roman" w:cs="Calibri"/>
          <w:szCs w:val="24"/>
          <w:lang w:eastAsia="pl-PL"/>
        </w:rPr>
        <w:t> </w:t>
      </w:r>
      <w:r w:rsidR="00E96439" w:rsidRPr="00993E49">
        <w:rPr>
          <w:rFonts w:eastAsia="Times New Roman" w:cs="Calibri"/>
          <w:szCs w:val="24"/>
          <w:lang w:eastAsia="pl-PL"/>
        </w:rPr>
        <w:t>21</w:t>
      </w:r>
      <w:r w:rsidR="0064606B">
        <w:rPr>
          <w:rFonts w:eastAsia="Times New Roman" w:cs="Calibri"/>
          <w:szCs w:val="24"/>
          <w:lang w:eastAsia="pl-PL"/>
        </w:rPr>
        <w:t> </w:t>
      </w:r>
      <w:r w:rsidRPr="00993E49">
        <w:rPr>
          <w:rFonts w:eastAsia="Times New Roman" w:cs="Calibri"/>
          <w:szCs w:val="24"/>
          <w:lang w:eastAsia="pl-PL"/>
        </w:rPr>
        <w:t>Umowy stosuje się odpowiednio.</w:t>
      </w:r>
    </w:p>
    <w:p w14:paraId="29E1F427" w14:textId="77777777" w:rsidR="00322302" w:rsidRPr="0064606B" w:rsidRDefault="006F13FE" w:rsidP="00993E49">
      <w:pPr>
        <w:pStyle w:val="Nagwek1"/>
        <w:spacing w:before="360" w:after="120"/>
        <w:ind w:left="0" w:firstLine="0"/>
        <w:jc w:val="center"/>
        <w:rPr>
          <w:rFonts w:cs="Calibri"/>
          <w:szCs w:val="24"/>
          <w:lang w:eastAsia="pl-PL"/>
        </w:rPr>
      </w:pPr>
      <w:r w:rsidRPr="0064606B">
        <w:rPr>
          <w:rFonts w:cs="Calibri"/>
          <w:szCs w:val="24"/>
          <w:lang w:eastAsia="pl-PL"/>
        </w:rPr>
        <w:t>Kontrola</w:t>
      </w:r>
    </w:p>
    <w:p w14:paraId="1676A998" w14:textId="0F61661B" w:rsidR="0006234E" w:rsidRPr="00A55663" w:rsidRDefault="008921F1" w:rsidP="00993E49">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AC230B" w:rsidRPr="00A55663">
        <w:rPr>
          <w:rFonts w:cs="Calibri"/>
          <w:sz w:val="24"/>
          <w:szCs w:val="24"/>
          <w:lang w:eastAsia="pl-PL"/>
        </w:rPr>
        <w:t>7</w:t>
      </w:r>
    </w:p>
    <w:p w14:paraId="0A99695D" w14:textId="56134F49" w:rsidR="00623F1D" w:rsidRDefault="00410E6E" w:rsidP="00694FF7">
      <w:pPr>
        <w:pStyle w:val="Akapitzlist"/>
        <w:numPr>
          <w:ilvl w:val="0"/>
          <w:numId w:val="43"/>
        </w:numPr>
        <w:spacing w:before="120"/>
        <w:ind w:left="284" w:hanging="284"/>
        <w:contextualSpacing w:val="0"/>
        <w:jc w:val="both"/>
        <w:rPr>
          <w:rFonts w:eastAsia="Times New Roman" w:cs="Calibri"/>
          <w:szCs w:val="24"/>
          <w:lang w:eastAsia="pl-PL"/>
        </w:rPr>
      </w:pPr>
      <w:r w:rsidRPr="00A55663">
        <w:rPr>
          <w:rFonts w:eastAsia="Times New Roman" w:cs="Calibri"/>
          <w:szCs w:val="24"/>
          <w:lang w:eastAsia="pl-PL"/>
        </w:rPr>
        <w:t xml:space="preserve">Beneficjent zobowiązuje się poddać kontrolom i audytom w zakresie prawidłowości realizacji Projektu, przeprowadzanym przez </w:t>
      </w:r>
      <w:r w:rsidR="00AD16AA">
        <w:rPr>
          <w:rFonts w:eastAsia="Times New Roman" w:cs="Calibri"/>
          <w:szCs w:val="24"/>
          <w:lang w:eastAsia="pl-PL"/>
        </w:rPr>
        <w:t xml:space="preserve">DIP, </w:t>
      </w:r>
      <w:r w:rsidRPr="00A55663">
        <w:rPr>
          <w:rFonts w:eastAsia="Times New Roman" w:cs="Calibri"/>
          <w:szCs w:val="24"/>
          <w:lang w:eastAsia="pl-PL"/>
        </w:rPr>
        <w:t xml:space="preserve">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AF47B11" w14:textId="77777777" w:rsidR="00623F1D" w:rsidRDefault="00410E6E" w:rsidP="00694FF7">
      <w:pPr>
        <w:pStyle w:val="Akapitzlist"/>
        <w:numPr>
          <w:ilvl w:val="0"/>
          <w:numId w:val="43"/>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w:t>
      </w:r>
      <w:r w:rsidR="00AF0BCC" w:rsidRPr="00623F1D">
        <w:rPr>
          <w:rFonts w:eastAsia="Times New Roman" w:cs="Calibri"/>
          <w:szCs w:val="24"/>
          <w:lang w:eastAsia="pl-PL"/>
        </w:rPr>
        <w:t xml:space="preserve">lub usług </w:t>
      </w:r>
      <w:r w:rsidRPr="00623F1D">
        <w:rPr>
          <w:rFonts w:eastAsia="Times New Roman" w:cs="Calibri"/>
          <w:szCs w:val="24"/>
          <w:lang w:eastAsia="pl-PL"/>
        </w:rPr>
        <w:t xml:space="preserve">na rzecz instytucji kontrolującej, na podstawie dostarczonych dokumentów. </w:t>
      </w:r>
    </w:p>
    <w:p w14:paraId="6AA89F78" w14:textId="77777777" w:rsidR="00623F1D" w:rsidRDefault="006555D8" w:rsidP="00694FF7">
      <w:pPr>
        <w:pStyle w:val="Akapitzlist"/>
        <w:numPr>
          <w:ilvl w:val="0"/>
          <w:numId w:val="43"/>
        </w:numPr>
        <w:ind w:left="284" w:hanging="284"/>
        <w:contextualSpacing w:val="0"/>
        <w:jc w:val="both"/>
        <w:rPr>
          <w:rFonts w:eastAsia="Times New Roman" w:cs="Calibri"/>
          <w:szCs w:val="24"/>
          <w:lang w:eastAsia="pl-PL"/>
        </w:rPr>
      </w:pPr>
      <w:r w:rsidRPr="00623F1D">
        <w:rPr>
          <w:rFonts w:eastAsia="Times New Roman" w:cs="Calibri"/>
          <w:szCs w:val="24"/>
          <w:lang w:eastAsia="pl-PL"/>
        </w:rPr>
        <w:t>Obowiązki Beneficjenta w związku z prowadzoną kontrolą lub audytem reguluje art. 25 ust. 8 ustawy wdrożeniowej</w:t>
      </w:r>
      <w:r w:rsidR="00B929EC" w:rsidRPr="00623F1D">
        <w:rPr>
          <w:rFonts w:eastAsia="Times New Roman" w:cs="Calibri"/>
          <w:szCs w:val="24"/>
          <w:lang w:eastAsia="pl-PL"/>
        </w:rPr>
        <w:t xml:space="preserve">. </w:t>
      </w:r>
    </w:p>
    <w:p w14:paraId="41E52E4B" w14:textId="5EC04268" w:rsidR="00623F1D" w:rsidRDefault="00410E6E" w:rsidP="00694FF7">
      <w:pPr>
        <w:pStyle w:val="Akapitzlist"/>
        <w:numPr>
          <w:ilvl w:val="0"/>
          <w:numId w:val="43"/>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Brak realizacji przez Beneficjenta obowiązków, o których mowa w ust. </w:t>
      </w:r>
      <w:r w:rsidR="00B64B9B" w:rsidRPr="00623F1D">
        <w:rPr>
          <w:rFonts w:eastAsia="Times New Roman" w:cs="Calibri"/>
          <w:szCs w:val="24"/>
          <w:lang w:eastAsia="pl-PL"/>
        </w:rPr>
        <w:t>3</w:t>
      </w:r>
      <w:r w:rsidRPr="00623F1D">
        <w:rPr>
          <w:rFonts w:eastAsia="Times New Roman" w:cs="Calibri"/>
          <w:szCs w:val="24"/>
          <w:lang w:eastAsia="pl-PL"/>
        </w:rPr>
        <w:t xml:space="preserve"> w trakcie kontroli realizacji Projektu </w:t>
      </w:r>
      <w:r w:rsidR="00AD16AA">
        <w:rPr>
          <w:rFonts w:eastAsia="Times New Roman" w:cs="Calibri"/>
          <w:szCs w:val="24"/>
          <w:lang w:eastAsia="pl-PL"/>
        </w:rPr>
        <w:t>DIP</w:t>
      </w:r>
      <w:r w:rsidRPr="00623F1D">
        <w:rPr>
          <w:rFonts w:eastAsia="Times New Roman" w:cs="Calibri"/>
          <w:szCs w:val="24"/>
          <w:lang w:eastAsia="pl-PL"/>
        </w:rPr>
        <w:t xml:space="preserve"> może uznać za odmowę poddania się kontroli.</w:t>
      </w:r>
    </w:p>
    <w:p w14:paraId="59EE1AFA" w14:textId="31B9D9CC" w:rsidR="00410E6E" w:rsidRPr="00623F1D" w:rsidRDefault="00905A88" w:rsidP="00694FF7">
      <w:pPr>
        <w:pStyle w:val="Akapitzlist"/>
        <w:numPr>
          <w:ilvl w:val="0"/>
          <w:numId w:val="43"/>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Kontrole i audyty mogą być prowadzone </w:t>
      </w:r>
      <w:r w:rsidR="00410E6E" w:rsidRPr="00623F1D">
        <w:rPr>
          <w:rFonts w:eastAsia="Times New Roman" w:cs="Calibri"/>
          <w:szCs w:val="24"/>
          <w:lang w:eastAsia="pl-PL"/>
        </w:rPr>
        <w:t>od dnia podpisania Umowy w każdym czasie w trakcie, na zakończenie oraz po zakończeniu realizacji Projektu do dnia upływu:</w:t>
      </w:r>
    </w:p>
    <w:p w14:paraId="292583E0" w14:textId="77777777" w:rsidR="00623F1D" w:rsidRDefault="00410E6E" w:rsidP="00694FF7">
      <w:pPr>
        <w:pStyle w:val="Akapitzlist"/>
        <w:numPr>
          <w:ilvl w:val="0"/>
          <w:numId w:val="44"/>
        </w:numPr>
        <w:contextualSpacing w:val="0"/>
        <w:jc w:val="both"/>
        <w:rPr>
          <w:rFonts w:eastAsia="Times New Roman" w:cs="Calibri"/>
          <w:szCs w:val="24"/>
          <w:lang w:eastAsia="pl-PL"/>
        </w:rPr>
      </w:pPr>
      <w:r w:rsidRPr="00623F1D">
        <w:rPr>
          <w:rFonts w:eastAsia="Times New Roman" w:cs="Calibri"/>
          <w:b/>
          <w:bCs/>
          <w:szCs w:val="24"/>
          <w:lang w:eastAsia="pl-PL"/>
        </w:rPr>
        <w:t xml:space="preserve">3 lat kalendarzowych </w:t>
      </w:r>
      <w:r w:rsidRPr="00A55663">
        <w:rPr>
          <w:rFonts w:eastAsia="Times New Roman" w:cs="Calibri"/>
          <w:szCs w:val="24"/>
          <w:lang w:eastAsia="pl-PL"/>
        </w:rPr>
        <w:t xml:space="preserve">następujących po zatwierdzeniu </w:t>
      </w:r>
      <w:r w:rsidR="004869C3" w:rsidRPr="00A55663">
        <w:rPr>
          <w:rFonts w:eastAsia="Times New Roman" w:cs="Calibri"/>
          <w:szCs w:val="24"/>
          <w:lang w:eastAsia="pl-PL"/>
        </w:rPr>
        <w:t xml:space="preserve">przez Komisję Europejską </w:t>
      </w:r>
      <w:r w:rsidRPr="00A55663">
        <w:rPr>
          <w:rFonts w:eastAsia="Times New Roman" w:cs="Calibri"/>
          <w:szCs w:val="24"/>
          <w:lang w:eastAsia="pl-PL"/>
        </w:rPr>
        <w:t xml:space="preserve">zestawienia wydatków, w którym ujęto </w:t>
      </w:r>
      <w:r w:rsidR="00A90613" w:rsidRPr="00A55663">
        <w:rPr>
          <w:rFonts w:eastAsia="Times New Roman" w:cs="Calibri"/>
          <w:szCs w:val="24"/>
          <w:lang w:eastAsia="pl-PL"/>
        </w:rPr>
        <w:t xml:space="preserve">rozliczenie ostatniego </w:t>
      </w:r>
      <w:r w:rsidRPr="00A55663">
        <w:rPr>
          <w:rFonts w:eastAsia="Times New Roman" w:cs="Calibri"/>
          <w:szCs w:val="24"/>
          <w:lang w:eastAsia="pl-PL"/>
        </w:rPr>
        <w:t>wydatk</w:t>
      </w:r>
      <w:r w:rsidR="00A90613" w:rsidRPr="00A55663">
        <w:rPr>
          <w:rFonts w:eastAsia="Times New Roman" w:cs="Calibri"/>
          <w:szCs w:val="24"/>
          <w:lang w:eastAsia="pl-PL"/>
        </w:rPr>
        <w:t>u w Projekcie</w:t>
      </w:r>
      <w:r w:rsidR="006C360A" w:rsidRPr="00A55663">
        <w:rPr>
          <w:rFonts w:eastAsia="Times New Roman" w:cs="Calibri"/>
          <w:szCs w:val="24"/>
          <w:lang w:eastAsia="pl-PL"/>
        </w:rPr>
        <w:t xml:space="preserve"> </w:t>
      </w:r>
      <w:r w:rsidR="00B84532" w:rsidRPr="00623F1D">
        <w:rPr>
          <w:rFonts w:eastAsia="Times New Roman" w:cs="Calibri"/>
          <w:szCs w:val="24"/>
          <w:lang w:eastAsia="pl-PL"/>
        </w:rPr>
        <w:t>–</w:t>
      </w:r>
      <w:r w:rsidRPr="00A55663">
        <w:rPr>
          <w:rFonts w:eastAsia="Times New Roman" w:cs="Calibri"/>
          <w:szCs w:val="24"/>
          <w:lang w:eastAsia="pl-PL"/>
        </w:rPr>
        <w:t xml:space="preserve"> </w:t>
      </w:r>
      <w:r w:rsidR="00C96148" w:rsidRPr="00A55663">
        <w:rPr>
          <w:rFonts w:eastAsia="Times New Roman" w:cs="Calibri"/>
          <w:szCs w:val="24"/>
          <w:lang w:eastAsia="pl-PL"/>
        </w:rPr>
        <w:t xml:space="preserve">w </w:t>
      </w:r>
      <w:r w:rsidRPr="00A55663">
        <w:rPr>
          <w:rFonts w:eastAsia="Times New Roman" w:cs="Calibri"/>
          <w:szCs w:val="24"/>
          <w:lang w:eastAsia="pl-PL"/>
        </w:rPr>
        <w:t>celu sprawdzeni</w:t>
      </w:r>
      <w:r w:rsidR="00BE1D0A" w:rsidRPr="00A55663">
        <w:rPr>
          <w:rFonts w:eastAsia="Times New Roman" w:cs="Calibri"/>
          <w:szCs w:val="24"/>
          <w:lang w:eastAsia="pl-PL"/>
        </w:rPr>
        <w:t>a</w:t>
      </w:r>
      <w:r w:rsidRPr="00A55663">
        <w:rPr>
          <w:rFonts w:eastAsia="Times New Roman" w:cs="Calibri"/>
          <w:szCs w:val="24"/>
          <w:lang w:eastAsia="pl-PL"/>
        </w:rPr>
        <w:t xml:space="preserve"> prawidłowości realizacji Projektu, w</w:t>
      </w:r>
      <w:r w:rsidR="004869C3" w:rsidRPr="00A55663">
        <w:rPr>
          <w:rFonts w:eastAsia="Times New Roman" w:cs="Calibri"/>
          <w:szCs w:val="24"/>
          <w:lang w:eastAsia="pl-PL"/>
        </w:rPr>
        <w:t xml:space="preserve"> </w:t>
      </w:r>
      <w:r w:rsidRPr="00A55663">
        <w:rPr>
          <w:rFonts w:eastAsia="Times New Roman" w:cs="Calibri"/>
          <w:szCs w:val="24"/>
          <w:lang w:eastAsia="pl-PL"/>
        </w:rPr>
        <w:t>tym kwalifikowalności i</w:t>
      </w:r>
      <w:r w:rsidR="004869C3" w:rsidRPr="00A55663">
        <w:rPr>
          <w:rFonts w:eastAsia="Times New Roman" w:cs="Calibri"/>
          <w:szCs w:val="24"/>
          <w:lang w:eastAsia="pl-PL"/>
        </w:rPr>
        <w:t xml:space="preserve"> </w:t>
      </w:r>
      <w:r w:rsidRPr="00A55663">
        <w:rPr>
          <w:rFonts w:eastAsia="Times New Roman" w:cs="Calibri"/>
          <w:szCs w:val="24"/>
          <w:lang w:eastAsia="pl-PL"/>
        </w:rPr>
        <w:t>prawidłowości poniesienia wydatków. Okres ten nie ma zastosowania do operacji, w przypadku których istnieje podejrzenie nadużycia finansowego</w:t>
      </w:r>
      <w:r w:rsidR="008932D2" w:rsidRPr="00A55663">
        <w:rPr>
          <w:rFonts w:eastAsia="Times New Roman" w:cs="Calibri"/>
          <w:szCs w:val="24"/>
          <w:lang w:eastAsia="pl-PL"/>
        </w:rPr>
        <w:t>,</w:t>
      </w:r>
    </w:p>
    <w:p w14:paraId="3F01841C" w14:textId="41C7CD8D" w:rsidR="00410E6E" w:rsidRPr="00623F1D" w:rsidRDefault="00410E6E" w:rsidP="00694FF7">
      <w:pPr>
        <w:pStyle w:val="Akapitzlist"/>
        <w:numPr>
          <w:ilvl w:val="0"/>
          <w:numId w:val="44"/>
        </w:numPr>
        <w:contextualSpacing w:val="0"/>
        <w:jc w:val="both"/>
        <w:rPr>
          <w:rFonts w:eastAsia="Times New Roman" w:cs="Calibri"/>
          <w:szCs w:val="24"/>
          <w:lang w:eastAsia="pl-PL"/>
        </w:rPr>
      </w:pPr>
      <w:r w:rsidRPr="00623F1D">
        <w:rPr>
          <w:rFonts w:eastAsia="Times New Roman" w:cs="Calibri"/>
          <w:b/>
          <w:bCs/>
          <w:szCs w:val="24"/>
          <w:lang w:eastAsia="pl-PL"/>
        </w:rPr>
        <w:lastRenderedPageBreak/>
        <w:t>5/3</w:t>
      </w:r>
      <w:r w:rsidR="00FB4C0A" w:rsidRPr="00623F1D">
        <w:rPr>
          <w:rFonts w:eastAsia="Times New Roman" w:cs="Calibri"/>
          <w:b/>
          <w:bCs/>
          <w:szCs w:val="24"/>
          <w:lang w:eastAsia="pl-PL"/>
        </w:rPr>
        <w:t>*</w:t>
      </w:r>
      <w:r w:rsidRPr="00623F1D">
        <w:rPr>
          <w:rFonts w:eastAsia="Times New Roman" w:cs="Calibri"/>
          <w:szCs w:val="24"/>
          <w:lang w:eastAsia="pl-PL"/>
        </w:rPr>
        <w:t xml:space="preserve"> </w:t>
      </w:r>
      <w:r w:rsidRPr="00623F1D">
        <w:rPr>
          <w:rFonts w:eastAsia="Times New Roman" w:cs="Calibri"/>
          <w:b/>
          <w:bCs/>
          <w:szCs w:val="24"/>
          <w:lang w:eastAsia="pl-PL"/>
        </w:rPr>
        <w:t xml:space="preserve">lat </w:t>
      </w:r>
      <w:r w:rsidRPr="00623F1D">
        <w:rPr>
          <w:rFonts w:eastAsia="Times New Roman" w:cs="Calibri"/>
          <w:szCs w:val="24"/>
          <w:lang w:eastAsia="pl-PL"/>
        </w:rPr>
        <w:t>od dokonania płatności końcowej na rzecz Beneficjenta lub zatwierdzenia wniosku o</w:t>
      </w:r>
      <w:r w:rsidR="000938AC" w:rsidRPr="00623F1D">
        <w:rPr>
          <w:rFonts w:eastAsia="Times New Roman" w:cs="Calibri"/>
          <w:szCs w:val="24"/>
          <w:lang w:eastAsia="pl-PL"/>
        </w:rPr>
        <w:t> </w:t>
      </w:r>
      <w:r w:rsidRPr="00623F1D">
        <w:rPr>
          <w:rFonts w:eastAsia="Times New Roman" w:cs="Calibri"/>
          <w:szCs w:val="24"/>
          <w:lang w:eastAsia="pl-PL"/>
        </w:rPr>
        <w:t>płatność końcową jeżeli nie wiązał się on z wypłatą dofinansowania</w:t>
      </w:r>
      <w:r w:rsidR="006C360A" w:rsidRPr="00623F1D">
        <w:rPr>
          <w:rFonts w:eastAsia="Times New Roman" w:cs="Calibri"/>
          <w:szCs w:val="24"/>
          <w:lang w:eastAsia="pl-PL"/>
        </w:rPr>
        <w:t xml:space="preserve"> </w:t>
      </w:r>
      <w:r w:rsidR="00B84532" w:rsidRPr="00623F1D">
        <w:rPr>
          <w:rFonts w:cs="Calibri"/>
          <w:szCs w:val="24"/>
        </w:rPr>
        <w:t>–</w:t>
      </w:r>
      <w:r w:rsidRPr="00623F1D">
        <w:rPr>
          <w:rFonts w:eastAsia="Times New Roman" w:cs="Calibri"/>
          <w:szCs w:val="24"/>
          <w:lang w:eastAsia="pl-PL"/>
        </w:rPr>
        <w:t xml:space="preserve"> w celu sprawdzenia utrzymania przez Beneficjenta wskaźników produktu oraz trwałości Projektu</w:t>
      </w:r>
      <w:r w:rsidR="00252582" w:rsidRPr="00623F1D">
        <w:rPr>
          <w:rFonts w:eastAsia="Times New Roman" w:cs="Calibri"/>
          <w:szCs w:val="24"/>
          <w:lang w:eastAsia="pl-PL"/>
        </w:rPr>
        <w:t>,</w:t>
      </w:r>
      <w:r w:rsidRPr="00623F1D">
        <w:rPr>
          <w:rFonts w:eastAsia="Times New Roman" w:cs="Calibri"/>
          <w:szCs w:val="24"/>
          <w:lang w:eastAsia="pl-PL"/>
        </w:rPr>
        <w:t xml:space="preserve"> </w:t>
      </w:r>
    </w:p>
    <w:p w14:paraId="383606D5" w14:textId="0972DD29" w:rsidR="00410E6E" w:rsidRPr="00A55663" w:rsidRDefault="00410E6E" w:rsidP="00CB756A">
      <w:pPr>
        <w:ind w:firstLine="0"/>
        <w:jc w:val="both"/>
        <w:rPr>
          <w:rFonts w:eastAsia="Times New Roman" w:cs="Calibri"/>
          <w:szCs w:val="24"/>
          <w:lang w:eastAsia="pl-PL"/>
        </w:rPr>
      </w:pPr>
      <w:r w:rsidRPr="00A55663">
        <w:rPr>
          <w:rFonts w:eastAsia="Times New Roman" w:cs="Calibri"/>
          <w:szCs w:val="24"/>
          <w:lang w:eastAsia="pl-PL"/>
        </w:rPr>
        <w:t>z zastrzeżeniem przepisów, które mogą przewidywać dłuższy termin przeprowadzenia kontroli</w:t>
      </w:r>
      <w:r w:rsidR="00252582" w:rsidRPr="00A55663">
        <w:rPr>
          <w:rFonts w:eastAsia="Times New Roman" w:cs="Calibri"/>
          <w:szCs w:val="24"/>
          <w:lang w:eastAsia="pl-PL"/>
        </w:rPr>
        <w:t xml:space="preserve"> </w:t>
      </w:r>
      <w:r w:rsidRPr="00A55663">
        <w:rPr>
          <w:rFonts w:eastAsia="Times New Roman" w:cs="Calibri"/>
          <w:szCs w:val="24"/>
          <w:lang w:eastAsia="pl-PL"/>
        </w:rPr>
        <w:t>dotyczących pomocy publicznej</w:t>
      </w:r>
      <w:r w:rsidR="00D421E6" w:rsidRPr="00A55663">
        <w:rPr>
          <w:rFonts w:eastAsia="Times New Roman" w:cs="Calibri"/>
          <w:szCs w:val="24"/>
          <w:lang w:eastAsia="pl-PL"/>
        </w:rPr>
        <w:t>, pomocy de minimis</w:t>
      </w:r>
      <w:r w:rsidRPr="00A55663">
        <w:rPr>
          <w:rFonts w:eastAsia="Times New Roman" w:cs="Calibri"/>
          <w:szCs w:val="24"/>
          <w:lang w:eastAsia="pl-PL"/>
        </w:rPr>
        <w:t xml:space="preserve"> oraz podatku od towarów i usług.</w:t>
      </w:r>
    </w:p>
    <w:p w14:paraId="1435DBAF" w14:textId="10C07144" w:rsidR="00623F1D" w:rsidRDefault="00AD16AA" w:rsidP="00694FF7">
      <w:pPr>
        <w:pStyle w:val="Akapitzlist"/>
        <w:numPr>
          <w:ilvl w:val="0"/>
          <w:numId w:val="43"/>
        </w:numPr>
        <w:ind w:left="284" w:hanging="284"/>
        <w:contextualSpacing w:val="0"/>
        <w:jc w:val="both"/>
        <w:rPr>
          <w:rFonts w:eastAsia="Times New Roman" w:cs="Calibri"/>
          <w:szCs w:val="24"/>
          <w:lang w:eastAsia="pl-PL"/>
        </w:rPr>
      </w:pPr>
      <w:r>
        <w:rPr>
          <w:rFonts w:eastAsia="Times New Roman" w:cs="Calibri"/>
          <w:szCs w:val="24"/>
          <w:lang w:eastAsia="pl-PL"/>
        </w:rPr>
        <w:t>DIP</w:t>
      </w:r>
      <w:r w:rsidR="004869C3" w:rsidRPr="00A55663">
        <w:rPr>
          <w:rFonts w:eastAsia="Times New Roman" w:cs="Calibri"/>
          <w:szCs w:val="24"/>
          <w:lang w:eastAsia="pl-PL"/>
        </w:rPr>
        <w:t xml:space="preserve"> informuje Beneficjenta o dacie rozpoczęcia okresu, o którym mowa</w:t>
      </w:r>
      <w:r w:rsidR="0064606B">
        <w:rPr>
          <w:rFonts w:eastAsia="Times New Roman" w:cs="Calibri"/>
          <w:szCs w:val="24"/>
          <w:lang w:eastAsia="pl-PL"/>
        </w:rPr>
        <w:t xml:space="preserve"> </w:t>
      </w:r>
      <w:r w:rsidR="004869C3" w:rsidRPr="00A55663">
        <w:rPr>
          <w:rFonts w:eastAsia="Times New Roman" w:cs="Calibri"/>
          <w:szCs w:val="24"/>
          <w:lang w:eastAsia="pl-PL"/>
        </w:rPr>
        <w:t>w</w:t>
      </w:r>
      <w:r w:rsidR="006C360A" w:rsidRPr="00A55663">
        <w:rPr>
          <w:rFonts w:eastAsia="Times New Roman" w:cs="Calibri"/>
          <w:szCs w:val="24"/>
          <w:lang w:eastAsia="pl-PL"/>
        </w:rPr>
        <w:t> </w:t>
      </w:r>
      <w:r w:rsidR="004869C3" w:rsidRPr="00A55663">
        <w:rPr>
          <w:rFonts w:eastAsia="Times New Roman" w:cs="Calibri"/>
          <w:szCs w:val="24"/>
          <w:lang w:eastAsia="pl-PL"/>
        </w:rPr>
        <w:t>ust.</w:t>
      </w:r>
      <w:r w:rsidR="000938AC" w:rsidRPr="00A55663">
        <w:rPr>
          <w:rFonts w:eastAsia="Times New Roman" w:cs="Calibri"/>
          <w:szCs w:val="24"/>
          <w:lang w:eastAsia="pl-PL"/>
        </w:rPr>
        <w:t> </w:t>
      </w:r>
      <w:r w:rsidR="00EB777F">
        <w:rPr>
          <w:rFonts w:eastAsia="Times New Roman" w:cs="Calibri"/>
          <w:szCs w:val="24"/>
          <w:lang w:eastAsia="pl-PL"/>
        </w:rPr>
        <w:t>5</w:t>
      </w:r>
      <w:r w:rsidR="004869C3" w:rsidRPr="00A55663">
        <w:rPr>
          <w:rFonts w:eastAsia="Times New Roman" w:cs="Calibri"/>
          <w:szCs w:val="24"/>
          <w:lang w:eastAsia="pl-PL"/>
        </w:rPr>
        <w:t xml:space="preserve"> pkt 1.</w:t>
      </w:r>
    </w:p>
    <w:p w14:paraId="660E6915" w14:textId="4EE87863" w:rsidR="00623F1D" w:rsidRDefault="00410E6E" w:rsidP="00694FF7">
      <w:pPr>
        <w:pStyle w:val="Akapitzlist"/>
        <w:numPr>
          <w:ilvl w:val="0"/>
          <w:numId w:val="43"/>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Jeżeli Projekt lub wydatki rozliczone w Projekcie zostały poddane kontroli lub audytowi przez inny podmiot uprawniony do ich przeprowadzenia niż </w:t>
      </w:r>
      <w:r w:rsidR="00AD16AA">
        <w:rPr>
          <w:rFonts w:eastAsia="Times New Roman" w:cs="Calibri"/>
          <w:szCs w:val="24"/>
          <w:lang w:eastAsia="pl-PL"/>
        </w:rPr>
        <w:t>DIP</w:t>
      </w:r>
      <w:r w:rsidRPr="00623F1D">
        <w:rPr>
          <w:rFonts w:eastAsia="Times New Roman" w:cs="Calibri"/>
          <w:szCs w:val="24"/>
          <w:lang w:eastAsia="pl-PL"/>
        </w:rPr>
        <w:t xml:space="preserve">, Beneficjent niezwłocznie po dniu wszczęcia i zakończenia kontroli lub audytu informuje o tym </w:t>
      </w:r>
      <w:r w:rsidR="00AD16AA">
        <w:rPr>
          <w:rFonts w:eastAsia="Times New Roman" w:cs="Calibri"/>
          <w:szCs w:val="24"/>
          <w:lang w:eastAsia="pl-PL"/>
        </w:rPr>
        <w:t>DIP</w:t>
      </w:r>
      <w:r w:rsidR="003E3AB4">
        <w:rPr>
          <w:rFonts w:eastAsia="Times New Roman" w:cs="Calibri"/>
          <w:szCs w:val="24"/>
          <w:lang w:eastAsia="pl-PL"/>
        </w:rPr>
        <w:t>. Beneficjent</w:t>
      </w:r>
      <w:r w:rsidRPr="00623F1D">
        <w:rPr>
          <w:rFonts w:eastAsia="Times New Roman" w:cs="Calibri"/>
          <w:szCs w:val="24"/>
          <w:lang w:eastAsia="pl-PL"/>
        </w:rPr>
        <w:t xml:space="preserve"> przekazuje </w:t>
      </w:r>
      <w:r w:rsidR="00AD16AA">
        <w:rPr>
          <w:rFonts w:eastAsia="Times New Roman" w:cs="Calibri"/>
          <w:szCs w:val="24"/>
          <w:lang w:eastAsia="pl-PL"/>
        </w:rPr>
        <w:t>DIP</w:t>
      </w:r>
      <w:r w:rsidRPr="00623F1D">
        <w:rPr>
          <w:rFonts w:eastAsia="Times New Roman" w:cs="Calibri"/>
          <w:szCs w:val="24"/>
          <w:lang w:eastAsia="pl-PL"/>
        </w:rPr>
        <w:t xml:space="preserve"> kopię dokumentu zawierającego wstępny oraz ostateczny wynik kontroli lub audytu, wnoszonych przez Beneficjenta zastrzeżeń, otrzymanych zaleceń pokontrolnych lub innych równoważnych dokumentów otrzymanych w</w:t>
      </w:r>
      <w:r w:rsidR="0064606B">
        <w:rPr>
          <w:rFonts w:eastAsia="Times New Roman" w:cs="Calibri"/>
          <w:szCs w:val="24"/>
          <w:lang w:eastAsia="pl-PL"/>
        </w:rPr>
        <w:t> </w:t>
      </w:r>
      <w:r w:rsidRPr="00623F1D">
        <w:rPr>
          <w:rFonts w:eastAsia="Times New Roman" w:cs="Calibri"/>
          <w:szCs w:val="24"/>
          <w:lang w:eastAsia="pl-PL"/>
        </w:rPr>
        <w:t>wyniku przeprowadzonych kontroli lub audytu w terminie 5 dni roboczych od dnia ich otrzymania.</w:t>
      </w:r>
    </w:p>
    <w:p w14:paraId="49195EFF" w14:textId="59C4982A" w:rsidR="00410E6E" w:rsidRPr="00623F1D" w:rsidRDefault="00410E6E" w:rsidP="00694FF7">
      <w:pPr>
        <w:pStyle w:val="Akapitzlist"/>
        <w:numPr>
          <w:ilvl w:val="0"/>
          <w:numId w:val="43"/>
        </w:numPr>
        <w:ind w:left="284" w:hanging="284"/>
        <w:contextualSpacing w:val="0"/>
        <w:jc w:val="both"/>
        <w:rPr>
          <w:rFonts w:eastAsia="Times New Roman" w:cs="Calibri"/>
          <w:szCs w:val="24"/>
          <w:lang w:eastAsia="pl-PL"/>
        </w:rPr>
      </w:pPr>
      <w:r w:rsidRPr="00623F1D">
        <w:rPr>
          <w:rFonts w:eastAsia="Times New Roman" w:cs="Calibri"/>
          <w:szCs w:val="24"/>
          <w:lang w:eastAsia="pl-PL"/>
        </w:rPr>
        <w:t>W przypadku zlecania zadań merytorycznych lub ich części w ramach Projektu wykonawcy, Beneficjent zobowiązuje się do przedstawienia do wglądu dokumentów wytworzonych przez wybranego wykonawcę i</w:t>
      </w:r>
      <w:r w:rsidR="00937E6B" w:rsidRPr="00623F1D">
        <w:rPr>
          <w:rFonts w:eastAsia="Times New Roman" w:cs="Calibri"/>
          <w:szCs w:val="24"/>
          <w:lang w:eastAsia="pl-PL"/>
        </w:rPr>
        <w:t> </w:t>
      </w:r>
      <w:r w:rsidRPr="00623F1D">
        <w:rPr>
          <w:rFonts w:eastAsia="Times New Roman" w:cs="Calibri"/>
          <w:szCs w:val="24"/>
          <w:lang w:eastAsia="pl-PL"/>
        </w:rPr>
        <w:t>związanych z realizowanym Projektem, w tym dokumentów finansowych</w:t>
      </w:r>
      <w:r w:rsidRPr="00A55663">
        <w:rPr>
          <w:vertAlign w:val="superscript"/>
          <w:lang w:eastAsia="pl-PL"/>
        </w:rPr>
        <w:footnoteReference w:id="14"/>
      </w:r>
      <w:r w:rsidRPr="00623F1D">
        <w:rPr>
          <w:rFonts w:eastAsia="Times New Roman" w:cs="Calibri"/>
          <w:szCs w:val="24"/>
          <w:lang w:eastAsia="pl-PL"/>
        </w:rPr>
        <w:t>.</w:t>
      </w:r>
    </w:p>
    <w:p w14:paraId="3244B7C9" w14:textId="114B6806" w:rsidR="00B84A11" w:rsidRPr="0064606B" w:rsidRDefault="006F13FE" w:rsidP="00623F1D">
      <w:pPr>
        <w:pStyle w:val="Nagwek1"/>
        <w:spacing w:before="360" w:after="120"/>
        <w:ind w:left="0" w:firstLine="0"/>
        <w:jc w:val="center"/>
        <w:rPr>
          <w:rFonts w:cs="Calibri"/>
          <w:szCs w:val="24"/>
          <w:lang w:eastAsia="pl-PL"/>
        </w:rPr>
      </w:pPr>
      <w:r w:rsidRPr="0064606B">
        <w:rPr>
          <w:rFonts w:cs="Calibri"/>
          <w:szCs w:val="24"/>
          <w:lang w:eastAsia="pl-PL"/>
        </w:rPr>
        <w:t>Trwałość Projektu</w:t>
      </w:r>
    </w:p>
    <w:p w14:paraId="107B1CD0" w14:textId="05AF7445" w:rsidR="008921F1" w:rsidRPr="00A55663" w:rsidRDefault="008921F1" w:rsidP="00623F1D">
      <w:pPr>
        <w:pStyle w:val="Nagwek2"/>
        <w:spacing w:after="120" w:line="276" w:lineRule="auto"/>
        <w:rPr>
          <w:rFonts w:cs="Calibri"/>
          <w:sz w:val="24"/>
          <w:szCs w:val="24"/>
          <w:lang w:eastAsia="pl-PL"/>
        </w:rPr>
      </w:pPr>
      <w:r w:rsidRPr="00A55663">
        <w:rPr>
          <w:rFonts w:cs="Calibri"/>
          <w:sz w:val="24"/>
          <w:szCs w:val="24"/>
          <w:lang w:eastAsia="pl-PL"/>
        </w:rPr>
        <w:t>§ 1</w:t>
      </w:r>
      <w:r w:rsidR="00AC230B" w:rsidRPr="00A55663">
        <w:rPr>
          <w:rFonts w:cs="Calibri"/>
          <w:sz w:val="24"/>
          <w:szCs w:val="24"/>
          <w:lang w:eastAsia="pl-PL"/>
        </w:rPr>
        <w:t>8</w:t>
      </w:r>
    </w:p>
    <w:p w14:paraId="47AB46C8" w14:textId="77777777" w:rsidR="00623F1D" w:rsidRDefault="00001CF5" w:rsidP="00694FF7">
      <w:pPr>
        <w:pStyle w:val="Akapitzlist"/>
        <w:numPr>
          <w:ilvl w:val="0"/>
          <w:numId w:val="45"/>
        </w:numPr>
        <w:spacing w:before="120"/>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Beneficjent jest zobowiązany do zapewnienia trwałości Projektu w rozumieniu art. 65 rozporządzenia ogólnego oraz </w:t>
      </w:r>
      <w:bookmarkStart w:id="78" w:name="_Hlk93408111"/>
      <w:r w:rsidRPr="00623F1D">
        <w:rPr>
          <w:rFonts w:eastAsia="Times New Roman" w:cs="Calibri"/>
          <w:szCs w:val="24"/>
          <w:lang w:eastAsia="pl-PL"/>
        </w:rPr>
        <w:t xml:space="preserve">Wytycznych </w:t>
      </w:r>
      <w:r w:rsidR="00E45B92" w:rsidRPr="00623F1D">
        <w:rPr>
          <w:rFonts w:eastAsia="Times New Roman" w:cs="Calibri"/>
          <w:szCs w:val="24"/>
          <w:lang w:eastAsia="pl-PL"/>
        </w:rPr>
        <w:t xml:space="preserve">dotyczących </w:t>
      </w:r>
      <w:r w:rsidRPr="00623F1D">
        <w:rPr>
          <w:rFonts w:eastAsia="Times New Roman" w:cs="Calibri"/>
          <w:szCs w:val="24"/>
          <w:lang w:eastAsia="pl-PL"/>
        </w:rPr>
        <w:t>kwalifikowalności wydatków</w:t>
      </w:r>
      <w:bookmarkEnd w:id="78"/>
      <w:r w:rsidR="00E45B92" w:rsidRPr="00623F1D">
        <w:rPr>
          <w:rFonts w:eastAsia="Times New Roman" w:cs="Calibri"/>
          <w:szCs w:val="24"/>
          <w:lang w:eastAsia="pl-PL"/>
        </w:rPr>
        <w:t xml:space="preserve"> na lata 2021</w:t>
      </w:r>
      <w:bookmarkStart w:id="79" w:name="_Hlk126738157"/>
      <w:r w:rsidR="00B84532" w:rsidRPr="00623F1D">
        <w:rPr>
          <w:rFonts w:eastAsia="Times New Roman" w:cs="Calibri"/>
          <w:szCs w:val="24"/>
          <w:lang w:eastAsia="pl-PL"/>
        </w:rPr>
        <w:t>–</w:t>
      </w:r>
      <w:bookmarkEnd w:id="79"/>
      <w:r w:rsidR="00E45B92" w:rsidRPr="00623F1D">
        <w:rPr>
          <w:rFonts w:eastAsia="Times New Roman" w:cs="Calibri"/>
          <w:szCs w:val="24"/>
          <w:lang w:eastAsia="pl-PL"/>
        </w:rPr>
        <w:t>2027</w:t>
      </w:r>
      <w:r w:rsidRPr="00623F1D">
        <w:rPr>
          <w:rFonts w:eastAsia="Times New Roman" w:cs="Calibri"/>
          <w:szCs w:val="24"/>
          <w:lang w:eastAsia="pl-PL"/>
        </w:rPr>
        <w:t xml:space="preserve">. </w:t>
      </w:r>
    </w:p>
    <w:p w14:paraId="7B2D2FD1" w14:textId="494DC5D5" w:rsidR="00001CF5" w:rsidRPr="00623F1D" w:rsidRDefault="00001CF5" w:rsidP="00694FF7">
      <w:pPr>
        <w:pStyle w:val="Akapitzlist"/>
        <w:numPr>
          <w:ilvl w:val="0"/>
          <w:numId w:val="45"/>
        </w:numPr>
        <w:ind w:left="284" w:hanging="284"/>
        <w:contextualSpacing w:val="0"/>
        <w:jc w:val="both"/>
        <w:rPr>
          <w:rFonts w:eastAsia="Times New Roman" w:cs="Calibri"/>
          <w:szCs w:val="24"/>
          <w:lang w:eastAsia="pl-PL"/>
        </w:rPr>
      </w:pPr>
      <w:r w:rsidRPr="00623F1D">
        <w:rPr>
          <w:rFonts w:cs="Calibri"/>
          <w:szCs w:val="24"/>
          <w:lang w:eastAsia="pl-PL"/>
        </w:rPr>
        <w:t xml:space="preserve">Trwałość </w:t>
      </w:r>
      <w:r w:rsidR="00E74338" w:rsidRPr="00623F1D">
        <w:rPr>
          <w:rFonts w:cs="Calibri"/>
          <w:szCs w:val="24"/>
          <w:lang w:eastAsia="pl-PL"/>
        </w:rPr>
        <w:t>P</w:t>
      </w:r>
      <w:r w:rsidRPr="00623F1D">
        <w:rPr>
          <w:rFonts w:cs="Calibri"/>
          <w:szCs w:val="24"/>
          <w:lang w:eastAsia="pl-PL"/>
        </w:rPr>
        <w:t xml:space="preserve">rojektu musi być zachowana w okresie </w:t>
      </w:r>
      <w:r w:rsidRPr="00623F1D">
        <w:rPr>
          <w:rFonts w:cs="Calibri"/>
          <w:b/>
          <w:szCs w:val="24"/>
        </w:rPr>
        <w:t>3/5</w:t>
      </w:r>
      <w:r w:rsidRPr="000B71F8">
        <w:rPr>
          <w:rStyle w:val="Odwoanieprzypisudolnego"/>
          <w:rFonts w:cs="Calibri"/>
          <w:b/>
          <w:bCs/>
          <w:sz w:val="24"/>
          <w:szCs w:val="24"/>
          <w:lang w:eastAsia="pl-PL"/>
        </w:rPr>
        <w:footnoteReference w:id="15"/>
      </w:r>
      <w:r w:rsidRPr="000B71F8">
        <w:rPr>
          <w:rFonts w:cs="Calibri"/>
          <w:b/>
          <w:bCs/>
          <w:szCs w:val="24"/>
          <w:lang w:eastAsia="pl-PL"/>
        </w:rPr>
        <w:t xml:space="preserve"> </w:t>
      </w:r>
      <w:r w:rsidRPr="00623F1D">
        <w:rPr>
          <w:rFonts w:cs="Calibri"/>
          <w:b/>
          <w:bCs/>
          <w:szCs w:val="24"/>
          <w:lang w:eastAsia="pl-PL"/>
        </w:rPr>
        <w:t xml:space="preserve">lat </w:t>
      </w:r>
      <w:r w:rsidRPr="00623F1D">
        <w:rPr>
          <w:rFonts w:cs="Calibri"/>
          <w:szCs w:val="24"/>
          <w:lang w:eastAsia="pl-PL"/>
        </w:rPr>
        <w:t>od daty płatności końcowej na rzecz Beneficjenta, z</w:t>
      </w:r>
      <w:r w:rsidR="00DA040D" w:rsidRPr="00623F1D">
        <w:rPr>
          <w:rFonts w:cs="Calibri"/>
          <w:szCs w:val="24"/>
          <w:lang w:eastAsia="pl-PL"/>
        </w:rPr>
        <w:t> </w:t>
      </w:r>
      <w:r w:rsidRPr="00623F1D">
        <w:rPr>
          <w:rFonts w:cs="Calibri"/>
          <w:szCs w:val="24"/>
          <w:lang w:eastAsia="pl-PL"/>
        </w:rPr>
        <w:t xml:space="preserve">zastrzeżeniem, że w przypadku, gdy przepisy regulujące udzielanie pomocy publicznej wprowadzają </w:t>
      </w:r>
      <w:r w:rsidR="00B92EE0" w:rsidRPr="00623F1D">
        <w:rPr>
          <w:rFonts w:cs="Calibri"/>
          <w:szCs w:val="24"/>
          <w:lang w:eastAsia="pl-PL"/>
        </w:rPr>
        <w:t xml:space="preserve">inne </w:t>
      </w:r>
      <w:r w:rsidRPr="00623F1D">
        <w:rPr>
          <w:rFonts w:cs="Calibri"/>
          <w:szCs w:val="24"/>
          <w:lang w:eastAsia="pl-PL"/>
        </w:rPr>
        <w:t>wymogi w</w:t>
      </w:r>
      <w:r w:rsidR="00DA040D" w:rsidRPr="00623F1D">
        <w:rPr>
          <w:rFonts w:cs="Calibri"/>
          <w:szCs w:val="24"/>
          <w:lang w:eastAsia="pl-PL"/>
        </w:rPr>
        <w:t> </w:t>
      </w:r>
      <w:r w:rsidRPr="00623F1D">
        <w:rPr>
          <w:rFonts w:cs="Calibri"/>
          <w:szCs w:val="24"/>
          <w:lang w:eastAsia="pl-PL"/>
        </w:rPr>
        <w:t>tym zakresie, wówczas stosuje się okres ustalony zgodnie z</w:t>
      </w:r>
      <w:r w:rsidR="00A320AE" w:rsidRPr="00623F1D">
        <w:rPr>
          <w:rFonts w:cs="Calibri"/>
          <w:szCs w:val="24"/>
          <w:lang w:eastAsia="pl-PL"/>
        </w:rPr>
        <w:t> </w:t>
      </w:r>
      <w:r w:rsidRPr="00623F1D">
        <w:rPr>
          <w:rFonts w:cs="Calibri"/>
          <w:szCs w:val="24"/>
          <w:lang w:eastAsia="pl-PL"/>
        </w:rPr>
        <w:t>tymi przepisami. Za datę płatności końcowej</w:t>
      </w:r>
      <w:r w:rsidR="00CE5143" w:rsidRPr="00623F1D">
        <w:rPr>
          <w:rFonts w:cs="Calibri"/>
          <w:szCs w:val="24"/>
          <w:lang w:eastAsia="pl-PL"/>
        </w:rPr>
        <w:t>,</w:t>
      </w:r>
      <w:r w:rsidRPr="00623F1D">
        <w:rPr>
          <w:rFonts w:cs="Calibri"/>
          <w:szCs w:val="24"/>
          <w:lang w:eastAsia="pl-PL"/>
        </w:rPr>
        <w:t xml:space="preserve"> </w:t>
      </w:r>
      <w:r w:rsidR="00CE5143" w:rsidRPr="00623F1D">
        <w:rPr>
          <w:rFonts w:cs="Calibri"/>
          <w:szCs w:val="24"/>
          <w:lang w:eastAsia="pl-PL"/>
        </w:rPr>
        <w:t xml:space="preserve">uznaje </w:t>
      </w:r>
      <w:r w:rsidRPr="00623F1D">
        <w:rPr>
          <w:rFonts w:cs="Calibri"/>
          <w:szCs w:val="24"/>
          <w:lang w:eastAsia="pl-PL"/>
        </w:rPr>
        <w:t xml:space="preserve">się: </w:t>
      </w:r>
    </w:p>
    <w:p w14:paraId="5CF9A616" w14:textId="77777777" w:rsidR="00623F1D" w:rsidRDefault="00001CF5" w:rsidP="00694FF7">
      <w:pPr>
        <w:pStyle w:val="Akapitzlist"/>
        <w:numPr>
          <w:ilvl w:val="0"/>
          <w:numId w:val="46"/>
        </w:numPr>
        <w:contextualSpacing w:val="0"/>
        <w:jc w:val="both"/>
        <w:rPr>
          <w:rFonts w:eastAsia="Times New Roman" w:cs="Calibri"/>
          <w:szCs w:val="24"/>
          <w:lang w:eastAsia="pl-PL"/>
        </w:rPr>
      </w:pPr>
      <w:r w:rsidRPr="00623F1D">
        <w:rPr>
          <w:rFonts w:eastAsia="Times New Roman" w:cs="Calibri"/>
          <w:szCs w:val="24"/>
          <w:lang w:eastAsia="pl-PL"/>
        </w:rPr>
        <w:t xml:space="preserve">datę obciążenia rachunku płatniczego </w:t>
      </w:r>
      <w:r w:rsidR="00CE5143" w:rsidRPr="00623F1D">
        <w:rPr>
          <w:rFonts w:eastAsia="Times New Roman" w:cs="Calibri"/>
          <w:szCs w:val="24"/>
          <w:lang w:eastAsia="pl-PL"/>
        </w:rPr>
        <w:t xml:space="preserve">instytucji przekazującej środki beneficjentowi </w:t>
      </w:r>
      <w:r w:rsidRPr="00623F1D">
        <w:rPr>
          <w:rFonts w:eastAsia="Times New Roman" w:cs="Calibri"/>
          <w:szCs w:val="24"/>
          <w:lang w:eastAsia="pl-PL"/>
        </w:rPr>
        <w:t>w</w:t>
      </w:r>
      <w:r w:rsidR="00AA5F96" w:rsidRPr="00623F1D">
        <w:rPr>
          <w:rFonts w:eastAsia="Times New Roman" w:cs="Calibri"/>
          <w:szCs w:val="24"/>
          <w:lang w:eastAsia="pl-PL"/>
        </w:rPr>
        <w:t> </w:t>
      </w:r>
      <w:r w:rsidRPr="00623F1D">
        <w:rPr>
          <w:rFonts w:eastAsia="Times New Roman" w:cs="Calibri"/>
          <w:szCs w:val="24"/>
          <w:lang w:eastAsia="pl-PL"/>
        </w:rPr>
        <w:t>przypadku, gdy w</w:t>
      </w:r>
      <w:r w:rsidR="00167480" w:rsidRPr="00623F1D">
        <w:rPr>
          <w:rFonts w:eastAsia="Times New Roman" w:cs="Calibri"/>
          <w:szCs w:val="24"/>
          <w:lang w:eastAsia="pl-PL"/>
        </w:rPr>
        <w:t> </w:t>
      </w:r>
      <w:r w:rsidRPr="00623F1D">
        <w:rPr>
          <w:rFonts w:eastAsia="Times New Roman" w:cs="Calibri"/>
          <w:szCs w:val="24"/>
          <w:lang w:eastAsia="pl-PL"/>
        </w:rPr>
        <w:t xml:space="preserve">ramach rozliczenia wniosku o płatność końcową </w:t>
      </w:r>
      <w:r w:rsidR="008905F0" w:rsidRPr="00623F1D">
        <w:rPr>
          <w:rFonts w:eastAsia="Times New Roman" w:cs="Calibri"/>
          <w:szCs w:val="24"/>
          <w:lang w:eastAsia="pl-PL"/>
        </w:rPr>
        <w:t>B</w:t>
      </w:r>
      <w:r w:rsidRPr="00623F1D">
        <w:rPr>
          <w:rFonts w:eastAsia="Times New Roman" w:cs="Calibri"/>
          <w:szCs w:val="24"/>
          <w:lang w:eastAsia="pl-PL"/>
        </w:rPr>
        <w:t xml:space="preserve">eneficjentowi </w:t>
      </w:r>
      <w:r w:rsidR="003A5730" w:rsidRPr="00623F1D">
        <w:rPr>
          <w:rFonts w:eastAsia="Times New Roman" w:cs="Calibri"/>
          <w:szCs w:val="24"/>
          <w:lang w:eastAsia="pl-PL"/>
        </w:rPr>
        <w:t xml:space="preserve">zostały </w:t>
      </w:r>
      <w:r w:rsidRPr="00623F1D">
        <w:rPr>
          <w:rFonts w:eastAsia="Times New Roman" w:cs="Calibri"/>
          <w:szCs w:val="24"/>
          <w:lang w:eastAsia="pl-PL"/>
        </w:rPr>
        <w:t>przekazane środki;</w:t>
      </w:r>
    </w:p>
    <w:p w14:paraId="2EE6B2F2" w14:textId="1A429275" w:rsidR="00001CF5" w:rsidRPr="00623F1D" w:rsidRDefault="00001CF5" w:rsidP="00694FF7">
      <w:pPr>
        <w:pStyle w:val="Akapitzlist"/>
        <w:numPr>
          <w:ilvl w:val="0"/>
          <w:numId w:val="46"/>
        </w:numPr>
        <w:contextualSpacing w:val="0"/>
        <w:jc w:val="both"/>
        <w:rPr>
          <w:rFonts w:eastAsia="Times New Roman" w:cs="Calibri"/>
          <w:szCs w:val="24"/>
          <w:lang w:eastAsia="pl-PL"/>
        </w:rPr>
      </w:pPr>
      <w:r w:rsidRPr="00623F1D">
        <w:rPr>
          <w:rFonts w:cs="Calibri"/>
          <w:szCs w:val="24"/>
          <w:lang w:eastAsia="pl-PL"/>
        </w:rPr>
        <w:t xml:space="preserve">datę zatwierdzenia wniosku o płatność końcową </w:t>
      </w:r>
      <w:r w:rsidR="00B84532" w:rsidRPr="00623F1D">
        <w:rPr>
          <w:rFonts w:cs="Calibri"/>
          <w:szCs w:val="24"/>
          <w:lang w:eastAsia="pl-PL"/>
        </w:rPr>
        <w:t>–</w:t>
      </w:r>
      <w:r w:rsidRPr="00623F1D">
        <w:rPr>
          <w:rFonts w:cs="Calibri"/>
          <w:szCs w:val="24"/>
          <w:lang w:eastAsia="pl-PL"/>
        </w:rPr>
        <w:t xml:space="preserve"> w przypadkach innych niż określone w</w:t>
      </w:r>
      <w:r w:rsidR="00AA5F96" w:rsidRPr="00623F1D">
        <w:rPr>
          <w:rFonts w:cs="Calibri"/>
          <w:szCs w:val="24"/>
          <w:lang w:eastAsia="pl-PL"/>
        </w:rPr>
        <w:t> </w:t>
      </w:r>
      <w:r w:rsidR="000844C6" w:rsidRPr="00623F1D">
        <w:rPr>
          <w:rFonts w:cs="Calibri"/>
          <w:szCs w:val="24"/>
          <w:lang w:eastAsia="pl-PL"/>
        </w:rPr>
        <w:t>pkt</w:t>
      </w:r>
      <w:r w:rsidR="00AA5F96" w:rsidRPr="00623F1D">
        <w:rPr>
          <w:rFonts w:cs="Calibri"/>
          <w:szCs w:val="24"/>
          <w:lang w:eastAsia="pl-PL"/>
        </w:rPr>
        <w:t> </w:t>
      </w:r>
      <w:r w:rsidR="000844C6" w:rsidRPr="00623F1D">
        <w:rPr>
          <w:rFonts w:cs="Calibri"/>
          <w:szCs w:val="24"/>
          <w:lang w:eastAsia="pl-PL"/>
        </w:rPr>
        <w:t>1</w:t>
      </w:r>
      <w:r w:rsidRPr="00623F1D">
        <w:rPr>
          <w:rFonts w:cs="Calibri"/>
          <w:szCs w:val="24"/>
          <w:lang w:eastAsia="pl-PL"/>
        </w:rPr>
        <w:t>.</w:t>
      </w:r>
    </w:p>
    <w:p w14:paraId="1248CADC" w14:textId="475F5225" w:rsidR="00623F1D" w:rsidRDefault="00001CF5" w:rsidP="00694FF7">
      <w:pPr>
        <w:pStyle w:val="Akapitzlist"/>
        <w:numPr>
          <w:ilvl w:val="0"/>
          <w:numId w:val="45"/>
        </w:numPr>
        <w:ind w:left="284" w:hanging="284"/>
        <w:contextualSpacing w:val="0"/>
        <w:jc w:val="both"/>
        <w:rPr>
          <w:rFonts w:cs="Calibri"/>
          <w:szCs w:val="24"/>
          <w:lang w:eastAsia="pl-PL"/>
        </w:rPr>
      </w:pPr>
      <w:r w:rsidRPr="00A55663">
        <w:rPr>
          <w:rFonts w:cs="Calibri"/>
          <w:szCs w:val="24"/>
          <w:lang w:eastAsia="pl-PL"/>
        </w:rPr>
        <w:t xml:space="preserve">Do końca okresu trwałości Projektu Beneficjent jest zobowiązany niezwłocznie poinformować </w:t>
      </w:r>
      <w:r w:rsidR="0071162A">
        <w:rPr>
          <w:rFonts w:cs="Calibri"/>
          <w:szCs w:val="24"/>
          <w:lang w:eastAsia="pl-PL"/>
        </w:rPr>
        <w:t>DIP</w:t>
      </w:r>
      <w:r w:rsidRPr="00A55663">
        <w:rPr>
          <w:rFonts w:cs="Calibri"/>
          <w:szCs w:val="24"/>
          <w:lang w:eastAsia="pl-PL"/>
        </w:rPr>
        <w:t xml:space="preserve"> o</w:t>
      </w:r>
      <w:r w:rsidR="00DA040D" w:rsidRPr="00A55663">
        <w:rPr>
          <w:rFonts w:cs="Calibri"/>
          <w:szCs w:val="24"/>
          <w:lang w:eastAsia="pl-PL"/>
        </w:rPr>
        <w:t> </w:t>
      </w:r>
      <w:r w:rsidRPr="00A55663">
        <w:rPr>
          <w:rFonts w:cs="Calibri"/>
          <w:szCs w:val="24"/>
          <w:lang w:eastAsia="pl-PL"/>
        </w:rPr>
        <w:t>wszelkich okolicznościach mogących powodować naruszenie trwałości Projektu.</w:t>
      </w:r>
    </w:p>
    <w:p w14:paraId="447E2C0F" w14:textId="7FEBC09A" w:rsidR="00AC1F80" w:rsidRPr="00623F1D" w:rsidRDefault="00001CF5" w:rsidP="00694FF7">
      <w:pPr>
        <w:pStyle w:val="Akapitzlist"/>
        <w:numPr>
          <w:ilvl w:val="0"/>
          <w:numId w:val="45"/>
        </w:numPr>
        <w:ind w:left="284" w:hanging="284"/>
        <w:contextualSpacing w:val="0"/>
        <w:jc w:val="both"/>
        <w:rPr>
          <w:rFonts w:cs="Calibri"/>
          <w:szCs w:val="24"/>
          <w:lang w:eastAsia="pl-PL"/>
        </w:rPr>
      </w:pPr>
      <w:r w:rsidRPr="00623F1D">
        <w:rPr>
          <w:rFonts w:cs="Calibri"/>
          <w:szCs w:val="24"/>
          <w:lang w:eastAsia="pl-PL"/>
        </w:rPr>
        <w:t>W przypadku naruszenia zasad trwałości Beneficjent jest zobowiązany do zwrotu otrzymanego dofinansowania wraz z</w:t>
      </w:r>
      <w:r w:rsidR="00DA040D" w:rsidRPr="00623F1D">
        <w:rPr>
          <w:rFonts w:cs="Calibri"/>
          <w:szCs w:val="24"/>
          <w:lang w:eastAsia="pl-PL"/>
        </w:rPr>
        <w:t> </w:t>
      </w:r>
      <w:r w:rsidRPr="00623F1D">
        <w:rPr>
          <w:rFonts w:cs="Calibri"/>
          <w:szCs w:val="24"/>
          <w:lang w:eastAsia="pl-PL"/>
        </w:rPr>
        <w:t>odsetkami liczonymi jak dla zaległości podatkowych proporcjonalnie do okresu,</w:t>
      </w:r>
      <w:r w:rsidR="00D7363A" w:rsidRPr="00623F1D">
        <w:rPr>
          <w:rFonts w:cs="Calibri"/>
          <w:szCs w:val="24"/>
          <w:lang w:eastAsia="pl-PL"/>
        </w:rPr>
        <w:t xml:space="preserve"> </w:t>
      </w:r>
      <w:r w:rsidRPr="00623F1D">
        <w:rPr>
          <w:rFonts w:cs="Calibri"/>
          <w:szCs w:val="24"/>
          <w:lang w:eastAsia="pl-PL"/>
        </w:rPr>
        <w:t>w</w:t>
      </w:r>
      <w:r w:rsidR="00B44ECC" w:rsidRPr="00623F1D">
        <w:rPr>
          <w:rFonts w:cs="Calibri"/>
          <w:szCs w:val="24"/>
          <w:lang w:eastAsia="pl-PL"/>
        </w:rPr>
        <w:t> </w:t>
      </w:r>
      <w:r w:rsidRPr="00623F1D">
        <w:rPr>
          <w:rFonts w:cs="Calibri"/>
          <w:szCs w:val="24"/>
          <w:lang w:eastAsia="pl-PL"/>
        </w:rPr>
        <w:t xml:space="preserve">którym trwałość </w:t>
      </w:r>
      <w:r w:rsidR="00E74338" w:rsidRPr="00623F1D">
        <w:rPr>
          <w:rFonts w:cs="Calibri"/>
          <w:szCs w:val="24"/>
          <w:lang w:eastAsia="pl-PL"/>
        </w:rPr>
        <w:t>P</w:t>
      </w:r>
      <w:r w:rsidRPr="00623F1D">
        <w:rPr>
          <w:rFonts w:cs="Calibri"/>
          <w:szCs w:val="24"/>
          <w:lang w:eastAsia="pl-PL"/>
        </w:rPr>
        <w:t>rojektu nie została zachowana. Zwrot następuje w trybie określonym w</w:t>
      </w:r>
      <w:r w:rsidR="00A320AE" w:rsidRPr="00623F1D">
        <w:rPr>
          <w:rFonts w:cs="Calibri"/>
          <w:szCs w:val="24"/>
          <w:lang w:eastAsia="pl-PL"/>
        </w:rPr>
        <w:t> </w:t>
      </w:r>
      <w:r w:rsidRPr="00623F1D">
        <w:rPr>
          <w:rFonts w:cs="Calibri"/>
          <w:szCs w:val="24"/>
          <w:lang w:eastAsia="pl-PL"/>
        </w:rPr>
        <w:t xml:space="preserve">art. 207 </w:t>
      </w:r>
      <w:r w:rsidR="004A16F8" w:rsidRPr="00623F1D">
        <w:rPr>
          <w:rFonts w:cs="Calibri"/>
          <w:szCs w:val="24"/>
          <w:lang w:eastAsia="pl-PL"/>
        </w:rPr>
        <w:t>ustawy z dnia 27 sierpnia 2009 r. o finansach publicznych</w:t>
      </w:r>
      <w:r w:rsidRPr="00623F1D">
        <w:rPr>
          <w:rFonts w:cs="Calibri"/>
          <w:szCs w:val="24"/>
          <w:lang w:eastAsia="pl-PL"/>
        </w:rPr>
        <w:t>.</w:t>
      </w:r>
    </w:p>
    <w:p w14:paraId="083660D9" w14:textId="77777777" w:rsidR="00C82C19" w:rsidRPr="0064606B" w:rsidRDefault="006F13FE" w:rsidP="00623F1D">
      <w:pPr>
        <w:pStyle w:val="Nagwek1"/>
        <w:spacing w:before="360" w:after="120"/>
        <w:ind w:left="0" w:firstLine="0"/>
        <w:jc w:val="center"/>
        <w:rPr>
          <w:rFonts w:cs="Calibri"/>
          <w:szCs w:val="24"/>
        </w:rPr>
      </w:pPr>
      <w:r w:rsidRPr="0064606B">
        <w:rPr>
          <w:rFonts w:cs="Calibri"/>
          <w:szCs w:val="24"/>
        </w:rPr>
        <w:lastRenderedPageBreak/>
        <w:t>Zmiany w Projekcie i Umowie</w:t>
      </w:r>
    </w:p>
    <w:p w14:paraId="376D1C2F" w14:textId="6765930E" w:rsidR="006F13FE" w:rsidRPr="00A55663" w:rsidRDefault="00002EBD" w:rsidP="00623F1D">
      <w:pPr>
        <w:pStyle w:val="Nagwek2"/>
        <w:spacing w:after="120" w:line="276" w:lineRule="auto"/>
        <w:rPr>
          <w:rFonts w:cs="Calibri"/>
          <w:sz w:val="24"/>
          <w:szCs w:val="24"/>
        </w:rPr>
      </w:pPr>
      <w:bookmarkStart w:id="80" w:name="_Hlk92803846"/>
      <w:r w:rsidRPr="00A55663">
        <w:rPr>
          <w:rFonts w:cs="Calibri"/>
          <w:sz w:val="24"/>
          <w:szCs w:val="24"/>
        </w:rPr>
        <w:t>§ 1</w:t>
      </w:r>
      <w:bookmarkEnd w:id="80"/>
      <w:r w:rsidR="00AC230B" w:rsidRPr="00A55663">
        <w:rPr>
          <w:rFonts w:cs="Calibri"/>
          <w:sz w:val="24"/>
          <w:szCs w:val="24"/>
        </w:rPr>
        <w:t>9</w:t>
      </w:r>
    </w:p>
    <w:p w14:paraId="60C72F80" w14:textId="2EDF29AA" w:rsidR="00623F1D" w:rsidRDefault="00907B0B" w:rsidP="00694FF7">
      <w:pPr>
        <w:pStyle w:val="Akapitzlist"/>
        <w:numPr>
          <w:ilvl w:val="0"/>
          <w:numId w:val="47"/>
        </w:numPr>
        <w:spacing w:before="120"/>
        <w:ind w:left="284" w:hanging="284"/>
        <w:contextualSpacing w:val="0"/>
        <w:jc w:val="both"/>
        <w:rPr>
          <w:rFonts w:cs="Calibri"/>
          <w:szCs w:val="24"/>
          <w:lang w:eastAsia="pl-PL"/>
        </w:rPr>
      </w:pPr>
      <w:r w:rsidRPr="00A55663">
        <w:rPr>
          <w:rFonts w:cs="Calibri"/>
          <w:szCs w:val="24"/>
          <w:lang w:eastAsia="pl-PL"/>
        </w:rPr>
        <w:t xml:space="preserve">Beneficjent zgłasza </w:t>
      </w:r>
      <w:r w:rsidR="0044656A">
        <w:rPr>
          <w:rFonts w:cs="Calibri"/>
          <w:szCs w:val="24"/>
          <w:lang w:eastAsia="pl-PL"/>
        </w:rPr>
        <w:t>DIP</w:t>
      </w:r>
      <w:r w:rsidRPr="00A55663">
        <w:rPr>
          <w:rFonts w:cs="Calibri"/>
          <w:szCs w:val="24"/>
          <w:lang w:eastAsia="pl-PL"/>
        </w:rPr>
        <w:t xml:space="preserve"> zmiany dotyczące realizacji Projektu nie później</w:t>
      </w:r>
      <w:r w:rsidR="00202591" w:rsidRPr="00A55663">
        <w:rPr>
          <w:rFonts w:cs="Calibri"/>
          <w:szCs w:val="24"/>
          <w:lang w:eastAsia="pl-PL"/>
        </w:rPr>
        <w:t>,</w:t>
      </w:r>
      <w:r w:rsidRPr="00A55663">
        <w:rPr>
          <w:rFonts w:cs="Calibri"/>
          <w:szCs w:val="24"/>
          <w:lang w:eastAsia="pl-PL"/>
        </w:rPr>
        <w:t xml:space="preserve"> niż przed planowanym zakończeniem realizacji Projektu. W przypadku, gdy Umowa została zawarta po terminie zakończenia realizacji Projektu, Beneficjent zgłasza zmiany w terminie do 30 dni od daty zawarcia Umowy. W</w:t>
      </w:r>
      <w:r w:rsidR="005050C4" w:rsidRPr="00A55663">
        <w:rPr>
          <w:rFonts w:cs="Calibri"/>
          <w:szCs w:val="24"/>
          <w:lang w:eastAsia="pl-PL"/>
        </w:rPr>
        <w:t> </w:t>
      </w:r>
      <w:r w:rsidRPr="00A55663">
        <w:rPr>
          <w:rFonts w:cs="Calibri"/>
          <w:szCs w:val="24"/>
          <w:lang w:eastAsia="pl-PL"/>
        </w:rPr>
        <w:t xml:space="preserve">uzasadnionych przypadkach </w:t>
      </w:r>
      <w:r w:rsidR="0063286A" w:rsidRPr="00A55663">
        <w:rPr>
          <w:rFonts w:cs="Calibri"/>
          <w:szCs w:val="24"/>
          <w:lang w:eastAsia="pl-PL"/>
        </w:rPr>
        <w:t xml:space="preserve">Beneficjent </w:t>
      </w:r>
      <w:r w:rsidRPr="00A55663">
        <w:rPr>
          <w:rFonts w:cs="Calibri"/>
          <w:szCs w:val="24"/>
          <w:lang w:eastAsia="pl-PL"/>
        </w:rPr>
        <w:t xml:space="preserve">może </w:t>
      </w:r>
      <w:r w:rsidR="0063286A" w:rsidRPr="00A55663">
        <w:rPr>
          <w:rFonts w:cs="Calibri"/>
          <w:szCs w:val="24"/>
          <w:lang w:eastAsia="pl-PL"/>
        </w:rPr>
        <w:t xml:space="preserve">zgłosić zmiany </w:t>
      </w:r>
      <w:r w:rsidRPr="00A55663">
        <w:rPr>
          <w:rFonts w:cs="Calibri"/>
          <w:szCs w:val="24"/>
          <w:lang w:eastAsia="pl-PL"/>
        </w:rPr>
        <w:t>w</w:t>
      </w:r>
      <w:r w:rsidR="00F70A32" w:rsidRPr="00A55663">
        <w:rPr>
          <w:rFonts w:cs="Calibri"/>
          <w:szCs w:val="24"/>
          <w:lang w:eastAsia="pl-PL"/>
        </w:rPr>
        <w:t> </w:t>
      </w:r>
      <w:r w:rsidRPr="00A55663">
        <w:rPr>
          <w:rFonts w:cs="Calibri"/>
          <w:szCs w:val="24"/>
          <w:lang w:eastAsia="pl-PL"/>
        </w:rPr>
        <w:t xml:space="preserve">Projekcie </w:t>
      </w:r>
      <w:r w:rsidR="004D1A12" w:rsidRPr="00A55663">
        <w:rPr>
          <w:rFonts w:cs="Calibri"/>
          <w:szCs w:val="24"/>
          <w:lang w:eastAsia="pl-PL"/>
        </w:rPr>
        <w:t xml:space="preserve">do </w:t>
      </w:r>
      <w:r w:rsidR="00265FD9" w:rsidRPr="00A55663">
        <w:rPr>
          <w:rFonts w:cs="Calibri"/>
          <w:szCs w:val="24"/>
          <w:lang w:eastAsia="pl-PL"/>
        </w:rPr>
        <w:t>dnia</w:t>
      </w:r>
      <w:r w:rsidR="00657B0B" w:rsidRPr="00A55663">
        <w:rPr>
          <w:rFonts w:cs="Calibri"/>
          <w:szCs w:val="24"/>
          <w:lang w:eastAsia="pl-PL"/>
        </w:rPr>
        <w:t xml:space="preserve"> zatwierdzeni</w:t>
      </w:r>
      <w:r w:rsidR="00265FD9" w:rsidRPr="00A55663">
        <w:rPr>
          <w:rFonts w:cs="Calibri"/>
          <w:szCs w:val="24"/>
          <w:lang w:eastAsia="pl-PL"/>
        </w:rPr>
        <w:t>a</w:t>
      </w:r>
      <w:r w:rsidR="00657B0B" w:rsidRPr="00A55663">
        <w:rPr>
          <w:rFonts w:cs="Calibri"/>
          <w:szCs w:val="24"/>
          <w:lang w:eastAsia="pl-PL"/>
        </w:rPr>
        <w:t xml:space="preserve"> wniosku o płatność końcową</w:t>
      </w:r>
      <w:r w:rsidRPr="00A55663">
        <w:rPr>
          <w:rFonts w:cs="Calibri"/>
          <w:szCs w:val="24"/>
          <w:lang w:eastAsia="pl-PL"/>
        </w:rPr>
        <w:t>.</w:t>
      </w:r>
    </w:p>
    <w:p w14:paraId="50F80801" w14:textId="049AF27B" w:rsidR="00F6323C" w:rsidRPr="00A55663" w:rsidRDefault="00907B0B" w:rsidP="00694FF7">
      <w:pPr>
        <w:pStyle w:val="Akapitzlist"/>
        <w:numPr>
          <w:ilvl w:val="0"/>
          <w:numId w:val="47"/>
        </w:numPr>
        <w:ind w:left="284" w:hanging="284"/>
        <w:contextualSpacing w:val="0"/>
        <w:jc w:val="both"/>
        <w:rPr>
          <w:rFonts w:cs="Calibri"/>
          <w:szCs w:val="24"/>
          <w:lang w:eastAsia="pl-PL"/>
        </w:rPr>
      </w:pPr>
      <w:bookmarkStart w:id="81" w:name="_Hlk125714618"/>
      <w:r w:rsidRPr="00A55663">
        <w:rPr>
          <w:rFonts w:cs="Calibri"/>
          <w:szCs w:val="24"/>
          <w:lang w:eastAsia="pl-PL"/>
        </w:rPr>
        <w:t>Propozycję zmian w Projekcie, wraz z uzasadnieniem i niezbędną dokumentacją, Beneficjent zgłasza</w:t>
      </w:r>
      <w:r w:rsidR="00D7363A" w:rsidRPr="00A55663">
        <w:rPr>
          <w:rFonts w:cs="Calibri"/>
          <w:szCs w:val="24"/>
          <w:lang w:eastAsia="pl-PL"/>
        </w:rPr>
        <w:t xml:space="preserve"> </w:t>
      </w:r>
      <w:r w:rsidRPr="00A55663">
        <w:rPr>
          <w:rFonts w:cs="Calibri"/>
          <w:szCs w:val="24"/>
          <w:lang w:eastAsia="pl-PL"/>
        </w:rPr>
        <w:t>w </w:t>
      </w:r>
      <w:r w:rsidR="003C5DCD" w:rsidRPr="00A55663">
        <w:rPr>
          <w:rFonts w:cs="Calibri"/>
          <w:szCs w:val="24"/>
          <w:lang w:eastAsia="pl-PL"/>
        </w:rPr>
        <w:t>CST2021</w:t>
      </w:r>
      <w:r w:rsidRPr="00A55663">
        <w:rPr>
          <w:rFonts w:cs="Calibri"/>
          <w:szCs w:val="24"/>
          <w:lang w:eastAsia="pl-PL"/>
        </w:rPr>
        <w:t>.</w:t>
      </w:r>
    </w:p>
    <w:bookmarkEnd w:id="81"/>
    <w:p w14:paraId="43DDCFA8" w14:textId="303B5DC8" w:rsidR="00907B0B" w:rsidRPr="00A55663" w:rsidRDefault="00907B0B" w:rsidP="00694FF7">
      <w:pPr>
        <w:pStyle w:val="Akapitzlist"/>
        <w:numPr>
          <w:ilvl w:val="0"/>
          <w:numId w:val="47"/>
        </w:numPr>
        <w:ind w:left="284" w:hanging="284"/>
        <w:contextualSpacing w:val="0"/>
        <w:jc w:val="both"/>
        <w:rPr>
          <w:rFonts w:cs="Calibri"/>
          <w:szCs w:val="24"/>
          <w:lang w:eastAsia="pl-PL"/>
        </w:rPr>
      </w:pPr>
      <w:r w:rsidRPr="00A55663">
        <w:rPr>
          <w:rFonts w:cs="Calibri"/>
          <w:szCs w:val="24"/>
          <w:lang w:eastAsia="pl-PL"/>
        </w:rPr>
        <w:t>Zmiany w Projekcie mogą wynikać m.in. z przeprowadzonych postępowań o udzielnie zamówienia. Jeżeli w wyniku przeprowadzenia postępowania suma wartości kategorii kosztów objętych postępowaniem ulegnie:</w:t>
      </w:r>
    </w:p>
    <w:p w14:paraId="59C5CA76" w14:textId="77777777" w:rsidR="00D46E25" w:rsidRDefault="00907B0B" w:rsidP="00694FF7">
      <w:pPr>
        <w:pStyle w:val="Akapitzlist"/>
        <w:numPr>
          <w:ilvl w:val="0"/>
          <w:numId w:val="48"/>
        </w:numPr>
        <w:contextualSpacing w:val="0"/>
        <w:jc w:val="both"/>
        <w:rPr>
          <w:rFonts w:cs="Calibri"/>
          <w:szCs w:val="24"/>
          <w:lang w:eastAsia="pl-PL"/>
        </w:rPr>
      </w:pPr>
      <w:r w:rsidRPr="00A55663">
        <w:rPr>
          <w:rFonts w:cs="Calibri"/>
          <w:szCs w:val="24"/>
          <w:lang w:eastAsia="pl-PL"/>
        </w:rPr>
        <w:t xml:space="preserve">zmniejszeniu w stosunku do sumy wartości tych kategorii kosztów, określonych w Umowie </w:t>
      </w:r>
      <w:r w:rsidR="00B84532" w:rsidRPr="00A55663">
        <w:rPr>
          <w:rFonts w:cs="Calibri"/>
          <w:szCs w:val="24"/>
          <w:lang w:eastAsia="pl-PL"/>
        </w:rPr>
        <w:t>–</w:t>
      </w:r>
      <w:r w:rsidRPr="00A55663">
        <w:rPr>
          <w:rFonts w:cs="Calibri"/>
          <w:szCs w:val="24"/>
          <w:lang w:eastAsia="pl-PL"/>
        </w:rPr>
        <w:t xml:space="preserve"> kwota dofinansowania tych kategorii kosztów ulega odpowiedniemu zmniejszeniu z</w:t>
      </w:r>
      <w:r w:rsidR="00865E22" w:rsidRPr="00A55663">
        <w:rPr>
          <w:rFonts w:cs="Calibri"/>
          <w:szCs w:val="24"/>
          <w:lang w:eastAsia="pl-PL"/>
        </w:rPr>
        <w:t> </w:t>
      </w:r>
      <w:r w:rsidRPr="00A55663">
        <w:rPr>
          <w:rFonts w:cs="Calibri"/>
          <w:szCs w:val="24"/>
          <w:lang w:eastAsia="pl-PL"/>
        </w:rPr>
        <w:t xml:space="preserve">zachowaniem udziału procentowego dofinansowania w wydatkach kwalifikowalnych, określonego w </w:t>
      </w:r>
      <w:bookmarkStart w:id="82" w:name="_Hlk92807438"/>
      <w:r w:rsidRPr="00A55663">
        <w:rPr>
          <w:rFonts w:cs="Calibri"/>
          <w:szCs w:val="24"/>
          <w:lang w:eastAsia="pl-PL"/>
        </w:rPr>
        <w:t>§</w:t>
      </w:r>
      <w:bookmarkEnd w:id="82"/>
      <w:r w:rsidRPr="00A55663">
        <w:rPr>
          <w:rFonts w:cs="Calibri"/>
          <w:szCs w:val="24"/>
          <w:lang w:eastAsia="pl-PL"/>
        </w:rPr>
        <w:t xml:space="preserve"> 2 ust. 4 Umowy,</w:t>
      </w:r>
    </w:p>
    <w:p w14:paraId="173664B3" w14:textId="6F8C7A9D" w:rsidR="00907B0B" w:rsidRPr="00D46E25" w:rsidRDefault="00907B0B" w:rsidP="00694FF7">
      <w:pPr>
        <w:pStyle w:val="Akapitzlist"/>
        <w:numPr>
          <w:ilvl w:val="0"/>
          <w:numId w:val="48"/>
        </w:numPr>
        <w:contextualSpacing w:val="0"/>
        <w:jc w:val="both"/>
        <w:rPr>
          <w:rFonts w:cs="Calibri"/>
          <w:szCs w:val="24"/>
          <w:lang w:eastAsia="pl-PL"/>
        </w:rPr>
      </w:pPr>
      <w:r w:rsidRPr="00D46E25">
        <w:rPr>
          <w:rFonts w:cs="Calibri"/>
          <w:szCs w:val="24"/>
          <w:lang w:eastAsia="pl-PL"/>
        </w:rPr>
        <w:t>zwiększeniu w stosunku do sumy wartości tych kategorii kosztów, określonych w Umowie, kwota dofinansowania tych kategorii kosztów nie ulega zmianie, a różnica pomiędzy tymi sumami nie podlega refundacji lub rozliczeniu, z</w:t>
      </w:r>
      <w:r w:rsidR="00DA040D" w:rsidRPr="00D46E25">
        <w:rPr>
          <w:rFonts w:cs="Calibri"/>
          <w:szCs w:val="24"/>
          <w:lang w:eastAsia="pl-PL"/>
        </w:rPr>
        <w:t> </w:t>
      </w:r>
      <w:r w:rsidRPr="00D46E25">
        <w:rPr>
          <w:rFonts w:cs="Calibri"/>
          <w:szCs w:val="24"/>
          <w:lang w:eastAsia="pl-PL"/>
        </w:rPr>
        <w:t xml:space="preserve">zastrzeżeniem ust. </w:t>
      </w:r>
      <w:r w:rsidR="000C3E45" w:rsidRPr="00D46E25">
        <w:rPr>
          <w:rFonts w:cs="Calibri"/>
          <w:szCs w:val="24"/>
          <w:lang w:eastAsia="pl-PL"/>
        </w:rPr>
        <w:t>9</w:t>
      </w:r>
      <w:r w:rsidRPr="00D46E25">
        <w:rPr>
          <w:rFonts w:cs="Calibri"/>
          <w:szCs w:val="24"/>
          <w:lang w:eastAsia="pl-PL"/>
        </w:rPr>
        <w:t>.</w:t>
      </w:r>
    </w:p>
    <w:p w14:paraId="0EE62B82" w14:textId="424E1887" w:rsidR="00D46E25" w:rsidRDefault="00907B0B" w:rsidP="00694FF7">
      <w:pPr>
        <w:pStyle w:val="Akapitzlist"/>
        <w:numPr>
          <w:ilvl w:val="0"/>
          <w:numId w:val="47"/>
        </w:numPr>
        <w:ind w:left="284" w:hanging="284"/>
        <w:contextualSpacing w:val="0"/>
        <w:jc w:val="both"/>
        <w:rPr>
          <w:rFonts w:cs="Calibri"/>
          <w:szCs w:val="24"/>
          <w:lang w:eastAsia="pl-PL"/>
        </w:rPr>
      </w:pPr>
      <w:r w:rsidRPr="00A55663">
        <w:rPr>
          <w:rFonts w:cs="Calibri"/>
          <w:szCs w:val="24"/>
          <w:lang w:eastAsia="pl-PL"/>
        </w:rPr>
        <w:t xml:space="preserve">W uzasadnionych przypadkach Beneficjent może złożyć do </w:t>
      </w:r>
      <w:r w:rsidR="0044656A">
        <w:rPr>
          <w:rFonts w:cs="Calibri"/>
          <w:szCs w:val="24"/>
          <w:lang w:eastAsia="pl-PL"/>
        </w:rPr>
        <w:t>DIP</w:t>
      </w:r>
      <w:r w:rsidRPr="00A55663">
        <w:rPr>
          <w:rFonts w:cs="Calibri"/>
          <w:szCs w:val="24"/>
          <w:lang w:eastAsia="pl-PL"/>
        </w:rPr>
        <w:t xml:space="preserve"> pisemny wniosek (wraz ze szczegółowym uzasadnieniem) o przesunięcie zaoszczędzonych środków, o</w:t>
      </w:r>
      <w:r w:rsidR="00865E22" w:rsidRPr="00A55663">
        <w:rPr>
          <w:rFonts w:cs="Calibri"/>
          <w:szCs w:val="24"/>
          <w:lang w:eastAsia="pl-PL"/>
        </w:rPr>
        <w:t> </w:t>
      </w:r>
      <w:r w:rsidRPr="00A55663">
        <w:rPr>
          <w:rFonts w:cs="Calibri"/>
          <w:szCs w:val="24"/>
          <w:lang w:eastAsia="pl-PL"/>
        </w:rPr>
        <w:t xml:space="preserve">których mowa w ust. </w:t>
      </w:r>
      <w:r w:rsidR="00C65156" w:rsidRPr="00A55663">
        <w:rPr>
          <w:rFonts w:cs="Calibri"/>
          <w:szCs w:val="24"/>
          <w:lang w:eastAsia="pl-PL"/>
        </w:rPr>
        <w:t>3</w:t>
      </w:r>
      <w:r w:rsidRPr="00A55663">
        <w:rPr>
          <w:rFonts w:cs="Calibri"/>
          <w:szCs w:val="24"/>
          <w:lang w:eastAsia="pl-PL"/>
        </w:rPr>
        <w:t xml:space="preserve"> pkt</w:t>
      </w:r>
      <w:r w:rsidR="00FE188A" w:rsidRPr="00A55663">
        <w:rPr>
          <w:rFonts w:cs="Calibri"/>
          <w:szCs w:val="24"/>
          <w:lang w:eastAsia="pl-PL"/>
        </w:rPr>
        <w:t xml:space="preserve"> </w:t>
      </w:r>
      <w:r w:rsidRPr="00A55663">
        <w:rPr>
          <w:rFonts w:cs="Calibri"/>
          <w:szCs w:val="24"/>
          <w:lang w:eastAsia="pl-PL"/>
        </w:rPr>
        <w:t>1, na inne niezrefundowane lub nierozliczone jeszcze wydatki kwalifikowalne</w:t>
      </w:r>
      <w:r w:rsidR="00865E22" w:rsidRPr="00A55663">
        <w:rPr>
          <w:rFonts w:cs="Calibri"/>
          <w:szCs w:val="24"/>
          <w:lang w:eastAsia="pl-PL"/>
        </w:rPr>
        <w:t xml:space="preserve"> </w:t>
      </w:r>
      <w:r w:rsidRPr="00A55663">
        <w:rPr>
          <w:rFonts w:cs="Calibri"/>
          <w:szCs w:val="24"/>
          <w:lang w:eastAsia="pl-PL"/>
        </w:rPr>
        <w:t>określone w Projekcie,</w:t>
      </w:r>
      <w:r w:rsidR="007578CD" w:rsidRPr="00A55663">
        <w:rPr>
          <w:rFonts w:cs="Calibri"/>
          <w:szCs w:val="24"/>
          <w:lang w:eastAsia="pl-PL"/>
        </w:rPr>
        <w:t xml:space="preserve"> </w:t>
      </w:r>
      <w:r w:rsidRPr="00A55663">
        <w:rPr>
          <w:rFonts w:cs="Calibri"/>
          <w:szCs w:val="24"/>
          <w:lang w:eastAsia="pl-PL"/>
        </w:rPr>
        <w:t>z</w:t>
      </w:r>
      <w:r w:rsidR="003A7247" w:rsidRPr="00A55663">
        <w:rPr>
          <w:rFonts w:cs="Calibri"/>
          <w:szCs w:val="24"/>
          <w:lang w:eastAsia="pl-PL"/>
        </w:rPr>
        <w:t> </w:t>
      </w:r>
      <w:r w:rsidRPr="00A55663">
        <w:rPr>
          <w:rFonts w:cs="Calibri"/>
          <w:szCs w:val="24"/>
          <w:lang w:eastAsia="pl-PL"/>
        </w:rPr>
        <w:t xml:space="preserve">zastrzeżeniem </w:t>
      </w:r>
      <w:r w:rsidR="005F7009" w:rsidRPr="00D46E25">
        <w:rPr>
          <w:rFonts w:cs="Calibri"/>
          <w:szCs w:val="24"/>
          <w:lang w:eastAsia="pl-PL"/>
        </w:rPr>
        <w:t xml:space="preserve">ust. </w:t>
      </w:r>
      <w:r w:rsidR="00C65156" w:rsidRPr="00D46E25">
        <w:rPr>
          <w:rFonts w:cs="Calibri"/>
          <w:szCs w:val="24"/>
          <w:lang w:eastAsia="pl-PL"/>
        </w:rPr>
        <w:t>5</w:t>
      </w:r>
      <w:r w:rsidRPr="00A55663">
        <w:rPr>
          <w:rFonts w:cs="Calibri"/>
          <w:szCs w:val="24"/>
          <w:lang w:eastAsia="pl-PL"/>
        </w:rPr>
        <w:t>.</w:t>
      </w:r>
      <w:r w:rsidR="004975E5" w:rsidRPr="00A55663">
        <w:rPr>
          <w:rFonts w:cs="Calibri"/>
          <w:szCs w:val="24"/>
          <w:lang w:eastAsia="pl-PL"/>
        </w:rPr>
        <w:t xml:space="preserve"> </w:t>
      </w:r>
    </w:p>
    <w:p w14:paraId="75672A3C" w14:textId="77777777" w:rsidR="00D46E25" w:rsidRDefault="004975E5" w:rsidP="00694FF7">
      <w:pPr>
        <w:pStyle w:val="Akapitzlist"/>
        <w:numPr>
          <w:ilvl w:val="0"/>
          <w:numId w:val="47"/>
        </w:numPr>
        <w:ind w:left="284" w:hanging="284"/>
        <w:contextualSpacing w:val="0"/>
        <w:jc w:val="both"/>
        <w:rPr>
          <w:rFonts w:cs="Calibri"/>
          <w:szCs w:val="24"/>
          <w:lang w:eastAsia="pl-PL"/>
        </w:rPr>
      </w:pPr>
      <w:r w:rsidRPr="00D46E25">
        <w:rPr>
          <w:rFonts w:cs="Calibri"/>
          <w:szCs w:val="24"/>
          <w:lang w:eastAsia="pl-PL"/>
        </w:rPr>
        <w:t xml:space="preserve">W przypadku kategorii kosztów rozliczanych </w:t>
      </w:r>
      <w:r w:rsidR="009A1C5D" w:rsidRPr="00D46E25">
        <w:rPr>
          <w:rFonts w:cs="Calibri"/>
          <w:szCs w:val="24"/>
          <w:lang w:eastAsia="pl-PL"/>
        </w:rPr>
        <w:t>w sposób uprosz</w:t>
      </w:r>
      <w:r w:rsidR="006031FE" w:rsidRPr="00D46E25">
        <w:rPr>
          <w:rFonts w:cs="Calibri"/>
          <w:szCs w:val="24"/>
          <w:lang w:eastAsia="pl-PL"/>
        </w:rPr>
        <w:t>cz</w:t>
      </w:r>
      <w:r w:rsidR="009A1C5D" w:rsidRPr="00D46E25">
        <w:rPr>
          <w:rFonts w:cs="Calibri"/>
          <w:szCs w:val="24"/>
          <w:lang w:eastAsia="pl-PL"/>
        </w:rPr>
        <w:t xml:space="preserve">ony </w:t>
      </w:r>
      <w:r w:rsidRPr="00D46E25">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4371877A" w:rsidR="00FF5BB7" w:rsidRPr="00D46E25" w:rsidRDefault="00907B0B" w:rsidP="00694FF7">
      <w:pPr>
        <w:pStyle w:val="Akapitzlist"/>
        <w:numPr>
          <w:ilvl w:val="0"/>
          <w:numId w:val="47"/>
        </w:numPr>
        <w:ind w:left="284" w:hanging="284"/>
        <w:contextualSpacing w:val="0"/>
        <w:jc w:val="both"/>
        <w:rPr>
          <w:rFonts w:cs="Calibri"/>
          <w:szCs w:val="24"/>
          <w:lang w:eastAsia="pl-PL"/>
        </w:rPr>
      </w:pPr>
      <w:r w:rsidRPr="00D46E25">
        <w:rPr>
          <w:rFonts w:cs="Calibri"/>
          <w:szCs w:val="24"/>
          <w:lang w:eastAsia="pl-PL"/>
        </w:rPr>
        <w:t xml:space="preserve">W przypadku zmiany </w:t>
      </w:r>
      <w:r w:rsidR="00FC3C0D" w:rsidRPr="00D46E25">
        <w:rPr>
          <w:rFonts w:cs="Calibri"/>
          <w:szCs w:val="24"/>
          <w:lang w:eastAsia="pl-PL"/>
        </w:rPr>
        <w:t xml:space="preserve">wysokości wydatków kwalifikowalnych w </w:t>
      </w:r>
      <w:r w:rsidRPr="00D46E25">
        <w:rPr>
          <w:rFonts w:cs="Calibri"/>
          <w:szCs w:val="24"/>
          <w:lang w:eastAsia="pl-PL"/>
        </w:rPr>
        <w:t>Projek</w:t>
      </w:r>
      <w:r w:rsidR="00FC3C0D" w:rsidRPr="00D46E25">
        <w:rPr>
          <w:rFonts w:cs="Calibri"/>
          <w:szCs w:val="24"/>
          <w:lang w:eastAsia="pl-PL"/>
        </w:rPr>
        <w:t>cie</w:t>
      </w:r>
      <w:r w:rsidRPr="00D46E25">
        <w:rPr>
          <w:rFonts w:cs="Calibri"/>
          <w:szCs w:val="24"/>
          <w:lang w:eastAsia="pl-PL"/>
        </w:rPr>
        <w:t xml:space="preserve">, w którym występują koszty rozliczane w sposób uproszczony </w:t>
      </w:r>
      <w:r w:rsidR="009A1C5D" w:rsidRPr="00D46E25">
        <w:rPr>
          <w:rFonts w:cs="Calibri"/>
          <w:szCs w:val="24"/>
          <w:lang w:eastAsia="pl-PL"/>
        </w:rPr>
        <w:t xml:space="preserve">według </w:t>
      </w:r>
      <w:r w:rsidRPr="00D46E25">
        <w:rPr>
          <w:rFonts w:cs="Calibri"/>
          <w:szCs w:val="24"/>
          <w:lang w:eastAsia="pl-PL"/>
        </w:rPr>
        <w:t>stawki ryczałtowej, Beneficjent zobowiązany jest do ponownego przeliczenia wartości kategorii kosztów</w:t>
      </w:r>
      <w:r w:rsidR="00A153C2" w:rsidRPr="00D46E25">
        <w:rPr>
          <w:rFonts w:cs="Calibri"/>
          <w:szCs w:val="24"/>
          <w:lang w:eastAsia="pl-PL"/>
        </w:rPr>
        <w:t xml:space="preserve"> rozliczanych</w:t>
      </w:r>
      <w:r w:rsidRPr="00D46E25">
        <w:rPr>
          <w:rFonts w:cs="Calibri"/>
          <w:szCs w:val="24"/>
          <w:lang w:eastAsia="pl-PL"/>
        </w:rPr>
        <w:t xml:space="preserve"> </w:t>
      </w:r>
      <w:r w:rsidR="00C56E76" w:rsidRPr="00D46E25">
        <w:rPr>
          <w:rFonts w:cs="Calibri"/>
          <w:szCs w:val="24"/>
          <w:lang w:eastAsia="pl-PL"/>
        </w:rPr>
        <w:t>stawką ryczałtową z</w:t>
      </w:r>
      <w:r w:rsidR="00BF1FB9" w:rsidRPr="00D46E25">
        <w:rPr>
          <w:rFonts w:cs="Calibri"/>
          <w:szCs w:val="24"/>
          <w:lang w:eastAsia="pl-PL"/>
        </w:rPr>
        <w:t> </w:t>
      </w:r>
      <w:r w:rsidR="00C56E76" w:rsidRPr="00D46E25">
        <w:rPr>
          <w:rFonts w:cs="Calibri"/>
          <w:szCs w:val="24"/>
          <w:lang w:eastAsia="pl-PL"/>
        </w:rPr>
        <w:t>zastosowaniem</w:t>
      </w:r>
      <w:r w:rsidRPr="00D46E25">
        <w:rPr>
          <w:rFonts w:cs="Calibri"/>
          <w:szCs w:val="24"/>
          <w:lang w:eastAsia="pl-PL"/>
        </w:rPr>
        <w:t xml:space="preserve"> % stawki ryczałtowej określonej w §</w:t>
      </w:r>
      <w:r w:rsidR="00CB591D" w:rsidRPr="00D46E25">
        <w:rPr>
          <w:rFonts w:cs="Calibri"/>
          <w:szCs w:val="24"/>
          <w:lang w:eastAsia="pl-PL"/>
        </w:rPr>
        <w:t xml:space="preserve"> </w:t>
      </w:r>
      <w:r w:rsidR="00C33853" w:rsidRPr="00D46E25">
        <w:rPr>
          <w:rFonts w:cs="Calibri"/>
          <w:szCs w:val="24"/>
          <w:lang w:eastAsia="pl-PL"/>
        </w:rPr>
        <w:t>1</w:t>
      </w:r>
      <w:r w:rsidRPr="00D46E25">
        <w:rPr>
          <w:rFonts w:cs="Calibri"/>
          <w:szCs w:val="24"/>
          <w:lang w:eastAsia="pl-PL"/>
        </w:rPr>
        <w:t xml:space="preserve">2 ust. </w:t>
      </w:r>
      <w:r w:rsidR="00C33853" w:rsidRPr="00D46E25">
        <w:rPr>
          <w:rFonts w:cs="Calibri"/>
          <w:szCs w:val="24"/>
          <w:lang w:eastAsia="pl-PL"/>
        </w:rPr>
        <w:t xml:space="preserve">1 </w:t>
      </w:r>
      <w:r w:rsidRPr="00D46E25">
        <w:rPr>
          <w:rFonts w:cs="Calibri"/>
          <w:szCs w:val="24"/>
          <w:lang w:eastAsia="pl-PL"/>
        </w:rPr>
        <w:t>Umowy. W</w:t>
      </w:r>
      <w:r w:rsidR="003A7247" w:rsidRPr="00D46E25">
        <w:rPr>
          <w:rFonts w:cs="Calibri"/>
          <w:szCs w:val="24"/>
          <w:lang w:eastAsia="pl-PL"/>
        </w:rPr>
        <w:t> </w:t>
      </w:r>
      <w:r w:rsidRPr="00D46E25">
        <w:rPr>
          <w:rFonts w:cs="Calibri"/>
          <w:szCs w:val="24"/>
          <w:lang w:eastAsia="pl-PL"/>
        </w:rPr>
        <w:t xml:space="preserve">przypadku konieczności zwrotu środków § </w:t>
      </w:r>
      <w:r w:rsidR="000C6251" w:rsidRPr="00D46E25">
        <w:rPr>
          <w:rFonts w:cs="Calibri"/>
          <w:szCs w:val="24"/>
          <w:lang w:eastAsia="pl-PL"/>
        </w:rPr>
        <w:t>21</w:t>
      </w:r>
      <w:r w:rsidRPr="00D46E25">
        <w:rPr>
          <w:rFonts w:cs="Calibri"/>
          <w:szCs w:val="24"/>
          <w:lang w:eastAsia="pl-PL"/>
        </w:rPr>
        <w:t xml:space="preserve"> Umowy stosuje się odpowiednio.</w:t>
      </w:r>
    </w:p>
    <w:p w14:paraId="416C93EC" w14:textId="070CAD11" w:rsidR="00CC6CA0" w:rsidRPr="00A55663" w:rsidRDefault="00CC6CA0" w:rsidP="00694FF7">
      <w:pPr>
        <w:pStyle w:val="Akapitzlist"/>
        <w:numPr>
          <w:ilvl w:val="0"/>
          <w:numId w:val="47"/>
        </w:numPr>
        <w:ind w:left="284" w:hanging="284"/>
        <w:contextualSpacing w:val="0"/>
        <w:jc w:val="both"/>
        <w:rPr>
          <w:rFonts w:cs="Calibri"/>
          <w:szCs w:val="24"/>
          <w:lang w:eastAsia="pl-PL"/>
        </w:rPr>
      </w:pPr>
      <w:r w:rsidRPr="00A55663">
        <w:rPr>
          <w:rFonts w:cs="Calibri"/>
          <w:szCs w:val="24"/>
          <w:lang w:eastAsia="pl-PL"/>
        </w:rPr>
        <w:t>Zmiany w Projekcie</w:t>
      </w:r>
      <w:r w:rsidR="00B84FB6" w:rsidRPr="00A55663">
        <w:rPr>
          <w:rFonts w:cs="Calibri"/>
          <w:szCs w:val="24"/>
          <w:lang w:eastAsia="pl-PL"/>
        </w:rPr>
        <w:t>, w szczególności</w:t>
      </w:r>
      <w:r w:rsidRPr="00A55663">
        <w:rPr>
          <w:rFonts w:cs="Calibri"/>
          <w:szCs w:val="24"/>
          <w:lang w:eastAsia="pl-PL"/>
        </w:rPr>
        <w:t xml:space="preserve">: </w:t>
      </w:r>
    </w:p>
    <w:p w14:paraId="5800FC62" w14:textId="6572268F" w:rsidR="00CC6CA0" w:rsidRPr="00A55663" w:rsidRDefault="00CC6CA0" w:rsidP="00694FF7">
      <w:pPr>
        <w:pStyle w:val="Akapitzlist"/>
        <w:numPr>
          <w:ilvl w:val="0"/>
          <w:numId w:val="49"/>
        </w:numPr>
        <w:contextualSpacing w:val="0"/>
        <w:jc w:val="both"/>
        <w:rPr>
          <w:rFonts w:cs="Calibri"/>
          <w:szCs w:val="24"/>
          <w:lang w:eastAsia="pl-PL"/>
        </w:rPr>
      </w:pPr>
      <w:r w:rsidRPr="00A55663">
        <w:rPr>
          <w:rFonts w:cs="Calibri"/>
          <w:szCs w:val="24"/>
          <w:lang w:eastAsia="pl-PL"/>
        </w:rPr>
        <w:t>muszą być zgodne z art. 62 ustawy wdrożeniowej</w:t>
      </w:r>
      <w:r w:rsidR="00B84FB6" w:rsidRPr="00A55663">
        <w:rPr>
          <w:rFonts w:cs="Calibri"/>
          <w:szCs w:val="24"/>
          <w:lang w:eastAsia="pl-PL"/>
        </w:rPr>
        <w:t>,</w:t>
      </w:r>
      <w:r w:rsidRPr="00A55663">
        <w:rPr>
          <w:rFonts w:cs="Calibri"/>
          <w:szCs w:val="24"/>
          <w:lang w:eastAsia="pl-PL"/>
        </w:rPr>
        <w:t xml:space="preserve"> </w:t>
      </w:r>
    </w:p>
    <w:p w14:paraId="4E88D346" w14:textId="6D8892D2" w:rsidR="00CC6CA0" w:rsidRPr="00A55663" w:rsidRDefault="00CC6CA0" w:rsidP="00694FF7">
      <w:pPr>
        <w:pStyle w:val="Akapitzlist"/>
        <w:numPr>
          <w:ilvl w:val="0"/>
          <w:numId w:val="49"/>
        </w:numPr>
        <w:contextualSpacing w:val="0"/>
        <w:jc w:val="both"/>
        <w:rPr>
          <w:rFonts w:cs="Calibri"/>
          <w:szCs w:val="24"/>
          <w:lang w:eastAsia="pl-PL"/>
        </w:rPr>
      </w:pPr>
      <w:r w:rsidRPr="00A55663">
        <w:rPr>
          <w:rFonts w:cs="Calibri"/>
          <w:szCs w:val="24"/>
          <w:lang w:eastAsia="pl-PL"/>
        </w:rPr>
        <w:t>nie mogą prowadzić do zwiększenia dofinansowania, z zastrzeżeniem ust. 9,</w:t>
      </w:r>
    </w:p>
    <w:p w14:paraId="0DBC6CDD" w14:textId="771D66D7" w:rsidR="00CC6CA0" w:rsidRPr="00A55663" w:rsidRDefault="00CC6CA0" w:rsidP="00694FF7">
      <w:pPr>
        <w:pStyle w:val="Akapitzlist"/>
        <w:numPr>
          <w:ilvl w:val="0"/>
          <w:numId w:val="49"/>
        </w:numPr>
        <w:contextualSpacing w:val="0"/>
        <w:jc w:val="both"/>
        <w:rPr>
          <w:rFonts w:cs="Calibri"/>
          <w:szCs w:val="24"/>
          <w:lang w:eastAsia="pl-PL"/>
        </w:rPr>
      </w:pPr>
      <w:r w:rsidRPr="00A55663">
        <w:rPr>
          <w:rFonts w:cs="Calibri"/>
          <w:szCs w:val="24"/>
          <w:lang w:eastAsia="pl-PL"/>
        </w:rPr>
        <w:t>nie mogą polegać na zmianie Zadania pociągającej za</w:t>
      </w:r>
      <w:r w:rsidR="004540B7" w:rsidRPr="00A55663">
        <w:rPr>
          <w:rFonts w:cs="Calibri"/>
          <w:szCs w:val="24"/>
          <w:lang w:eastAsia="pl-PL"/>
        </w:rPr>
        <w:t xml:space="preserve"> </w:t>
      </w:r>
      <w:r w:rsidRPr="00A55663">
        <w:rPr>
          <w:rFonts w:cs="Calibri"/>
          <w:szCs w:val="24"/>
          <w:lang w:eastAsia="pl-PL"/>
        </w:rPr>
        <w:t xml:space="preserve">sobą zmianę kwoty ryczałtowej </w:t>
      </w:r>
      <w:r w:rsidR="004540B7" w:rsidRPr="00A55663">
        <w:rPr>
          <w:rFonts w:cs="Calibri"/>
          <w:szCs w:val="24"/>
          <w:lang w:eastAsia="pl-PL"/>
        </w:rPr>
        <w:t xml:space="preserve">lub wskaźnika ją rozliczającego, z zastrzeżeniem ust. </w:t>
      </w:r>
      <w:r w:rsidR="000C3E45" w:rsidRPr="00A55663">
        <w:rPr>
          <w:rFonts w:cs="Calibri"/>
          <w:szCs w:val="24"/>
          <w:lang w:eastAsia="pl-PL"/>
        </w:rPr>
        <w:t>11</w:t>
      </w:r>
      <w:r w:rsidR="00784D97" w:rsidRPr="00A55663">
        <w:rPr>
          <w:rFonts w:cs="Calibri"/>
          <w:szCs w:val="24"/>
          <w:lang w:eastAsia="pl-PL"/>
        </w:rPr>
        <w:t xml:space="preserve"> </w:t>
      </w:r>
      <w:r w:rsidR="00075F3B" w:rsidRPr="00A55663">
        <w:rPr>
          <w:rFonts w:cs="Calibri"/>
          <w:szCs w:val="24"/>
          <w:lang w:eastAsia="pl-PL"/>
        </w:rPr>
        <w:t>(</w:t>
      </w:r>
      <w:r w:rsidR="00784D97" w:rsidRPr="00A55663">
        <w:rPr>
          <w:rFonts w:cs="Calibri"/>
          <w:szCs w:val="24"/>
          <w:lang w:eastAsia="pl-PL"/>
        </w:rPr>
        <w:t>dotyczy Projektu, w którym rozliczana jest kwota ryczałtowa</w:t>
      </w:r>
      <w:r w:rsidR="00075F3B" w:rsidRPr="00A55663">
        <w:rPr>
          <w:rFonts w:cs="Calibri"/>
          <w:szCs w:val="24"/>
          <w:lang w:eastAsia="pl-PL"/>
        </w:rPr>
        <w:t>)</w:t>
      </w:r>
      <w:r w:rsidRPr="00A55663">
        <w:rPr>
          <w:rFonts w:cs="Calibri"/>
          <w:szCs w:val="24"/>
          <w:lang w:eastAsia="pl-PL"/>
        </w:rPr>
        <w:t>.</w:t>
      </w:r>
    </w:p>
    <w:p w14:paraId="06085E6C" w14:textId="490FCE9B" w:rsidR="000C3E45" w:rsidRPr="00A55663" w:rsidRDefault="0044656A" w:rsidP="00694FF7">
      <w:pPr>
        <w:pStyle w:val="Akapitzlist"/>
        <w:numPr>
          <w:ilvl w:val="0"/>
          <w:numId w:val="47"/>
        </w:numPr>
        <w:ind w:left="284" w:hanging="284"/>
        <w:contextualSpacing w:val="0"/>
        <w:jc w:val="both"/>
        <w:rPr>
          <w:rFonts w:cs="Calibri"/>
          <w:szCs w:val="24"/>
          <w:lang w:eastAsia="pl-PL"/>
        </w:rPr>
      </w:pPr>
      <w:r>
        <w:rPr>
          <w:rFonts w:cs="Calibri"/>
          <w:szCs w:val="24"/>
          <w:lang w:eastAsia="pl-PL"/>
        </w:rPr>
        <w:t>DIP</w:t>
      </w:r>
      <w:r w:rsidR="000C3E45" w:rsidRPr="00A55663">
        <w:rPr>
          <w:rFonts w:cs="Calibri"/>
          <w:szCs w:val="24"/>
          <w:lang w:eastAsia="pl-PL"/>
        </w:rPr>
        <w:t xml:space="preserve"> dokonuje analizy zgłoszonych przez Beneficjenta zmian w Projekcie, w szczególności pod kątem ich wpływu na osiągnięcie wskaźników produktu i rezultatu, założone cele i zakres rzeczowy Projektu, kwalifikowalność wydatków (w tym podatku VAT), warunki określone w regulaminie wyboru projektów oraz pod kątem faktycznej i uzasadnionej potrzeby finansowej. </w:t>
      </w:r>
    </w:p>
    <w:p w14:paraId="4911419B" w14:textId="0C70C7CF" w:rsidR="00CC6CA0" w:rsidRPr="00A55663" w:rsidRDefault="00CC6CA0" w:rsidP="00694FF7">
      <w:pPr>
        <w:pStyle w:val="Akapitzlist"/>
        <w:numPr>
          <w:ilvl w:val="0"/>
          <w:numId w:val="47"/>
        </w:numPr>
        <w:ind w:left="284" w:hanging="284"/>
        <w:contextualSpacing w:val="0"/>
        <w:jc w:val="both"/>
        <w:rPr>
          <w:rFonts w:cs="Calibri"/>
          <w:szCs w:val="24"/>
          <w:lang w:eastAsia="pl-PL"/>
        </w:rPr>
      </w:pPr>
      <w:r w:rsidRPr="00A55663">
        <w:rPr>
          <w:rFonts w:cs="Calibri"/>
          <w:szCs w:val="24"/>
          <w:lang w:eastAsia="pl-PL"/>
        </w:rPr>
        <w:lastRenderedPageBreak/>
        <w:t xml:space="preserve">W szczególnie uzasadnionych przypadkach, </w:t>
      </w:r>
      <w:r w:rsidR="0044656A">
        <w:rPr>
          <w:rFonts w:cs="Calibri"/>
          <w:szCs w:val="24"/>
          <w:lang w:eastAsia="pl-PL"/>
        </w:rPr>
        <w:t>DIP</w:t>
      </w:r>
      <w:r w:rsidRPr="00A55663">
        <w:rPr>
          <w:rFonts w:cs="Calibri"/>
          <w:szCs w:val="24"/>
          <w:lang w:eastAsia="pl-PL"/>
        </w:rPr>
        <w:t xml:space="preserve"> może wyrazić zgodę na zmianę Projektu polegającą na zwiększeniu dofinansowania Projektu</w:t>
      </w:r>
      <w:r w:rsidR="004540B7" w:rsidRPr="00A55663">
        <w:rPr>
          <w:rFonts w:cs="Calibri"/>
          <w:szCs w:val="24"/>
          <w:lang w:eastAsia="pl-PL"/>
        </w:rPr>
        <w:t xml:space="preserve">, chyba że </w:t>
      </w:r>
      <w:r w:rsidRPr="00A55663">
        <w:rPr>
          <w:rFonts w:cs="Calibri"/>
          <w:szCs w:val="24"/>
          <w:lang w:eastAsia="pl-PL"/>
        </w:rPr>
        <w:t>dofinansowani</w:t>
      </w:r>
      <w:r w:rsidR="004540B7" w:rsidRPr="00A55663">
        <w:rPr>
          <w:rFonts w:cs="Calibri"/>
          <w:szCs w:val="24"/>
          <w:lang w:eastAsia="pl-PL"/>
        </w:rPr>
        <w:t>e</w:t>
      </w:r>
      <w:r w:rsidRPr="00A55663">
        <w:rPr>
          <w:rFonts w:cs="Calibri"/>
          <w:szCs w:val="24"/>
          <w:lang w:eastAsia="pl-PL"/>
        </w:rPr>
        <w:t xml:space="preserve"> objęte</w:t>
      </w:r>
      <w:r w:rsidR="004540B7" w:rsidRPr="00A55663">
        <w:rPr>
          <w:rFonts w:cs="Calibri"/>
          <w:szCs w:val="24"/>
          <w:lang w:eastAsia="pl-PL"/>
        </w:rPr>
        <w:t xml:space="preserve"> jest</w:t>
      </w:r>
      <w:r w:rsidRPr="00A55663">
        <w:rPr>
          <w:rFonts w:cs="Calibri"/>
          <w:szCs w:val="24"/>
          <w:lang w:eastAsia="pl-PL"/>
        </w:rPr>
        <w:t xml:space="preserve"> zasadami pomocy publicznej, </w:t>
      </w:r>
      <w:r w:rsidR="004540B7" w:rsidRPr="00A55663">
        <w:rPr>
          <w:rFonts w:cs="Calibri"/>
          <w:szCs w:val="24"/>
          <w:lang w:eastAsia="pl-PL"/>
        </w:rPr>
        <w:t>a</w:t>
      </w:r>
      <w:r w:rsidRPr="00A55663">
        <w:rPr>
          <w:rFonts w:cs="Calibri"/>
          <w:szCs w:val="24"/>
          <w:lang w:eastAsia="pl-PL"/>
        </w:rPr>
        <w:t xml:space="preserve"> zwiększenie dofinansowania spowodowałoby naruszenie zasad dotyczących udzielania pomocy publicznej i zasad określonych przez </w:t>
      </w:r>
      <w:r w:rsidR="0044656A">
        <w:rPr>
          <w:rFonts w:cs="Calibri"/>
          <w:szCs w:val="24"/>
          <w:lang w:eastAsia="pl-PL"/>
        </w:rPr>
        <w:t>DIP</w:t>
      </w:r>
      <w:r w:rsidRPr="00A55663">
        <w:rPr>
          <w:rFonts w:cs="Calibri"/>
          <w:szCs w:val="24"/>
          <w:lang w:eastAsia="pl-PL"/>
        </w:rPr>
        <w:t xml:space="preserve"> w regulaminie wyboru projektów.</w:t>
      </w:r>
    </w:p>
    <w:p w14:paraId="359C6FCE" w14:textId="6157507F" w:rsidR="000C3E45" w:rsidRPr="00A55663" w:rsidRDefault="000C3E45" w:rsidP="00694FF7">
      <w:pPr>
        <w:pStyle w:val="Akapitzlist"/>
        <w:numPr>
          <w:ilvl w:val="0"/>
          <w:numId w:val="47"/>
        </w:numPr>
        <w:ind w:left="284" w:hanging="284"/>
        <w:contextualSpacing w:val="0"/>
        <w:jc w:val="both"/>
        <w:rPr>
          <w:rFonts w:cs="Calibri"/>
          <w:szCs w:val="24"/>
          <w:lang w:eastAsia="pl-PL"/>
        </w:rPr>
      </w:pPr>
      <w:r w:rsidRPr="00A55663">
        <w:rPr>
          <w:rFonts w:cs="Calibri"/>
          <w:szCs w:val="24"/>
          <w:lang w:eastAsia="pl-PL"/>
        </w:rPr>
        <w:t>W razie wystąpienia niezależnych od Beneficjenta okoliczności, w tym działania siły wyższej, powodujących konieczność wprowadzenia zmian do Projektu, Strony Umowy uzgadniają zakres zmian w Umowie, które są niezbędne dla zapewnienia prawidłowej realizacji Projektu. Zakres i</w:t>
      </w:r>
      <w:r w:rsidR="00D46E25">
        <w:rPr>
          <w:rFonts w:cs="Calibri"/>
          <w:szCs w:val="24"/>
          <w:lang w:eastAsia="pl-PL"/>
        </w:rPr>
        <w:t> </w:t>
      </w:r>
      <w:r w:rsidRPr="00A55663">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3D1CEDF2" w:rsidR="00392734" w:rsidRPr="00A55663" w:rsidRDefault="000C3E45" w:rsidP="00694FF7">
      <w:pPr>
        <w:pStyle w:val="Akapitzlist"/>
        <w:numPr>
          <w:ilvl w:val="0"/>
          <w:numId w:val="47"/>
        </w:numPr>
        <w:ind w:left="284" w:hanging="284"/>
        <w:contextualSpacing w:val="0"/>
        <w:jc w:val="both"/>
        <w:rPr>
          <w:rFonts w:cs="Calibri"/>
          <w:szCs w:val="24"/>
          <w:lang w:eastAsia="pl-PL"/>
        </w:rPr>
      </w:pPr>
      <w:bookmarkStart w:id="83" w:name="_Hlk128474870"/>
      <w:r w:rsidRPr="00A55663">
        <w:rPr>
          <w:rFonts w:cs="Calibri"/>
          <w:szCs w:val="24"/>
          <w:lang w:eastAsia="pl-PL"/>
        </w:rPr>
        <w:t>W Projekcie</w:t>
      </w:r>
      <w:r w:rsidR="001F2AFC" w:rsidRPr="00A55663">
        <w:rPr>
          <w:rFonts w:cs="Calibri"/>
          <w:szCs w:val="24"/>
          <w:lang w:eastAsia="pl-PL"/>
        </w:rPr>
        <w:t xml:space="preserve"> lub jego części rozliczanej </w:t>
      </w:r>
      <w:r w:rsidRPr="00A55663">
        <w:rPr>
          <w:rFonts w:cs="Calibri"/>
          <w:szCs w:val="24"/>
          <w:lang w:eastAsia="pl-PL"/>
        </w:rPr>
        <w:t>kwotą ryczałtową</w:t>
      </w:r>
      <w:r w:rsidR="00E81B4F" w:rsidRPr="00A55663">
        <w:rPr>
          <w:rFonts w:cs="Calibri"/>
          <w:szCs w:val="24"/>
          <w:lang w:eastAsia="pl-PL"/>
        </w:rPr>
        <w:t>, w</w:t>
      </w:r>
      <w:r w:rsidRPr="00A55663">
        <w:rPr>
          <w:rFonts w:cs="Calibri"/>
          <w:szCs w:val="24"/>
          <w:lang w:eastAsia="pl-PL"/>
        </w:rPr>
        <w:t xml:space="preserve"> </w:t>
      </w:r>
      <w:r w:rsidR="00392734" w:rsidRPr="00A55663">
        <w:rPr>
          <w:rFonts w:cs="Calibri"/>
          <w:szCs w:val="24"/>
          <w:lang w:eastAsia="pl-PL"/>
        </w:rPr>
        <w:t>szczególnie uzasadnionych przypadkach</w:t>
      </w:r>
      <w:r w:rsidR="007C2B3D" w:rsidRPr="00A55663">
        <w:rPr>
          <w:rFonts w:cs="Calibri"/>
          <w:szCs w:val="24"/>
          <w:lang w:eastAsia="pl-PL"/>
        </w:rPr>
        <w:t xml:space="preserve"> (</w:t>
      </w:r>
      <w:r w:rsidR="004540B7" w:rsidRPr="00A55663">
        <w:rPr>
          <w:rFonts w:cs="Calibri"/>
          <w:szCs w:val="24"/>
          <w:lang w:eastAsia="pl-PL"/>
        </w:rPr>
        <w:t>w tym wystąpienia siły wyższej lub innej okoliczności niezależnej od Beneficjenta, a</w:t>
      </w:r>
      <w:r w:rsidR="0064606B">
        <w:rPr>
          <w:rFonts w:cs="Calibri"/>
          <w:szCs w:val="24"/>
          <w:lang w:eastAsia="pl-PL"/>
        </w:rPr>
        <w:t> </w:t>
      </w:r>
      <w:r w:rsidR="004540B7" w:rsidRPr="00A55663">
        <w:rPr>
          <w:rFonts w:cs="Calibri"/>
          <w:szCs w:val="24"/>
          <w:lang w:eastAsia="pl-PL"/>
        </w:rPr>
        <w:t>mającej wpływ na realizację Zadania i Projekt</w:t>
      </w:r>
      <w:r w:rsidR="007C2B3D" w:rsidRPr="00A55663">
        <w:rPr>
          <w:rFonts w:cs="Calibri"/>
          <w:szCs w:val="24"/>
          <w:lang w:eastAsia="pl-PL"/>
        </w:rPr>
        <w:t>u)</w:t>
      </w:r>
      <w:r w:rsidR="004540B7" w:rsidRPr="00A55663">
        <w:rPr>
          <w:rFonts w:cs="Calibri"/>
          <w:szCs w:val="24"/>
          <w:lang w:eastAsia="pl-PL"/>
        </w:rPr>
        <w:t xml:space="preserve">, </w:t>
      </w:r>
      <w:r w:rsidR="00406EDE">
        <w:rPr>
          <w:rFonts w:cs="Calibri"/>
          <w:szCs w:val="24"/>
          <w:lang w:eastAsia="pl-PL"/>
        </w:rPr>
        <w:t>DIP</w:t>
      </w:r>
      <w:r w:rsidR="00711DEE" w:rsidRPr="00A55663">
        <w:rPr>
          <w:rFonts w:cs="Calibri"/>
          <w:szCs w:val="24"/>
          <w:lang w:eastAsia="pl-PL"/>
        </w:rPr>
        <w:t>,</w:t>
      </w:r>
      <w:r w:rsidR="004540B7" w:rsidRPr="00A55663">
        <w:rPr>
          <w:rFonts w:cs="Calibri"/>
          <w:szCs w:val="24"/>
          <w:lang w:eastAsia="pl-PL"/>
        </w:rPr>
        <w:t xml:space="preserve"> </w:t>
      </w:r>
      <w:r w:rsidR="00711DEE" w:rsidRPr="00A55663">
        <w:rPr>
          <w:rFonts w:cs="Calibri"/>
          <w:szCs w:val="24"/>
          <w:lang w:eastAsia="pl-PL"/>
        </w:rPr>
        <w:t xml:space="preserve">po dokonaniu analizy, </w:t>
      </w:r>
      <w:r w:rsidR="004540B7" w:rsidRPr="00A55663">
        <w:rPr>
          <w:rFonts w:cs="Calibri"/>
          <w:szCs w:val="24"/>
          <w:lang w:eastAsia="pl-PL"/>
        </w:rPr>
        <w:t xml:space="preserve">może wyrazić zgodę na zmianę Projektu polegającą na zmianie </w:t>
      </w:r>
      <w:r w:rsidR="00392734" w:rsidRPr="00A55663">
        <w:rPr>
          <w:rFonts w:cs="Calibri"/>
          <w:szCs w:val="24"/>
          <w:lang w:eastAsia="pl-PL"/>
        </w:rPr>
        <w:t>Zadani</w:t>
      </w:r>
      <w:r w:rsidR="004540B7" w:rsidRPr="00A55663">
        <w:rPr>
          <w:rFonts w:cs="Calibri"/>
          <w:szCs w:val="24"/>
          <w:lang w:eastAsia="pl-PL"/>
        </w:rPr>
        <w:t>a</w:t>
      </w:r>
      <w:r w:rsidR="00392734" w:rsidRPr="00A55663">
        <w:rPr>
          <w:rFonts w:cs="Calibri"/>
          <w:szCs w:val="24"/>
          <w:lang w:eastAsia="pl-PL"/>
        </w:rPr>
        <w:t xml:space="preserve"> rozliczane</w:t>
      </w:r>
      <w:r w:rsidR="004540B7" w:rsidRPr="00A55663">
        <w:rPr>
          <w:rFonts w:cs="Calibri"/>
          <w:szCs w:val="24"/>
          <w:lang w:eastAsia="pl-PL"/>
        </w:rPr>
        <w:t>go</w:t>
      </w:r>
      <w:r w:rsidR="00392734" w:rsidRPr="00A55663">
        <w:rPr>
          <w:rFonts w:cs="Calibri"/>
          <w:szCs w:val="24"/>
          <w:lang w:eastAsia="pl-PL"/>
        </w:rPr>
        <w:t xml:space="preserve"> kwotą ryczałtową</w:t>
      </w:r>
      <w:r w:rsidR="0000134A" w:rsidRPr="00A55663">
        <w:rPr>
          <w:rFonts w:cs="Calibri"/>
          <w:szCs w:val="24"/>
          <w:lang w:eastAsia="pl-PL"/>
        </w:rPr>
        <w:t>.</w:t>
      </w:r>
      <w:r w:rsidR="00FB5AE4" w:rsidRPr="00A55663">
        <w:rPr>
          <w:rFonts w:cs="Calibri"/>
          <w:szCs w:val="24"/>
          <w:lang w:eastAsia="pl-PL"/>
        </w:rPr>
        <w:t xml:space="preserve"> </w:t>
      </w:r>
      <w:r w:rsidR="00392734" w:rsidRPr="00A55663">
        <w:rPr>
          <w:rFonts w:cs="Calibri"/>
          <w:szCs w:val="24"/>
          <w:lang w:eastAsia="pl-PL"/>
        </w:rPr>
        <w:t xml:space="preserve">Każda wnioskowana zmiana </w:t>
      </w:r>
      <w:r w:rsidR="00E81B4F" w:rsidRPr="00A55663">
        <w:rPr>
          <w:rFonts w:cs="Calibri"/>
          <w:szCs w:val="24"/>
          <w:lang w:eastAsia="pl-PL"/>
        </w:rPr>
        <w:t xml:space="preserve">mająca wpływ na wysokość kwoty ryczałtowej lub wskaźnika ją rozliczającego </w:t>
      </w:r>
      <w:r w:rsidR="00392734" w:rsidRPr="00A55663">
        <w:rPr>
          <w:rFonts w:cs="Calibri"/>
          <w:szCs w:val="24"/>
          <w:lang w:eastAsia="pl-PL"/>
        </w:rPr>
        <w:t xml:space="preserve">będzie analizowana przez </w:t>
      </w:r>
      <w:r w:rsidR="00406EDE">
        <w:rPr>
          <w:rFonts w:cs="Calibri"/>
          <w:szCs w:val="24"/>
          <w:lang w:eastAsia="pl-PL"/>
        </w:rPr>
        <w:t>DIP</w:t>
      </w:r>
      <w:r w:rsidR="00392734" w:rsidRPr="00A55663">
        <w:rPr>
          <w:rFonts w:cs="Calibri"/>
          <w:szCs w:val="24"/>
          <w:lang w:eastAsia="pl-PL"/>
        </w:rPr>
        <w:t xml:space="preserve"> pod kątem wystąpienia</w:t>
      </w:r>
      <w:r w:rsidR="004540B7" w:rsidRPr="00A55663">
        <w:rPr>
          <w:rFonts w:cs="Calibri"/>
          <w:szCs w:val="24"/>
          <w:lang w:eastAsia="pl-PL"/>
        </w:rPr>
        <w:t xml:space="preserve"> okoliczności opisanych w zdaniu pierwszym</w:t>
      </w:r>
      <w:r w:rsidR="00392734" w:rsidRPr="00A55663">
        <w:rPr>
          <w:rFonts w:cs="Calibri"/>
          <w:szCs w:val="24"/>
          <w:lang w:eastAsia="pl-PL"/>
        </w:rPr>
        <w:t xml:space="preserve">. Beneficjent </w:t>
      </w:r>
      <w:r w:rsidR="004540B7" w:rsidRPr="00A55663">
        <w:rPr>
          <w:rFonts w:cs="Calibri"/>
          <w:szCs w:val="24"/>
          <w:lang w:eastAsia="pl-PL"/>
        </w:rPr>
        <w:t xml:space="preserve">we wniosku o zmianę projektu </w:t>
      </w:r>
      <w:r w:rsidR="00392734" w:rsidRPr="00A55663">
        <w:rPr>
          <w:rFonts w:cs="Calibri"/>
          <w:szCs w:val="24"/>
          <w:lang w:eastAsia="pl-PL"/>
        </w:rPr>
        <w:t>zobowiązany jest uzasadnić</w:t>
      </w:r>
      <w:r w:rsidR="00E81B4F" w:rsidRPr="00A55663">
        <w:rPr>
          <w:rFonts w:cs="Calibri"/>
          <w:szCs w:val="24"/>
          <w:lang w:eastAsia="pl-PL"/>
        </w:rPr>
        <w:t xml:space="preserve"> wnioskowane zmiany</w:t>
      </w:r>
      <w:r w:rsidR="00392734" w:rsidRPr="00A55663">
        <w:rPr>
          <w:rFonts w:cs="Calibri"/>
          <w:szCs w:val="24"/>
          <w:lang w:eastAsia="pl-PL"/>
        </w:rPr>
        <w:t>,</w:t>
      </w:r>
      <w:r w:rsidR="00E81B4F" w:rsidRPr="00A55663">
        <w:rPr>
          <w:rFonts w:cs="Calibri"/>
          <w:szCs w:val="24"/>
          <w:lang w:eastAsia="pl-PL"/>
        </w:rPr>
        <w:t xml:space="preserve"> a w przypadku, gdy wpływają one na wysokość kwoty ryczałtowej lub wskaźnika ją rozliczającego udowodnić, </w:t>
      </w:r>
      <w:r w:rsidR="00392734" w:rsidRPr="00A55663">
        <w:rPr>
          <w:rFonts w:cs="Calibri"/>
          <w:szCs w:val="24"/>
          <w:lang w:eastAsia="pl-PL"/>
        </w:rPr>
        <w:t>że okoliczności zewnętrzne</w:t>
      </w:r>
      <w:r w:rsidR="00BF1FB9" w:rsidRPr="00A55663">
        <w:rPr>
          <w:rFonts w:cs="Calibri"/>
          <w:szCs w:val="24"/>
          <w:lang w:eastAsia="pl-PL"/>
        </w:rPr>
        <w:t xml:space="preserve">, </w:t>
      </w:r>
      <w:r w:rsidR="004540B7" w:rsidRPr="00A55663">
        <w:rPr>
          <w:rFonts w:cs="Calibri"/>
          <w:szCs w:val="24"/>
          <w:lang w:eastAsia="pl-PL"/>
        </w:rPr>
        <w:t>takie jak</w:t>
      </w:r>
      <w:r w:rsidR="00BF1FB9" w:rsidRPr="00A55663">
        <w:rPr>
          <w:rFonts w:cs="Calibri"/>
          <w:szCs w:val="24"/>
          <w:lang w:eastAsia="pl-PL"/>
        </w:rPr>
        <w:t xml:space="preserve"> działanie siły wyższej</w:t>
      </w:r>
      <w:r w:rsidR="00634BB3" w:rsidRPr="00A55663">
        <w:rPr>
          <w:rFonts w:cs="Calibri"/>
          <w:szCs w:val="24"/>
          <w:lang w:eastAsia="pl-PL"/>
        </w:rPr>
        <w:t xml:space="preserve"> czy </w:t>
      </w:r>
      <w:r w:rsidR="00E81B4F" w:rsidRPr="00A55663">
        <w:rPr>
          <w:rFonts w:cs="Calibri"/>
          <w:szCs w:val="24"/>
          <w:lang w:eastAsia="pl-PL"/>
        </w:rPr>
        <w:t xml:space="preserve">inne </w:t>
      </w:r>
      <w:r w:rsidR="00634BB3" w:rsidRPr="00A55663">
        <w:rPr>
          <w:rFonts w:cs="Calibri"/>
          <w:szCs w:val="24"/>
          <w:lang w:eastAsia="pl-PL"/>
        </w:rPr>
        <w:t>okoliczności od niego niezależne</w:t>
      </w:r>
      <w:r w:rsidR="00BF1FB9" w:rsidRPr="00A55663">
        <w:rPr>
          <w:rFonts w:cs="Calibri"/>
          <w:szCs w:val="24"/>
          <w:lang w:eastAsia="pl-PL"/>
        </w:rPr>
        <w:t>,</w:t>
      </w:r>
      <w:r w:rsidR="00392734" w:rsidRPr="00A55663">
        <w:rPr>
          <w:rFonts w:cs="Calibri"/>
          <w:szCs w:val="24"/>
          <w:lang w:eastAsia="pl-PL"/>
        </w:rPr>
        <w:t xml:space="preserve"> mają taki wpływ na realizację Projektu, że skutkują koniecznością zmiany </w:t>
      </w:r>
      <w:r w:rsidR="00711DEE" w:rsidRPr="00A55663">
        <w:rPr>
          <w:rFonts w:cs="Calibri"/>
          <w:szCs w:val="24"/>
          <w:lang w:eastAsia="pl-PL"/>
        </w:rPr>
        <w:t>powyższych</w:t>
      </w:r>
      <w:r w:rsidR="00FF5BB7" w:rsidRPr="00A55663">
        <w:rPr>
          <w:rFonts w:cs="Calibri"/>
          <w:szCs w:val="24"/>
          <w:lang w:eastAsia="pl-PL"/>
        </w:rPr>
        <w:t>.</w:t>
      </w:r>
      <w:r w:rsidR="00DA709B" w:rsidRPr="00A55663">
        <w:rPr>
          <w:rFonts w:cs="Calibri"/>
          <w:szCs w:val="24"/>
          <w:lang w:eastAsia="pl-PL"/>
        </w:rPr>
        <w:t xml:space="preserve"> </w:t>
      </w:r>
      <w:r w:rsidR="00970C60" w:rsidRPr="00A55663">
        <w:rPr>
          <w:rFonts w:cs="Calibri"/>
          <w:szCs w:val="24"/>
          <w:lang w:eastAsia="pl-PL"/>
        </w:rPr>
        <w:t xml:space="preserve">Wprowadzenie przez Beneficjenta zmian w Zadaniu bez zgody </w:t>
      </w:r>
      <w:r w:rsidR="00406EDE">
        <w:rPr>
          <w:rFonts w:cs="Calibri"/>
          <w:szCs w:val="24"/>
          <w:lang w:eastAsia="pl-PL"/>
        </w:rPr>
        <w:t>DIP</w:t>
      </w:r>
      <w:r w:rsidR="00970C60" w:rsidRPr="00A55663">
        <w:rPr>
          <w:rFonts w:cs="Calibri"/>
          <w:szCs w:val="24"/>
          <w:lang w:eastAsia="pl-PL"/>
        </w:rPr>
        <w:t xml:space="preserve"> skutkuje uznaniem kwoty ryczałtowej za niekwalifikowalną</w:t>
      </w:r>
      <w:r w:rsidR="004A6C14" w:rsidRPr="00A55663">
        <w:rPr>
          <w:rFonts w:cs="Calibri"/>
          <w:szCs w:val="24"/>
          <w:lang w:eastAsia="pl-PL"/>
        </w:rPr>
        <w:t>.</w:t>
      </w:r>
    </w:p>
    <w:bookmarkEnd w:id="83"/>
    <w:p w14:paraId="5E1682F2" w14:textId="0D18865B" w:rsidR="00D46E25" w:rsidRDefault="0052062F" w:rsidP="00694FF7">
      <w:pPr>
        <w:pStyle w:val="Akapitzlist"/>
        <w:numPr>
          <w:ilvl w:val="0"/>
          <w:numId w:val="47"/>
        </w:numPr>
        <w:ind w:left="284" w:hanging="284"/>
        <w:contextualSpacing w:val="0"/>
        <w:jc w:val="both"/>
        <w:rPr>
          <w:rFonts w:cs="Calibri"/>
          <w:szCs w:val="24"/>
          <w:lang w:eastAsia="pl-PL"/>
        </w:rPr>
      </w:pPr>
      <w:r w:rsidRPr="00A55663">
        <w:rPr>
          <w:rFonts w:cs="Calibri"/>
          <w:szCs w:val="24"/>
          <w:lang w:eastAsia="pl-PL"/>
        </w:rPr>
        <w:t xml:space="preserve">Zgłoszone </w:t>
      </w:r>
      <w:r w:rsidR="00BE1FAE" w:rsidRPr="00A55663">
        <w:rPr>
          <w:rFonts w:cs="Calibri"/>
          <w:szCs w:val="24"/>
          <w:lang w:eastAsia="pl-PL"/>
        </w:rPr>
        <w:t>z</w:t>
      </w:r>
      <w:r w:rsidR="00405735" w:rsidRPr="00A55663">
        <w:rPr>
          <w:rFonts w:cs="Calibri"/>
          <w:szCs w:val="24"/>
          <w:lang w:eastAsia="pl-PL"/>
        </w:rPr>
        <w:t xml:space="preserve">miany w Projekcie </w:t>
      </w:r>
      <w:r w:rsidRPr="00A55663">
        <w:rPr>
          <w:rFonts w:cs="Calibri"/>
          <w:szCs w:val="24"/>
          <w:lang w:eastAsia="pl-PL"/>
        </w:rPr>
        <w:t xml:space="preserve">mogą wymagać </w:t>
      </w:r>
      <w:r w:rsidR="00405735" w:rsidRPr="00A55663">
        <w:rPr>
          <w:rFonts w:cs="Calibri"/>
          <w:szCs w:val="24"/>
          <w:lang w:eastAsia="pl-PL"/>
        </w:rPr>
        <w:t>aktualizacji</w:t>
      </w:r>
      <w:r w:rsidR="00BE1FAE" w:rsidRPr="00A55663">
        <w:rPr>
          <w:rFonts w:cs="Calibri"/>
          <w:szCs w:val="24"/>
          <w:lang w:eastAsia="pl-PL"/>
        </w:rPr>
        <w:t xml:space="preserve"> wniosku o dofinansowanie</w:t>
      </w:r>
      <w:r w:rsidR="00CB5D82" w:rsidRPr="00A55663">
        <w:rPr>
          <w:rFonts w:cs="Calibri"/>
          <w:szCs w:val="24"/>
          <w:lang w:eastAsia="pl-PL"/>
        </w:rPr>
        <w:t xml:space="preserve">. </w:t>
      </w:r>
      <w:r w:rsidR="00406EDE">
        <w:rPr>
          <w:rFonts w:cs="Calibri"/>
          <w:szCs w:val="24"/>
          <w:lang w:eastAsia="pl-PL"/>
        </w:rPr>
        <w:t>DIP</w:t>
      </w:r>
      <w:r w:rsidRPr="00A55663">
        <w:rPr>
          <w:rFonts w:cs="Calibri"/>
          <w:szCs w:val="24"/>
          <w:lang w:eastAsia="pl-PL"/>
        </w:rPr>
        <w:t xml:space="preserve"> poinformuje Beneficjenta </w:t>
      </w:r>
      <w:r w:rsidR="00CB5D82" w:rsidRPr="00A55663">
        <w:rPr>
          <w:rFonts w:cs="Calibri"/>
          <w:szCs w:val="24"/>
          <w:lang w:eastAsia="pl-PL"/>
        </w:rPr>
        <w:t xml:space="preserve">o takiej konieczności </w:t>
      </w:r>
      <w:r w:rsidRPr="00A55663">
        <w:rPr>
          <w:rFonts w:cs="Calibri"/>
          <w:szCs w:val="24"/>
          <w:lang w:eastAsia="pl-PL"/>
        </w:rPr>
        <w:t>po zapoznaniu się z</w:t>
      </w:r>
      <w:r w:rsidR="00D46E25">
        <w:rPr>
          <w:rFonts w:cs="Calibri"/>
          <w:szCs w:val="24"/>
          <w:lang w:eastAsia="pl-PL"/>
        </w:rPr>
        <w:t> </w:t>
      </w:r>
      <w:r w:rsidR="00CB5D82" w:rsidRPr="00A55663">
        <w:rPr>
          <w:rFonts w:cs="Calibri"/>
          <w:szCs w:val="24"/>
          <w:lang w:eastAsia="pl-PL"/>
        </w:rPr>
        <w:t>charakterem</w:t>
      </w:r>
      <w:r w:rsidRPr="00A55663">
        <w:rPr>
          <w:rFonts w:cs="Calibri"/>
          <w:szCs w:val="24"/>
          <w:lang w:eastAsia="pl-PL"/>
        </w:rPr>
        <w:t xml:space="preserve"> zmian</w:t>
      </w:r>
      <w:r w:rsidR="00223DF0" w:rsidRPr="00A55663">
        <w:rPr>
          <w:rFonts w:cs="Calibri"/>
          <w:szCs w:val="24"/>
          <w:lang w:eastAsia="pl-PL"/>
        </w:rPr>
        <w:t>.</w:t>
      </w:r>
    </w:p>
    <w:p w14:paraId="0FC6D609" w14:textId="00E7043D" w:rsidR="00223DF0" w:rsidRPr="00D46E25" w:rsidRDefault="00223DF0" w:rsidP="00694FF7">
      <w:pPr>
        <w:pStyle w:val="Akapitzlist"/>
        <w:numPr>
          <w:ilvl w:val="0"/>
          <w:numId w:val="47"/>
        </w:numPr>
        <w:ind w:left="284" w:hanging="284"/>
        <w:contextualSpacing w:val="0"/>
        <w:jc w:val="both"/>
        <w:rPr>
          <w:rFonts w:cs="Calibri"/>
          <w:szCs w:val="24"/>
          <w:lang w:eastAsia="pl-PL"/>
        </w:rPr>
      </w:pPr>
      <w:r w:rsidRPr="00D46E25">
        <w:rPr>
          <w:rFonts w:cs="Calibri"/>
          <w:szCs w:val="24"/>
          <w:lang w:eastAsia="pl-PL"/>
        </w:rPr>
        <w:t xml:space="preserve">W przypadku braku zgody </w:t>
      </w:r>
      <w:r w:rsidR="00406EDE">
        <w:rPr>
          <w:rFonts w:cs="Calibri"/>
          <w:szCs w:val="24"/>
          <w:lang w:eastAsia="pl-PL"/>
        </w:rPr>
        <w:t>DIP</w:t>
      </w:r>
      <w:r w:rsidRPr="00D46E25">
        <w:rPr>
          <w:rFonts w:cs="Calibri"/>
          <w:szCs w:val="24"/>
          <w:lang w:eastAsia="pl-PL"/>
        </w:rPr>
        <w:t xml:space="preserve"> na dokonanie zmian w Projekcie, Beneficjent jest zobowiązany do realizacji Projektu zgodnie z </w:t>
      </w:r>
      <w:r w:rsidR="005B3FEC" w:rsidRPr="00D46E25">
        <w:rPr>
          <w:rFonts w:cs="Calibri"/>
          <w:szCs w:val="24"/>
          <w:lang w:eastAsia="pl-PL"/>
        </w:rPr>
        <w:t>zawartą</w:t>
      </w:r>
      <w:r w:rsidRPr="00D46E25">
        <w:rPr>
          <w:rFonts w:cs="Calibri"/>
          <w:szCs w:val="24"/>
          <w:lang w:eastAsia="pl-PL"/>
        </w:rPr>
        <w:t xml:space="preserve"> Umow</w:t>
      </w:r>
      <w:r w:rsidR="00CB5D82" w:rsidRPr="00D46E25">
        <w:rPr>
          <w:rFonts w:cs="Calibri"/>
          <w:szCs w:val="24"/>
          <w:lang w:eastAsia="pl-PL"/>
        </w:rPr>
        <w:t>ą</w:t>
      </w:r>
      <w:r w:rsidRPr="00D46E25">
        <w:rPr>
          <w:rFonts w:cs="Calibri"/>
          <w:szCs w:val="24"/>
          <w:lang w:eastAsia="pl-PL"/>
        </w:rPr>
        <w:t>.</w:t>
      </w:r>
    </w:p>
    <w:p w14:paraId="55C46929" w14:textId="0371B324" w:rsidR="00C82C19" w:rsidRPr="00A55663" w:rsidRDefault="00C82C19" w:rsidP="00D46E25">
      <w:pPr>
        <w:pStyle w:val="Nagwek2"/>
        <w:spacing w:before="240" w:after="120" w:line="276" w:lineRule="auto"/>
        <w:rPr>
          <w:rFonts w:cs="Calibri"/>
          <w:sz w:val="24"/>
          <w:szCs w:val="24"/>
          <w:lang w:eastAsia="pl-PL"/>
        </w:rPr>
      </w:pPr>
      <w:r w:rsidRPr="00A55663">
        <w:rPr>
          <w:rFonts w:cs="Calibri"/>
          <w:sz w:val="24"/>
          <w:szCs w:val="24"/>
          <w:lang w:eastAsia="pl-PL"/>
        </w:rPr>
        <w:t xml:space="preserve">§ </w:t>
      </w:r>
      <w:r w:rsidR="00AC230B" w:rsidRPr="00A55663">
        <w:rPr>
          <w:rFonts w:cs="Calibri"/>
          <w:sz w:val="24"/>
          <w:szCs w:val="24"/>
          <w:lang w:eastAsia="pl-PL"/>
        </w:rPr>
        <w:t>20</w:t>
      </w:r>
    </w:p>
    <w:p w14:paraId="3927046F" w14:textId="5294C68D" w:rsidR="00D46E25" w:rsidRDefault="00C82C19" w:rsidP="00694FF7">
      <w:pPr>
        <w:pStyle w:val="Akapitzlist"/>
        <w:numPr>
          <w:ilvl w:val="0"/>
          <w:numId w:val="50"/>
        </w:numPr>
        <w:ind w:left="284" w:hanging="284"/>
        <w:contextualSpacing w:val="0"/>
        <w:jc w:val="both"/>
        <w:rPr>
          <w:rFonts w:cs="Calibri"/>
          <w:szCs w:val="24"/>
          <w:lang w:eastAsia="pl-PL"/>
        </w:rPr>
      </w:pPr>
      <w:r w:rsidRPr="00A55663">
        <w:rPr>
          <w:rFonts w:cs="Calibri"/>
          <w:szCs w:val="24"/>
          <w:lang w:eastAsia="pl-PL"/>
        </w:rPr>
        <w:t xml:space="preserve">Umowa może </w:t>
      </w:r>
      <w:r w:rsidR="008614F7" w:rsidRPr="00A55663">
        <w:rPr>
          <w:rFonts w:cs="Calibri"/>
          <w:szCs w:val="24"/>
          <w:lang w:eastAsia="pl-PL"/>
        </w:rPr>
        <w:t xml:space="preserve">zostać zmieniona </w:t>
      </w:r>
      <w:r w:rsidR="00711B1A" w:rsidRPr="00A55663">
        <w:rPr>
          <w:rFonts w:cs="Calibri"/>
          <w:szCs w:val="24"/>
          <w:lang w:eastAsia="pl-PL"/>
        </w:rPr>
        <w:t xml:space="preserve">w </w:t>
      </w:r>
      <w:r w:rsidR="008614F7" w:rsidRPr="00A55663">
        <w:rPr>
          <w:rFonts w:cs="Calibri"/>
          <w:szCs w:val="24"/>
          <w:lang w:eastAsia="pl-PL"/>
        </w:rPr>
        <w:t>przypadku</w:t>
      </w:r>
      <w:r w:rsidR="00EB777F">
        <w:rPr>
          <w:rFonts w:cs="Calibri"/>
          <w:szCs w:val="24"/>
          <w:lang w:eastAsia="pl-PL"/>
        </w:rPr>
        <w:t>, gdy</w:t>
      </w:r>
      <w:r w:rsidR="008614F7" w:rsidRPr="00A55663">
        <w:rPr>
          <w:rFonts w:cs="Calibri"/>
          <w:szCs w:val="24"/>
          <w:lang w:eastAsia="pl-PL"/>
        </w:rPr>
        <w:t xml:space="preserve"> zmiana ta jest konieczna dla zapewnienia prawidłowej realizacji </w:t>
      </w:r>
      <w:r w:rsidR="008A1EBB" w:rsidRPr="00A55663">
        <w:rPr>
          <w:rFonts w:cs="Calibri"/>
          <w:szCs w:val="24"/>
          <w:lang w:eastAsia="pl-PL"/>
        </w:rPr>
        <w:t xml:space="preserve">i rozliczenia </w:t>
      </w:r>
      <w:r w:rsidR="008614F7" w:rsidRPr="00A55663">
        <w:rPr>
          <w:rFonts w:cs="Calibri"/>
          <w:szCs w:val="24"/>
          <w:lang w:eastAsia="pl-PL"/>
        </w:rPr>
        <w:t>Projektu</w:t>
      </w:r>
      <w:r w:rsidRPr="00A55663">
        <w:rPr>
          <w:rFonts w:cs="Calibri"/>
          <w:szCs w:val="24"/>
          <w:lang w:eastAsia="pl-PL"/>
        </w:rPr>
        <w:t>.</w:t>
      </w:r>
    </w:p>
    <w:p w14:paraId="578B9962" w14:textId="2A43843B" w:rsidR="00D46E25" w:rsidRDefault="00C82C19" w:rsidP="00694FF7">
      <w:pPr>
        <w:pStyle w:val="Akapitzlist"/>
        <w:numPr>
          <w:ilvl w:val="0"/>
          <w:numId w:val="50"/>
        </w:numPr>
        <w:ind w:left="284" w:hanging="284"/>
        <w:contextualSpacing w:val="0"/>
        <w:jc w:val="both"/>
        <w:rPr>
          <w:rFonts w:cs="Calibri"/>
          <w:szCs w:val="24"/>
          <w:lang w:eastAsia="pl-PL"/>
        </w:rPr>
      </w:pPr>
      <w:r w:rsidRPr="00D46E25">
        <w:rPr>
          <w:rFonts w:cs="Calibri"/>
          <w:szCs w:val="24"/>
          <w:lang w:eastAsia="pl-PL"/>
        </w:rPr>
        <w:t xml:space="preserve">Zmiany w treści </w:t>
      </w:r>
      <w:r w:rsidRPr="00D46E25">
        <w:rPr>
          <w:rFonts w:cs="Calibri"/>
          <w:szCs w:val="24"/>
          <w:lang w:eastAsia="pl-PL"/>
        </w:rPr>
        <w:t>Umowy, w tym w zakresie rachunków płatniczych o których jest mowa w</w:t>
      </w:r>
      <w:r w:rsidR="00A320AE" w:rsidRPr="00D46E25">
        <w:rPr>
          <w:rFonts w:cs="Calibri"/>
          <w:szCs w:val="24"/>
          <w:lang w:eastAsia="pl-PL"/>
        </w:rPr>
        <w:t> </w:t>
      </w:r>
      <w:r w:rsidRPr="00D46E25">
        <w:rPr>
          <w:rFonts w:cs="Calibri"/>
          <w:szCs w:val="24"/>
          <w:lang w:eastAsia="pl-PL"/>
        </w:rPr>
        <w:t>§</w:t>
      </w:r>
      <w:r w:rsidR="000938AC" w:rsidRPr="00D46E25">
        <w:rPr>
          <w:rFonts w:cs="Calibri"/>
          <w:szCs w:val="24"/>
          <w:lang w:eastAsia="pl-PL"/>
        </w:rPr>
        <w:t> </w:t>
      </w:r>
      <w:r w:rsidRPr="00D46E25">
        <w:rPr>
          <w:rFonts w:cs="Calibri"/>
          <w:szCs w:val="24"/>
          <w:lang w:eastAsia="pl-PL"/>
        </w:rPr>
        <w:t>1</w:t>
      </w:r>
      <w:r w:rsidR="000938AC" w:rsidRPr="00D46E25">
        <w:rPr>
          <w:rFonts w:cs="Calibri"/>
          <w:szCs w:val="24"/>
          <w:lang w:eastAsia="pl-PL"/>
        </w:rPr>
        <w:t> </w:t>
      </w:r>
      <w:r w:rsidR="00927AD9" w:rsidRPr="00D46E25">
        <w:rPr>
          <w:rFonts w:cs="Calibri"/>
          <w:szCs w:val="24"/>
          <w:lang w:eastAsia="pl-PL"/>
        </w:rPr>
        <w:t>pkt</w:t>
      </w:r>
      <w:r w:rsidR="000938AC" w:rsidRPr="00D46E25">
        <w:rPr>
          <w:rFonts w:cs="Calibri"/>
          <w:szCs w:val="24"/>
          <w:lang w:eastAsia="pl-PL"/>
        </w:rPr>
        <w:t> </w:t>
      </w:r>
      <w:r w:rsidR="00BB0FB9">
        <w:rPr>
          <w:rFonts w:cs="Calibri"/>
          <w:szCs w:val="24"/>
          <w:lang w:eastAsia="pl-PL"/>
        </w:rPr>
        <w:t>17-19, rachunku o którym mowa w § 1 pkt 15</w:t>
      </w:r>
      <w:r w:rsidRPr="00D46E25">
        <w:rPr>
          <w:rFonts w:cs="Calibri"/>
          <w:szCs w:val="24"/>
          <w:lang w:eastAsia="pl-PL"/>
        </w:rPr>
        <w:t xml:space="preserve"> i § 2 </w:t>
      </w:r>
      <w:r w:rsidR="00927AD9" w:rsidRPr="00D46E25">
        <w:rPr>
          <w:rFonts w:cs="Calibri"/>
          <w:szCs w:val="24"/>
          <w:lang w:eastAsia="pl-PL"/>
        </w:rPr>
        <w:t>ust. 1</w:t>
      </w:r>
      <w:r w:rsidR="006A369E" w:rsidRPr="00D46E25">
        <w:rPr>
          <w:rFonts w:cs="Calibri"/>
          <w:szCs w:val="24"/>
          <w:lang w:eastAsia="pl-PL"/>
        </w:rPr>
        <w:t>1</w:t>
      </w:r>
      <w:r w:rsidR="00927AD9" w:rsidRPr="00D46E25">
        <w:rPr>
          <w:rFonts w:cs="Calibri"/>
          <w:szCs w:val="24"/>
          <w:lang w:eastAsia="pl-PL"/>
        </w:rPr>
        <w:t xml:space="preserve"> </w:t>
      </w:r>
      <w:r w:rsidRPr="00D46E25">
        <w:rPr>
          <w:rFonts w:cs="Calibri"/>
          <w:szCs w:val="24"/>
          <w:lang w:eastAsia="pl-PL"/>
        </w:rPr>
        <w:t>Umowy, dokonywane są niezwłocznie w postaci aneksu do Umowy, z zastrzeżeniem ust.</w:t>
      </w:r>
      <w:r w:rsidR="000B6781">
        <w:rPr>
          <w:rFonts w:cs="Calibri"/>
          <w:szCs w:val="24"/>
          <w:lang w:eastAsia="pl-PL"/>
        </w:rPr>
        <w:t> </w:t>
      </w:r>
      <w:r w:rsidR="00046067" w:rsidRPr="00D46E25">
        <w:rPr>
          <w:rFonts w:cs="Calibri"/>
          <w:szCs w:val="24"/>
          <w:lang w:eastAsia="pl-PL"/>
        </w:rPr>
        <w:t>3</w:t>
      </w:r>
      <w:r w:rsidR="00B84532" w:rsidRPr="00D46E25">
        <w:rPr>
          <w:rFonts w:cs="Calibri"/>
          <w:szCs w:val="24"/>
          <w:lang w:eastAsia="pl-PL"/>
        </w:rPr>
        <w:t>–</w:t>
      </w:r>
      <w:r w:rsidR="000B6781">
        <w:rPr>
          <w:rFonts w:cs="Calibri"/>
          <w:szCs w:val="24"/>
          <w:lang w:eastAsia="pl-PL"/>
        </w:rPr>
        <w:t> </w:t>
      </w:r>
      <w:r w:rsidRPr="00D46E25">
        <w:rPr>
          <w:rFonts w:cs="Calibri"/>
          <w:szCs w:val="24"/>
          <w:lang w:eastAsia="pl-PL"/>
        </w:rPr>
        <w:t>5</w:t>
      </w:r>
      <w:r w:rsidR="00622BDB" w:rsidRPr="00D46E25">
        <w:rPr>
          <w:rFonts w:cs="Calibri"/>
          <w:szCs w:val="24"/>
          <w:lang w:eastAsia="pl-PL"/>
        </w:rPr>
        <w:t xml:space="preserve"> oraz §</w:t>
      </w:r>
      <w:r w:rsidR="00D46E25">
        <w:rPr>
          <w:rFonts w:cs="Calibri"/>
          <w:szCs w:val="24"/>
          <w:lang w:eastAsia="pl-PL"/>
        </w:rPr>
        <w:t> </w:t>
      </w:r>
      <w:r w:rsidR="00622BDB" w:rsidRPr="00D46E25">
        <w:rPr>
          <w:rFonts w:cs="Calibri"/>
          <w:szCs w:val="24"/>
          <w:lang w:eastAsia="pl-PL"/>
        </w:rPr>
        <w:t>22 ust. 13</w:t>
      </w:r>
      <w:r w:rsidR="00822D3C" w:rsidRPr="00D46E25">
        <w:rPr>
          <w:rFonts w:cs="Calibri"/>
          <w:szCs w:val="24"/>
          <w:lang w:eastAsia="pl-PL"/>
        </w:rPr>
        <w:t xml:space="preserve"> Umowy</w:t>
      </w:r>
      <w:r w:rsidR="00CA6A4A">
        <w:rPr>
          <w:rFonts w:cs="Calibri"/>
          <w:szCs w:val="24"/>
          <w:lang w:eastAsia="pl-PL"/>
        </w:rPr>
        <w:t xml:space="preserve"> wymaga formy pisemnej lub elektronicznej pod rygorem nieważności</w:t>
      </w:r>
      <w:r w:rsidRPr="00D46E25">
        <w:rPr>
          <w:rFonts w:cs="Calibri"/>
          <w:szCs w:val="24"/>
          <w:lang w:eastAsia="pl-PL"/>
        </w:rPr>
        <w:t>.</w:t>
      </w:r>
    </w:p>
    <w:p w14:paraId="48E85CAE" w14:textId="399A4DF6" w:rsidR="00D46E25" w:rsidRDefault="00C82C19" w:rsidP="00694FF7">
      <w:pPr>
        <w:pStyle w:val="Akapitzlist"/>
        <w:numPr>
          <w:ilvl w:val="0"/>
          <w:numId w:val="50"/>
        </w:numPr>
        <w:ind w:left="284" w:hanging="284"/>
        <w:contextualSpacing w:val="0"/>
        <w:jc w:val="both"/>
        <w:rPr>
          <w:rFonts w:cs="Calibri"/>
          <w:szCs w:val="24"/>
          <w:lang w:eastAsia="pl-PL"/>
        </w:rPr>
      </w:pPr>
      <w:r w:rsidRPr="00D46E25">
        <w:rPr>
          <w:rFonts w:cs="Calibri"/>
          <w:szCs w:val="24"/>
          <w:lang w:eastAsia="pl-PL"/>
        </w:rPr>
        <w:t xml:space="preserve">W przypadku </w:t>
      </w:r>
      <w:r w:rsidR="005B3FEC" w:rsidRPr="00D46E25">
        <w:rPr>
          <w:rFonts w:cs="Calibri"/>
          <w:szCs w:val="24"/>
          <w:lang w:eastAsia="pl-PL"/>
        </w:rPr>
        <w:t xml:space="preserve">wystąpienia </w:t>
      </w:r>
      <w:r w:rsidR="00E43924" w:rsidRPr="00D46E25">
        <w:rPr>
          <w:rFonts w:cs="Calibri"/>
          <w:szCs w:val="24"/>
          <w:lang w:eastAsia="pl-PL"/>
        </w:rPr>
        <w:t xml:space="preserve">okoliczności implikujących </w:t>
      </w:r>
      <w:r w:rsidRPr="00D46E25">
        <w:rPr>
          <w:rFonts w:cs="Calibri"/>
          <w:szCs w:val="24"/>
          <w:lang w:eastAsia="pl-PL"/>
        </w:rPr>
        <w:t>zmian</w:t>
      </w:r>
      <w:r w:rsidR="00E43924" w:rsidRPr="00D46E25">
        <w:rPr>
          <w:rFonts w:cs="Calibri"/>
          <w:szCs w:val="24"/>
          <w:lang w:eastAsia="pl-PL"/>
        </w:rPr>
        <w:t>y</w:t>
      </w:r>
      <w:r w:rsidRPr="00D46E25">
        <w:rPr>
          <w:rFonts w:cs="Calibri"/>
          <w:szCs w:val="24"/>
          <w:lang w:eastAsia="pl-PL"/>
        </w:rPr>
        <w:t xml:space="preserve"> Umowy </w:t>
      </w:r>
      <w:r w:rsidR="00E43924" w:rsidRPr="00D46E25">
        <w:rPr>
          <w:rFonts w:cs="Calibri"/>
          <w:szCs w:val="24"/>
          <w:lang w:eastAsia="pl-PL"/>
        </w:rPr>
        <w:t xml:space="preserve">wymagające </w:t>
      </w:r>
      <w:r w:rsidRPr="00D46E25">
        <w:rPr>
          <w:rFonts w:cs="Calibri"/>
          <w:szCs w:val="24"/>
          <w:lang w:eastAsia="pl-PL"/>
        </w:rPr>
        <w:t xml:space="preserve">zawarcia kolejno kilku aneksów, za zgodą </w:t>
      </w:r>
      <w:r w:rsidR="00406EDE">
        <w:rPr>
          <w:rFonts w:cs="Calibri"/>
          <w:szCs w:val="24"/>
          <w:lang w:eastAsia="pl-PL"/>
        </w:rPr>
        <w:t>DIP</w:t>
      </w:r>
      <w:r w:rsidRPr="00D46E25">
        <w:rPr>
          <w:rFonts w:cs="Calibri"/>
          <w:szCs w:val="24"/>
          <w:lang w:eastAsia="pl-PL"/>
        </w:rPr>
        <w:t xml:space="preserve">, może zostać zawarty jeden aneks uwzględniający </w:t>
      </w:r>
      <w:r w:rsidR="00E43924" w:rsidRPr="00D46E25">
        <w:rPr>
          <w:rFonts w:cs="Calibri"/>
          <w:szCs w:val="24"/>
          <w:lang w:eastAsia="pl-PL"/>
        </w:rPr>
        <w:t xml:space="preserve">wszystkie </w:t>
      </w:r>
      <w:r w:rsidRPr="00D46E25">
        <w:rPr>
          <w:rFonts w:cs="Calibri"/>
          <w:szCs w:val="24"/>
          <w:lang w:eastAsia="pl-PL"/>
        </w:rPr>
        <w:t xml:space="preserve">te zmiany. </w:t>
      </w:r>
    </w:p>
    <w:p w14:paraId="0E2928A3" w14:textId="4CE2DF87" w:rsidR="00D46E25" w:rsidRPr="00B30B54" w:rsidRDefault="00C82C19" w:rsidP="00694FF7">
      <w:pPr>
        <w:pStyle w:val="Akapitzlist"/>
        <w:numPr>
          <w:ilvl w:val="0"/>
          <w:numId w:val="50"/>
        </w:numPr>
        <w:ind w:left="284" w:hanging="284"/>
        <w:contextualSpacing w:val="0"/>
        <w:jc w:val="both"/>
        <w:rPr>
          <w:rFonts w:cs="Calibri"/>
          <w:szCs w:val="24"/>
          <w:lang w:eastAsia="pl-PL"/>
        </w:rPr>
      </w:pPr>
      <w:r w:rsidRPr="00B30B54">
        <w:rPr>
          <w:rFonts w:cs="Calibri"/>
          <w:szCs w:val="24"/>
          <w:lang w:eastAsia="pl-PL"/>
        </w:rPr>
        <w:t xml:space="preserve">W przypadku zmiany </w:t>
      </w:r>
      <w:r w:rsidR="00EA7A24" w:rsidRPr="00B30B54">
        <w:rPr>
          <w:rFonts w:cs="Calibri"/>
          <w:szCs w:val="24"/>
          <w:lang w:eastAsia="pl-PL"/>
        </w:rPr>
        <w:t>Z</w:t>
      </w:r>
      <w:r w:rsidRPr="00B30B54">
        <w:rPr>
          <w:rFonts w:cs="Calibri"/>
          <w:szCs w:val="24"/>
          <w:lang w:eastAsia="pl-PL"/>
        </w:rPr>
        <w:t xml:space="preserve">ałączników nr </w:t>
      </w:r>
      <w:r w:rsidR="00FB4A87" w:rsidRPr="00B30B54">
        <w:rPr>
          <w:rFonts w:cs="Calibri"/>
          <w:szCs w:val="24"/>
          <w:lang w:eastAsia="pl-PL"/>
        </w:rPr>
        <w:t>10</w:t>
      </w:r>
      <w:r w:rsidR="00F15515" w:rsidRPr="00B30B54">
        <w:rPr>
          <w:rFonts w:cs="Calibri"/>
          <w:szCs w:val="24"/>
          <w:lang w:eastAsia="pl-PL"/>
        </w:rPr>
        <w:t>,</w:t>
      </w:r>
      <w:r w:rsidR="00147436" w:rsidRPr="00B30B54">
        <w:rPr>
          <w:rFonts w:cs="Calibri"/>
          <w:szCs w:val="24"/>
          <w:lang w:eastAsia="pl-PL"/>
        </w:rPr>
        <w:t xml:space="preserve"> </w:t>
      </w:r>
      <w:r w:rsidR="00FB4A87" w:rsidRPr="00B30B54">
        <w:rPr>
          <w:rFonts w:cs="Calibri"/>
          <w:szCs w:val="24"/>
          <w:lang w:eastAsia="pl-PL"/>
        </w:rPr>
        <w:t>11</w:t>
      </w:r>
      <w:r w:rsidR="00F15515" w:rsidRPr="00B30B54">
        <w:rPr>
          <w:rFonts w:cs="Calibri"/>
          <w:szCs w:val="24"/>
          <w:lang w:eastAsia="pl-PL"/>
        </w:rPr>
        <w:t xml:space="preserve"> i 12</w:t>
      </w:r>
      <w:r w:rsidRPr="00B30B54">
        <w:rPr>
          <w:rFonts w:cs="Calibri"/>
          <w:szCs w:val="24"/>
          <w:lang w:eastAsia="pl-PL"/>
        </w:rPr>
        <w:t xml:space="preserve"> lub wzorów </w:t>
      </w:r>
      <w:r w:rsidR="00EA7A24" w:rsidRPr="00B30B54">
        <w:rPr>
          <w:rFonts w:cs="Calibri"/>
          <w:szCs w:val="24"/>
          <w:lang w:eastAsia="pl-PL"/>
        </w:rPr>
        <w:t>Z</w:t>
      </w:r>
      <w:r w:rsidRPr="00B30B54">
        <w:rPr>
          <w:rFonts w:cs="Calibri"/>
          <w:szCs w:val="24"/>
          <w:lang w:eastAsia="pl-PL"/>
        </w:rPr>
        <w:t xml:space="preserve">ałączników nr </w:t>
      </w:r>
      <w:r w:rsidR="0028654A" w:rsidRPr="00B30B54">
        <w:rPr>
          <w:rFonts w:cs="Calibri"/>
          <w:szCs w:val="24"/>
          <w:lang w:eastAsia="pl-PL"/>
        </w:rPr>
        <w:t xml:space="preserve">5, </w:t>
      </w:r>
      <w:r w:rsidRPr="00B30B54">
        <w:rPr>
          <w:rFonts w:cs="Calibri"/>
          <w:szCs w:val="24"/>
          <w:lang w:eastAsia="pl-PL"/>
        </w:rPr>
        <w:t>6, 7,</w:t>
      </w:r>
      <w:r w:rsidR="0003621B" w:rsidRPr="00B30B54">
        <w:rPr>
          <w:rFonts w:cs="Calibri"/>
          <w:szCs w:val="24"/>
          <w:lang w:eastAsia="pl-PL"/>
        </w:rPr>
        <w:t xml:space="preserve"> </w:t>
      </w:r>
      <w:r w:rsidRPr="00B30B54">
        <w:rPr>
          <w:rFonts w:cs="Calibri"/>
          <w:szCs w:val="24"/>
          <w:lang w:eastAsia="pl-PL"/>
        </w:rPr>
        <w:t>8</w:t>
      </w:r>
      <w:r w:rsidR="00263C18" w:rsidRPr="00B30B54">
        <w:rPr>
          <w:rFonts w:cs="Calibri"/>
          <w:szCs w:val="24"/>
          <w:lang w:eastAsia="pl-PL"/>
        </w:rPr>
        <w:t>,</w:t>
      </w:r>
      <w:r w:rsidR="00D40EB1" w:rsidRPr="00B30B54">
        <w:rPr>
          <w:rFonts w:cs="Calibri"/>
          <w:szCs w:val="24"/>
          <w:lang w:eastAsia="pl-PL"/>
        </w:rPr>
        <w:t xml:space="preserve"> </w:t>
      </w:r>
      <w:r w:rsidR="00263C18" w:rsidRPr="00B30B54">
        <w:rPr>
          <w:rFonts w:cs="Calibri"/>
          <w:szCs w:val="24"/>
          <w:lang w:eastAsia="pl-PL"/>
        </w:rPr>
        <w:t>9</w:t>
      </w:r>
      <w:r w:rsidRPr="00B30B54">
        <w:rPr>
          <w:rFonts w:cs="Calibri"/>
          <w:szCs w:val="24"/>
          <w:lang w:eastAsia="pl-PL"/>
        </w:rPr>
        <w:t xml:space="preserve"> </w:t>
      </w:r>
      <w:r w:rsidR="00F07A92" w:rsidRPr="00B30B54">
        <w:rPr>
          <w:rFonts w:cs="Calibri"/>
          <w:szCs w:val="24"/>
          <w:lang w:eastAsia="pl-PL"/>
        </w:rPr>
        <w:t xml:space="preserve"> Umowy </w:t>
      </w:r>
      <w:r w:rsidR="00406EDE" w:rsidRPr="00B30B54">
        <w:rPr>
          <w:rFonts w:cs="Calibri"/>
          <w:szCs w:val="24"/>
          <w:lang w:eastAsia="pl-PL"/>
        </w:rPr>
        <w:t>DIP</w:t>
      </w:r>
      <w:r w:rsidR="00F2294B" w:rsidRPr="00B30B54">
        <w:rPr>
          <w:rFonts w:cs="Calibri"/>
          <w:szCs w:val="24"/>
          <w:lang w:eastAsia="pl-PL"/>
        </w:rPr>
        <w:t xml:space="preserve"> </w:t>
      </w:r>
      <w:r w:rsidR="000B78C4" w:rsidRPr="00B30B54">
        <w:rPr>
          <w:rFonts w:cs="Calibri"/>
          <w:szCs w:val="24"/>
          <w:lang w:eastAsia="pl-PL"/>
        </w:rPr>
        <w:t xml:space="preserve">zamieszcza </w:t>
      </w:r>
      <w:r w:rsidR="00F2294B" w:rsidRPr="00B30B54">
        <w:rPr>
          <w:rFonts w:cs="Calibri"/>
          <w:szCs w:val="24"/>
          <w:lang w:eastAsia="pl-PL"/>
        </w:rPr>
        <w:t xml:space="preserve">na stronie internetowej Programu </w:t>
      </w:r>
      <w:r w:rsidR="000B78C4" w:rsidRPr="00B30B54">
        <w:rPr>
          <w:rFonts w:cs="Calibri"/>
          <w:szCs w:val="24"/>
          <w:lang w:eastAsia="pl-PL"/>
        </w:rPr>
        <w:t xml:space="preserve">informację </w:t>
      </w:r>
      <w:r w:rsidRPr="00B30B54">
        <w:rPr>
          <w:rFonts w:cs="Calibri"/>
          <w:szCs w:val="24"/>
          <w:lang w:eastAsia="pl-PL"/>
        </w:rPr>
        <w:t>o ich zmianie i</w:t>
      </w:r>
      <w:r w:rsidR="00263C18" w:rsidRPr="00B30B54">
        <w:rPr>
          <w:rFonts w:cs="Calibri"/>
          <w:szCs w:val="24"/>
          <w:lang w:eastAsia="pl-PL"/>
        </w:rPr>
        <w:t> </w:t>
      </w:r>
      <w:r w:rsidRPr="00B30B54">
        <w:rPr>
          <w:rFonts w:cs="Calibri"/>
          <w:szCs w:val="24"/>
          <w:lang w:eastAsia="pl-PL"/>
        </w:rPr>
        <w:t>o</w:t>
      </w:r>
      <w:r w:rsidR="00263C18" w:rsidRPr="00B30B54">
        <w:rPr>
          <w:rFonts w:cs="Calibri"/>
          <w:szCs w:val="24"/>
          <w:lang w:eastAsia="pl-PL"/>
        </w:rPr>
        <w:t> </w:t>
      </w:r>
      <w:r w:rsidRPr="00B30B54">
        <w:rPr>
          <w:rFonts w:cs="Calibri"/>
          <w:szCs w:val="24"/>
          <w:lang w:eastAsia="pl-PL"/>
        </w:rPr>
        <w:t xml:space="preserve">terminie, od którego zmiany obowiązują. </w:t>
      </w:r>
      <w:r w:rsidR="00147436" w:rsidRPr="00B30B54">
        <w:rPr>
          <w:rFonts w:cs="Calibri"/>
          <w:szCs w:val="24"/>
          <w:lang w:eastAsia="pl-PL"/>
        </w:rPr>
        <w:t>Powyższe</w:t>
      </w:r>
      <w:r w:rsidRPr="00B30B54">
        <w:rPr>
          <w:rFonts w:cs="Calibri"/>
          <w:szCs w:val="24"/>
          <w:lang w:eastAsia="pl-PL"/>
        </w:rPr>
        <w:t xml:space="preserve"> nie wymaga zawarcia aneksu do Umowy.</w:t>
      </w:r>
      <w:r w:rsidR="00625144" w:rsidRPr="00B30B54">
        <w:rPr>
          <w:rFonts w:cs="Calibri"/>
          <w:szCs w:val="24"/>
        </w:rPr>
        <w:t xml:space="preserve"> </w:t>
      </w:r>
      <w:r w:rsidR="00F07A92" w:rsidRPr="00B30B54">
        <w:rPr>
          <w:rFonts w:cs="Calibri"/>
          <w:szCs w:val="24"/>
        </w:rPr>
        <w:t>Zmian</w:t>
      </w:r>
      <w:r w:rsidR="00C15FC5">
        <w:rPr>
          <w:rFonts w:cs="Calibri"/>
          <w:szCs w:val="24"/>
        </w:rPr>
        <w:t>y w zakresie treści</w:t>
      </w:r>
      <w:r w:rsidR="00147436" w:rsidRPr="00B30B54">
        <w:rPr>
          <w:rFonts w:cs="Calibri"/>
          <w:szCs w:val="24"/>
        </w:rPr>
        <w:t xml:space="preserve"> Załączników nr </w:t>
      </w:r>
      <w:r w:rsidR="00C15FC5">
        <w:rPr>
          <w:rFonts w:cs="Calibri"/>
          <w:szCs w:val="24"/>
        </w:rPr>
        <w:t>8</w:t>
      </w:r>
      <w:r w:rsidR="00147436" w:rsidRPr="00B30B54">
        <w:rPr>
          <w:rFonts w:cs="Calibri"/>
          <w:szCs w:val="24"/>
        </w:rPr>
        <w:t xml:space="preserve"> – 9 </w:t>
      </w:r>
      <w:r w:rsidR="00F07A92" w:rsidRPr="00B30B54">
        <w:rPr>
          <w:rFonts w:cs="Calibri"/>
          <w:szCs w:val="24"/>
        </w:rPr>
        <w:t xml:space="preserve"> Umowy </w:t>
      </w:r>
      <w:r w:rsidR="00147436" w:rsidRPr="00B30B54">
        <w:rPr>
          <w:rFonts w:cs="Calibri"/>
          <w:szCs w:val="24"/>
        </w:rPr>
        <w:t>wymaga</w:t>
      </w:r>
      <w:r w:rsidR="00C15FC5">
        <w:rPr>
          <w:rFonts w:cs="Calibri"/>
          <w:szCs w:val="24"/>
        </w:rPr>
        <w:t>ją</w:t>
      </w:r>
      <w:r w:rsidR="00147436" w:rsidRPr="00B30B54">
        <w:rPr>
          <w:rFonts w:cs="Calibri"/>
          <w:szCs w:val="24"/>
        </w:rPr>
        <w:t xml:space="preserve"> zawarcia aneksu do Umowy, </w:t>
      </w:r>
      <w:r w:rsidR="00C15FC5">
        <w:rPr>
          <w:rFonts w:cs="Calibri"/>
          <w:szCs w:val="24"/>
        </w:rPr>
        <w:t>natomiast zmiany w zakresie Załączników nr 5-7wymagają akceptacji DIP bez konieczności zawierania aneksu do Umowy.</w:t>
      </w:r>
      <w:r w:rsidR="00147436" w:rsidRPr="00B30B54">
        <w:rPr>
          <w:rFonts w:cs="Calibri"/>
          <w:szCs w:val="24"/>
        </w:rPr>
        <w:t xml:space="preserve"> </w:t>
      </w:r>
    </w:p>
    <w:p w14:paraId="1799DBF4" w14:textId="6FB9F8A9" w:rsidR="004B29D0" w:rsidRDefault="00625144" w:rsidP="00694FF7">
      <w:pPr>
        <w:pStyle w:val="Akapitzlist"/>
        <w:numPr>
          <w:ilvl w:val="0"/>
          <w:numId w:val="50"/>
        </w:numPr>
        <w:ind w:left="284" w:hanging="284"/>
        <w:contextualSpacing w:val="0"/>
        <w:jc w:val="both"/>
        <w:rPr>
          <w:rFonts w:cs="Calibri"/>
          <w:szCs w:val="24"/>
          <w:lang w:eastAsia="pl-PL"/>
        </w:rPr>
      </w:pPr>
      <w:r w:rsidRPr="00D46E25">
        <w:rPr>
          <w:rFonts w:cs="Calibri"/>
          <w:szCs w:val="24"/>
          <w:lang w:eastAsia="pl-PL"/>
        </w:rPr>
        <w:lastRenderedPageBreak/>
        <w:t xml:space="preserve">Beneficjent w terminie do 7 dni, liczonych od dnia </w:t>
      </w:r>
      <w:r w:rsidR="00D374CC" w:rsidRPr="00D46E25">
        <w:rPr>
          <w:rFonts w:cs="Calibri"/>
          <w:szCs w:val="24"/>
          <w:lang w:eastAsia="pl-PL"/>
        </w:rPr>
        <w:t>zamieszczenia</w:t>
      </w:r>
      <w:r w:rsidRPr="00D46E25">
        <w:rPr>
          <w:rFonts w:cs="Calibri"/>
          <w:szCs w:val="24"/>
          <w:lang w:eastAsia="pl-PL"/>
        </w:rPr>
        <w:t xml:space="preserve"> </w:t>
      </w:r>
      <w:r w:rsidR="00D374CC" w:rsidRPr="00D46E25">
        <w:rPr>
          <w:rFonts w:cs="Calibri"/>
          <w:szCs w:val="24"/>
          <w:lang w:eastAsia="pl-PL"/>
        </w:rPr>
        <w:t xml:space="preserve">na stronie internetowej Programu </w:t>
      </w:r>
      <w:r w:rsidR="004F502D" w:rsidRPr="00D46E25">
        <w:rPr>
          <w:rFonts w:cs="Calibri"/>
          <w:szCs w:val="24"/>
          <w:lang w:eastAsia="pl-PL"/>
        </w:rPr>
        <w:t xml:space="preserve">informacji </w:t>
      </w:r>
      <w:r w:rsidRPr="00D46E25">
        <w:rPr>
          <w:rFonts w:cs="Calibri"/>
          <w:szCs w:val="24"/>
          <w:lang w:eastAsia="pl-PL"/>
        </w:rPr>
        <w:t>o zmianie załączników lub wzorów załączników, może złożyć pisemne oświadczenie, że nie wyraża zgody na ich stosowanie. W</w:t>
      </w:r>
      <w:r w:rsidR="00DA040D" w:rsidRPr="00D46E25">
        <w:rPr>
          <w:rFonts w:cs="Calibri"/>
          <w:szCs w:val="24"/>
          <w:lang w:eastAsia="pl-PL"/>
        </w:rPr>
        <w:t> </w:t>
      </w:r>
      <w:r w:rsidRPr="00D46E25">
        <w:rPr>
          <w:rFonts w:cs="Calibri"/>
          <w:szCs w:val="24"/>
          <w:lang w:eastAsia="pl-PL"/>
        </w:rPr>
        <w:t>takim przypadku zastosowanie mają zapisy § 26</w:t>
      </w:r>
      <w:r w:rsidR="00B337D8" w:rsidRPr="00D46E25">
        <w:rPr>
          <w:rFonts w:cs="Calibri"/>
          <w:szCs w:val="24"/>
          <w:lang w:eastAsia="pl-PL"/>
        </w:rPr>
        <w:t xml:space="preserve"> ust.1</w:t>
      </w:r>
      <w:r w:rsidRPr="00D46E25">
        <w:rPr>
          <w:rFonts w:cs="Calibri"/>
          <w:szCs w:val="24"/>
          <w:lang w:eastAsia="pl-PL"/>
        </w:rPr>
        <w:t xml:space="preserve"> Umowy. Brak złożenia oświadczenia, o</w:t>
      </w:r>
      <w:r w:rsidR="007067E9" w:rsidRPr="00D46E25">
        <w:rPr>
          <w:rFonts w:cs="Calibri"/>
          <w:szCs w:val="24"/>
          <w:lang w:eastAsia="pl-PL"/>
        </w:rPr>
        <w:t> </w:t>
      </w:r>
      <w:r w:rsidRPr="00D46E25">
        <w:rPr>
          <w:rFonts w:cs="Calibri"/>
          <w:szCs w:val="24"/>
          <w:lang w:eastAsia="pl-PL"/>
        </w:rPr>
        <w:t>którym mowa wyżej, oznacza zgodę Beneficjenta na stosowanie zmienionych załączników lub wzorów załączników.</w:t>
      </w:r>
    </w:p>
    <w:p w14:paraId="2381325E" w14:textId="5467944C" w:rsidR="00B8444B" w:rsidRPr="0064606B" w:rsidRDefault="006F13FE" w:rsidP="00D46E25">
      <w:pPr>
        <w:pStyle w:val="Nagwek1"/>
        <w:spacing w:before="360" w:after="120"/>
        <w:ind w:left="0" w:firstLine="0"/>
        <w:jc w:val="center"/>
        <w:rPr>
          <w:rFonts w:cs="Calibri"/>
          <w:szCs w:val="24"/>
        </w:rPr>
      </w:pPr>
      <w:r w:rsidRPr="0064606B">
        <w:rPr>
          <w:rFonts w:cs="Calibri"/>
          <w:szCs w:val="24"/>
        </w:rPr>
        <w:t>Nieprawidłowe wyko</w:t>
      </w:r>
      <w:r w:rsidR="00A1758C" w:rsidRPr="0064606B">
        <w:rPr>
          <w:rFonts w:cs="Calibri"/>
          <w:szCs w:val="24"/>
        </w:rPr>
        <w:t xml:space="preserve">rzystanie dofinansowania i jego </w:t>
      </w:r>
      <w:r w:rsidRPr="0064606B">
        <w:rPr>
          <w:rFonts w:cs="Calibri"/>
          <w:szCs w:val="24"/>
        </w:rPr>
        <w:t>odzyskiwanie</w:t>
      </w:r>
    </w:p>
    <w:p w14:paraId="58B5F3EA" w14:textId="196532D6" w:rsidR="00E93088" w:rsidRPr="00A55663" w:rsidRDefault="006A2098" w:rsidP="00D46E25">
      <w:pPr>
        <w:pStyle w:val="Nagwek2"/>
        <w:spacing w:after="120" w:line="276" w:lineRule="auto"/>
        <w:rPr>
          <w:rFonts w:cs="Calibri"/>
          <w:sz w:val="24"/>
          <w:szCs w:val="24"/>
        </w:rPr>
      </w:pPr>
      <w:bookmarkStart w:id="84" w:name="_Hlk92806562"/>
      <w:r w:rsidRPr="00A55663">
        <w:rPr>
          <w:rFonts w:cs="Calibri"/>
          <w:sz w:val="24"/>
          <w:szCs w:val="24"/>
        </w:rPr>
        <w:t xml:space="preserve">§ </w:t>
      </w:r>
      <w:r w:rsidR="00AC230B" w:rsidRPr="00A55663">
        <w:rPr>
          <w:rFonts w:cs="Calibri"/>
          <w:sz w:val="24"/>
          <w:szCs w:val="24"/>
        </w:rPr>
        <w:t>21</w:t>
      </w:r>
    </w:p>
    <w:bookmarkEnd w:id="84"/>
    <w:p w14:paraId="3CED54D5" w14:textId="71F524ED" w:rsidR="00D46E25" w:rsidRDefault="0057473D" w:rsidP="00694FF7">
      <w:pPr>
        <w:pStyle w:val="Akapitzlist"/>
        <w:numPr>
          <w:ilvl w:val="0"/>
          <w:numId w:val="51"/>
        </w:numPr>
        <w:spacing w:before="120"/>
        <w:ind w:left="284" w:hanging="284"/>
        <w:contextualSpacing w:val="0"/>
        <w:jc w:val="both"/>
        <w:rPr>
          <w:rFonts w:cs="Calibri"/>
          <w:szCs w:val="24"/>
          <w:lang w:eastAsia="pl-PL"/>
        </w:rPr>
      </w:pPr>
      <w:r w:rsidRPr="00A55663">
        <w:rPr>
          <w:rFonts w:cs="Calibri"/>
          <w:szCs w:val="24"/>
          <w:lang w:eastAsia="pl-PL"/>
        </w:rPr>
        <w:t>W przypadku stwierdzenia wystąpienia nieprawidłowości w Projekcie</w:t>
      </w:r>
      <w:r w:rsidR="00057104" w:rsidRPr="00A55663">
        <w:rPr>
          <w:rFonts w:cs="Calibri"/>
          <w:szCs w:val="24"/>
          <w:lang w:eastAsia="pl-PL"/>
        </w:rPr>
        <w:t xml:space="preserve"> </w:t>
      </w:r>
      <w:r w:rsidR="00406EDE">
        <w:rPr>
          <w:rFonts w:cs="Calibri"/>
          <w:szCs w:val="24"/>
          <w:lang w:eastAsia="pl-PL"/>
        </w:rPr>
        <w:t>DIP</w:t>
      </w:r>
      <w:r w:rsidRPr="00A55663">
        <w:rPr>
          <w:rFonts w:cs="Calibri"/>
          <w:szCs w:val="24"/>
          <w:lang w:eastAsia="pl-PL"/>
        </w:rPr>
        <w:t xml:space="preserve"> podejmuje odpowiednie działania mające na celu niedopuszczenie do sfinansowania nieprawidłowo poniesionych wydatków, w tym nakłada korekty finansowe. </w:t>
      </w:r>
    </w:p>
    <w:p w14:paraId="036867C4" w14:textId="274763AD" w:rsidR="00D46E25" w:rsidRPr="00D46E25" w:rsidRDefault="0057473D" w:rsidP="00694FF7">
      <w:pPr>
        <w:pStyle w:val="Akapitzlist"/>
        <w:numPr>
          <w:ilvl w:val="0"/>
          <w:numId w:val="51"/>
        </w:numPr>
        <w:ind w:left="284" w:hanging="284"/>
        <w:contextualSpacing w:val="0"/>
        <w:jc w:val="both"/>
        <w:rPr>
          <w:rFonts w:cs="Calibri"/>
          <w:szCs w:val="24"/>
          <w:lang w:eastAsia="pl-PL"/>
        </w:rPr>
      </w:pPr>
      <w:r w:rsidRPr="00D46E25">
        <w:rPr>
          <w:rFonts w:cs="Calibri"/>
          <w:iCs/>
          <w:color w:val="000000" w:themeColor="text1"/>
          <w:szCs w:val="24"/>
        </w:rPr>
        <w:t>Wartość wydatków poniesionych nieprawidłowo stanowiąca pomniejszenie oraz wartość korekty finansowej mogą zostać obniżone</w:t>
      </w:r>
      <w:r w:rsidR="00794A97" w:rsidRPr="00D46E25">
        <w:rPr>
          <w:rFonts w:cs="Calibri"/>
          <w:iCs/>
          <w:color w:val="000000" w:themeColor="text1"/>
          <w:szCs w:val="24"/>
        </w:rPr>
        <w:t xml:space="preserve"> na warunkach wskazanych w </w:t>
      </w:r>
      <w:r w:rsidR="009167E3" w:rsidRPr="00D46E25">
        <w:rPr>
          <w:rFonts w:cs="Calibri"/>
          <w:iCs/>
          <w:color w:val="000000" w:themeColor="text1"/>
          <w:szCs w:val="24"/>
        </w:rPr>
        <w:t xml:space="preserve">Wytycznych </w:t>
      </w:r>
      <w:r w:rsidR="00147436">
        <w:rPr>
          <w:rFonts w:cs="Calibri"/>
          <w:iCs/>
          <w:color w:val="000000" w:themeColor="text1"/>
          <w:szCs w:val="24"/>
        </w:rPr>
        <w:t xml:space="preserve">dotyczących </w:t>
      </w:r>
      <w:r w:rsidR="009167E3" w:rsidRPr="00D46E25">
        <w:rPr>
          <w:rFonts w:cs="Calibri"/>
          <w:iCs/>
          <w:color w:val="000000" w:themeColor="text1"/>
          <w:szCs w:val="24"/>
        </w:rPr>
        <w:t>sposobu korygowania nieprawidłowości na lata 2021</w:t>
      </w:r>
      <w:r w:rsidR="00B84532" w:rsidRPr="00D46E25">
        <w:rPr>
          <w:rFonts w:cs="Calibri"/>
          <w:iCs/>
          <w:color w:val="000000" w:themeColor="text1"/>
          <w:szCs w:val="24"/>
        </w:rPr>
        <w:t>–</w:t>
      </w:r>
      <w:r w:rsidR="009167E3" w:rsidRPr="00D46E25">
        <w:rPr>
          <w:rFonts w:cs="Calibri"/>
          <w:iCs/>
          <w:color w:val="000000" w:themeColor="text1"/>
          <w:szCs w:val="24"/>
        </w:rPr>
        <w:t>2027</w:t>
      </w:r>
      <w:r w:rsidRPr="00D46E25">
        <w:rPr>
          <w:rFonts w:cs="Calibri"/>
          <w:iCs/>
          <w:color w:val="000000" w:themeColor="text1"/>
          <w:szCs w:val="24"/>
        </w:rPr>
        <w:t xml:space="preserve">. </w:t>
      </w:r>
    </w:p>
    <w:p w14:paraId="6A376749" w14:textId="6496905B" w:rsidR="00D46E25" w:rsidRDefault="00D47202" w:rsidP="00694FF7">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t xml:space="preserve">Nieosiągnięcie lub niezachowanie wskaźników produktu i/lub rezultatu </w:t>
      </w:r>
      <w:r w:rsidR="001D64F5" w:rsidRPr="00D46E25">
        <w:rPr>
          <w:rFonts w:cs="Calibri"/>
          <w:szCs w:val="24"/>
          <w:lang w:eastAsia="pl-PL"/>
        </w:rPr>
        <w:t>zgodnie z Umową</w:t>
      </w:r>
      <w:r w:rsidRPr="00D46E25">
        <w:rPr>
          <w:rFonts w:cs="Calibri"/>
          <w:szCs w:val="24"/>
          <w:lang w:eastAsia="pl-PL"/>
        </w:rPr>
        <w:t xml:space="preserve"> może oznaczać nieprawidłowość oraz skutkować </w:t>
      </w:r>
      <w:r w:rsidR="000F5347" w:rsidRPr="00D46E25">
        <w:rPr>
          <w:rFonts w:cs="Calibri"/>
          <w:szCs w:val="24"/>
          <w:lang w:eastAsia="pl-PL"/>
        </w:rPr>
        <w:t xml:space="preserve">uznaniem wydatków za niekwalifikowalne bądź </w:t>
      </w:r>
      <w:r w:rsidRPr="00D46E25">
        <w:rPr>
          <w:rFonts w:cs="Calibri"/>
          <w:szCs w:val="24"/>
          <w:lang w:eastAsia="pl-PL"/>
        </w:rPr>
        <w:t>nałożeniem korekty finansowej ustalonej zgodnie z zasadami określonymi w ust.</w:t>
      </w:r>
      <w:r w:rsidR="000938AC" w:rsidRPr="00D46E25">
        <w:rPr>
          <w:rFonts w:cs="Calibri"/>
          <w:szCs w:val="24"/>
          <w:lang w:eastAsia="pl-PL"/>
        </w:rPr>
        <w:t xml:space="preserve"> 4</w:t>
      </w:r>
      <w:r w:rsidRPr="00D46E25">
        <w:rPr>
          <w:rFonts w:cs="Calibri"/>
          <w:szCs w:val="24"/>
          <w:lang w:eastAsia="pl-PL"/>
        </w:rPr>
        <w:t xml:space="preserve">. </w:t>
      </w:r>
      <w:r w:rsidR="00206A56" w:rsidRPr="00D46E25">
        <w:rPr>
          <w:rFonts w:cs="Calibri"/>
          <w:szCs w:val="24"/>
          <w:lang w:eastAsia="pl-PL"/>
        </w:rPr>
        <w:t xml:space="preserve">Nałożenie korekty finansowej nie dotyczy wskaźników rozliczających kwotę ryczałtową lub stawkę jednostkową. </w:t>
      </w:r>
      <w:r w:rsidR="00406EDE">
        <w:rPr>
          <w:rFonts w:cs="Calibri"/>
          <w:szCs w:val="24"/>
          <w:lang w:eastAsia="pl-PL"/>
        </w:rPr>
        <w:t>DIP</w:t>
      </w:r>
      <w:r w:rsidR="00246530" w:rsidRPr="00D46E25">
        <w:rPr>
          <w:rFonts w:cs="Calibri"/>
          <w:szCs w:val="24"/>
          <w:lang w:eastAsia="pl-PL"/>
        </w:rPr>
        <w:t xml:space="preserve"> weryfikuje stopień realizacji wskaźnika na podstawie dokumentów przedłożonych przez Beneficjenta</w:t>
      </w:r>
      <w:r w:rsidR="000F5347" w:rsidRPr="00D46E25">
        <w:rPr>
          <w:rFonts w:cs="Calibri"/>
          <w:szCs w:val="24"/>
          <w:lang w:eastAsia="pl-PL"/>
        </w:rPr>
        <w:t>, a</w:t>
      </w:r>
      <w:r w:rsidR="00253104" w:rsidRPr="00D46E25">
        <w:rPr>
          <w:rFonts w:cs="Calibri"/>
          <w:szCs w:val="24"/>
          <w:lang w:eastAsia="pl-PL"/>
        </w:rPr>
        <w:t> </w:t>
      </w:r>
      <w:r w:rsidR="000F5347" w:rsidRPr="00D46E25">
        <w:rPr>
          <w:rFonts w:cs="Calibri"/>
          <w:szCs w:val="24"/>
          <w:lang w:eastAsia="pl-PL"/>
        </w:rPr>
        <w:t>także wyników kontroli/audytów Projektu.</w:t>
      </w:r>
      <w:r w:rsidR="006240C6" w:rsidRPr="00D46E25">
        <w:rPr>
          <w:rFonts w:cs="Calibri"/>
          <w:szCs w:val="24"/>
        </w:rPr>
        <w:t xml:space="preserve"> </w:t>
      </w:r>
      <w:r w:rsidR="006240C6" w:rsidRPr="00D46E25">
        <w:rPr>
          <w:rFonts w:cs="Calibri"/>
          <w:szCs w:val="24"/>
          <w:lang w:eastAsia="pl-PL"/>
        </w:rPr>
        <w:t>Uznanie wydatków za niekwalifikowalne lub nałożenie korekty finansowej wiąże się z</w:t>
      </w:r>
      <w:r w:rsidR="00A320AE" w:rsidRPr="00D46E25">
        <w:rPr>
          <w:rFonts w:cs="Calibri"/>
          <w:szCs w:val="24"/>
          <w:lang w:eastAsia="pl-PL"/>
        </w:rPr>
        <w:t> </w:t>
      </w:r>
      <w:r w:rsidR="006240C6" w:rsidRPr="00D46E25">
        <w:rPr>
          <w:rFonts w:cs="Calibri"/>
          <w:szCs w:val="24"/>
          <w:lang w:eastAsia="pl-PL"/>
        </w:rPr>
        <w:t>odpowiednim pomniejszeniem kosztów rozliczonych w sposób uproszczony według stawki ryczałtowej (jeżeli dotyczy Projektu).</w:t>
      </w:r>
    </w:p>
    <w:p w14:paraId="7A682C3A" w14:textId="4565B757" w:rsidR="00D47202" w:rsidRPr="00D46E25" w:rsidRDefault="00D47202" w:rsidP="00694FF7">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t>Nałożenie korekty finansowej nastąpi poprzez pomniejszenie wydatków</w:t>
      </w:r>
      <w:r w:rsidR="00FA3E43" w:rsidRPr="00D46E25">
        <w:rPr>
          <w:rFonts w:cs="Calibri"/>
          <w:szCs w:val="24"/>
          <w:lang w:eastAsia="pl-PL"/>
        </w:rPr>
        <w:t xml:space="preserve"> kwalifikowalnych,</w:t>
      </w:r>
      <w:r w:rsidR="00B337D8" w:rsidRPr="00D46E25">
        <w:rPr>
          <w:rFonts w:cs="Calibri"/>
          <w:szCs w:val="24"/>
          <w:lang w:eastAsia="pl-PL"/>
        </w:rPr>
        <w:t xml:space="preserve"> </w:t>
      </w:r>
      <w:r w:rsidR="00EB58C7" w:rsidRPr="00D46E25">
        <w:rPr>
          <w:rFonts w:cs="Calibri"/>
          <w:szCs w:val="24"/>
          <w:lang w:eastAsia="pl-PL"/>
        </w:rPr>
        <w:t>proporcjonalnie,</w:t>
      </w:r>
      <w:r w:rsidRPr="00D46E25">
        <w:rPr>
          <w:rFonts w:cs="Calibri"/>
          <w:szCs w:val="24"/>
          <w:lang w:eastAsia="pl-PL"/>
        </w:rPr>
        <w:t xml:space="preserve"> w zależności od stopnia nieosiągnięcia wskaźnika/-ów, przy czym:</w:t>
      </w:r>
    </w:p>
    <w:p w14:paraId="09759CCB" w14:textId="77D101CA" w:rsidR="00D47202" w:rsidRPr="00A55663" w:rsidRDefault="00D47202" w:rsidP="00694FF7">
      <w:pPr>
        <w:pStyle w:val="Akapitzlist"/>
        <w:numPr>
          <w:ilvl w:val="0"/>
          <w:numId w:val="52"/>
        </w:numPr>
        <w:contextualSpacing w:val="0"/>
        <w:jc w:val="both"/>
        <w:rPr>
          <w:rFonts w:cs="Calibri"/>
          <w:szCs w:val="24"/>
          <w:lang w:eastAsia="pl-PL"/>
        </w:rPr>
      </w:pPr>
      <w:r w:rsidRPr="00A55663">
        <w:rPr>
          <w:rFonts w:cs="Calibri"/>
          <w:szCs w:val="24"/>
          <w:lang w:eastAsia="pl-PL"/>
        </w:rPr>
        <w:t xml:space="preserve">w przypadku wskaźnika produktu, który nie został wykazany we wniosku o płatność końcową jako osiągnięty, </w:t>
      </w:r>
      <w:r w:rsidR="007B2CB7">
        <w:rPr>
          <w:rFonts w:cs="Calibri"/>
          <w:szCs w:val="24"/>
          <w:lang w:eastAsia="pl-PL"/>
        </w:rPr>
        <w:t>DIP</w:t>
      </w:r>
      <w:r w:rsidRPr="00A55663">
        <w:rPr>
          <w:rFonts w:cs="Calibri"/>
          <w:szCs w:val="24"/>
          <w:lang w:eastAsia="pl-PL"/>
        </w:rPr>
        <w:t xml:space="preserve"> przed nałożeniem korekty uwzględni indywidualne okoliczności sprawy, w tym;</w:t>
      </w:r>
    </w:p>
    <w:p w14:paraId="430E211E" w14:textId="77777777" w:rsidR="00D46E25" w:rsidRDefault="00D47202" w:rsidP="00694FF7">
      <w:pPr>
        <w:pStyle w:val="Akapitzlist"/>
        <w:numPr>
          <w:ilvl w:val="0"/>
          <w:numId w:val="53"/>
        </w:numPr>
        <w:contextualSpacing w:val="0"/>
        <w:jc w:val="both"/>
        <w:rPr>
          <w:rFonts w:eastAsia="Times New Roman" w:cs="Calibri"/>
          <w:szCs w:val="24"/>
          <w:lang w:eastAsia="pl-PL"/>
        </w:rPr>
      </w:pPr>
      <w:r w:rsidRPr="00D46E25">
        <w:rPr>
          <w:rFonts w:eastAsia="Times New Roman" w:cs="Calibri"/>
          <w:szCs w:val="24"/>
          <w:lang w:eastAsia="pl-PL"/>
        </w:rPr>
        <w:t>stopień niezrealizowania wskaźnika,</w:t>
      </w:r>
    </w:p>
    <w:p w14:paraId="797DA9D9" w14:textId="77777777" w:rsidR="00D46E25" w:rsidRPr="00D46E25" w:rsidRDefault="00D47202" w:rsidP="00694FF7">
      <w:pPr>
        <w:pStyle w:val="Akapitzlist"/>
        <w:numPr>
          <w:ilvl w:val="0"/>
          <w:numId w:val="53"/>
        </w:numPr>
        <w:contextualSpacing w:val="0"/>
        <w:jc w:val="both"/>
        <w:rPr>
          <w:rFonts w:eastAsia="Times New Roman" w:cs="Calibri"/>
          <w:szCs w:val="24"/>
          <w:lang w:eastAsia="pl-PL"/>
        </w:rPr>
      </w:pPr>
      <w:r w:rsidRPr="00D46E25">
        <w:rPr>
          <w:rFonts w:cs="Calibri"/>
          <w:szCs w:val="24"/>
          <w:lang w:eastAsia="pl-PL"/>
        </w:rPr>
        <w:t>przyczyny braku pełnej realizacji wartości docelowych wskaźnika,</w:t>
      </w:r>
    </w:p>
    <w:p w14:paraId="263BCB41" w14:textId="370C9A06" w:rsidR="00D47202" w:rsidRPr="00D46E25" w:rsidRDefault="00D47202" w:rsidP="00694FF7">
      <w:pPr>
        <w:pStyle w:val="Akapitzlist"/>
        <w:numPr>
          <w:ilvl w:val="0"/>
          <w:numId w:val="53"/>
        </w:numPr>
        <w:contextualSpacing w:val="0"/>
        <w:jc w:val="both"/>
        <w:rPr>
          <w:rFonts w:eastAsia="Times New Roman"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5EF13786" w14:textId="283E9181" w:rsidR="00D47202" w:rsidRPr="00A55663" w:rsidRDefault="00D47202" w:rsidP="00694FF7">
      <w:pPr>
        <w:pStyle w:val="Akapitzlist"/>
        <w:numPr>
          <w:ilvl w:val="0"/>
          <w:numId w:val="52"/>
        </w:numPr>
        <w:contextualSpacing w:val="0"/>
        <w:jc w:val="both"/>
        <w:rPr>
          <w:rFonts w:cs="Calibri"/>
          <w:szCs w:val="24"/>
          <w:lang w:eastAsia="pl-PL"/>
        </w:rPr>
      </w:pPr>
      <w:r w:rsidRPr="00A55663">
        <w:rPr>
          <w:rFonts w:cs="Calibri"/>
          <w:szCs w:val="24"/>
          <w:lang w:eastAsia="pl-PL"/>
        </w:rPr>
        <w:t xml:space="preserve">w przypadku wskaźnika rezultatu, którego założenia nie zostały osiągnięte, </w:t>
      </w:r>
      <w:r w:rsidR="007B2CB7">
        <w:rPr>
          <w:rFonts w:cs="Calibri"/>
          <w:szCs w:val="24"/>
          <w:lang w:eastAsia="pl-PL"/>
        </w:rPr>
        <w:t>DIP</w:t>
      </w:r>
      <w:r w:rsidRPr="00A55663">
        <w:rPr>
          <w:rFonts w:cs="Calibri"/>
          <w:szCs w:val="24"/>
          <w:lang w:eastAsia="pl-PL"/>
        </w:rPr>
        <w:t xml:space="preserve"> przed nałożeniem korekty uwzględni indywidualne okoliczności sprawy, w</w:t>
      </w:r>
      <w:r w:rsidR="00366547">
        <w:rPr>
          <w:rFonts w:cs="Calibri"/>
          <w:szCs w:val="24"/>
          <w:lang w:eastAsia="pl-PL"/>
        </w:rPr>
        <w:t> </w:t>
      </w:r>
      <w:r w:rsidRPr="00A55663">
        <w:rPr>
          <w:rFonts w:cs="Calibri"/>
          <w:szCs w:val="24"/>
          <w:lang w:eastAsia="pl-PL"/>
        </w:rPr>
        <w:t>tym:</w:t>
      </w:r>
    </w:p>
    <w:p w14:paraId="65477D3F" w14:textId="77777777" w:rsidR="00D46E25" w:rsidRDefault="00D47202" w:rsidP="00694FF7">
      <w:pPr>
        <w:pStyle w:val="Akapitzlist"/>
        <w:numPr>
          <w:ilvl w:val="0"/>
          <w:numId w:val="54"/>
        </w:numPr>
        <w:contextualSpacing w:val="0"/>
        <w:jc w:val="both"/>
        <w:rPr>
          <w:rFonts w:cs="Calibri"/>
          <w:szCs w:val="24"/>
          <w:lang w:eastAsia="pl-PL"/>
        </w:rPr>
      </w:pPr>
      <w:r w:rsidRPr="00A55663">
        <w:rPr>
          <w:rFonts w:cs="Calibri"/>
          <w:szCs w:val="24"/>
          <w:lang w:eastAsia="pl-PL"/>
        </w:rPr>
        <w:t>rodzaj niezrealizowanego wskaźnika z uwagi na specyfikę Projektu i naboru,</w:t>
      </w:r>
    </w:p>
    <w:p w14:paraId="44ABAD79" w14:textId="77777777" w:rsidR="00D46E25" w:rsidRDefault="00D47202" w:rsidP="00694FF7">
      <w:pPr>
        <w:pStyle w:val="Akapitzlist"/>
        <w:numPr>
          <w:ilvl w:val="0"/>
          <w:numId w:val="54"/>
        </w:numPr>
        <w:contextualSpacing w:val="0"/>
        <w:jc w:val="both"/>
        <w:rPr>
          <w:rFonts w:cs="Calibri"/>
          <w:szCs w:val="24"/>
          <w:lang w:eastAsia="pl-PL"/>
        </w:rPr>
      </w:pPr>
      <w:r w:rsidRPr="00D46E25">
        <w:rPr>
          <w:rFonts w:cs="Calibri"/>
          <w:szCs w:val="24"/>
          <w:lang w:eastAsia="pl-PL"/>
        </w:rPr>
        <w:t>stopień niezrealizowania wskaźnika,</w:t>
      </w:r>
    </w:p>
    <w:p w14:paraId="65675249" w14:textId="77777777" w:rsidR="00D46E25" w:rsidRDefault="00D47202" w:rsidP="00694FF7">
      <w:pPr>
        <w:pStyle w:val="Akapitzlist"/>
        <w:numPr>
          <w:ilvl w:val="0"/>
          <w:numId w:val="54"/>
        </w:numPr>
        <w:contextualSpacing w:val="0"/>
        <w:jc w:val="both"/>
        <w:rPr>
          <w:rFonts w:cs="Calibri"/>
          <w:szCs w:val="24"/>
          <w:lang w:eastAsia="pl-PL"/>
        </w:rPr>
      </w:pPr>
      <w:r w:rsidRPr="00D46E25">
        <w:rPr>
          <w:rFonts w:cs="Calibri"/>
          <w:szCs w:val="24"/>
          <w:lang w:eastAsia="pl-PL"/>
        </w:rPr>
        <w:t>przyczyny braku pełnej realizacji wartości docelowej wskaźnika,</w:t>
      </w:r>
    </w:p>
    <w:p w14:paraId="789598EB" w14:textId="20DD5089" w:rsidR="00D47202" w:rsidRPr="00D46E25" w:rsidRDefault="00D47202" w:rsidP="00694FF7">
      <w:pPr>
        <w:pStyle w:val="Akapitzlist"/>
        <w:numPr>
          <w:ilvl w:val="0"/>
          <w:numId w:val="54"/>
        </w:numPr>
        <w:contextualSpacing w:val="0"/>
        <w:jc w:val="both"/>
        <w:rPr>
          <w:rFonts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2088F6D4" w14:textId="0360C3BB" w:rsidR="00E47FE4" w:rsidRDefault="004C059B" w:rsidP="00694FF7">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t>W przypadku rażących lub notorycznych naruszeń Standardów dostępności, o których jest mowa w Wytycznych</w:t>
      </w:r>
      <w:r w:rsidRPr="00A55663">
        <w:rPr>
          <w:rFonts w:cs="Calibri"/>
          <w:szCs w:val="24"/>
          <w:lang w:eastAsia="pl-PL"/>
        </w:rPr>
        <w:t xml:space="preserve"> </w:t>
      </w:r>
      <w:r w:rsidRPr="00D46E25">
        <w:rPr>
          <w:rFonts w:cs="Calibri"/>
          <w:szCs w:val="24"/>
          <w:lang w:eastAsia="pl-PL"/>
        </w:rPr>
        <w:t xml:space="preserve">dotyczących realizacji zasad równościowych w ramach funduszy unijnych na lata </w:t>
      </w:r>
      <w:r w:rsidRPr="00D46E25">
        <w:rPr>
          <w:rFonts w:cs="Calibri"/>
          <w:szCs w:val="24"/>
          <w:lang w:eastAsia="pl-PL"/>
        </w:rPr>
        <w:lastRenderedPageBreak/>
        <w:t>2021</w:t>
      </w:r>
      <w:r w:rsidR="005A6C9E" w:rsidRPr="00D46E25">
        <w:rPr>
          <w:rFonts w:cs="Calibri"/>
          <w:szCs w:val="24"/>
          <w:lang w:eastAsia="pl-PL"/>
        </w:rPr>
        <w:t>–</w:t>
      </w:r>
      <w:r w:rsidRPr="00D46E25">
        <w:rPr>
          <w:rFonts w:cs="Calibri"/>
          <w:szCs w:val="24"/>
          <w:lang w:eastAsia="pl-PL"/>
        </w:rPr>
        <w:t>2027,</w:t>
      </w:r>
      <w:r w:rsidR="002C4F8C" w:rsidRPr="00D46E25">
        <w:rPr>
          <w:rFonts w:cs="Calibri"/>
          <w:szCs w:val="24"/>
          <w:lang w:eastAsia="pl-PL"/>
        </w:rPr>
        <w:t xml:space="preserve"> </w:t>
      </w:r>
      <w:r w:rsidRPr="00D46E25">
        <w:rPr>
          <w:rFonts w:cs="Calibri"/>
          <w:szCs w:val="24"/>
          <w:lang w:eastAsia="pl-PL"/>
        </w:rPr>
        <w:t xml:space="preserve">lub uchylania się </w:t>
      </w:r>
      <w:r w:rsidR="00F15515" w:rsidRPr="00D46E25">
        <w:rPr>
          <w:rFonts w:cs="Calibri"/>
          <w:szCs w:val="24"/>
          <w:lang w:eastAsia="pl-PL"/>
        </w:rPr>
        <w:t>B</w:t>
      </w:r>
      <w:r w:rsidRPr="00D46E25">
        <w:rPr>
          <w:rFonts w:cs="Calibri"/>
          <w:szCs w:val="24"/>
          <w:lang w:eastAsia="pl-PL"/>
        </w:rPr>
        <w:t xml:space="preserve">eneficjenta od realizacji działań naprawczych, </w:t>
      </w:r>
      <w:r w:rsidR="007B2CB7">
        <w:rPr>
          <w:rFonts w:cs="Calibri"/>
          <w:szCs w:val="24"/>
          <w:lang w:eastAsia="pl-PL"/>
        </w:rPr>
        <w:t>DIP</w:t>
      </w:r>
      <w:r w:rsidRPr="00D46E25">
        <w:rPr>
          <w:rFonts w:cs="Calibri"/>
          <w:szCs w:val="24"/>
          <w:lang w:eastAsia="pl-PL"/>
        </w:rPr>
        <w:t xml:space="preserve"> może uznać całość lub część wydatków </w:t>
      </w:r>
      <w:r w:rsidR="00D9728E" w:rsidRPr="00D46E25">
        <w:rPr>
          <w:rFonts w:cs="Calibri"/>
          <w:szCs w:val="24"/>
          <w:lang w:eastAsia="pl-PL"/>
        </w:rPr>
        <w:t>P</w:t>
      </w:r>
      <w:r w:rsidRPr="00D46E25">
        <w:rPr>
          <w:rFonts w:cs="Calibri"/>
          <w:szCs w:val="24"/>
          <w:lang w:eastAsia="pl-PL"/>
        </w:rPr>
        <w:t>rojektu za niekwalifikowalne.</w:t>
      </w:r>
      <w:r w:rsidR="008860D9" w:rsidRPr="00D46E25">
        <w:rPr>
          <w:rFonts w:cs="Calibri"/>
          <w:szCs w:val="24"/>
          <w:lang w:eastAsia="pl-PL"/>
        </w:rPr>
        <w:t xml:space="preserve"> </w:t>
      </w:r>
      <w:r w:rsidR="00554ECE" w:rsidRPr="00D46E25">
        <w:rPr>
          <w:rFonts w:cs="Calibri"/>
          <w:szCs w:val="24"/>
          <w:lang w:eastAsia="pl-PL"/>
        </w:rPr>
        <w:t>Uznanie wydatków za niekwalifikowalne wiąże się z</w:t>
      </w:r>
      <w:r w:rsidR="00BB0068" w:rsidRPr="00D46E25">
        <w:rPr>
          <w:rFonts w:cs="Calibri"/>
          <w:szCs w:val="24"/>
          <w:lang w:eastAsia="pl-PL"/>
        </w:rPr>
        <w:t> </w:t>
      </w:r>
      <w:r w:rsidR="00554ECE" w:rsidRPr="00D46E25">
        <w:rPr>
          <w:rFonts w:cs="Calibri"/>
          <w:szCs w:val="24"/>
          <w:lang w:eastAsia="pl-PL"/>
        </w:rPr>
        <w:t xml:space="preserve">odpowiednim pomniejszeniem </w:t>
      </w:r>
      <w:r w:rsidR="00554ECE" w:rsidRPr="00A55663">
        <w:rPr>
          <w:rFonts w:cs="Calibri"/>
          <w:szCs w:val="24"/>
          <w:lang w:eastAsia="pl-PL"/>
        </w:rPr>
        <w:t>kosztów rozlicz</w:t>
      </w:r>
      <w:r w:rsidR="00B77B0A" w:rsidRPr="00A55663">
        <w:rPr>
          <w:rFonts w:cs="Calibri"/>
          <w:szCs w:val="24"/>
          <w:lang w:eastAsia="pl-PL"/>
        </w:rPr>
        <w:t>a</w:t>
      </w:r>
      <w:r w:rsidR="00554ECE" w:rsidRPr="00A55663">
        <w:rPr>
          <w:rFonts w:cs="Calibri"/>
          <w:szCs w:val="24"/>
          <w:lang w:eastAsia="pl-PL"/>
        </w:rPr>
        <w:t xml:space="preserve">nych </w:t>
      </w:r>
      <w:r w:rsidR="00B77B0A" w:rsidRPr="00A55663">
        <w:rPr>
          <w:rFonts w:cs="Calibri"/>
          <w:szCs w:val="24"/>
          <w:lang w:eastAsia="pl-PL"/>
        </w:rPr>
        <w:t>w</w:t>
      </w:r>
      <w:r w:rsidR="00D46E25">
        <w:rPr>
          <w:rFonts w:cs="Calibri"/>
          <w:szCs w:val="24"/>
          <w:lang w:eastAsia="pl-PL"/>
        </w:rPr>
        <w:t> </w:t>
      </w:r>
      <w:r w:rsidR="00B77B0A" w:rsidRPr="00A55663">
        <w:rPr>
          <w:rFonts w:cs="Calibri"/>
          <w:szCs w:val="24"/>
          <w:lang w:eastAsia="pl-PL"/>
        </w:rPr>
        <w:t xml:space="preserve">sposób uproszczony </w:t>
      </w:r>
      <w:r w:rsidR="00554ECE" w:rsidRPr="00A55663">
        <w:rPr>
          <w:rFonts w:cs="Calibri"/>
          <w:szCs w:val="24"/>
          <w:lang w:eastAsia="pl-PL"/>
        </w:rPr>
        <w:t>według stawki ryczałtowej (jeżeli dotyczy Projektu).</w:t>
      </w:r>
    </w:p>
    <w:p w14:paraId="668E1557" w14:textId="469CE747" w:rsidR="00E47FE4" w:rsidRPr="00E47FE4" w:rsidRDefault="0057473D" w:rsidP="00694FF7">
      <w:pPr>
        <w:pStyle w:val="Akapitzlist"/>
        <w:numPr>
          <w:ilvl w:val="0"/>
          <w:numId w:val="51"/>
        </w:numPr>
        <w:ind w:left="284" w:hanging="284"/>
        <w:contextualSpacing w:val="0"/>
        <w:jc w:val="both"/>
        <w:rPr>
          <w:rFonts w:cs="Calibri"/>
          <w:szCs w:val="24"/>
          <w:lang w:eastAsia="pl-PL"/>
        </w:rPr>
      </w:pPr>
      <w:r w:rsidRPr="00E47FE4">
        <w:rPr>
          <w:rFonts w:cs="Calibri"/>
          <w:iCs/>
          <w:color w:val="000000" w:themeColor="text1"/>
          <w:szCs w:val="24"/>
        </w:rPr>
        <w:t>Jeżeli zostanie stwierdzone, że Beneficjent wykorzystał całość lub część dofinansowania niezgodnie z</w:t>
      </w:r>
      <w:r w:rsidR="00717E0D" w:rsidRPr="00E47FE4">
        <w:rPr>
          <w:rFonts w:cs="Calibri"/>
          <w:iCs/>
          <w:color w:val="000000" w:themeColor="text1"/>
          <w:szCs w:val="24"/>
        </w:rPr>
        <w:t> </w:t>
      </w:r>
      <w:r w:rsidRPr="00E47FE4">
        <w:rPr>
          <w:rFonts w:cs="Calibri"/>
          <w:iCs/>
          <w:color w:val="000000" w:themeColor="text1"/>
          <w:szCs w:val="24"/>
        </w:rPr>
        <w:t>przeznaczeniem, z</w:t>
      </w:r>
      <w:r w:rsidR="00253104" w:rsidRPr="00E47FE4">
        <w:rPr>
          <w:rFonts w:cs="Calibri"/>
          <w:iCs/>
          <w:color w:val="000000" w:themeColor="text1"/>
          <w:szCs w:val="24"/>
        </w:rPr>
        <w:t> </w:t>
      </w:r>
      <w:r w:rsidRPr="00E47FE4">
        <w:rPr>
          <w:rFonts w:cs="Calibri"/>
          <w:iCs/>
          <w:color w:val="000000" w:themeColor="text1"/>
          <w:szCs w:val="24"/>
        </w:rPr>
        <w:t>naruszeniem obowiązujących procedur, o których mowa w</w:t>
      </w:r>
      <w:r w:rsidR="00E47FE4">
        <w:rPr>
          <w:rFonts w:cs="Calibri"/>
          <w:iCs/>
          <w:color w:val="000000" w:themeColor="text1"/>
          <w:szCs w:val="24"/>
        </w:rPr>
        <w:t> </w:t>
      </w:r>
      <w:r w:rsidRPr="00E47FE4">
        <w:rPr>
          <w:rFonts w:cs="Calibri"/>
          <w:iCs/>
          <w:color w:val="000000" w:themeColor="text1"/>
          <w:szCs w:val="24"/>
        </w:rPr>
        <w:t>art.</w:t>
      </w:r>
      <w:r w:rsidR="00E47FE4">
        <w:rPr>
          <w:rFonts w:cs="Calibri"/>
          <w:iCs/>
          <w:color w:val="000000" w:themeColor="text1"/>
          <w:szCs w:val="24"/>
        </w:rPr>
        <w:t> </w:t>
      </w:r>
      <w:r w:rsidRPr="00E47FE4">
        <w:rPr>
          <w:rFonts w:cs="Calibri"/>
          <w:iCs/>
          <w:color w:val="000000" w:themeColor="text1"/>
          <w:szCs w:val="24"/>
        </w:rPr>
        <w:t xml:space="preserve">184 ustawy </w:t>
      </w:r>
      <w:r w:rsidR="00343692" w:rsidRPr="00E47FE4">
        <w:rPr>
          <w:rFonts w:cs="Calibri"/>
          <w:iCs/>
          <w:color w:val="000000" w:themeColor="text1"/>
          <w:szCs w:val="24"/>
        </w:rPr>
        <w:t>z</w:t>
      </w:r>
      <w:r w:rsidR="00EE6226" w:rsidRPr="00E47FE4">
        <w:rPr>
          <w:rFonts w:cs="Calibri"/>
          <w:iCs/>
          <w:color w:val="000000" w:themeColor="text1"/>
          <w:szCs w:val="24"/>
        </w:rPr>
        <w:t> </w:t>
      </w:r>
      <w:r w:rsidR="00343692" w:rsidRPr="00E47FE4">
        <w:rPr>
          <w:rFonts w:cs="Calibri"/>
          <w:iCs/>
          <w:color w:val="000000" w:themeColor="text1"/>
          <w:szCs w:val="24"/>
        </w:rPr>
        <w:t>dnia 27</w:t>
      </w:r>
      <w:r w:rsidR="004B1CDE" w:rsidRPr="00E47FE4">
        <w:rPr>
          <w:rFonts w:cs="Calibri"/>
          <w:iCs/>
          <w:color w:val="000000" w:themeColor="text1"/>
          <w:szCs w:val="24"/>
        </w:rPr>
        <w:t> </w:t>
      </w:r>
      <w:r w:rsidR="00343692" w:rsidRPr="00E47FE4">
        <w:rPr>
          <w:rFonts w:cs="Calibri"/>
          <w:iCs/>
          <w:color w:val="000000" w:themeColor="text1"/>
          <w:szCs w:val="24"/>
        </w:rPr>
        <w:t xml:space="preserve">sierpnia 2009 r. </w:t>
      </w:r>
      <w:r w:rsidRPr="00E47FE4">
        <w:rPr>
          <w:rFonts w:cs="Calibri"/>
          <w:iCs/>
          <w:color w:val="000000" w:themeColor="text1"/>
          <w:szCs w:val="24"/>
        </w:rPr>
        <w:t>o finansach publicznych, lub pobrał całość lub część dofinansowania w</w:t>
      </w:r>
      <w:r w:rsidR="00EE6226" w:rsidRPr="00E47FE4">
        <w:rPr>
          <w:rFonts w:cs="Calibri"/>
          <w:iCs/>
          <w:color w:val="000000" w:themeColor="text1"/>
          <w:szCs w:val="24"/>
        </w:rPr>
        <w:t> </w:t>
      </w:r>
      <w:r w:rsidRPr="00E47FE4">
        <w:rPr>
          <w:rFonts w:cs="Calibri"/>
          <w:iCs/>
          <w:color w:val="000000" w:themeColor="text1"/>
          <w:szCs w:val="24"/>
        </w:rPr>
        <w:t>sposób nienależny lub w nadmiernej wysokości, Beneficjent zobowiązany jest do zwrotu tych środków wraz z odsetkami, stosownie do zapisów art. 207 ustawy o</w:t>
      </w:r>
      <w:r w:rsidR="00366547">
        <w:rPr>
          <w:rFonts w:cs="Calibri"/>
          <w:iCs/>
          <w:color w:val="000000" w:themeColor="text1"/>
          <w:szCs w:val="24"/>
        </w:rPr>
        <w:t> </w:t>
      </w:r>
      <w:r w:rsidRPr="00E47FE4">
        <w:rPr>
          <w:rFonts w:cs="Calibri"/>
          <w:iCs/>
          <w:color w:val="000000" w:themeColor="text1"/>
          <w:szCs w:val="24"/>
        </w:rPr>
        <w:t xml:space="preserve">finansach publicznych. </w:t>
      </w:r>
    </w:p>
    <w:p w14:paraId="2B911BDD" w14:textId="602B1BB6" w:rsidR="00717E0D" w:rsidRPr="00E47FE4" w:rsidRDefault="0057473D" w:rsidP="00694FF7">
      <w:pPr>
        <w:pStyle w:val="Akapitzlist"/>
        <w:numPr>
          <w:ilvl w:val="0"/>
          <w:numId w:val="51"/>
        </w:numPr>
        <w:ind w:left="284" w:hanging="284"/>
        <w:contextualSpacing w:val="0"/>
        <w:jc w:val="both"/>
        <w:rPr>
          <w:rFonts w:cs="Calibri"/>
          <w:szCs w:val="24"/>
          <w:lang w:eastAsia="pl-PL"/>
        </w:rPr>
      </w:pPr>
      <w:r w:rsidRPr="00E47FE4">
        <w:rPr>
          <w:rFonts w:cs="Calibri"/>
          <w:iCs/>
          <w:color w:val="000000" w:themeColor="text1"/>
          <w:szCs w:val="24"/>
        </w:rPr>
        <w:t xml:space="preserve">Beneficjent zobowiązany jest do </w:t>
      </w:r>
      <w:r w:rsidR="00E84554" w:rsidRPr="00E47FE4">
        <w:rPr>
          <w:rFonts w:cs="Calibri"/>
          <w:iCs/>
          <w:color w:val="000000" w:themeColor="text1"/>
          <w:szCs w:val="24"/>
        </w:rPr>
        <w:t xml:space="preserve">zwrotu środków w klasyfikacji budżetowej, w jakiej otrzymał dofinansowanie oraz </w:t>
      </w:r>
      <w:r w:rsidRPr="00E47FE4">
        <w:rPr>
          <w:rFonts w:cs="Calibri"/>
          <w:iCs/>
          <w:color w:val="000000" w:themeColor="text1"/>
          <w:szCs w:val="24"/>
        </w:rPr>
        <w:t>pisemnego</w:t>
      </w:r>
      <w:r w:rsidR="00057104" w:rsidRPr="00E47FE4">
        <w:rPr>
          <w:rFonts w:cs="Calibri"/>
          <w:iCs/>
          <w:color w:val="000000" w:themeColor="text1"/>
          <w:szCs w:val="24"/>
        </w:rPr>
        <w:t xml:space="preserve"> </w:t>
      </w:r>
      <w:r w:rsidRPr="00E47FE4">
        <w:rPr>
          <w:rFonts w:cs="Calibri"/>
          <w:iCs/>
          <w:color w:val="000000" w:themeColor="text1"/>
          <w:szCs w:val="24"/>
        </w:rPr>
        <w:t xml:space="preserve">poinformowania </w:t>
      </w:r>
      <w:r w:rsidR="007B2CB7">
        <w:rPr>
          <w:rFonts w:cs="Calibri"/>
          <w:iCs/>
          <w:color w:val="000000" w:themeColor="text1"/>
          <w:szCs w:val="24"/>
        </w:rPr>
        <w:t>DIP</w:t>
      </w:r>
      <w:r w:rsidRPr="00E47FE4">
        <w:rPr>
          <w:rFonts w:cs="Calibri"/>
          <w:iCs/>
          <w:color w:val="000000" w:themeColor="text1"/>
          <w:szCs w:val="24"/>
        </w:rPr>
        <w:t xml:space="preserve"> o dokonanym zwrocie środków</w:t>
      </w:r>
      <w:r w:rsidR="00E84554" w:rsidRPr="00E47FE4">
        <w:rPr>
          <w:rFonts w:cs="Calibri"/>
          <w:iCs/>
          <w:color w:val="000000" w:themeColor="text1"/>
          <w:szCs w:val="24"/>
        </w:rPr>
        <w:t>. Informacja powinna zawierać: kwotę</w:t>
      </w:r>
      <w:r w:rsidRPr="00E47FE4">
        <w:rPr>
          <w:rFonts w:cs="Calibri"/>
          <w:iCs/>
          <w:color w:val="000000" w:themeColor="text1"/>
          <w:szCs w:val="24"/>
        </w:rPr>
        <w:t xml:space="preserve"> </w:t>
      </w:r>
      <w:r w:rsidR="00E84554" w:rsidRPr="00E47FE4">
        <w:rPr>
          <w:rFonts w:cs="Calibri"/>
          <w:iCs/>
          <w:color w:val="000000" w:themeColor="text1"/>
          <w:szCs w:val="24"/>
        </w:rPr>
        <w:t>należności głównej</w:t>
      </w:r>
      <w:r w:rsidR="007F4734" w:rsidRPr="00E47FE4">
        <w:rPr>
          <w:rFonts w:cs="Calibri"/>
          <w:iCs/>
          <w:color w:val="000000" w:themeColor="text1"/>
          <w:szCs w:val="24"/>
        </w:rPr>
        <w:t xml:space="preserve"> i</w:t>
      </w:r>
      <w:r w:rsidR="00E84554" w:rsidRPr="00E47FE4">
        <w:rPr>
          <w:rFonts w:cs="Calibri"/>
          <w:iCs/>
          <w:color w:val="000000" w:themeColor="text1"/>
          <w:szCs w:val="24"/>
        </w:rPr>
        <w:t xml:space="preserve"> </w:t>
      </w:r>
      <w:r w:rsidR="00F73318" w:rsidRPr="00E47FE4">
        <w:rPr>
          <w:rFonts w:cs="Calibri"/>
          <w:iCs/>
          <w:color w:val="000000" w:themeColor="text1"/>
          <w:szCs w:val="24"/>
        </w:rPr>
        <w:t xml:space="preserve">należnych </w:t>
      </w:r>
      <w:r w:rsidR="00F67963" w:rsidRPr="00E47FE4">
        <w:rPr>
          <w:rFonts w:cs="Calibri"/>
          <w:iCs/>
          <w:color w:val="000000" w:themeColor="text1"/>
          <w:szCs w:val="24"/>
        </w:rPr>
        <w:t>odsetek</w:t>
      </w:r>
      <w:r w:rsidRPr="00E47FE4">
        <w:rPr>
          <w:rFonts w:cs="Calibri"/>
          <w:iCs/>
          <w:color w:val="000000" w:themeColor="text1"/>
          <w:szCs w:val="24"/>
        </w:rPr>
        <w:t>,</w:t>
      </w:r>
      <w:r w:rsidR="007F4734" w:rsidRPr="00E47FE4">
        <w:rPr>
          <w:rFonts w:cs="Calibri"/>
          <w:iCs/>
          <w:color w:val="000000" w:themeColor="text1"/>
          <w:szCs w:val="24"/>
        </w:rPr>
        <w:t xml:space="preserve"> </w:t>
      </w:r>
      <w:r w:rsidR="00F67963" w:rsidRPr="00E47FE4">
        <w:rPr>
          <w:rFonts w:cs="Calibri"/>
          <w:iCs/>
          <w:color w:val="000000" w:themeColor="text1"/>
          <w:szCs w:val="24"/>
        </w:rPr>
        <w:t xml:space="preserve">klasyfikację budżetową zwróconych środków, </w:t>
      </w:r>
      <w:r w:rsidRPr="00E47FE4">
        <w:rPr>
          <w:rFonts w:cs="Calibri"/>
          <w:iCs/>
          <w:color w:val="000000" w:themeColor="text1"/>
          <w:szCs w:val="24"/>
        </w:rPr>
        <w:t>a także dat</w:t>
      </w:r>
      <w:r w:rsidR="00F67963" w:rsidRPr="00E47FE4">
        <w:rPr>
          <w:rFonts w:cs="Calibri"/>
          <w:iCs/>
          <w:color w:val="000000" w:themeColor="text1"/>
          <w:szCs w:val="24"/>
        </w:rPr>
        <w:t>ę</w:t>
      </w:r>
      <w:r w:rsidRPr="00E47FE4">
        <w:rPr>
          <w:rFonts w:cs="Calibri"/>
          <w:iCs/>
          <w:color w:val="000000" w:themeColor="text1"/>
          <w:szCs w:val="24"/>
        </w:rPr>
        <w:t xml:space="preserve"> </w:t>
      </w:r>
      <w:r w:rsidR="0010087F" w:rsidRPr="00E47FE4">
        <w:rPr>
          <w:rFonts w:cs="Calibri"/>
          <w:iCs/>
          <w:color w:val="000000" w:themeColor="text1"/>
          <w:szCs w:val="24"/>
        </w:rPr>
        <w:t xml:space="preserve">ich </w:t>
      </w:r>
      <w:r w:rsidRPr="00E47FE4">
        <w:rPr>
          <w:rFonts w:cs="Calibri"/>
          <w:iCs/>
          <w:color w:val="000000" w:themeColor="text1"/>
          <w:szCs w:val="24"/>
        </w:rPr>
        <w:t xml:space="preserve">zwrotu. Przez dzień zwrotu środków rozumie się datę obciążenia rachunku płatniczego Beneficjenta/datę wpłaty gotówki na rachunek </w:t>
      </w:r>
      <w:r w:rsidR="007B2CB7">
        <w:rPr>
          <w:rFonts w:cs="Calibri"/>
          <w:iCs/>
          <w:color w:val="000000" w:themeColor="text1"/>
          <w:szCs w:val="24"/>
        </w:rPr>
        <w:t>DIP</w:t>
      </w:r>
      <w:r w:rsidRPr="00E47FE4">
        <w:rPr>
          <w:rFonts w:cs="Calibri"/>
          <w:iCs/>
          <w:color w:val="000000" w:themeColor="text1"/>
          <w:szCs w:val="24"/>
        </w:rPr>
        <w:t xml:space="preserve"> dla zwrotu środków, o</w:t>
      </w:r>
      <w:r w:rsidR="007F4734" w:rsidRPr="00E47FE4">
        <w:rPr>
          <w:rFonts w:cs="Calibri"/>
          <w:iCs/>
          <w:color w:val="000000" w:themeColor="text1"/>
          <w:szCs w:val="24"/>
        </w:rPr>
        <w:t> </w:t>
      </w:r>
      <w:r w:rsidRPr="00E47FE4">
        <w:rPr>
          <w:rFonts w:cs="Calibri"/>
          <w:iCs/>
          <w:color w:val="000000" w:themeColor="text1"/>
          <w:szCs w:val="24"/>
        </w:rPr>
        <w:t xml:space="preserve">którym mowa w § 1 </w:t>
      </w:r>
      <w:r w:rsidR="0053396A" w:rsidRPr="00E47FE4">
        <w:rPr>
          <w:rFonts w:cs="Calibri"/>
          <w:iCs/>
          <w:color w:val="000000" w:themeColor="text1"/>
          <w:szCs w:val="24"/>
        </w:rPr>
        <w:t>pkt</w:t>
      </w:r>
      <w:r w:rsidRPr="00E47FE4">
        <w:rPr>
          <w:rFonts w:cs="Calibri"/>
          <w:iCs/>
          <w:color w:val="000000" w:themeColor="text1"/>
          <w:szCs w:val="24"/>
        </w:rPr>
        <w:t xml:space="preserve"> </w:t>
      </w:r>
      <w:r w:rsidR="003523ED" w:rsidRPr="00E47FE4">
        <w:rPr>
          <w:rFonts w:cs="Calibri"/>
          <w:iCs/>
          <w:color w:val="000000" w:themeColor="text1"/>
          <w:szCs w:val="24"/>
        </w:rPr>
        <w:t>1</w:t>
      </w:r>
      <w:r w:rsidR="00D91E0D">
        <w:rPr>
          <w:rFonts w:cs="Calibri"/>
          <w:iCs/>
          <w:color w:val="000000" w:themeColor="text1"/>
          <w:szCs w:val="24"/>
        </w:rPr>
        <w:t>5</w:t>
      </w:r>
      <w:r w:rsidR="003523ED" w:rsidRPr="00E47FE4">
        <w:rPr>
          <w:rFonts w:cs="Calibri"/>
          <w:iCs/>
          <w:color w:val="000000" w:themeColor="text1"/>
          <w:szCs w:val="24"/>
        </w:rPr>
        <w:t xml:space="preserve"> </w:t>
      </w:r>
      <w:r w:rsidR="00717E0D" w:rsidRPr="00E47FE4">
        <w:rPr>
          <w:rFonts w:cs="Calibri"/>
          <w:iCs/>
          <w:color w:val="000000" w:themeColor="text1"/>
          <w:szCs w:val="24"/>
        </w:rPr>
        <w:t>Umowy</w:t>
      </w:r>
      <w:r w:rsidRPr="00E47FE4">
        <w:rPr>
          <w:rFonts w:cs="Calibri"/>
          <w:iCs/>
          <w:color w:val="000000" w:themeColor="text1"/>
          <w:szCs w:val="24"/>
        </w:rPr>
        <w:t>.</w:t>
      </w:r>
      <w:r w:rsidR="00717E0D" w:rsidRPr="00E47FE4">
        <w:rPr>
          <w:rFonts w:cs="Calibri"/>
          <w:iCs/>
          <w:color w:val="000000" w:themeColor="text1"/>
          <w:szCs w:val="24"/>
        </w:rPr>
        <w:t xml:space="preserve"> </w:t>
      </w:r>
      <w:r w:rsidRPr="00E47FE4">
        <w:rPr>
          <w:rFonts w:cs="Calibri"/>
          <w:iCs/>
          <w:color w:val="000000" w:themeColor="text1"/>
          <w:szCs w:val="24"/>
        </w:rPr>
        <w:t>Na potwierdzenie dokonanego zwrotu środków Beneficjent załącza potwierdzenie dokonania przelewu/wpłaty gotówki.</w:t>
      </w:r>
    </w:p>
    <w:p w14:paraId="09F5B7EF" w14:textId="050AA091" w:rsidR="00630104" w:rsidRPr="00CA06F9" w:rsidRDefault="00256D7E" w:rsidP="00E47FE4">
      <w:pPr>
        <w:pStyle w:val="Nagwek1"/>
        <w:spacing w:before="360" w:after="120"/>
        <w:ind w:left="0" w:firstLine="0"/>
        <w:jc w:val="center"/>
        <w:rPr>
          <w:rFonts w:cs="Calibri"/>
          <w:szCs w:val="24"/>
        </w:rPr>
      </w:pPr>
      <w:bookmarkStart w:id="85" w:name="_Hlk126740184"/>
      <w:r w:rsidRPr="00CA06F9">
        <w:rPr>
          <w:rFonts w:cs="Calibri"/>
          <w:szCs w:val="24"/>
        </w:rPr>
        <w:t>Komunikacja i widoczność</w:t>
      </w:r>
      <w:r w:rsidR="00E57AD4" w:rsidRPr="00CA06F9">
        <w:rPr>
          <w:rFonts w:cs="Calibri"/>
          <w:szCs w:val="24"/>
        </w:rPr>
        <w:t xml:space="preserve"> </w:t>
      </w:r>
      <w:r w:rsidR="00756EC1" w:rsidRPr="00CA06F9">
        <w:rPr>
          <w:rFonts w:cs="Calibri"/>
          <w:szCs w:val="24"/>
        </w:rPr>
        <w:t>– obowiązki informacyjne i promocyjne</w:t>
      </w:r>
    </w:p>
    <w:p w14:paraId="6403BBEE" w14:textId="15201292" w:rsidR="00E93088" w:rsidRPr="00A55663" w:rsidRDefault="006A2098" w:rsidP="00E47FE4">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2</w:t>
      </w:r>
    </w:p>
    <w:p w14:paraId="2DD2961A" w14:textId="0B1B49D3" w:rsidR="00E47FE4" w:rsidRDefault="009E766D" w:rsidP="00694FF7">
      <w:pPr>
        <w:pStyle w:val="Akapitzlist"/>
        <w:numPr>
          <w:ilvl w:val="0"/>
          <w:numId w:val="55"/>
        </w:numPr>
        <w:spacing w:before="120"/>
        <w:ind w:left="284" w:hanging="284"/>
        <w:contextualSpacing w:val="0"/>
        <w:jc w:val="both"/>
        <w:rPr>
          <w:rFonts w:cs="Calibri"/>
          <w:iCs/>
          <w:color w:val="000000" w:themeColor="text1"/>
          <w:szCs w:val="24"/>
        </w:rPr>
      </w:pPr>
      <w:r w:rsidRPr="00E47FE4">
        <w:rPr>
          <w:rFonts w:cs="Calibri"/>
          <w:iCs/>
          <w:color w:val="000000" w:themeColor="text1"/>
          <w:szCs w:val="24"/>
        </w:rPr>
        <w:t>Beneficjent jest zobowiązany do wypełniania obowiązków informacyjnych i promocyjnych, w</w:t>
      </w:r>
      <w:r w:rsidR="00F31E2F">
        <w:rPr>
          <w:rFonts w:cs="Calibri"/>
          <w:iCs/>
          <w:color w:val="000000" w:themeColor="text1"/>
          <w:szCs w:val="24"/>
        </w:rPr>
        <w:t> </w:t>
      </w:r>
      <w:r w:rsidRPr="00E47FE4">
        <w:rPr>
          <w:rFonts w:cs="Calibri"/>
          <w:iCs/>
          <w:color w:val="000000" w:themeColor="text1"/>
          <w:szCs w:val="24"/>
        </w:rPr>
        <w:t>tym informowania społeczeństwa o dofinansowaniu Projektu przez Unię Europejską, zgodnie z</w:t>
      </w:r>
      <w:r w:rsidR="00FE188A" w:rsidRPr="00E47FE4">
        <w:rPr>
          <w:rFonts w:cs="Calibri"/>
          <w:iCs/>
          <w:color w:val="000000" w:themeColor="text1"/>
          <w:szCs w:val="24"/>
        </w:rPr>
        <w:t> </w:t>
      </w:r>
      <w:r w:rsidRPr="00E47FE4">
        <w:rPr>
          <w:rFonts w:cs="Calibri"/>
          <w:iCs/>
          <w:color w:val="000000" w:themeColor="text1"/>
          <w:szCs w:val="24"/>
        </w:rPr>
        <w:t xml:space="preserve">rozporządzeniem ogólnym (w szczególności z załącznikiem IX </w:t>
      </w:r>
      <w:r w:rsidR="00914C81" w:rsidRPr="00E47FE4">
        <w:rPr>
          <w:rFonts w:cs="Calibri"/>
          <w:iCs/>
          <w:color w:val="000000" w:themeColor="text1"/>
          <w:szCs w:val="24"/>
        </w:rPr>
        <w:t>-</w:t>
      </w:r>
      <w:r w:rsidRPr="00E47FE4">
        <w:rPr>
          <w:rFonts w:cs="Calibri"/>
          <w:iCs/>
          <w:color w:val="000000" w:themeColor="text1"/>
          <w:szCs w:val="24"/>
        </w:rPr>
        <w:t xml:space="preserve"> Komunikacja i Widoczność) oraz zgodnie z</w:t>
      </w:r>
      <w:r w:rsidR="00FE188A" w:rsidRPr="00E47FE4">
        <w:rPr>
          <w:rFonts w:cs="Calibri"/>
          <w:iCs/>
          <w:color w:val="000000" w:themeColor="text1"/>
          <w:szCs w:val="24"/>
        </w:rPr>
        <w:t> </w:t>
      </w:r>
      <w:r w:rsidRPr="00E47FE4">
        <w:rPr>
          <w:rFonts w:cs="Calibri"/>
          <w:iCs/>
          <w:color w:val="000000" w:themeColor="text1"/>
          <w:szCs w:val="24"/>
        </w:rPr>
        <w:t>Załącznikiem nr 11 do Umowy.</w:t>
      </w:r>
    </w:p>
    <w:p w14:paraId="6E0E7B22" w14:textId="6B8D7BC8" w:rsidR="009E766D" w:rsidRPr="00E47FE4" w:rsidRDefault="009E766D" w:rsidP="00694FF7">
      <w:pPr>
        <w:pStyle w:val="Akapitzlist"/>
        <w:numPr>
          <w:ilvl w:val="0"/>
          <w:numId w:val="55"/>
        </w:numPr>
        <w:ind w:left="284" w:hanging="284"/>
        <w:contextualSpacing w:val="0"/>
        <w:jc w:val="both"/>
        <w:rPr>
          <w:rFonts w:cs="Calibri"/>
          <w:iCs/>
          <w:color w:val="000000" w:themeColor="text1"/>
          <w:szCs w:val="24"/>
        </w:rPr>
      </w:pPr>
      <w:r w:rsidRPr="00E47FE4">
        <w:rPr>
          <w:rFonts w:eastAsia="Calibri" w:cs="Calibri"/>
          <w:szCs w:val="24"/>
        </w:rPr>
        <w:t>W okresie realizacji Projektu, o którym mowa w § 3 ust. 1 Umowy Beneficjent jest zobowiązany do:</w:t>
      </w:r>
    </w:p>
    <w:p w14:paraId="3C96A90F" w14:textId="1DF958B3" w:rsidR="009E766D" w:rsidRPr="00897258" w:rsidRDefault="009E766D" w:rsidP="00694FF7">
      <w:pPr>
        <w:pStyle w:val="Akapitzlist"/>
        <w:numPr>
          <w:ilvl w:val="0"/>
          <w:numId w:val="56"/>
        </w:numPr>
        <w:contextualSpacing w:val="0"/>
        <w:jc w:val="both"/>
        <w:rPr>
          <w:rFonts w:cs="Calibri"/>
          <w:szCs w:val="24"/>
          <w:lang w:eastAsia="pl-PL"/>
        </w:rPr>
      </w:pPr>
      <w:r w:rsidRPr="00897258">
        <w:rPr>
          <w:rFonts w:cs="Calibri"/>
          <w:szCs w:val="24"/>
          <w:lang w:eastAsia="pl-PL"/>
        </w:rPr>
        <w:t>umieszczania w widoczny sposób znaku Funduszy Europejskich, znaku barw Rzeczypospolitej Polskiej (jeśli dotyczy; wersja pełnokolorowa),znaku Unii Europejskiej i</w:t>
      </w:r>
      <w:r w:rsidR="000B0D9C">
        <w:rPr>
          <w:rFonts w:cs="Calibri"/>
          <w:szCs w:val="24"/>
          <w:lang w:eastAsia="pl-PL"/>
        </w:rPr>
        <w:t> </w:t>
      </w:r>
      <w:r w:rsidRPr="00897258">
        <w:rPr>
          <w:rFonts w:cs="Calibri"/>
          <w:szCs w:val="24"/>
          <w:lang w:eastAsia="pl-PL"/>
        </w:rPr>
        <w:t>herbu województwa z</w:t>
      </w:r>
      <w:r w:rsidR="00FE188A" w:rsidRPr="00897258">
        <w:rPr>
          <w:rFonts w:cs="Calibri"/>
          <w:szCs w:val="24"/>
          <w:lang w:eastAsia="pl-PL"/>
        </w:rPr>
        <w:t> </w:t>
      </w:r>
      <w:r w:rsidRPr="00897258">
        <w:rPr>
          <w:rFonts w:cs="Calibri"/>
          <w:szCs w:val="24"/>
          <w:lang w:eastAsia="pl-PL"/>
        </w:rPr>
        <w:t>napisem „Dolny Śląsk”:</w:t>
      </w:r>
    </w:p>
    <w:p w14:paraId="60381E46" w14:textId="77777777" w:rsidR="00897258" w:rsidRDefault="005572F4" w:rsidP="00694FF7">
      <w:pPr>
        <w:pStyle w:val="Akapitzlist"/>
        <w:numPr>
          <w:ilvl w:val="0"/>
          <w:numId w:val="57"/>
        </w:numPr>
        <w:ind w:left="1423" w:hanging="357"/>
        <w:contextualSpacing w:val="0"/>
        <w:jc w:val="both"/>
        <w:rPr>
          <w:rFonts w:cs="Calibri"/>
          <w:szCs w:val="24"/>
          <w:lang w:eastAsia="pl-PL"/>
        </w:rPr>
      </w:pPr>
      <w:r w:rsidRPr="00897258">
        <w:rPr>
          <w:rFonts w:cs="Calibri"/>
          <w:szCs w:val="24"/>
          <w:lang w:eastAsia="pl-PL"/>
        </w:rPr>
        <w:t xml:space="preserve">podczas </w:t>
      </w:r>
      <w:r w:rsidR="009E766D" w:rsidRPr="00897258">
        <w:rPr>
          <w:rFonts w:cs="Calibri"/>
          <w:szCs w:val="24"/>
          <w:lang w:eastAsia="pl-PL"/>
        </w:rPr>
        <w:t>wszystkich prowadzonych działa</w:t>
      </w:r>
      <w:r w:rsidRPr="00897258">
        <w:rPr>
          <w:rFonts w:cs="Calibri"/>
          <w:szCs w:val="24"/>
          <w:lang w:eastAsia="pl-PL"/>
        </w:rPr>
        <w:t>ń</w:t>
      </w:r>
      <w:r w:rsidR="009E766D" w:rsidRPr="00897258">
        <w:rPr>
          <w:rFonts w:cs="Calibri"/>
          <w:szCs w:val="24"/>
          <w:lang w:eastAsia="pl-PL"/>
        </w:rPr>
        <w:t xml:space="preserve"> informacyjnych i promocyjnych dotyczących Projektu,</w:t>
      </w:r>
    </w:p>
    <w:p w14:paraId="741D7FD6" w14:textId="77777777" w:rsidR="00897258" w:rsidRPr="00897258" w:rsidRDefault="00E53066" w:rsidP="00694FF7">
      <w:pPr>
        <w:pStyle w:val="Akapitzlist"/>
        <w:numPr>
          <w:ilvl w:val="0"/>
          <w:numId w:val="57"/>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(m.in. produkty drukowane lub cyfrowe) podawanych do wiadomości publicznej,</w:t>
      </w:r>
    </w:p>
    <w:p w14:paraId="1DED1B0E" w14:textId="5487621A" w:rsidR="00897258" w:rsidRPr="00897258" w:rsidRDefault="00E53066" w:rsidP="00694FF7">
      <w:pPr>
        <w:pStyle w:val="Akapitzlist"/>
        <w:numPr>
          <w:ilvl w:val="0"/>
          <w:numId w:val="57"/>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dla osób i podmiotów uczestniczących w</w:t>
      </w:r>
      <w:r w:rsidR="00897258">
        <w:rPr>
          <w:rFonts w:eastAsia="Calibri" w:cs="Calibri"/>
          <w:szCs w:val="24"/>
        </w:rPr>
        <w:t> </w:t>
      </w:r>
      <w:r w:rsidR="009E766D" w:rsidRPr="00897258">
        <w:rPr>
          <w:rFonts w:eastAsia="Calibri" w:cs="Calibri"/>
          <w:szCs w:val="24"/>
        </w:rPr>
        <w:t>Projekcie,</w:t>
      </w:r>
    </w:p>
    <w:p w14:paraId="40C6B430" w14:textId="04C8DF76" w:rsidR="009E766D" w:rsidRPr="00897258" w:rsidRDefault="00E53066" w:rsidP="00694FF7">
      <w:pPr>
        <w:pStyle w:val="Akapitzlist"/>
        <w:numPr>
          <w:ilvl w:val="0"/>
          <w:numId w:val="57"/>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produktach, sprzęcie, pojazdach, aparaturze itp., powstałych lub zakupionych z</w:t>
      </w:r>
      <w:r w:rsidR="00897258">
        <w:rPr>
          <w:rFonts w:eastAsia="Calibri" w:cs="Calibri"/>
          <w:szCs w:val="24"/>
        </w:rPr>
        <w:t> </w:t>
      </w:r>
      <w:r w:rsidR="009E766D" w:rsidRPr="00897258">
        <w:rPr>
          <w:rFonts w:eastAsia="Calibri" w:cs="Calibri"/>
          <w:szCs w:val="24"/>
        </w:rPr>
        <w:t>Projektu, poprzez umieszczenie trwałego oznakowania w postaci naklejek.</w:t>
      </w:r>
    </w:p>
    <w:p w14:paraId="21FB7054" w14:textId="77777777" w:rsidR="009E766D" w:rsidRPr="00897258" w:rsidRDefault="009E766D" w:rsidP="00694FF7">
      <w:pPr>
        <w:pStyle w:val="Akapitzlist"/>
        <w:numPr>
          <w:ilvl w:val="0"/>
          <w:numId w:val="56"/>
        </w:numPr>
        <w:contextualSpacing w:val="0"/>
        <w:jc w:val="both"/>
        <w:rPr>
          <w:rFonts w:cs="Calibri"/>
          <w:szCs w:val="24"/>
          <w:lang w:eastAsia="pl-PL"/>
        </w:rPr>
      </w:pPr>
      <w:r w:rsidRPr="00897258">
        <w:rPr>
          <w:rFonts w:cs="Calibri"/>
          <w:szCs w:val="24"/>
          <w:lang w:eastAsia="pl-PL"/>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235A9080" w14:textId="2C0AA9BB" w:rsidR="00897258" w:rsidRDefault="009E766D" w:rsidP="00694FF7">
      <w:pPr>
        <w:pStyle w:val="Akapitzlist"/>
        <w:numPr>
          <w:ilvl w:val="0"/>
          <w:numId w:val="58"/>
        </w:numPr>
        <w:contextualSpacing w:val="0"/>
        <w:jc w:val="both"/>
        <w:rPr>
          <w:rFonts w:eastAsia="Calibri" w:cs="Calibri"/>
          <w:szCs w:val="24"/>
        </w:rPr>
      </w:pPr>
      <w:r w:rsidRPr="00A55663">
        <w:rPr>
          <w:rFonts w:eastAsia="Calibri" w:cs="Calibri"/>
          <w:szCs w:val="24"/>
        </w:rPr>
        <w:lastRenderedPageBreak/>
        <w:t xml:space="preserve">Projektu wspieranego z Europejskiego Funduszu Rozwoju Regionalnego, którego </w:t>
      </w:r>
      <w:r w:rsidR="00EC356B" w:rsidRPr="00A55663">
        <w:rPr>
          <w:rFonts w:eastAsia="Calibri" w:cs="Calibri"/>
          <w:szCs w:val="24"/>
        </w:rPr>
        <w:t xml:space="preserve">całkowity </w:t>
      </w:r>
      <w:r w:rsidRPr="00A55663">
        <w:rPr>
          <w:rFonts w:eastAsia="Calibri" w:cs="Calibri"/>
          <w:szCs w:val="24"/>
        </w:rPr>
        <w:t xml:space="preserve">koszt przekracza 500 000 EUR, </w:t>
      </w:r>
    </w:p>
    <w:p w14:paraId="16392118" w14:textId="2D2FD79A" w:rsidR="009E766D" w:rsidRPr="00897258" w:rsidRDefault="009E766D" w:rsidP="00694FF7">
      <w:pPr>
        <w:pStyle w:val="Akapitzlist"/>
        <w:numPr>
          <w:ilvl w:val="0"/>
          <w:numId w:val="58"/>
        </w:numPr>
        <w:contextualSpacing w:val="0"/>
        <w:jc w:val="both"/>
        <w:rPr>
          <w:rFonts w:eastAsia="Calibri" w:cs="Calibri"/>
          <w:szCs w:val="24"/>
        </w:rPr>
      </w:pPr>
      <w:r w:rsidRPr="00897258">
        <w:rPr>
          <w:rFonts w:eastAsia="Calibri" w:cs="Calibri"/>
          <w:szCs w:val="24"/>
        </w:rPr>
        <w:t xml:space="preserve">Projektu wspieranego z </w:t>
      </w:r>
      <w:bookmarkStart w:id="86" w:name="_Hlk124853353"/>
      <w:r w:rsidRPr="00897258">
        <w:rPr>
          <w:rFonts w:eastAsia="Calibri" w:cs="Calibri"/>
          <w:szCs w:val="24"/>
        </w:rPr>
        <w:t>Funduszu na rzecz Sprawiedliwej Transformacji</w:t>
      </w:r>
      <w:bookmarkEnd w:id="86"/>
      <w:r w:rsidRPr="00897258">
        <w:rPr>
          <w:rFonts w:eastAsia="Calibri" w:cs="Calibri"/>
          <w:szCs w:val="24"/>
        </w:rPr>
        <w:t>, którego</w:t>
      </w:r>
      <w:r w:rsidR="006644CC">
        <w:rPr>
          <w:rFonts w:eastAsia="Calibri" w:cs="Calibri"/>
          <w:szCs w:val="24"/>
        </w:rPr>
        <w:t xml:space="preserve"> </w:t>
      </w:r>
      <w:r w:rsidR="00EC356B" w:rsidRPr="00897258">
        <w:rPr>
          <w:rFonts w:eastAsia="Calibri" w:cs="Calibri"/>
          <w:szCs w:val="24"/>
        </w:rPr>
        <w:t xml:space="preserve">całkowity </w:t>
      </w:r>
      <w:r w:rsidRPr="00897258">
        <w:rPr>
          <w:rFonts w:eastAsia="Calibri" w:cs="Calibri"/>
          <w:szCs w:val="24"/>
        </w:rPr>
        <w:t>koszt przekracza 100 000 EUR.</w:t>
      </w:r>
      <w:r w:rsidRPr="00A55663">
        <w:rPr>
          <w:vertAlign w:val="superscript"/>
        </w:rPr>
        <w:footnoteReference w:id="16"/>
      </w:r>
      <w:r w:rsidRPr="00897258">
        <w:rPr>
          <w:rFonts w:eastAsia="Calibri" w:cs="Calibri"/>
          <w:szCs w:val="24"/>
        </w:rPr>
        <w:t xml:space="preserve"> </w:t>
      </w:r>
    </w:p>
    <w:p w14:paraId="28B742D4" w14:textId="423FE293" w:rsidR="009E766D" w:rsidRPr="00897258" w:rsidRDefault="009E766D" w:rsidP="00CB756A">
      <w:pPr>
        <w:ind w:left="737" w:firstLine="0"/>
        <w:jc w:val="both"/>
        <w:rPr>
          <w:rFonts w:eastAsia="Calibri" w:cs="Calibri"/>
          <w:szCs w:val="24"/>
        </w:rPr>
      </w:pPr>
      <w:r w:rsidRPr="00897258">
        <w:rPr>
          <w:rFonts w:eastAsia="Calibri" w:cs="Calibri"/>
          <w:szCs w:val="24"/>
        </w:rPr>
        <w:t xml:space="preserve">W przypadku, gdy miejsce realizacji Projektu nie zapewnia swobodnego dotarcia </w:t>
      </w:r>
      <w:r w:rsidR="005572F4" w:rsidRPr="00897258">
        <w:rPr>
          <w:rFonts w:eastAsia="Calibri" w:cs="Calibri"/>
          <w:szCs w:val="24"/>
        </w:rPr>
        <w:t xml:space="preserve">z informacją o jego realizacji </w:t>
      </w:r>
      <w:r w:rsidRPr="00897258">
        <w:rPr>
          <w:rFonts w:eastAsia="Calibri" w:cs="Calibri"/>
          <w:szCs w:val="24"/>
        </w:rPr>
        <w:t>do ogółu społeczeństwa, umiejscowienie tablicy powinno być uzgodnione z</w:t>
      </w:r>
      <w:r w:rsidR="00897258" w:rsidRPr="00897258">
        <w:rPr>
          <w:rFonts w:eastAsia="Calibri" w:cs="Calibri"/>
          <w:szCs w:val="24"/>
        </w:rPr>
        <w:t> </w:t>
      </w:r>
      <w:r w:rsidR="00D802DD">
        <w:rPr>
          <w:rFonts w:eastAsia="Calibri" w:cs="Calibri"/>
          <w:szCs w:val="24"/>
        </w:rPr>
        <w:t>DIP</w:t>
      </w:r>
      <w:r w:rsidRPr="00897258">
        <w:rPr>
          <w:rFonts w:eastAsia="Calibri" w:cs="Calibri"/>
          <w:szCs w:val="24"/>
        </w:rPr>
        <w:t xml:space="preserve">. </w:t>
      </w:r>
    </w:p>
    <w:p w14:paraId="198B7FD5" w14:textId="7A34CDCF" w:rsidR="009E766D" w:rsidRPr="00A55663" w:rsidRDefault="009E766D" w:rsidP="00CB756A">
      <w:pPr>
        <w:ind w:left="737" w:firstLine="0"/>
        <w:jc w:val="both"/>
        <w:rPr>
          <w:rFonts w:eastAsia="Calibri" w:cs="Calibri"/>
          <w:szCs w:val="24"/>
        </w:rPr>
      </w:pPr>
      <w:r w:rsidRPr="00897258">
        <w:rPr>
          <w:rFonts w:eastAsia="Calibri" w:cs="Calibri"/>
          <w:szCs w:val="24"/>
        </w:rPr>
        <w:t>Tablica musi być umieszczona niezwłocznie po rozpoczęciu fizycznej realizacji Projektu lub</w:t>
      </w:r>
      <w:r w:rsidR="00FE188A" w:rsidRPr="00897258">
        <w:rPr>
          <w:rFonts w:eastAsia="Calibri" w:cs="Calibri"/>
          <w:szCs w:val="24"/>
        </w:rPr>
        <w:t xml:space="preserve"> </w:t>
      </w:r>
      <w:r w:rsidRPr="00897258">
        <w:rPr>
          <w:rFonts w:eastAsia="Calibri" w:cs="Calibri"/>
          <w:szCs w:val="24"/>
        </w:rPr>
        <w:t>zainstalowaniu zakupionego sprzętu aż do końca okresu trwałości Projektu.</w:t>
      </w:r>
      <w:r w:rsidRPr="00A55663">
        <w:rPr>
          <w:rFonts w:eastAsia="Calibri" w:cs="Calibri"/>
          <w:szCs w:val="24"/>
        </w:rPr>
        <w:t xml:space="preserve"> </w:t>
      </w:r>
    </w:p>
    <w:p w14:paraId="17B3C66E" w14:textId="40105FCB" w:rsidR="009E766D" w:rsidRPr="00897258" w:rsidRDefault="009E766D" w:rsidP="00694FF7">
      <w:pPr>
        <w:pStyle w:val="Akapitzlist"/>
        <w:numPr>
          <w:ilvl w:val="0"/>
          <w:numId w:val="56"/>
        </w:numPr>
        <w:contextualSpacing w:val="0"/>
        <w:jc w:val="both"/>
        <w:rPr>
          <w:rFonts w:cs="Calibri"/>
          <w:szCs w:val="24"/>
          <w:lang w:eastAsia="pl-PL"/>
        </w:rPr>
      </w:pPr>
      <w:r w:rsidRPr="00897258">
        <w:rPr>
          <w:rFonts w:cs="Calibri"/>
          <w:szCs w:val="24"/>
          <w:lang w:eastAsia="pl-PL"/>
        </w:rPr>
        <w:t xml:space="preserve">umieszczenia w widocznym miejscu realizacji Projektu </w:t>
      </w:r>
      <w:r w:rsidR="005572F4" w:rsidRPr="00897258">
        <w:rPr>
          <w:rFonts w:cs="Calibri"/>
          <w:szCs w:val="24"/>
          <w:lang w:eastAsia="pl-PL"/>
        </w:rPr>
        <w:t xml:space="preserve">– w przypadku Projektu innego niż te, o których mowa w pkt 2 – </w:t>
      </w:r>
      <w:r w:rsidRPr="00897258">
        <w:rPr>
          <w:rFonts w:cs="Calibri"/>
          <w:szCs w:val="24"/>
          <w:lang w:eastAsia="pl-PL"/>
        </w:rPr>
        <w:t xml:space="preserve">przynajmniej jednego trwałego plakatu o minimalnym formacie A3 lub podobnej wielkości elektronicznego wyświetlacza, podkreślającego fakt otrzymania dofinansowania z UE, </w:t>
      </w:r>
    </w:p>
    <w:p w14:paraId="66D01857" w14:textId="22CE7E9B" w:rsidR="009E766D" w:rsidRPr="00897258" w:rsidRDefault="009E766D" w:rsidP="00694FF7">
      <w:pPr>
        <w:pStyle w:val="Akapitzlist"/>
        <w:numPr>
          <w:ilvl w:val="0"/>
          <w:numId w:val="56"/>
        </w:numPr>
        <w:contextualSpacing w:val="0"/>
        <w:jc w:val="both"/>
        <w:rPr>
          <w:rFonts w:cs="Calibri"/>
          <w:szCs w:val="24"/>
          <w:lang w:eastAsia="pl-PL"/>
        </w:rPr>
      </w:pPr>
      <w:bookmarkStart w:id="87" w:name="_Hlk126316280"/>
      <w:r w:rsidRPr="00897258">
        <w:rPr>
          <w:rFonts w:cs="Calibri"/>
          <w:szCs w:val="24"/>
          <w:lang w:eastAsia="pl-PL"/>
        </w:rPr>
        <w:t xml:space="preserve">umieszczenia krótkiego opisu Projektu na </w:t>
      </w:r>
      <w:r w:rsidR="00435AAF" w:rsidRPr="00897258">
        <w:rPr>
          <w:rFonts w:cs="Calibri"/>
          <w:szCs w:val="24"/>
          <w:lang w:eastAsia="pl-PL"/>
        </w:rPr>
        <w:t>oficjaln</w:t>
      </w:r>
      <w:r w:rsidR="00893817">
        <w:rPr>
          <w:rFonts w:cs="Calibri"/>
          <w:szCs w:val="24"/>
          <w:lang w:eastAsia="pl-PL"/>
        </w:rPr>
        <w:t>ych</w:t>
      </w:r>
      <w:r w:rsidR="00435AAF" w:rsidRPr="00897258">
        <w:rPr>
          <w:rFonts w:cs="Calibri"/>
          <w:szCs w:val="24"/>
          <w:lang w:eastAsia="pl-PL"/>
        </w:rPr>
        <w:t xml:space="preserve"> </w:t>
      </w:r>
      <w:r w:rsidRPr="00897258">
        <w:rPr>
          <w:rFonts w:cs="Calibri"/>
          <w:szCs w:val="24"/>
          <w:lang w:eastAsia="pl-PL"/>
        </w:rPr>
        <w:t>stron</w:t>
      </w:r>
      <w:r w:rsidR="00893817">
        <w:rPr>
          <w:rFonts w:cs="Calibri"/>
          <w:szCs w:val="24"/>
          <w:lang w:eastAsia="pl-PL"/>
        </w:rPr>
        <w:t>ach</w:t>
      </w:r>
      <w:r w:rsidRPr="00897258">
        <w:rPr>
          <w:rFonts w:cs="Calibri"/>
          <w:szCs w:val="24"/>
          <w:lang w:eastAsia="pl-PL"/>
        </w:rPr>
        <w:t xml:space="preserve"> </w:t>
      </w:r>
      <w:r w:rsidR="00893817">
        <w:rPr>
          <w:rFonts w:cs="Calibri"/>
          <w:szCs w:val="24"/>
          <w:lang w:eastAsia="pl-PL"/>
        </w:rPr>
        <w:t xml:space="preserve"> (kontach) w mediach społecznościowych Beneficjenta lub na stronie </w:t>
      </w:r>
      <w:r w:rsidRPr="00897258">
        <w:rPr>
          <w:rFonts w:cs="Calibri"/>
          <w:szCs w:val="24"/>
          <w:lang w:eastAsia="pl-PL"/>
        </w:rPr>
        <w:t xml:space="preserve">internetowej </w:t>
      </w:r>
      <w:r w:rsidR="00896CB5" w:rsidRPr="00897258">
        <w:rPr>
          <w:rFonts w:cs="Calibri"/>
          <w:szCs w:val="24"/>
          <w:lang w:eastAsia="pl-PL"/>
        </w:rPr>
        <w:t xml:space="preserve">, jeśli ją posiada </w:t>
      </w:r>
      <w:r w:rsidRPr="00897258">
        <w:rPr>
          <w:rFonts w:cs="Calibri"/>
          <w:szCs w:val="24"/>
          <w:lang w:eastAsia="pl-PL"/>
        </w:rPr>
        <w:t>. Opis Projektu musi zawierać</w:t>
      </w:r>
      <w:bookmarkEnd w:id="87"/>
      <w:r w:rsidRPr="00897258">
        <w:rPr>
          <w:rFonts w:cs="Calibri"/>
          <w:szCs w:val="24"/>
          <w:lang w:eastAsia="pl-PL"/>
        </w:rPr>
        <w:t xml:space="preserve">: </w:t>
      </w:r>
    </w:p>
    <w:p w14:paraId="111F1E3D" w14:textId="77777777" w:rsidR="00897258" w:rsidRDefault="009E766D" w:rsidP="00694FF7">
      <w:pPr>
        <w:pStyle w:val="Akapitzlist"/>
        <w:numPr>
          <w:ilvl w:val="0"/>
          <w:numId w:val="59"/>
        </w:numPr>
        <w:contextualSpacing w:val="0"/>
        <w:jc w:val="both"/>
        <w:rPr>
          <w:rFonts w:eastAsia="Calibri" w:cs="Calibri"/>
          <w:szCs w:val="24"/>
        </w:rPr>
      </w:pPr>
      <w:r w:rsidRPr="00897258">
        <w:rPr>
          <w:rFonts w:eastAsia="Calibri" w:cs="Calibri"/>
          <w:szCs w:val="24"/>
        </w:rPr>
        <w:t>tytuł Projektu lub jego skróconą nazwę,</w:t>
      </w:r>
    </w:p>
    <w:p w14:paraId="6A351889" w14:textId="77777777" w:rsidR="00897258" w:rsidRPr="00897258" w:rsidRDefault="008A1A5D" w:rsidP="00694FF7">
      <w:pPr>
        <w:pStyle w:val="Akapitzlist"/>
        <w:numPr>
          <w:ilvl w:val="0"/>
          <w:numId w:val="59"/>
        </w:numPr>
        <w:contextualSpacing w:val="0"/>
        <w:jc w:val="both"/>
        <w:rPr>
          <w:rFonts w:eastAsia="Calibri" w:cs="Calibri"/>
          <w:szCs w:val="24"/>
        </w:rPr>
      </w:pPr>
      <w:r w:rsidRPr="00897258">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1D0722E8" w14:textId="77777777" w:rsidR="00897258" w:rsidRPr="00897258" w:rsidRDefault="009E766D" w:rsidP="00694FF7">
      <w:pPr>
        <w:pStyle w:val="Akapitzlist"/>
        <w:numPr>
          <w:ilvl w:val="0"/>
          <w:numId w:val="59"/>
        </w:numPr>
        <w:contextualSpacing w:val="0"/>
        <w:jc w:val="both"/>
        <w:rPr>
          <w:rFonts w:eastAsia="Calibri" w:cs="Calibri"/>
          <w:szCs w:val="24"/>
        </w:rPr>
      </w:pPr>
      <w:r w:rsidRPr="00897258">
        <w:rPr>
          <w:rFonts w:eastAsia="Times New Roman" w:cs="Calibri"/>
          <w:color w:val="000000"/>
          <w:szCs w:val="24"/>
        </w:rPr>
        <w:t>zadania, działania, które będą realizowane w ramach Projektu (opis, co zostanie zrobione, zakupione etc.),</w:t>
      </w:r>
    </w:p>
    <w:p w14:paraId="703E0360" w14:textId="77777777" w:rsidR="00897258" w:rsidRPr="00897258" w:rsidRDefault="009E766D" w:rsidP="00694FF7">
      <w:pPr>
        <w:pStyle w:val="Akapitzlist"/>
        <w:numPr>
          <w:ilvl w:val="0"/>
          <w:numId w:val="59"/>
        </w:numPr>
        <w:contextualSpacing w:val="0"/>
        <w:jc w:val="both"/>
        <w:rPr>
          <w:rFonts w:eastAsia="Calibri" w:cs="Calibri"/>
          <w:szCs w:val="24"/>
        </w:rPr>
      </w:pPr>
      <w:r w:rsidRPr="00897258">
        <w:rPr>
          <w:rFonts w:eastAsia="Calibri" w:cs="Calibri"/>
          <w:color w:val="000000"/>
          <w:szCs w:val="24"/>
        </w:rPr>
        <w:t>grupy docelowe (do kogo skierowany jest Projekt, kto z niego skorzysta),</w:t>
      </w:r>
    </w:p>
    <w:p w14:paraId="7ACA11DB" w14:textId="77777777" w:rsidR="00897258" w:rsidRPr="00897258" w:rsidRDefault="009E766D" w:rsidP="00694FF7">
      <w:pPr>
        <w:pStyle w:val="Akapitzlist"/>
        <w:numPr>
          <w:ilvl w:val="0"/>
          <w:numId w:val="59"/>
        </w:numPr>
        <w:contextualSpacing w:val="0"/>
        <w:jc w:val="both"/>
        <w:rPr>
          <w:rFonts w:eastAsia="Calibri" w:cs="Calibri"/>
          <w:szCs w:val="24"/>
        </w:rPr>
      </w:pPr>
      <w:r w:rsidRPr="00897258">
        <w:rPr>
          <w:rFonts w:eastAsia="Calibri" w:cs="Calibri"/>
          <w:color w:val="000000"/>
          <w:szCs w:val="24"/>
        </w:rPr>
        <w:t xml:space="preserve">cel lub cele Projektu, </w:t>
      </w:r>
    </w:p>
    <w:p w14:paraId="057C71FA" w14:textId="77777777" w:rsidR="00897258" w:rsidRPr="00897258" w:rsidRDefault="009E766D" w:rsidP="00694FF7">
      <w:pPr>
        <w:pStyle w:val="Akapitzlist"/>
        <w:numPr>
          <w:ilvl w:val="0"/>
          <w:numId w:val="59"/>
        </w:numPr>
        <w:contextualSpacing w:val="0"/>
        <w:jc w:val="both"/>
        <w:rPr>
          <w:rFonts w:eastAsia="Calibri" w:cs="Calibri"/>
          <w:szCs w:val="24"/>
        </w:rPr>
      </w:pPr>
      <w:r w:rsidRPr="00897258">
        <w:rPr>
          <w:rFonts w:eastAsia="Calibri" w:cs="Calibri"/>
          <w:color w:val="000000"/>
          <w:szCs w:val="24"/>
        </w:rPr>
        <w:t>efekty, rezultaty Projektu (jeśli opis zadań, działań nie zawiera opisu efektów, rezultatów),</w:t>
      </w:r>
    </w:p>
    <w:p w14:paraId="4A1007CC" w14:textId="17D38522" w:rsidR="00897258" w:rsidRPr="00897258" w:rsidRDefault="009E766D" w:rsidP="00694FF7">
      <w:pPr>
        <w:pStyle w:val="Akapitzlist"/>
        <w:numPr>
          <w:ilvl w:val="0"/>
          <w:numId w:val="59"/>
        </w:numPr>
        <w:contextualSpacing w:val="0"/>
        <w:jc w:val="both"/>
        <w:rPr>
          <w:rFonts w:eastAsia="Calibri" w:cs="Calibri"/>
          <w:szCs w:val="24"/>
        </w:rPr>
      </w:pPr>
      <w:r w:rsidRPr="00897258">
        <w:rPr>
          <w:rFonts w:eastAsia="Times New Roman" w:cs="Calibri"/>
          <w:color w:val="000000"/>
          <w:szCs w:val="24"/>
        </w:rPr>
        <w:t>wartość Projektu (</w:t>
      </w:r>
      <w:r w:rsidR="00435AAF" w:rsidRPr="00897258">
        <w:rPr>
          <w:rFonts w:eastAsia="Times New Roman" w:cs="Calibri"/>
          <w:color w:val="000000"/>
          <w:szCs w:val="24"/>
        </w:rPr>
        <w:t xml:space="preserve">całkowity </w:t>
      </w:r>
      <w:r w:rsidRPr="00897258">
        <w:rPr>
          <w:rFonts w:eastAsia="Times New Roman" w:cs="Calibri"/>
          <w:color w:val="000000"/>
          <w:szCs w:val="24"/>
        </w:rPr>
        <w:t>koszt Projektu),</w:t>
      </w:r>
    </w:p>
    <w:p w14:paraId="39F3F890" w14:textId="2BE34D0F" w:rsidR="009E766D" w:rsidRPr="00897258" w:rsidRDefault="009E766D" w:rsidP="00694FF7">
      <w:pPr>
        <w:pStyle w:val="Akapitzlist"/>
        <w:numPr>
          <w:ilvl w:val="0"/>
          <w:numId w:val="59"/>
        </w:numPr>
        <w:contextualSpacing w:val="0"/>
        <w:jc w:val="both"/>
        <w:rPr>
          <w:rFonts w:eastAsia="Calibri" w:cs="Calibri"/>
          <w:szCs w:val="24"/>
        </w:rPr>
      </w:pPr>
      <w:r w:rsidRPr="00897258">
        <w:rPr>
          <w:rFonts w:eastAsia="Times New Roman" w:cs="Calibri"/>
          <w:color w:val="000000"/>
          <w:szCs w:val="24"/>
        </w:rPr>
        <w:t>wysokość wkładu Funduszy Europejskich.</w:t>
      </w:r>
    </w:p>
    <w:p w14:paraId="420EB818" w14:textId="7DAC1CDD" w:rsidR="009E766D" w:rsidRPr="00897258" w:rsidRDefault="004F0573" w:rsidP="00694FF7">
      <w:pPr>
        <w:pStyle w:val="Akapitzlist"/>
        <w:numPr>
          <w:ilvl w:val="0"/>
          <w:numId w:val="56"/>
        </w:numPr>
        <w:contextualSpacing w:val="0"/>
        <w:jc w:val="both"/>
        <w:rPr>
          <w:rFonts w:cs="Calibri"/>
          <w:szCs w:val="24"/>
          <w:lang w:eastAsia="pl-PL"/>
        </w:rPr>
      </w:pPr>
      <w:r w:rsidRPr="00897258">
        <w:rPr>
          <w:rFonts w:cs="Calibri"/>
          <w:szCs w:val="24"/>
          <w:lang w:eastAsia="pl-PL"/>
        </w:rPr>
        <w:t>dokumentowania działań informacyjnych i promocyjnych prowadzonych w ramach Projektu.</w:t>
      </w:r>
    </w:p>
    <w:p w14:paraId="7FBD9015" w14:textId="5FF69A9F" w:rsidR="00897258" w:rsidRDefault="004F0573" w:rsidP="00694FF7">
      <w:pPr>
        <w:pStyle w:val="Akapitzlist"/>
        <w:numPr>
          <w:ilvl w:val="0"/>
          <w:numId w:val="55"/>
        </w:numPr>
        <w:ind w:left="284" w:hanging="284"/>
        <w:contextualSpacing w:val="0"/>
        <w:jc w:val="both"/>
        <w:rPr>
          <w:rFonts w:eastAsia="Calibri" w:cs="Calibri"/>
          <w:szCs w:val="24"/>
        </w:rPr>
      </w:pPr>
      <w:r w:rsidRPr="00A55663">
        <w:rPr>
          <w:rFonts w:eastAsia="Calibri" w:cs="Calibri"/>
          <w:szCs w:val="24"/>
        </w:rPr>
        <w:t>J</w:t>
      </w:r>
      <w:r w:rsidRPr="00897258">
        <w:rPr>
          <w:rFonts w:eastAsia="Calibri" w:cs="Calibri"/>
          <w:szCs w:val="24"/>
        </w:rPr>
        <w:t>eżeli Projekt ma znaczenie strategiczne</w:t>
      </w:r>
      <w:r w:rsidRPr="00714CD0">
        <w:rPr>
          <w:rFonts w:eastAsia="Calibri" w:cs="Calibri"/>
          <w:szCs w:val="24"/>
          <w:vertAlign w:val="superscript"/>
        </w:rPr>
        <w:footnoteReference w:id="17"/>
      </w:r>
      <w:r w:rsidRPr="00897258">
        <w:rPr>
          <w:rFonts w:eastAsia="Calibri" w:cs="Calibri"/>
          <w:szCs w:val="24"/>
        </w:rPr>
        <w:t xml:space="preserve"> lub jego </w:t>
      </w:r>
      <w:r w:rsidR="00A61170" w:rsidRPr="00897258">
        <w:rPr>
          <w:rFonts w:eastAsia="Calibri" w:cs="Calibri"/>
          <w:szCs w:val="24"/>
        </w:rPr>
        <w:t xml:space="preserve">całkowity </w:t>
      </w:r>
      <w:r w:rsidRPr="00897258">
        <w:rPr>
          <w:rFonts w:eastAsia="Calibri" w:cs="Calibri"/>
          <w:szCs w:val="24"/>
        </w:rPr>
        <w:t>koszt przekracza 10 mln</w:t>
      </w:r>
      <w:r w:rsidR="00714CD0">
        <w:rPr>
          <w:rFonts w:eastAsia="Calibri" w:cs="Calibri"/>
          <w:szCs w:val="24"/>
        </w:rPr>
        <w:t xml:space="preserve"> </w:t>
      </w:r>
      <w:r w:rsidR="00E906EA" w:rsidRPr="00897258">
        <w:rPr>
          <w:rFonts w:eastAsia="Calibri" w:cs="Calibri"/>
          <w:szCs w:val="24"/>
        </w:rPr>
        <w:t>EUR</w:t>
      </w:r>
      <w:r w:rsidRPr="00806425">
        <w:rPr>
          <w:rFonts w:eastAsia="Calibri" w:cs="Calibri"/>
          <w:szCs w:val="24"/>
          <w:vertAlign w:val="superscript"/>
        </w:rPr>
        <w:footnoteReference w:id="18"/>
      </w:r>
      <w:r w:rsidRPr="00806425">
        <w:rPr>
          <w:rFonts w:eastAsia="Calibri" w:cs="Calibri"/>
          <w:szCs w:val="24"/>
          <w:vertAlign w:val="superscript"/>
        </w:rPr>
        <w:t xml:space="preserve"> </w:t>
      </w:r>
      <w:r w:rsidR="00584154" w:rsidRPr="00897258">
        <w:rPr>
          <w:rFonts w:eastAsia="Calibri" w:cs="Calibri"/>
          <w:szCs w:val="24"/>
        </w:rPr>
        <w:t xml:space="preserve">Beneficjent jest zobowiązany do </w:t>
      </w:r>
      <w:r w:rsidRPr="00897258">
        <w:rPr>
          <w:rFonts w:eastAsia="Calibri" w:cs="Calibri"/>
          <w:szCs w:val="24"/>
        </w:rPr>
        <w:t>zorganizowania wydarzenia lub działania informacyjno-promocyjnego (np. konferencj</w:t>
      </w:r>
      <w:r w:rsidR="00584154" w:rsidRPr="00897258">
        <w:rPr>
          <w:rFonts w:eastAsia="Calibri" w:cs="Calibri"/>
          <w:szCs w:val="24"/>
        </w:rPr>
        <w:t>i</w:t>
      </w:r>
      <w:r w:rsidRPr="00897258">
        <w:rPr>
          <w:rFonts w:eastAsia="Calibri" w:cs="Calibri"/>
          <w:szCs w:val="24"/>
        </w:rPr>
        <w:t xml:space="preserve"> prasow</w:t>
      </w:r>
      <w:r w:rsidR="00584154" w:rsidRPr="00897258">
        <w:rPr>
          <w:rFonts w:eastAsia="Calibri" w:cs="Calibri"/>
          <w:szCs w:val="24"/>
        </w:rPr>
        <w:t>ej</w:t>
      </w:r>
      <w:r w:rsidRPr="00897258">
        <w:rPr>
          <w:rFonts w:eastAsia="Calibri" w:cs="Calibri"/>
          <w:szCs w:val="24"/>
        </w:rPr>
        <w:t>, wydarzeni</w:t>
      </w:r>
      <w:r w:rsidR="00584154" w:rsidRPr="00897258">
        <w:rPr>
          <w:rFonts w:eastAsia="Calibri" w:cs="Calibri"/>
          <w:szCs w:val="24"/>
        </w:rPr>
        <w:t>a</w:t>
      </w:r>
      <w:r w:rsidRPr="00897258">
        <w:rPr>
          <w:rFonts w:eastAsia="Calibri" w:cs="Calibri"/>
          <w:szCs w:val="24"/>
        </w:rPr>
        <w:t xml:space="preserve"> promujące</w:t>
      </w:r>
      <w:r w:rsidR="00584154" w:rsidRPr="00897258">
        <w:rPr>
          <w:rFonts w:eastAsia="Calibri" w:cs="Calibri"/>
          <w:szCs w:val="24"/>
        </w:rPr>
        <w:t>go</w:t>
      </w:r>
      <w:r w:rsidRPr="00897258">
        <w:rPr>
          <w:rFonts w:eastAsia="Calibri" w:cs="Calibri"/>
          <w:szCs w:val="24"/>
        </w:rPr>
        <w:t xml:space="preserve"> Projekt, prezentacj</w:t>
      </w:r>
      <w:r w:rsidR="00584154" w:rsidRPr="00897258">
        <w:rPr>
          <w:rFonts w:eastAsia="Calibri" w:cs="Calibri"/>
          <w:szCs w:val="24"/>
        </w:rPr>
        <w:t>i</w:t>
      </w:r>
      <w:r w:rsidRPr="00897258">
        <w:rPr>
          <w:rFonts w:eastAsia="Calibri" w:cs="Calibri"/>
          <w:szCs w:val="24"/>
        </w:rPr>
        <w:t xml:space="preserve"> Projektu na targach branżowych) w</w:t>
      </w:r>
      <w:r w:rsidR="00FE188A" w:rsidRPr="00897258">
        <w:rPr>
          <w:rFonts w:eastAsia="Calibri" w:cs="Calibri"/>
          <w:szCs w:val="24"/>
        </w:rPr>
        <w:t> </w:t>
      </w:r>
      <w:r w:rsidRPr="00897258">
        <w:rPr>
          <w:rFonts w:eastAsia="Calibri" w:cs="Calibri"/>
          <w:szCs w:val="24"/>
        </w:rPr>
        <w:t xml:space="preserve">ważnym momencie realizacji Projektu, np. </w:t>
      </w:r>
      <w:r w:rsidR="004818FA" w:rsidRPr="00897258">
        <w:rPr>
          <w:rFonts w:eastAsia="Calibri" w:cs="Calibri"/>
          <w:szCs w:val="24"/>
        </w:rPr>
        <w:t xml:space="preserve">na </w:t>
      </w:r>
      <w:r w:rsidRPr="00897258">
        <w:rPr>
          <w:rFonts w:eastAsia="Calibri" w:cs="Calibri"/>
          <w:szCs w:val="24"/>
        </w:rPr>
        <w:t>otwarcie Projektu, zakończenie Projektu lub</w:t>
      </w:r>
      <w:r w:rsidR="00584154" w:rsidRPr="00897258">
        <w:rPr>
          <w:rFonts w:eastAsia="Calibri" w:cs="Calibri"/>
          <w:szCs w:val="24"/>
        </w:rPr>
        <w:t xml:space="preserve"> </w:t>
      </w:r>
      <w:r w:rsidR="004818FA" w:rsidRPr="00897258">
        <w:rPr>
          <w:rFonts w:eastAsia="Calibri" w:cs="Calibri"/>
          <w:szCs w:val="24"/>
        </w:rPr>
        <w:t xml:space="preserve">jego </w:t>
      </w:r>
      <w:r w:rsidRPr="00897258">
        <w:rPr>
          <w:rFonts w:eastAsia="Calibri" w:cs="Calibri"/>
          <w:szCs w:val="24"/>
        </w:rPr>
        <w:t xml:space="preserve">ważnego etapu np. rozpoczęcie inwestycji, oddanie inwestycji do użytkowania itp. Do udziału w wydarzeniu informacyjno-promocyjnym należy zaprosić </w:t>
      </w:r>
      <w:r w:rsidR="00584154" w:rsidRPr="00897258">
        <w:rPr>
          <w:rFonts w:eastAsia="Calibri" w:cs="Calibri"/>
          <w:szCs w:val="24"/>
        </w:rPr>
        <w:t>przedstawicieli Komisji Europejskiej</w:t>
      </w:r>
      <w:r w:rsidR="00D802DD">
        <w:rPr>
          <w:rFonts w:eastAsia="Calibri" w:cs="Calibri"/>
          <w:szCs w:val="24"/>
        </w:rPr>
        <w:t>,</w:t>
      </w:r>
      <w:r w:rsidR="00584154" w:rsidRPr="00897258">
        <w:rPr>
          <w:rFonts w:eastAsia="Calibri" w:cs="Calibri"/>
          <w:szCs w:val="24"/>
        </w:rPr>
        <w:t xml:space="preserve"> Instytucji Zarządzającej </w:t>
      </w:r>
      <w:r w:rsidR="00D802DD">
        <w:rPr>
          <w:rFonts w:eastAsia="Calibri" w:cs="Calibri"/>
          <w:szCs w:val="24"/>
        </w:rPr>
        <w:t xml:space="preserve">i DIP </w:t>
      </w:r>
      <w:r w:rsidRPr="00897258">
        <w:rPr>
          <w:rFonts w:eastAsia="Calibri" w:cs="Calibri"/>
          <w:szCs w:val="24"/>
        </w:rPr>
        <w:t>z</w:t>
      </w:r>
      <w:r w:rsidR="00FE188A" w:rsidRPr="00897258">
        <w:rPr>
          <w:rFonts w:eastAsia="Calibri" w:cs="Calibri"/>
          <w:szCs w:val="24"/>
        </w:rPr>
        <w:t> </w:t>
      </w:r>
      <w:r w:rsidRPr="00897258">
        <w:rPr>
          <w:rFonts w:eastAsia="Calibri" w:cs="Calibri"/>
          <w:szCs w:val="24"/>
        </w:rPr>
        <w:t xml:space="preserve">co najmniej 4-tygodniowym </w:t>
      </w:r>
      <w:r w:rsidRPr="00897258">
        <w:rPr>
          <w:rFonts w:eastAsia="Calibri" w:cs="Calibri"/>
          <w:szCs w:val="24"/>
        </w:rPr>
        <w:lastRenderedPageBreak/>
        <w:t>wyprzedzeniem za pośrednictw</w:t>
      </w:r>
      <w:r w:rsidRPr="00A55663">
        <w:rPr>
          <w:rFonts w:eastAsia="Calibri" w:cs="Calibri"/>
          <w:szCs w:val="24"/>
        </w:rPr>
        <w:t>em poczty elektronicznej</w:t>
      </w:r>
      <w:r w:rsidR="00A57F31" w:rsidRPr="00A55663">
        <w:rPr>
          <w:rFonts w:eastAsia="Calibri" w:cs="Calibri"/>
          <w:szCs w:val="24"/>
        </w:rPr>
        <w:t xml:space="preserve"> na adresy</w:t>
      </w:r>
      <w:bookmarkStart w:id="89" w:name="_Hlk126317748"/>
      <w:r w:rsidR="00CA06F9">
        <w:rPr>
          <w:rFonts w:eastAsia="Calibri" w:cs="Calibri"/>
          <w:szCs w:val="24"/>
        </w:rPr>
        <w:t xml:space="preserve"> </w:t>
      </w:r>
      <w:r w:rsidR="00FB5AE4" w:rsidRPr="00897258">
        <w:rPr>
          <w:rFonts w:eastAsia="Calibri" w:cs="Calibri"/>
          <w:szCs w:val="24"/>
        </w:rPr>
        <w:br/>
      </w:r>
      <w:hyperlink r:id="rId13" w:history="1">
        <w:r w:rsidR="00FE188A" w:rsidRPr="00897258">
          <w:rPr>
            <w:u w:val="single"/>
          </w:rPr>
          <w:t>regio-poland@ec.europa.eu</w:t>
        </w:r>
      </w:hyperlink>
      <w:r w:rsidR="00BD474E">
        <w:rPr>
          <w:u w:val="single"/>
        </w:rPr>
        <w:t>,</w:t>
      </w:r>
      <w:r w:rsidR="00CA30DA" w:rsidRPr="00897258">
        <w:rPr>
          <w:rFonts w:eastAsia="Calibri" w:cs="Calibri"/>
          <w:szCs w:val="24"/>
        </w:rPr>
        <w:t xml:space="preserve"> </w:t>
      </w:r>
      <w:bookmarkStart w:id="90" w:name="_Hlk126319145"/>
      <w:r w:rsidR="00CA30DA" w:rsidRPr="00897258">
        <w:rPr>
          <w:rFonts w:eastAsia="Calibri" w:cs="Calibri"/>
          <w:szCs w:val="24"/>
          <w:u w:val="single"/>
        </w:rPr>
        <w:fldChar w:fldCharType="begin"/>
      </w:r>
      <w:r w:rsidR="000875C8" w:rsidRPr="00897258">
        <w:rPr>
          <w:rFonts w:eastAsia="Calibri" w:cs="Calibri"/>
          <w:szCs w:val="24"/>
          <w:u w:val="single"/>
        </w:rPr>
        <w:instrText>HYPERLINK "mailto:otwarcia.projektow@dolnyslask.pl?subject=Zaproszenie"</w:instrText>
      </w:r>
      <w:r w:rsidR="00CA30DA" w:rsidRPr="00897258">
        <w:rPr>
          <w:rFonts w:eastAsia="Calibri" w:cs="Calibri"/>
          <w:szCs w:val="24"/>
          <w:u w:val="single"/>
        </w:rPr>
      </w:r>
      <w:r w:rsidR="00CA30DA" w:rsidRPr="00897258">
        <w:rPr>
          <w:rFonts w:eastAsia="Calibri" w:cs="Calibri"/>
          <w:szCs w:val="24"/>
          <w:u w:val="single"/>
        </w:rPr>
        <w:fldChar w:fldCharType="separate"/>
      </w:r>
      <w:r w:rsidR="00CA30DA" w:rsidRPr="00897258">
        <w:rPr>
          <w:u w:val="single"/>
        </w:rPr>
        <w:t>otwarcia.projektow@dolnyslask.pl</w:t>
      </w:r>
      <w:r w:rsidR="00CA30DA" w:rsidRPr="00897258">
        <w:rPr>
          <w:rFonts w:eastAsia="Calibri" w:cs="Calibri"/>
          <w:szCs w:val="24"/>
          <w:u w:val="single"/>
        </w:rPr>
        <w:fldChar w:fldCharType="end"/>
      </w:r>
      <w:r w:rsidR="00CA30DA" w:rsidRPr="00636458">
        <w:rPr>
          <w:rFonts w:eastAsia="Calibri" w:cs="Calibri"/>
          <w:szCs w:val="24"/>
        </w:rPr>
        <w:t xml:space="preserve"> </w:t>
      </w:r>
      <w:bookmarkEnd w:id="90"/>
      <w:r w:rsidR="00BD474E" w:rsidRPr="00636458">
        <w:rPr>
          <w:rFonts w:eastAsia="Calibri" w:cs="Calibri"/>
          <w:szCs w:val="24"/>
        </w:rPr>
        <w:t xml:space="preserve">oraz </w:t>
      </w:r>
      <w:hyperlink r:id="rId14" w:history="1">
        <w:r w:rsidR="00790128" w:rsidRPr="004C0DB6">
          <w:rPr>
            <w:rStyle w:val="Hipercze"/>
            <w:rFonts w:eastAsia="Calibri" w:cs="Calibri"/>
            <w:szCs w:val="24"/>
          </w:rPr>
          <w:t>info.dip@dolnyslask.pl</w:t>
        </w:r>
      </w:hyperlink>
      <w:r w:rsidR="00AC5DA4">
        <w:rPr>
          <w:rFonts w:eastAsia="Calibri" w:cs="Calibri"/>
          <w:szCs w:val="24"/>
          <w:u w:val="single"/>
        </w:rPr>
        <w:t xml:space="preserve"> </w:t>
      </w:r>
      <w:r w:rsidR="00CA30DA" w:rsidRPr="00A55663">
        <w:rPr>
          <w:rFonts w:eastAsia="Calibri" w:cs="Calibri"/>
          <w:szCs w:val="24"/>
        </w:rPr>
        <w:t>.</w:t>
      </w:r>
      <w:bookmarkStart w:id="91" w:name="_Hlk126318992"/>
      <w:bookmarkEnd w:id="89"/>
    </w:p>
    <w:p w14:paraId="49B950C7" w14:textId="385DB706" w:rsidR="009E766D" w:rsidRPr="00897258" w:rsidRDefault="009E766D" w:rsidP="00694FF7">
      <w:pPr>
        <w:pStyle w:val="Akapitzlist"/>
        <w:numPr>
          <w:ilvl w:val="0"/>
          <w:numId w:val="55"/>
        </w:numPr>
        <w:ind w:left="284" w:hanging="284"/>
        <w:contextualSpacing w:val="0"/>
        <w:jc w:val="both"/>
        <w:rPr>
          <w:rFonts w:eastAsia="Calibri" w:cs="Calibri"/>
          <w:szCs w:val="24"/>
        </w:rPr>
      </w:pPr>
      <w:r w:rsidRPr="00897258">
        <w:rPr>
          <w:rFonts w:eastAsia="Calibri" w:cs="Calibri"/>
          <w:szCs w:val="24"/>
          <w:lang w:bidi="pl-PL"/>
        </w:rPr>
        <w:t>Beneficjent, który realizuje Projekt o całkowitym koszcie przekraczającym 5 mln EUR</w:t>
      </w:r>
      <w:r w:rsidRPr="00A55663">
        <w:rPr>
          <w:vertAlign w:val="superscript"/>
          <w:lang w:bidi="pl-PL"/>
        </w:rPr>
        <w:footnoteReference w:id="19"/>
      </w:r>
      <w:r w:rsidR="007B2723" w:rsidRPr="00897258">
        <w:rPr>
          <w:rFonts w:eastAsia="Calibri" w:cs="Calibri"/>
          <w:szCs w:val="24"/>
          <w:lang w:bidi="pl-PL"/>
        </w:rPr>
        <w:t xml:space="preserve"> </w:t>
      </w:r>
      <w:bookmarkStart w:id="92" w:name="_Hlk126318861"/>
      <w:r w:rsidR="007B2723" w:rsidRPr="00897258">
        <w:rPr>
          <w:rFonts w:eastAsia="Calibri" w:cs="Calibri"/>
          <w:szCs w:val="24"/>
          <w:lang w:bidi="pl-PL"/>
        </w:rPr>
        <w:t xml:space="preserve">lub </w:t>
      </w:r>
      <w:r w:rsidR="00501906" w:rsidRPr="00897258">
        <w:rPr>
          <w:rFonts w:eastAsia="Calibri" w:cs="Calibri"/>
          <w:szCs w:val="24"/>
          <w:lang w:bidi="pl-PL"/>
        </w:rPr>
        <w:t xml:space="preserve">Projekt, </w:t>
      </w:r>
      <w:r w:rsidR="007B2723" w:rsidRPr="00897258">
        <w:rPr>
          <w:rFonts w:eastAsia="Calibri" w:cs="Calibri"/>
          <w:szCs w:val="24"/>
          <w:lang w:bidi="pl-PL"/>
        </w:rPr>
        <w:t>w którym</w:t>
      </w:r>
      <w:r w:rsidR="00501906" w:rsidRPr="00897258">
        <w:rPr>
          <w:rFonts w:eastAsia="Calibri" w:cs="Calibri"/>
          <w:szCs w:val="24"/>
          <w:lang w:bidi="pl-PL"/>
        </w:rPr>
        <w:tab/>
      </w:r>
      <w:r w:rsidR="00893817">
        <w:rPr>
          <w:rFonts w:eastAsia="Calibri" w:cs="Calibri"/>
          <w:szCs w:val="24"/>
          <w:lang w:bidi="pl-PL"/>
        </w:rPr>
        <w:t xml:space="preserve"> </w:t>
      </w:r>
      <w:r w:rsidR="00501906" w:rsidRPr="00897258">
        <w:rPr>
          <w:rFonts w:eastAsia="Calibri" w:cs="Calibri"/>
          <w:szCs w:val="24"/>
          <w:lang w:bidi="pl-PL"/>
        </w:rPr>
        <w:t>współfinansowanie krajowe z budżetu państwa w ramach przyznanego dofinansowania przekracza kwotę 2</w:t>
      </w:r>
      <w:r w:rsidR="00FE188A" w:rsidRPr="00897258">
        <w:rPr>
          <w:rFonts w:eastAsia="Calibri" w:cs="Calibri"/>
          <w:szCs w:val="24"/>
          <w:lang w:bidi="pl-PL"/>
        </w:rPr>
        <w:t> </w:t>
      </w:r>
      <w:r w:rsidR="00501906" w:rsidRPr="00897258">
        <w:rPr>
          <w:rFonts w:eastAsia="Calibri" w:cs="Calibri"/>
          <w:szCs w:val="24"/>
          <w:lang w:bidi="pl-PL"/>
        </w:rPr>
        <w:t>mln PLN</w:t>
      </w:r>
      <w:r w:rsidRPr="00897258">
        <w:rPr>
          <w:rFonts w:eastAsia="Calibri" w:cs="Calibri"/>
          <w:szCs w:val="24"/>
          <w:lang w:bidi="pl-PL"/>
        </w:rPr>
        <w:t>, informuje</w:t>
      </w:r>
      <w:r w:rsidRPr="00897258">
        <w:rPr>
          <w:rFonts w:eastAsia="Calibri" w:cs="Calibri"/>
          <w:szCs w:val="24"/>
        </w:rPr>
        <w:t xml:space="preserve"> </w:t>
      </w:r>
      <w:r w:rsidR="002532BA">
        <w:rPr>
          <w:rFonts w:eastAsia="Calibri" w:cs="Calibri"/>
          <w:szCs w:val="24"/>
          <w:lang w:bidi="pl-PL"/>
        </w:rPr>
        <w:t>DIP</w:t>
      </w:r>
      <w:r w:rsidRPr="00897258">
        <w:rPr>
          <w:rFonts w:eastAsia="Calibri" w:cs="Calibri"/>
          <w:szCs w:val="24"/>
          <w:lang w:bidi="pl-PL"/>
        </w:rPr>
        <w:t xml:space="preserve"> o:</w:t>
      </w:r>
    </w:p>
    <w:p w14:paraId="73FBA1FE" w14:textId="6AA3505F" w:rsidR="00E11D2E" w:rsidRDefault="009E766D" w:rsidP="00694FF7">
      <w:pPr>
        <w:pStyle w:val="Akapitzlist"/>
        <w:numPr>
          <w:ilvl w:val="0"/>
          <w:numId w:val="60"/>
        </w:numPr>
        <w:contextualSpacing w:val="0"/>
        <w:jc w:val="both"/>
        <w:rPr>
          <w:rFonts w:cs="Calibri"/>
          <w:szCs w:val="24"/>
          <w:lang w:eastAsia="pl-PL"/>
        </w:rPr>
      </w:pPr>
      <w:r w:rsidRPr="00E11D2E">
        <w:rPr>
          <w:rFonts w:cs="Calibri"/>
          <w:szCs w:val="24"/>
          <w:lang w:eastAsia="pl-PL"/>
        </w:rPr>
        <w:t>planowanych wydarzeniach informacyjno-promocyjnych związanych z Projektem</w:t>
      </w:r>
      <w:r w:rsidR="00681FDD" w:rsidRPr="00E11D2E">
        <w:rPr>
          <w:rFonts w:cs="Calibri"/>
          <w:szCs w:val="24"/>
          <w:lang w:eastAsia="pl-PL"/>
        </w:rPr>
        <w:t xml:space="preserve"> (np.</w:t>
      </w:r>
      <w:r w:rsidR="0028749F">
        <w:rPr>
          <w:rFonts w:cs="Calibri"/>
          <w:szCs w:val="24"/>
          <w:lang w:eastAsia="pl-PL"/>
        </w:rPr>
        <w:t> </w:t>
      </w:r>
      <w:r w:rsidR="00681FDD" w:rsidRPr="00E11D2E">
        <w:rPr>
          <w:rFonts w:cs="Calibri"/>
          <w:szCs w:val="24"/>
          <w:lang w:eastAsia="pl-PL"/>
        </w:rPr>
        <w:t>o</w:t>
      </w:r>
      <w:r w:rsidR="00E11D2E">
        <w:rPr>
          <w:rFonts w:cs="Calibri"/>
          <w:szCs w:val="24"/>
          <w:lang w:eastAsia="pl-PL"/>
        </w:rPr>
        <w:t> </w:t>
      </w:r>
      <w:r w:rsidR="00681FDD" w:rsidRPr="00E11D2E">
        <w:rPr>
          <w:rFonts w:cs="Calibri"/>
          <w:szCs w:val="24"/>
          <w:lang w:eastAsia="pl-PL"/>
        </w:rPr>
        <w:t>wydarzeni</w:t>
      </w:r>
      <w:r w:rsidR="002A7F1F" w:rsidRPr="00E11D2E">
        <w:rPr>
          <w:rFonts w:cs="Calibri"/>
          <w:szCs w:val="24"/>
          <w:lang w:eastAsia="pl-PL"/>
        </w:rPr>
        <w:t>u</w:t>
      </w:r>
      <w:r w:rsidR="00681FDD" w:rsidRPr="00E11D2E">
        <w:rPr>
          <w:rFonts w:cs="Calibri"/>
          <w:szCs w:val="24"/>
          <w:lang w:eastAsia="pl-PL"/>
        </w:rPr>
        <w:t xml:space="preserve"> otwierając</w:t>
      </w:r>
      <w:r w:rsidR="002A7F1F" w:rsidRPr="00E11D2E">
        <w:rPr>
          <w:rFonts w:cs="Calibri"/>
          <w:szCs w:val="24"/>
          <w:lang w:eastAsia="pl-PL"/>
        </w:rPr>
        <w:t>ym</w:t>
      </w:r>
      <w:r w:rsidR="00681FDD" w:rsidRPr="00E11D2E">
        <w:rPr>
          <w:rFonts w:cs="Calibri"/>
          <w:szCs w:val="24"/>
          <w:lang w:eastAsia="pl-PL"/>
        </w:rPr>
        <w:t>/kończąc</w:t>
      </w:r>
      <w:r w:rsidR="002A7F1F" w:rsidRPr="00E11D2E">
        <w:rPr>
          <w:rFonts w:cs="Calibri"/>
          <w:szCs w:val="24"/>
          <w:lang w:eastAsia="pl-PL"/>
        </w:rPr>
        <w:t>ym</w:t>
      </w:r>
      <w:r w:rsidR="00681FDD" w:rsidRPr="00E11D2E">
        <w:rPr>
          <w:rFonts w:cs="Calibri"/>
          <w:szCs w:val="24"/>
          <w:lang w:eastAsia="pl-PL"/>
        </w:rPr>
        <w:t xml:space="preserve"> realizację Projektu lub związan</w:t>
      </w:r>
      <w:r w:rsidR="002A7F1F" w:rsidRPr="00E11D2E">
        <w:rPr>
          <w:rFonts w:cs="Calibri"/>
          <w:szCs w:val="24"/>
          <w:lang w:eastAsia="pl-PL"/>
        </w:rPr>
        <w:t>ym</w:t>
      </w:r>
      <w:r w:rsidR="00681FDD" w:rsidRPr="00E11D2E">
        <w:rPr>
          <w:rFonts w:cs="Calibri"/>
          <w:szCs w:val="24"/>
          <w:lang w:eastAsia="pl-PL"/>
        </w:rPr>
        <w:t xml:space="preserve"> z</w:t>
      </w:r>
      <w:r w:rsidR="0028749F">
        <w:rPr>
          <w:rFonts w:cs="Calibri"/>
          <w:szCs w:val="24"/>
          <w:lang w:eastAsia="pl-PL"/>
        </w:rPr>
        <w:t> </w:t>
      </w:r>
      <w:r w:rsidR="00681FDD" w:rsidRPr="00E11D2E">
        <w:rPr>
          <w:rFonts w:cs="Calibri"/>
          <w:szCs w:val="24"/>
          <w:lang w:eastAsia="pl-PL"/>
        </w:rPr>
        <w:t>rozpoczęciem/realizacją/zakończeniem ważnego etapu Projektu)</w:t>
      </w:r>
      <w:r w:rsidR="001E0B0E" w:rsidRPr="00E11D2E">
        <w:rPr>
          <w:rFonts w:cs="Calibri"/>
          <w:szCs w:val="24"/>
          <w:lang w:eastAsia="pl-PL"/>
        </w:rPr>
        <w:t>,</w:t>
      </w:r>
    </w:p>
    <w:p w14:paraId="30E0FF14" w14:textId="167DD25B" w:rsidR="009E766D" w:rsidRPr="00E11D2E" w:rsidRDefault="009E766D" w:rsidP="00694FF7">
      <w:pPr>
        <w:pStyle w:val="Akapitzlist"/>
        <w:numPr>
          <w:ilvl w:val="0"/>
          <w:numId w:val="60"/>
        </w:numPr>
        <w:contextualSpacing w:val="0"/>
        <w:jc w:val="both"/>
        <w:rPr>
          <w:rFonts w:cs="Calibri"/>
          <w:szCs w:val="24"/>
          <w:lang w:eastAsia="pl-PL"/>
        </w:rPr>
      </w:pPr>
      <w:r w:rsidRPr="00E11D2E">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bookmarkEnd w:id="91"/>
    <w:bookmarkEnd w:id="92"/>
    <w:p w14:paraId="2398FC85" w14:textId="5149C4AD" w:rsidR="00E11D2E" w:rsidRDefault="009E766D" w:rsidP="00694FF7">
      <w:pPr>
        <w:pStyle w:val="Akapitzlist"/>
        <w:numPr>
          <w:ilvl w:val="0"/>
          <w:numId w:val="55"/>
        </w:numPr>
        <w:ind w:left="284" w:hanging="284"/>
        <w:contextualSpacing w:val="0"/>
        <w:jc w:val="both"/>
        <w:rPr>
          <w:rFonts w:eastAsia="Calibri" w:cs="Calibri"/>
          <w:szCs w:val="24"/>
          <w:lang w:bidi="pl-PL"/>
        </w:rPr>
      </w:pPr>
      <w:r w:rsidRPr="00A55663">
        <w:rPr>
          <w:rFonts w:eastAsia="Calibri" w:cs="Calibri"/>
          <w:szCs w:val="24"/>
          <w:lang w:bidi="pl-PL"/>
        </w:rPr>
        <w:t xml:space="preserve">Beneficjent przekazuje informacje o planowanych wydarzeniach, o których mowa w ust. </w:t>
      </w:r>
      <w:r w:rsidR="001E0B0E" w:rsidRPr="00A55663">
        <w:rPr>
          <w:rFonts w:eastAsia="Calibri" w:cs="Calibri"/>
          <w:szCs w:val="24"/>
          <w:lang w:bidi="pl-PL"/>
        </w:rPr>
        <w:t>4</w:t>
      </w:r>
      <w:r w:rsidRPr="00A55663">
        <w:rPr>
          <w:rFonts w:eastAsia="Calibri" w:cs="Calibri"/>
          <w:szCs w:val="24"/>
          <w:lang w:bidi="pl-PL"/>
        </w:rPr>
        <w:t>, na co najmniej 14 dni przed wydarzeniem za pośrednictwem poczty elektronicznej na adres Instytucji Zarządzającej</w:t>
      </w:r>
      <w:r w:rsidR="00BD474E">
        <w:rPr>
          <w:rFonts w:eastAsia="Calibri" w:cs="Calibri"/>
          <w:szCs w:val="24"/>
          <w:lang w:bidi="pl-PL"/>
        </w:rPr>
        <w:t>/</w:t>
      </w:r>
      <w:r w:rsidR="002532BA">
        <w:rPr>
          <w:rFonts w:eastAsia="Calibri" w:cs="Calibri"/>
          <w:szCs w:val="24"/>
          <w:lang w:bidi="pl-PL"/>
        </w:rPr>
        <w:t>DIP</w:t>
      </w:r>
      <w:r w:rsidR="0020797D" w:rsidRPr="00A55663">
        <w:rPr>
          <w:rFonts w:eastAsia="Calibri" w:cs="Calibri"/>
          <w:szCs w:val="24"/>
          <w:lang w:bidi="pl-PL"/>
        </w:rPr>
        <w:t xml:space="preserve"> </w:t>
      </w:r>
      <w:hyperlink r:id="rId15" w:history="1">
        <w:r w:rsidR="0020797D" w:rsidRPr="00E11D2E">
          <w:rPr>
            <w:u w:val="single"/>
            <w:lang w:bidi="pl-PL"/>
          </w:rPr>
          <w:t>otwarcia.projektow@dolnyslask.pl</w:t>
        </w:r>
      </w:hyperlink>
      <w:r w:rsidR="0020797D" w:rsidRPr="00A55663">
        <w:rPr>
          <w:rFonts w:eastAsia="Calibri" w:cs="Calibri"/>
          <w:szCs w:val="24"/>
          <w:lang w:bidi="pl-PL"/>
        </w:rPr>
        <w:t xml:space="preserve"> </w:t>
      </w:r>
      <w:r w:rsidR="00BD474E">
        <w:rPr>
          <w:rFonts w:eastAsia="Calibri" w:cs="Calibri"/>
          <w:szCs w:val="24"/>
          <w:lang w:bidi="pl-PL"/>
        </w:rPr>
        <w:t xml:space="preserve">, </w:t>
      </w:r>
      <w:hyperlink r:id="rId16" w:history="1">
        <w:r w:rsidR="00BD584C" w:rsidRPr="004C0DB6">
          <w:rPr>
            <w:rStyle w:val="Hipercze"/>
            <w:rFonts w:eastAsia="Calibri" w:cs="Calibri"/>
            <w:szCs w:val="24"/>
          </w:rPr>
          <w:t>info.dip@dolnyslask.pl</w:t>
        </w:r>
      </w:hyperlink>
      <w:r w:rsidR="00636458">
        <w:rPr>
          <w:rFonts w:eastAsia="Calibri" w:cs="Calibri"/>
          <w:szCs w:val="24"/>
          <w:u w:val="single"/>
        </w:rPr>
        <w:t xml:space="preserve"> </w:t>
      </w:r>
      <w:r w:rsidRPr="00E11D2E">
        <w:rPr>
          <w:rFonts w:eastAsia="Calibri" w:cs="Calibri"/>
          <w:szCs w:val="24"/>
          <w:lang w:bidi="pl-PL"/>
        </w:rPr>
        <w:t>.</w:t>
      </w:r>
      <w:r w:rsidRPr="00A55663">
        <w:rPr>
          <w:rFonts w:eastAsia="Calibri" w:cs="Calibri"/>
          <w:szCs w:val="24"/>
          <w:lang w:bidi="pl-PL"/>
        </w:rPr>
        <w:t xml:space="preserve"> Informacja powinna wskazywać dane kontaktowe osób ze strony Beneficjenta zaangażowanych w wydarzenie. </w:t>
      </w:r>
    </w:p>
    <w:p w14:paraId="08934CAE" w14:textId="0EF4CA03" w:rsidR="00E11D2E" w:rsidRPr="00E11D2E" w:rsidRDefault="00F11A43" w:rsidP="00694FF7">
      <w:pPr>
        <w:pStyle w:val="Akapitzlist"/>
        <w:numPr>
          <w:ilvl w:val="0"/>
          <w:numId w:val="55"/>
        </w:numPr>
        <w:ind w:left="284" w:hanging="284"/>
        <w:contextualSpacing w:val="0"/>
        <w:jc w:val="both"/>
        <w:rPr>
          <w:rFonts w:eastAsia="Calibri" w:cs="Calibri"/>
          <w:szCs w:val="24"/>
          <w:lang w:bidi="pl-PL"/>
        </w:rPr>
      </w:pPr>
      <w:r w:rsidRPr="00E11D2E">
        <w:rPr>
          <w:rFonts w:eastAsia="Calibri" w:cs="Calibri"/>
          <w:szCs w:val="24"/>
        </w:rPr>
        <w:t>Jednocześnie każdy Beneficjent, który zrealizuje Projekt i planuje organizację wydarzenia związanego</w:t>
      </w:r>
      <w:r w:rsidR="002C4F8C" w:rsidRPr="00E11D2E">
        <w:rPr>
          <w:rFonts w:eastAsia="Calibri" w:cs="Calibri"/>
          <w:szCs w:val="24"/>
        </w:rPr>
        <w:t xml:space="preserve"> </w:t>
      </w:r>
      <w:r w:rsidRPr="00E11D2E">
        <w:rPr>
          <w:rFonts w:eastAsia="Calibri" w:cs="Calibri"/>
          <w:szCs w:val="24"/>
        </w:rPr>
        <w:t>z</w:t>
      </w:r>
      <w:r w:rsidR="00C7068C" w:rsidRPr="00E11D2E">
        <w:rPr>
          <w:rFonts w:eastAsia="Calibri" w:cs="Calibri"/>
          <w:szCs w:val="24"/>
        </w:rPr>
        <w:t> </w:t>
      </w:r>
      <w:r w:rsidRPr="00E11D2E">
        <w:rPr>
          <w:rFonts w:eastAsia="Calibri" w:cs="Calibri"/>
          <w:szCs w:val="24"/>
        </w:rPr>
        <w:t>Projektem lub widzi potrzebę jego wsparcia promocyjnego powinien poinformować o tym fakcie Instytucję Zarządzającą</w:t>
      </w:r>
      <w:r w:rsidR="00BD474E">
        <w:rPr>
          <w:rFonts w:eastAsia="Calibri" w:cs="Calibri"/>
          <w:szCs w:val="24"/>
        </w:rPr>
        <w:t>/</w:t>
      </w:r>
      <w:r w:rsidR="002532BA">
        <w:rPr>
          <w:rFonts w:eastAsia="Calibri" w:cs="Calibri"/>
          <w:szCs w:val="24"/>
        </w:rPr>
        <w:t>DIP</w:t>
      </w:r>
      <w:r w:rsidRPr="00E11D2E">
        <w:rPr>
          <w:rFonts w:eastAsia="Calibri" w:cs="Calibri"/>
          <w:szCs w:val="24"/>
        </w:rPr>
        <w:t xml:space="preserve"> na adres </w:t>
      </w:r>
      <w:hyperlink r:id="rId17" w:history="1">
        <w:r w:rsidRPr="000B0D9C">
          <w:rPr>
            <w:rStyle w:val="Hipercze"/>
            <w:rFonts w:eastAsia="Calibri" w:cs="Calibri"/>
            <w:color w:val="000000" w:themeColor="text1"/>
            <w:szCs w:val="24"/>
          </w:rPr>
          <w:t>otwarcia.projektow@dolnyslask.pl</w:t>
        </w:r>
      </w:hyperlink>
      <w:r w:rsidR="00C1198F">
        <w:rPr>
          <w:rStyle w:val="Hipercze"/>
          <w:rFonts w:eastAsia="Calibri" w:cs="Calibri"/>
          <w:color w:val="000000" w:themeColor="text1"/>
          <w:szCs w:val="24"/>
        </w:rPr>
        <w:t xml:space="preserve"> </w:t>
      </w:r>
      <w:r w:rsidR="00BD474E">
        <w:rPr>
          <w:rStyle w:val="Hipercze"/>
          <w:rFonts w:eastAsia="Calibri" w:cs="Calibri"/>
          <w:color w:val="000000" w:themeColor="text1"/>
          <w:szCs w:val="24"/>
        </w:rPr>
        <w:t xml:space="preserve">, </w:t>
      </w:r>
      <w:hyperlink r:id="rId18" w:history="1">
        <w:r w:rsidR="00BD584C" w:rsidRPr="00636458">
          <w:rPr>
            <w:rFonts w:eastAsia="Calibri" w:cs="Calibri"/>
            <w:szCs w:val="24"/>
            <w:u w:val="single"/>
          </w:rPr>
          <w:t>info.dip@dolnyslask.pl</w:t>
        </w:r>
      </w:hyperlink>
      <w:r w:rsidR="00BD584C">
        <w:rPr>
          <w:rFonts w:eastAsia="Calibri" w:cs="Calibri"/>
          <w:szCs w:val="24"/>
          <w:u w:val="single"/>
        </w:rPr>
        <w:t xml:space="preserve"> </w:t>
      </w:r>
      <w:r w:rsidR="000B0D9C">
        <w:rPr>
          <w:rFonts w:eastAsia="Calibri" w:cs="Calibri"/>
          <w:color w:val="000000" w:themeColor="text1"/>
          <w:szCs w:val="24"/>
        </w:rPr>
        <w:t>.</w:t>
      </w:r>
    </w:p>
    <w:p w14:paraId="48070438" w14:textId="0546AE80" w:rsidR="00E11D2E" w:rsidRDefault="009E766D" w:rsidP="00694FF7">
      <w:pPr>
        <w:pStyle w:val="Akapitzlist"/>
        <w:numPr>
          <w:ilvl w:val="0"/>
          <w:numId w:val="55"/>
        </w:numPr>
        <w:ind w:left="284" w:hanging="284"/>
        <w:contextualSpacing w:val="0"/>
        <w:jc w:val="both"/>
        <w:rPr>
          <w:rFonts w:eastAsia="Calibri" w:cs="Calibri"/>
          <w:szCs w:val="24"/>
          <w:lang w:bidi="pl-PL"/>
        </w:rPr>
      </w:pPr>
      <w:r w:rsidRPr="00E11D2E">
        <w:rPr>
          <w:rFonts w:eastAsia="Calibri" w:cs="Calibri"/>
          <w:szCs w:val="24"/>
        </w:rPr>
        <w:t xml:space="preserve">Każdorazowo na prośbę </w:t>
      </w:r>
      <w:r w:rsidR="00B30675">
        <w:rPr>
          <w:rFonts w:eastAsia="Calibri" w:cs="Calibri"/>
          <w:szCs w:val="24"/>
        </w:rPr>
        <w:t>DIP</w:t>
      </w:r>
      <w:r w:rsidRPr="00E11D2E">
        <w:rPr>
          <w:rFonts w:eastAsia="Calibri" w:cs="Calibri"/>
          <w:szCs w:val="24"/>
        </w:rPr>
        <w:t>, Beneficjent jest zobowiązany do zorganizowania wspólnego wydarzenia informacyjno-promocyjnego dla mediów (np. briefingu prasowego, konferencji prasowej) z</w:t>
      </w:r>
      <w:r w:rsidR="00C7068C" w:rsidRPr="00E11D2E">
        <w:rPr>
          <w:rFonts w:eastAsia="Calibri" w:cs="Calibri"/>
          <w:szCs w:val="24"/>
        </w:rPr>
        <w:t> </w:t>
      </w:r>
      <w:r w:rsidRPr="00E11D2E">
        <w:rPr>
          <w:rFonts w:eastAsia="Calibri" w:cs="Calibri"/>
          <w:szCs w:val="24"/>
        </w:rPr>
        <w:t>przedstawicielami Instytucji Zarządzającej</w:t>
      </w:r>
      <w:r w:rsidR="00BD474E">
        <w:rPr>
          <w:rFonts w:eastAsia="Calibri" w:cs="Calibri"/>
          <w:szCs w:val="24"/>
        </w:rPr>
        <w:t>/</w:t>
      </w:r>
      <w:r w:rsidR="00B30675">
        <w:rPr>
          <w:rFonts w:eastAsia="Calibri" w:cs="Calibri"/>
          <w:szCs w:val="24"/>
        </w:rPr>
        <w:t>DIP</w:t>
      </w:r>
      <w:r w:rsidRPr="00E11D2E">
        <w:rPr>
          <w:rFonts w:eastAsia="Calibri" w:cs="Calibri"/>
          <w:szCs w:val="24"/>
        </w:rPr>
        <w:t xml:space="preserve">. </w:t>
      </w:r>
    </w:p>
    <w:p w14:paraId="391FBB83" w14:textId="1E92D6D4" w:rsidR="00E11D2E" w:rsidRPr="00E11D2E" w:rsidRDefault="009E766D" w:rsidP="00694FF7">
      <w:pPr>
        <w:pStyle w:val="Akapitzlist"/>
        <w:numPr>
          <w:ilvl w:val="0"/>
          <w:numId w:val="55"/>
        </w:numPr>
        <w:ind w:left="284" w:hanging="284"/>
        <w:contextualSpacing w:val="0"/>
        <w:jc w:val="both"/>
        <w:rPr>
          <w:rFonts w:eastAsia="Calibri" w:cs="Calibri"/>
          <w:szCs w:val="24"/>
          <w:lang w:bidi="pl-PL"/>
        </w:rPr>
      </w:pPr>
      <w:r w:rsidRPr="00E11D2E">
        <w:rPr>
          <w:rFonts w:eastAsia="Calibri" w:cs="Calibri"/>
          <w:iCs/>
          <w:szCs w:val="24"/>
        </w:rPr>
        <w:t>Jeśli Beneficjent realizuje Projekt, w którym przewidziany jest udział uczestników projektu</w:t>
      </w:r>
      <w:r w:rsidR="00D4722B" w:rsidRPr="00E11D2E">
        <w:rPr>
          <w:rFonts w:eastAsia="Calibri" w:cs="Calibri"/>
          <w:iCs/>
          <w:szCs w:val="24"/>
        </w:rPr>
        <w:t xml:space="preserve"> </w:t>
      </w:r>
      <w:r w:rsidR="008C4BCE" w:rsidRPr="00E11D2E">
        <w:rPr>
          <w:rFonts w:eastAsia="Calibri" w:cs="Calibri"/>
          <w:iCs/>
          <w:szCs w:val="24"/>
        </w:rPr>
        <w:t>w</w:t>
      </w:r>
      <w:r w:rsidR="00E11D2E">
        <w:rPr>
          <w:rFonts w:eastAsia="Calibri" w:cs="Calibri"/>
          <w:iCs/>
          <w:szCs w:val="24"/>
        </w:rPr>
        <w:t> </w:t>
      </w:r>
      <w:r w:rsidR="008C4BCE" w:rsidRPr="00E11D2E">
        <w:rPr>
          <w:rFonts w:eastAsia="Calibri" w:cs="Calibri"/>
          <w:iCs/>
          <w:szCs w:val="24"/>
        </w:rPr>
        <w:t>rozumieniu art.</w:t>
      </w:r>
      <w:r w:rsidR="00077F38" w:rsidRPr="00E11D2E">
        <w:rPr>
          <w:rFonts w:eastAsia="Calibri" w:cs="Calibri"/>
          <w:iCs/>
          <w:szCs w:val="24"/>
        </w:rPr>
        <w:t xml:space="preserve"> 2 pkt 40 rozporządzenia ogólnego</w:t>
      </w:r>
      <w:r w:rsidRPr="00E11D2E">
        <w:rPr>
          <w:rFonts w:eastAsia="Calibri" w:cs="Calibri"/>
          <w:iCs/>
          <w:szCs w:val="24"/>
        </w:rPr>
        <w:t>, Beneficjent zobowiązany jest do rzetelnego i</w:t>
      </w:r>
      <w:r w:rsidR="00E11D2E">
        <w:rPr>
          <w:rFonts w:eastAsia="Calibri" w:cs="Calibri"/>
          <w:iCs/>
          <w:szCs w:val="24"/>
        </w:rPr>
        <w:t> </w:t>
      </w:r>
      <w:r w:rsidRPr="00E11D2E">
        <w:rPr>
          <w:rFonts w:eastAsia="Calibri" w:cs="Calibri"/>
          <w:iCs/>
          <w:szCs w:val="24"/>
        </w:rPr>
        <w:t>regularnego wprowadzania aktualnych danych do wyszukiwarki wsparcia dla potencjalnych beneficjentów i uczestników projektów, dostępnej na Portalu Funduszy Europejskich.</w:t>
      </w:r>
    </w:p>
    <w:p w14:paraId="53319090" w14:textId="4BED7C34" w:rsidR="00E11D2E" w:rsidRDefault="009E766D" w:rsidP="00694FF7">
      <w:pPr>
        <w:pStyle w:val="Akapitzlist"/>
        <w:numPr>
          <w:ilvl w:val="0"/>
          <w:numId w:val="55"/>
        </w:numPr>
        <w:ind w:left="284" w:hanging="284"/>
        <w:contextualSpacing w:val="0"/>
        <w:jc w:val="both"/>
        <w:rPr>
          <w:rFonts w:eastAsia="Calibri" w:cs="Calibri"/>
          <w:szCs w:val="24"/>
          <w:lang w:bidi="pl-PL"/>
        </w:rPr>
      </w:pPr>
      <w:r w:rsidRPr="00E11D2E">
        <w:rPr>
          <w:rFonts w:eastAsia="Calibri" w:cs="Calibri"/>
          <w:szCs w:val="24"/>
        </w:rPr>
        <w:t xml:space="preserve">W przypadku niewywiązania się Beneficjenta z obowiązków określonych w </w:t>
      </w:r>
      <w:r w:rsidR="00060299" w:rsidRPr="00E11D2E">
        <w:rPr>
          <w:rFonts w:eastAsia="Calibri" w:cs="Calibri"/>
          <w:szCs w:val="24"/>
        </w:rPr>
        <w:t>ust. 2 pkt 1 lit. a</w:t>
      </w:r>
      <w:r w:rsidR="0028749F">
        <w:rPr>
          <w:rFonts w:eastAsia="Calibri" w:cs="Calibri"/>
          <w:szCs w:val="24"/>
        </w:rPr>
        <w:t>–</w:t>
      </w:r>
      <w:r w:rsidR="00060299" w:rsidRPr="00E11D2E">
        <w:rPr>
          <w:rFonts w:eastAsia="Calibri" w:cs="Calibri"/>
          <w:szCs w:val="24"/>
        </w:rPr>
        <w:t>c i</w:t>
      </w:r>
      <w:r w:rsidR="00E11D2E">
        <w:rPr>
          <w:rFonts w:eastAsia="Calibri" w:cs="Calibri"/>
          <w:szCs w:val="24"/>
        </w:rPr>
        <w:t> </w:t>
      </w:r>
      <w:r w:rsidR="00060299" w:rsidRPr="00E11D2E">
        <w:rPr>
          <w:rFonts w:eastAsia="Calibri" w:cs="Calibri"/>
          <w:szCs w:val="24"/>
        </w:rPr>
        <w:t>pkt</w:t>
      </w:r>
      <w:r w:rsidR="0028749F">
        <w:rPr>
          <w:rFonts w:eastAsia="Calibri" w:cs="Calibri"/>
          <w:szCs w:val="24"/>
        </w:rPr>
        <w:t> </w:t>
      </w:r>
      <w:r w:rsidR="00060299" w:rsidRPr="00E11D2E">
        <w:rPr>
          <w:rFonts w:eastAsia="Calibri" w:cs="Calibri"/>
          <w:szCs w:val="24"/>
        </w:rPr>
        <w:t>2</w:t>
      </w:r>
      <w:r w:rsidR="0028749F">
        <w:rPr>
          <w:rFonts w:eastAsia="Calibri" w:cs="Calibri"/>
          <w:szCs w:val="24"/>
        </w:rPr>
        <w:t>–</w:t>
      </w:r>
      <w:r w:rsidR="00060299" w:rsidRPr="00E11D2E">
        <w:rPr>
          <w:rFonts w:eastAsia="Calibri" w:cs="Calibri"/>
          <w:szCs w:val="24"/>
        </w:rPr>
        <w:t>4 oraz ust. 3</w:t>
      </w:r>
      <w:r w:rsidRPr="00E11D2E">
        <w:rPr>
          <w:rFonts w:eastAsia="Calibri" w:cs="Calibri"/>
          <w:szCs w:val="24"/>
        </w:rPr>
        <w:t xml:space="preserve">, </w:t>
      </w:r>
      <w:r w:rsidR="00B30675">
        <w:rPr>
          <w:rFonts w:eastAsia="Calibri" w:cs="Calibri"/>
          <w:szCs w:val="24"/>
        </w:rPr>
        <w:t>DIP</w:t>
      </w:r>
      <w:r w:rsidRPr="00E11D2E">
        <w:rPr>
          <w:rFonts w:eastAsia="Calibri" w:cs="Calibri"/>
          <w:szCs w:val="24"/>
        </w:rPr>
        <w:t xml:space="preserve"> wzywa Beneficjenta do podjęcia działań zaradczych w</w:t>
      </w:r>
      <w:r w:rsidR="0028749F">
        <w:rPr>
          <w:rFonts w:eastAsia="Calibri" w:cs="Calibri"/>
          <w:szCs w:val="24"/>
        </w:rPr>
        <w:t> </w:t>
      </w:r>
      <w:r w:rsidRPr="00E11D2E">
        <w:rPr>
          <w:rFonts w:eastAsia="Calibri" w:cs="Calibri"/>
          <w:szCs w:val="24"/>
        </w:rPr>
        <w:t>terminie i na warunkach określonych w</w:t>
      </w:r>
      <w:r w:rsidR="009E4132" w:rsidRPr="00E11D2E">
        <w:rPr>
          <w:rFonts w:eastAsia="Calibri" w:cs="Calibri"/>
          <w:szCs w:val="24"/>
        </w:rPr>
        <w:t> </w:t>
      </w:r>
      <w:r w:rsidRPr="00E11D2E">
        <w:rPr>
          <w:rFonts w:eastAsia="Calibri" w:cs="Calibri"/>
          <w:szCs w:val="24"/>
        </w:rPr>
        <w:t xml:space="preserve">wezwaniu. W przypadku braku wykonania przez Beneficjenta działań zaradczych, o których mowa w wezwaniu, </w:t>
      </w:r>
      <w:r w:rsidR="00E64BD1">
        <w:rPr>
          <w:rFonts w:eastAsia="Calibri" w:cs="Calibri"/>
          <w:szCs w:val="24"/>
        </w:rPr>
        <w:t>DIP</w:t>
      </w:r>
      <w:r w:rsidRPr="00E11D2E">
        <w:rPr>
          <w:rFonts w:eastAsia="Calibri" w:cs="Calibri"/>
          <w:szCs w:val="24"/>
        </w:rPr>
        <w:t xml:space="preserve"> pomniejsza maksymalną kwotę dofinansowania, o</w:t>
      </w:r>
      <w:r w:rsidR="00C7068C" w:rsidRPr="00E11D2E">
        <w:rPr>
          <w:rFonts w:eastAsia="Calibri" w:cs="Calibri"/>
          <w:szCs w:val="24"/>
        </w:rPr>
        <w:t> </w:t>
      </w:r>
      <w:r w:rsidRPr="00E11D2E">
        <w:rPr>
          <w:rFonts w:eastAsia="Calibri" w:cs="Calibri"/>
          <w:szCs w:val="24"/>
        </w:rPr>
        <w:t>której mowa w § 2 ust. 4 Umowy o wartość nie większą niż 3% tego dofinansowania, zgodnie z wykazem pomniejszenia wartości dofinansowania Projektu w</w:t>
      </w:r>
      <w:r w:rsidR="00E11D2E">
        <w:rPr>
          <w:rFonts w:eastAsia="Calibri" w:cs="Calibri"/>
          <w:szCs w:val="24"/>
        </w:rPr>
        <w:t> </w:t>
      </w:r>
      <w:r w:rsidRPr="00E11D2E">
        <w:rPr>
          <w:rFonts w:eastAsia="Calibri" w:cs="Calibri"/>
          <w:szCs w:val="24"/>
        </w:rPr>
        <w:t xml:space="preserve">zakresie obowiązków komunikacyjnych beneficjentów FE, który stanowi Załącznik nr 12 do Umowy. W takim przypadku </w:t>
      </w:r>
      <w:r w:rsidR="00E64BD1">
        <w:rPr>
          <w:rFonts w:eastAsia="Calibri" w:cs="Calibri"/>
          <w:szCs w:val="24"/>
        </w:rPr>
        <w:t>DIP</w:t>
      </w:r>
      <w:r w:rsidRPr="00E11D2E">
        <w:rPr>
          <w:rFonts w:eastAsia="Calibri" w:cs="Calibri"/>
          <w:szCs w:val="24"/>
        </w:rPr>
        <w:t xml:space="preserve"> w drodze jednostronnego oświadczenia woli, które jest wiążące dla Beneficjenta, dokona zmiany maksymalnej kwoty dofinansowania, o której mowa w § 2 ust. 4 Umowy, o czym poinformuje Beneficjenta w formie pisemnej lub elektronicznej, wzywając go jednocześnie do odpowiedniej zmiany budżetu Projektu i</w:t>
      </w:r>
      <w:r w:rsidR="00E11D2E">
        <w:rPr>
          <w:rFonts w:eastAsia="Calibri" w:cs="Calibri"/>
          <w:szCs w:val="24"/>
        </w:rPr>
        <w:t> </w:t>
      </w:r>
      <w:r w:rsidRPr="00E11D2E">
        <w:rPr>
          <w:rFonts w:eastAsia="Calibri" w:cs="Calibri"/>
          <w:szCs w:val="24"/>
        </w:rPr>
        <w:t>Harmonogramu płatności. Jeżeli w wyniku pomniejszenia dofinansowania okaże się, że Beneficjent otrzymał środki w kwocie wyższej niż maksymalna wysokość dofinansowania, o której mowa w zdaniu poprzednim, różnica podlega zwrotowi bez odsetek w</w:t>
      </w:r>
      <w:r w:rsidR="009E4132" w:rsidRPr="00E11D2E">
        <w:rPr>
          <w:rFonts w:eastAsia="Calibri" w:cs="Calibri"/>
          <w:szCs w:val="24"/>
        </w:rPr>
        <w:t> </w:t>
      </w:r>
      <w:r w:rsidRPr="00E11D2E">
        <w:rPr>
          <w:rFonts w:eastAsia="Calibri" w:cs="Calibri"/>
          <w:szCs w:val="24"/>
        </w:rPr>
        <w:t xml:space="preserve">terminie i na zasadach określonych przez </w:t>
      </w:r>
      <w:r w:rsidR="00E64BD1">
        <w:rPr>
          <w:rFonts w:eastAsia="Calibri" w:cs="Calibri"/>
          <w:szCs w:val="24"/>
        </w:rPr>
        <w:t>DIP</w:t>
      </w:r>
      <w:r w:rsidRPr="00E11D2E">
        <w:rPr>
          <w:rFonts w:eastAsia="Calibri" w:cs="Calibri"/>
          <w:szCs w:val="24"/>
        </w:rPr>
        <w:t>. Po</w:t>
      </w:r>
      <w:r w:rsidR="00C7068C" w:rsidRPr="00E11D2E">
        <w:rPr>
          <w:rFonts w:eastAsia="Calibri" w:cs="Calibri"/>
          <w:szCs w:val="24"/>
        </w:rPr>
        <w:t xml:space="preserve"> </w:t>
      </w:r>
      <w:r w:rsidRPr="00E11D2E">
        <w:rPr>
          <w:rFonts w:eastAsia="Calibri" w:cs="Calibri"/>
          <w:szCs w:val="24"/>
        </w:rPr>
        <w:t xml:space="preserve">bezskutecznym upływie </w:t>
      </w:r>
      <w:r w:rsidRPr="00E11D2E">
        <w:rPr>
          <w:rFonts w:eastAsia="Calibri" w:cs="Calibri"/>
          <w:szCs w:val="24"/>
        </w:rPr>
        <w:lastRenderedPageBreak/>
        <w:t>terminu do zwrotu, następuje on w trybie i na zasadach określonych w art. 207 ustawy z dnia 27 sierpnia 2009 r. o</w:t>
      </w:r>
      <w:r w:rsidR="00E11D2E">
        <w:rPr>
          <w:rFonts w:eastAsia="Calibri" w:cs="Calibri"/>
          <w:szCs w:val="24"/>
        </w:rPr>
        <w:t> </w:t>
      </w:r>
      <w:r w:rsidRPr="00E11D2E">
        <w:rPr>
          <w:rFonts w:eastAsia="Calibri" w:cs="Calibri"/>
          <w:szCs w:val="24"/>
        </w:rPr>
        <w:t>finansach publicznych.</w:t>
      </w:r>
    </w:p>
    <w:p w14:paraId="4997B1A4" w14:textId="4E5FCCEF" w:rsidR="00E11D2E" w:rsidRDefault="009E766D" w:rsidP="00694FF7">
      <w:pPr>
        <w:pStyle w:val="Akapitzlist"/>
        <w:numPr>
          <w:ilvl w:val="0"/>
          <w:numId w:val="55"/>
        </w:numPr>
        <w:ind w:left="284" w:hanging="284"/>
        <w:contextualSpacing w:val="0"/>
        <w:jc w:val="both"/>
        <w:rPr>
          <w:rFonts w:eastAsia="Calibri" w:cs="Calibri"/>
          <w:szCs w:val="24"/>
          <w:lang w:bidi="pl-PL"/>
        </w:rPr>
      </w:pPr>
      <w:r w:rsidRPr="00E11D2E">
        <w:rPr>
          <w:rFonts w:eastAsia="Calibri" w:cs="Calibri"/>
          <w:szCs w:val="24"/>
        </w:rPr>
        <w:t>W przypadku stworzenia przez osobę trzecią utworów, w rozumieniu art. 1 ustawy z dnia 4</w:t>
      </w:r>
      <w:r w:rsidR="000B0D9C">
        <w:rPr>
          <w:rFonts w:eastAsia="Calibri" w:cs="Calibri"/>
          <w:szCs w:val="24"/>
        </w:rPr>
        <w:t> </w:t>
      </w:r>
      <w:r w:rsidRPr="00E11D2E">
        <w:rPr>
          <w:rFonts w:eastAsia="Calibri" w:cs="Calibri"/>
          <w:szCs w:val="24"/>
        </w:rPr>
        <w:t>lutego 1994 r. o</w:t>
      </w:r>
      <w:r w:rsidR="009E4132" w:rsidRPr="00E11D2E">
        <w:rPr>
          <w:rFonts w:eastAsia="Calibri" w:cs="Calibri"/>
          <w:szCs w:val="24"/>
        </w:rPr>
        <w:t> </w:t>
      </w:r>
      <w:r w:rsidR="00622BDB" w:rsidRPr="00E11D2E">
        <w:rPr>
          <w:rFonts w:eastAsia="Calibri" w:cs="Calibri"/>
          <w:szCs w:val="24"/>
        </w:rPr>
        <w:t>prawie</w:t>
      </w:r>
      <w:r w:rsidRPr="00E11D2E">
        <w:rPr>
          <w:rFonts w:eastAsia="Calibri" w:cs="Calibri"/>
          <w:szCs w:val="24"/>
        </w:rPr>
        <w:t xml:space="preserve"> autorski</w:t>
      </w:r>
      <w:r w:rsidR="00622BDB" w:rsidRPr="00E11D2E">
        <w:rPr>
          <w:rFonts w:eastAsia="Calibri" w:cs="Calibri"/>
          <w:szCs w:val="24"/>
        </w:rPr>
        <w:t>m</w:t>
      </w:r>
      <w:r w:rsidRPr="00E11D2E">
        <w:rPr>
          <w:rFonts w:eastAsia="Calibri" w:cs="Calibri"/>
          <w:szCs w:val="24"/>
        </w:rPr>
        <w:t xml:space="preserve"> i prawach pokrewnych, związanych z komunikacją i</w:t>
      </w:r>
      <w:r w:rsidR="000B0D9C">
        <w:rPr>
          <w:rFonts w:eastAsia="Calibri" w:cs="Calibri"/>
          <w:szCs w:val="24"/>
        </w:rPr>
        <w:t> </w:t>
      </w:r>
      <w:r w:rsidRPr="00E11D2E">
        <w:rPr>
          <w:rFonts w:eastAsia="Calibri" w:cs="Calibri"/>
          <w:szCs w:val="24"/>
        </w:rPr>
        <w:t>widocznością (np.</w:t>
      </w:r>
      <w:r w:rsidR="0028749F">
        <w:rPr>
          <w:rFonts w:eastAsia="Calibri" w:cs="Calibri"/>
          <w:szCs w:val="24"/>
        </w:rPr>
        <w:t> </w:t>
      </w:r>
      <w:r w:rsidRPr="00E11D2E">
        <w:rPr>
          <w:rFonts w:eastAsia="Calibri" w:cs="Calibri"/>
          <w:szCs w:val="24"/>
        </w:rPr>
        <w:t>zdjęcia, filmy, broszury, ulotki, prezentacje multimedialne nt. Projektu), powstałych w ramach Projektu</w:t>
      </w:r>
      <w:r w:rsidR="004D1601" w:rsidRPr="00E11D2E">
        <w:rPr>
          <w:rFonts w:eastAsia="Calibri" w:cs="Calibri"/>
          <w:szCs w:val="24"/>
        </w:rPr>
        <w:t>,</w:t>
      </w:r>
      <w:r w:rsidRPr="00E11D2E">
        <w:rPr>
          <w:rFonts w:eastAsia="Calibri" w:cs="Calibri"/>
          <w:szCs w:val="24"/>
        </w:rPr>
        <w:t xml:space="preserve"> Beneficjent zobowiązuje się do uzyskania od tej osoby majątkowych praw autorskich do tych utworów</w:t>
      </w:r>
      <w:r w:rsidR="00BF62EF" w:rsidRPr="00E11D2E">
        <w:rPr>
          <w:rFonts w:eastAsia="Calibri" w:cs="Calibri"/>
          <w:szCs w:val="24"/>
        </w:rPr>
        <w:t xml:space="preserve"> obejmujących pola eksploatacji niezbędne do udzielenia licencji, o których mowa w</w:t>
      </w:r>
      <w:r w:rsidR="00E11D2E">
        <w:rPr>
          <w:rFonts w:eastAsia="Calibri" w:cs="Calibri"/>
          <w:szCs w:val="24"/>
        </w:rPr>
        <w:t> </w:t>
      </w:r>
      <w:r w:rsidR="00BF62EF" w:rsidRPr="00E11D2E">
        <w:rPr>
          <w:rFonts w:eastAsia="Calibri" w:cs="Calibri"/>
          <w:szCs w:val="24"/>
        </w:rPr>
        <w:t>ust. 11</w:t>
      </w:r>
      <w:r w:rsidRPr="00E11D2E">
        <w:rPr>
          <w:rFonts w:eastAsia="Calibri" w:cs="Calibri"/>
          <w:szCs w:val="24"/>
        </w:rPr>
        <w:t>.</w:t>
      </w:r>
    </w:p>
    <w:p w14:paraId="4884EFF5" w14:textId="58F34443" w:rsidR="009E766D" w:rsidRPr="00E11D2E" w:rsidRDefault="00622BDB" w:rsidP="00694FF7">
      <w:pPr>
        <w:pStyle w:val="Akapitzlist"/>
        <w:numPr>
          <w:ilvl w:val="0"/>
          <w:numId w:val="55"/>
        </w:numPr>
        <w:ind w:left="284" w:hanging="284"/>
        <w:contextualSpacing w:val="0"/>
        <w:jc w:val="both"/>
        <w:rPr>
          <w:rFonts w:eastAsia="Calibri" w:cs="Calibri"/>
          <w:szCs w:val="24"/>
        </w:rPr>
      </w:pPr>
      <w:r w:rsidRPr="00E11D2E">
        <w:rPr>
          <w:rFonts w:eastAsia="Calibri" w:cs="Calibri"/>
          <w:szCs w:val="24"/>
        </w:rPr>
        <w:t>N</w:t>
      </w:r>
      <w:r w:rsidR="009E766D" w:rsidRPr="00E11D2E">
        <w:rPr>
          <w:rFonts w:eastAsia="Calibri" w:cs="Calibri"/>
          <w:szCs w:val="24"/>
        </w:rPr>
        <w:t>a wniosek Instytucji Koordynującej Umowę Partnerstwa, Instytucji Zarządzającej</w:t>
      </w:r>
      <w:r w:rsidR="004D1601" w:rsidRPr="00E11D2E">
        <w:rPr>
          <w:rFonts w:eastAsia="Calibri" w:cs="Calibri"/>
          <w:szCs w:val="24"/>
        </w:rPr>
        <w:t>,</w:t>
      </w:r>
      <w:r w:rsidR="009E766D" w:rsidRPr="00E11D2E">
        <w:rPr>
          <w:rFonts w:eastAsia="Calibri" w:cs="Calibri"/>
          <w:szCs w:val="24"/>
        </w:rPr>
        <w:t xml:space="preserve"> Instytucji Pośredniczących w Programie i unijnych instytucji lub organów i</w:t>
      </w:r>
      <w:r w:rsidR="00E11D2E">
        <w:rPr>
          <w:rFonts w:eastAsia="Calibri" w:cs="Calibri"/>
          <w:szCs w:val="24"/>
        </w:rPr>
        <w:t> </w:t>
      </w:r>
      <w:r w:rsidR="009E766D" w:rsidRPr="00E11D2E">
        <w:rPr>
          <w:rFonts w:eastAsia="Calibri" w:cs="Calibri"/>
          <w:szCs w:val="24"/>
        </w:rPr>
        <w:t xml:space="preserve">jednostek organizacyjnych, Beneficjent zobowiązuje się do udostępnienia tym podmiotom utworów związanych </w:t>
      </w:r>
      <w:r w:rsidR="004D1601" w:rsidRPr="00E11D2E">
        <w:rPr>
          <w:rFonts w:eastAsia="Calibri" w:cs="Calibri"/>
          <w:szCs w:val="24"/>
        </w:rPr>
        <w:t>z</w:t>
      </w:r>
      <w:r w:rsidR="0028749F">
        <w:rPr>
          <w:rFonts w:eastAsia="Calibri" w:cs="Calibri"/>
          <w:szCs w:val="24"/>
        </w:rPr>
        <w:t> </w:t>
      </w:r>
      <w:r w:rsidR="009E766D" w:rsidRPr="00E11D2E">
        <w:rPr>
          <w:rFonts w:eastAsia="Calibri" w:cs="Calibri"/>
          <w:szCs w:val="24"/>
        </w:rPr>
        <w:t>komunikacją i widocznością (np.</w:t>
      </w:r>
      <w:r w:rsidR="00C7068C" w:rsidRPr="00E11D2E">
        <w:rPr>
          <w:rFonts w:eastAsia="Calibri" w:cs="Calibri"/>
          <w:szCs w:val="24"/>
        </w:rPr>
        <w:t> </w:t>
      </w:r>
      <w:r w:rsidR="009E766D" w:rsidRPr="00E11D2E">
        <w:rPr>
          <w:rFonts w:eastAsia="Calibri" w:cs="Calibri"/>
          <w:szCs w:val="24"/>
        </w:rPr>
        <w:t>zdjęcia, filmy, broszury, ulotki, prezentacje multimedialne nt. Projektu) powstałych w ramach Projektu</w:t>
      </w:r>
      <w:r w:rsidRPr="00E11D2E">
        <w:rPr>
          <w:rFonts w:eastAsia="Calibri" w:cs="Calibri"/>
          <w:szCs w:val="24"/>
        </w:rPr>
        <w:t xml:space="preserve"> i</w:t>
      </w:r>
      <w:r w:rsidR="00C7068C" w:rsidRPr="00E11D2E">
        <w:rPr>
          <w:rFonts w:eastAsia="Calibri" w:cs="Calibri"/>
          <w:szCs w:val="24"/>
        </w:rPr>
        <w:t> </w:t>
      </w:r>
      <w:r w:rsidRPr="00E11D2E">
        <w:rPr>
          <w:rFonts w:eastAsia="Calibri" w:cs="Calibri"/>
          <w:szCs w:val="24"/>
        </w:rPr>
        <w:t>udzielenia tym podmiotom nieodpłatnej i</w:t>
      </w:r>
      <w:r w:rsidR="009E4132" w:rsidRPr="00E11D2E">
        <w:rPr>
          <w:rFonts w:eastAsia="Calibri" w:cs="Calibri"/>
          <w:szCs w:val="24"/>
        </w:rPr>
        <w:t> </w:t>
      </w:r>
      <w:r w:rsidRPr="00E11D2E">
        <w:rPr>
          <w:rFonts w:eastAsia="Calibri" w:cs="Calibri"/>
          <w:szCs w:val="24"/>
        </w:rPr>
        <w:t>niewyłącznej licencji do korzystania z tych utworów na następujących warunkach:</w:t>
      </w:r>
    </w:p>
    <w:p w14:paraId="2EF67800" w14:textId="77777777" w:rsidR="009E766D" w:rsidRPr="00A55663" w:rsidRDefault="009E766D" w:rsidP="00694FF7">
      <w:pPr>
        <w:pStyle w:val="Akapitzlist"/>
        <w:numPr>
          <w:ilvl w:val="0"/>
          <w:numId w:val="61"/>
        </w:numPr>
        <w:contextualSpacing w:val="0"/>
        <w:jc w:val="both"/>
        <w:rPr>
          <w:rFonts w:eastAsia="Calibri" w:cs="Calibri"/>
          <w:szCs w:val="24"/>
          <w:lang w:bidi="pl-PL"/>
        </w:rPr>
      </w:pPr>
      <w:r w:rsidRPr="00A55663">
        <w:rPr>
          <w:rFonts w:eastAsia="Calibri" w:cs="Calibri"/>
          <w:szCs w:val="24"/>
          <w:lang w:bidi="pl-PL"/>
        </w:rPr>
        <w:t>na terytorium Rzeczypospolitej Polskiej oraz na terytorium innych państw członkowskich UE,</w:t>
      </w:r>
    </w:p>
    <w:p w14:paraId="5D18D58D" w14:textId="77777777" w:rsidR="00E11D2E" w:rsidRDefault="009E766D" w:rsidP="00694FF7">
      <w:pPr>
        <w:pStyle w:val="Akapitzlist"/>
        <w:numPr>
          <w:ilvl w:val="0"/>
          <w:numId w:val="61"/>
        </w:numPr>
        <w:contextualSpacing w:val="0"/>
        <w:jc w:val="both"/>
        <w:rPr>
          <w:rFonts w:eastAsia="Calibri" w:cs="Calibri"/>
          <w:szCs w:val="24"/>
          <w:lang w:bidi="pl-PL"/>
        </w:rPr>
      </w:pPr>
      <w:r w:rsidRPr="00A55663">
        <w:rPr>
          <w:rFonts w:eastAsia="Calibri" w:cs="Calibri"/>
          <w:szCs w:val="24"/>
          <w:lang w:bidi="pl-PL"/>
        </w:rPr>
        <w:t>na okres 10 lat,</w:t>
      </w:r>
    </w:p>
    <w:p w14:paraId="3324AE0F" w14:textId="78A495EE" w:rsidR="009E766D" w:rsidRPr="00E11D2E" w:rsidRDefault="009E766D" w:rsidP="00694FF7">
      <w:pPr>
        <w:pStyle w:val="Akapitzlist"/>
        <w:numPr>
          <w:ilvl w:val="0"/>
          <w:numId w:val="61"/>
        </w:numPr>
        <w:contextualSpacing w:val="0"/>
        <w:jc w:val="both"/>
        <w:rPr>
          <w:rFonts w:eastAsia="Calibri" w:cs="Calibri"/>
          <w:szCs w:val="24"/>
          <w:lang w:bidi="pl-PL"/>
        </w:rPr>
      </w:pPr>
      <w:r w:rsidRPr="00E11D2E">
        <w:rPr>
          <w:rFonts w:eastAsia="Calibri" w:cs="Calibri"/>
          <w:szCs w:val="24"/>
        </w:rPr>
        <w:t>bez ograniczeń co do liczby egzemplarzy i nośników, w zakresie następujących pól eksploatacji:</w:t>
      </w:r>
    </w:p>
    <w:p w14:paraId="0BFA0C5D" w14:textId="77777777" w:rsidR="00E11D2E" w:rsidRDefault="009E766D" w:rsidP="00694FF7">
      <w:pPr>
        <w:pStyle w:val="Akapitzlist"/>
        <w:numPr>
          <w:ilvl w:val="0"/>
          <w:numId w:val="62"/>
        </w:numPr>
        <w:contextualSpacing w:val="0"/>
        <w:jc w:val="both"/>
        <w:rPr>
          <w:rFonts w:eastAsia="Times New Roman" w:cs="Calibri"/>
          <w:color w:val="000000"/>
          <w:szCs w:val="24"/>
        </w:rPr>
      </w:pPr>
      <w:r w:rsidRPr="00E11D2E">
        <w:rPr>
          <w:rFonts w:eastAsia="Times New Roman" w:cs="Calibri"/>
          <w:color w:val="000000"/>
          <w:szCs w:val="24"/>
        </w:rPr>
        <w:t>utrwalanie – w szczególności drukiem, zapisem w pamięci komputera i na nośnikach elektronicznych, oraz zwielokrotnianie, powielanie i kopiowanie tak powstałych egzemplarzy dowolną techniką,</w:t>
      </w:r>
    </w:p>
    <w:p w14:paraId="79002386" w14:textId="584E4F75" w:rsidR="00E11D2E" w:rsidRPr="00E11D2E" w:rsidRDefault="009E766D" w:rsidP="00694FF7">
      <w:pPr>
        <w:pStyle w:val="Akapitzlist"/>
        <w:numPr>
          <w:ilvl w:val="0"/>
          <w:numId w:val="62"/>
        </w:numPr>
        <w:contextualSpacing w:val="0"/>
        <w:jc w:val="both"/>
        <w:rPr>
          <w:rFonts w:eastAsia="Times New Roman" w:cs="Calibri"/>
          <w:color w:val="000000"/>
          <w:szCs w:val="24"/>
        </w:rPr>
      </w:pPr>
      <w:r w:rsidRPr="00E11D2E">
        <w:rPr>
          <w:rFonts w:eastAsia="Calibri" w:cs="Calibri"/>
          <w:color w:val="000000"/>
          <w:szCs w:val="24"/>
        </w:rPr>
        <w:t>rozpowszechnianie oraz publikowanie w dowolny sposób (w tym poprzez: wyświetlanie lub publiczne odtwarzanie lub wprowadzanie do pamięci komputera i</w:t>
      </w:r>
      <w:r w:rsidR="00E11D2E">
        <w:rPr>
          <w:rFonts w:eastAsia="Calibri" w:cs="Calibri"/>
          <w:color w:val="000000"/>
          <w:szCs w:val="24"/>
        </w:rPr>
        <w:t> </w:t>
      </w:r>
      <w:r w:rsidRPr="00E11D2E">
        <w:rPr>
          <w:rFonts w:eastAsia="Calibri" w:cs="Calibri"/>
          <w:color w:val="000000"/>
          <w:szCs w:val="24"/>
        </w:rPr>
        <w:t>sieci multimedialnych, w tym Internetu) – w całości lub w części, jak również w</w:t>
      </w:r>
      <w:r w:rsidR="00E11D2E">
        <w:rPr>
          <w:rFonts w:eastAsia="Calibri" w:cs="Calibri"/>
          <w:color w:val="000000"/>
          <w:szCs w:val="24"/>
        </w:rPr>
        <w:t> </w:t>
      </w:r>
      <w:r w:rsidRPr="00E11D2E">
        <w:rPr>
          <w:rFonts w:eastAsia="Calibri" w:cs="Calibri"/>
          <w:color w:val="000000"/>
          <w:szCs w:val="24"/>
        </w:rPr>
        <w:t>połączeniu z innymi utworami,</w:t>
      </w:r>
    </w:p>
    <w:p w14:paraId="60A11166" w14:textId="77777777" w:rsidR="00E11D2E" w:rsidRPr="00E11D2E" w:rsidRDefault="009E766D" w:rsidP="00694FF7">
      <w:pPr>
        <w:pStyle w:val="Akapitzlist"/>
        <w:numPr>
          <w:ilvl w:val="0"/>
          <w:numId w:val="62"/>
        </w:numPr>
        <w:contextualSpacing w:val="0"/>
        <w:jc w:val="both"/>
        <w:rPr>
          <w:rFonts w:eastAsia="Times New Roman" w:cs="Calibri"/>
          <w:color w:val="000000"/>
          <w:szCs w:val="24"/>
        </w:rPr>
      </w:pPr>
      <w:r w:rsidRPr="00E11D2E">
        <w:rPr>
          <w:rFonts w:eastAsia="Calibri" w:cs="Calibri"/>
          <w:color w:val="000000"/>
          <w:szCs w:val="24"/>
        </w:rPr>
        <w:t>publiczna dystrybucja utworów lub ich kopii we wszelkich formach (np. książka, broszura, CD, Internet),</w:t>
      </w:r>
    </w:p>
    <w:p w14:paraId="1DF49903" w14:textId="77777777" w:rsidR="00E11D2E" w:rsidRPr="00E11D2E" w:rsidRDefault="009E766D" w:rsidP="00694FF7">
      <w:pPr>
        <w:pStyle w:val="Akapitzlist"/>
        <w:numPr>
          <w:ilvl w:val="0"/>
          <w:numId w:val="62"/>
        </w:numPr>
        <w:contextualSpacing w:val="0"/>
        <w:jc w:val="both"/>
        <w:rPr>
          <w:rFonts w:eastAsia="Times New Roman" w:cs="Calibri"/>
          <w:color w:val="000000"/>
          <w:szCs w:val="24"/>
        </w:rPr>
      </w:pPr>
      <w:r w:rsidRPr="00E11D2E">
        <w:rPr>
          <w:rFonts w:eastAsia="Calibri" w:cs="Calibri"/>
          <w:color w:val="000000"/>
          <w:szCs w:val="24"/>
        </w:rPr>
        <w:t xml:space="preserve">udostępnianie, w tym unijnym </w:t>
      </w:r>
      <w:r w:rsidRPr="00E11D2E">
        <w:rPr>
          <w:rFonts w:eastAsia="Calibri" w:cs="Calibri"/>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w:t>
      </w:r>
      <w:r w:rsidR="008C5AF7" w:rsidRPr="00E11D2E">
        <w:rPr>
          <w:rFonts w:eastAsia="Calibri" w:cs="Calibri"/>
          <w:szCs w:val="24"/>
        </w:rPr>
        <w:t> </w:t>
      </w:r>
      <w:r w:rsidRPr="00E11D2E">
        <w:rPr>
          <w:rFonts w:eastAsia="Calibri" w:cs="Calibri"/>
          <w:szCs w:val="24"/>
        </w:rPr>
        <w:t>Internet),</w:t>
      </w:r>
    </w:p>
    <w:p w14:paraId="206EBA71" w14:textId="261C123E" w:rsidR="009E766D" w:rsidRPr="00E11D2E" w:rsidRDefault="009E766D" w:rsidP="00694FF7">
      <w:pPr>
        <w:pStyle w:val="Akapitzlist"/>
        <w:numPr>
          <w:ilvl w:val="0"/>
          <w:numId w:val="62"/>
        </w:numPr>
        <w:contextualSpacing w:val="0"/>
        <w:jc w:val="both"/>
        <w:rPr>
          <w:rFonts w:eastAsia="Times New Roman" w:cs="Calibri"/>
          <w:color w:val="000000"/>
          <w:szCs w:val="24"/>
        </w:rPr>
      </w:pPr>
      <w:r w:rsidRPr="00E11D2E">
        <w:rPr>
          <w:rFonts w:eastAsia="Calibri" w:cs="Calibri"/>
          <w:szCs w:val="24"/>
        </w:rPr>
        <w:t>przechowywanie i archiwizowanie w postaci papierowej albo elektronicznej,</w:t>
      </w:r>
    </w:p>
    <w:p w14:paraId="52F346E2" w14:textId="12A0730D" w:rsidR="009E766D" w:rsidRPr="00E11D2E" w:rsidRDefault="009E766D" w:rsidP="00694FF7">
      <w:pPr>
        <w:pStyle w:val="Akapitzlist"/>
        <w:numPr>
          <w:ilvl w:val="0"/>
          <w:numId w:val="61"/>
        </w:numPr>
        <w:contextualSpacing w:val="0"/>
        <w:jc w:val="both"/>
        <w:rPr>
          <w:rFonts w:eastAsia="Calibri" w:cs="Calibri"/>
          <w:szCs w:val="24"/>
        </w:rPr>
      </w:pPr>
      <w:r w:rsidRPr="00A55663">
        <w:rPr>
          <w:rFonts w:eastAsia="Calibri" w:cs="Calibri"/>
          <w:szCs w:val="24"/>
        </w:rPr>
        <w:t>z prawem do udzielania osobom trzecim sublicencji na warunkach i polach eksploatacji, o</w:t>
      </w:r>
      <w:r w:rsidR="00E11D2E">
        <w:rPr>
          <w:rFonts w:eastAsia="Calibri" w:cs="Calibri"/>
          <w:szCs w:val="24"/>
        </w:rPr>
        <w:t> </w:t>
      </w:r>
      <w:r w:rsidRPr="00A55663">
        <w:rPr>
          <w:rFonts w:eastAsia="Calibri" w:cs="Calibri"/>
          <w:szCs w:val="24"/>
        </w:rPr>
        <w:t xml:space="preserve">których mowa </w:t>
      </w:r>
      <w:r w:rsidR="00E030AB" w:rsidRPr="00A55663">
        <w:rPr>
          <w:rFonts w:eastAsia="Calibri" w:cs="Calibri"/>
          <w:szCs w:val="24"/>
        </w:rPr>
        <w:t>w</w:t>
      </w:r>
      <w:r w:rsidR="009E4132" w:rsidRPr="00A55663">
        <w:rPr>
          <w:rFonts w:eastAsia="Calibri" w:cs="Calibri"/>
          <w:szCs w:val="24"/>
        </w:rPr>
        <w:t> </w:t>
      </w:r>
      <w:r w:rsidR="00E030AB" w:rsidRPr="00A55663">
        <w:rPr>
          <w:rFonts w:eastAsia="Calibri" w:cs="Calibri"/>
          <w:szCs w:val="24"/>
        </w:rPr>
        <w:t>niniejszym ustępie</w:t>
      </w:r>
      <w:r w:rsidRPr="00A55663">
        <w:rPr>
          <w:rFonts w:eastAsia="Calibri" w:cs="Calibri"/>
          <w:szCs w:val="24"/>
        </w:rPr>
        <w:t xml:space="preserve">. </w:t>
      </w:r>
    </w:p>
    <w:p w14:paraId="64BFFA5B" w14:textId="77777777" w:rsidR="00E11D2E" w:rsidRDefault="009E766D" w:rsidP="00694FF7">
      <w:pPr>
        <w:pStyle w:val="Akapitzlist"/>
        <w:numPr>
          <w:ilvl w:val="0"/>
          <w:numId w:val="55"/>
        </w:numPr>
        <w:ind w:left="284" w:hanging="284"/>
        <w:contextualSpacing w:val="0"/>
        <w:jc w:val="both"/>
        <w:rPr>
          <w:rFonts w:eastAsia="Calibri" w:cs="Calibri"/>
          <w:szCs w:val="24"/>
        </w:rPr>
      </w:pPr>
      <w:r w:rsidRPr="00E11D2E">
        <w:rPr>
          <w:rFonts w:eastAsia="Calibri" w:cs="Calibri"/>
          <w:szCs w:val="24"/>
        </w:rPr>
        <w:t xml:space="preserve">Znaki graficzne </w:t>
      </w:r>
      <w:r w:rsidRPr="00A55663">
        <w:rPr>
          <w:rFonts w:eastAsia="Calibri" w:cs="Calibri"/>
          <w:szCs w:val="24"/>
        </w:rPr>
        <w:t xml:space="preserve">oraz obowiązkowe wzory tablic, plakatu i naklejek </w:t>
      </w:r>
      <w:r w:rsidRPr="00E11D2E">
        <w:rPr>
          <w:rFonts w:eastAsia="Calibri" w:cs="Calibri"/>
          <w:szCs w:val="24"/>
        </w:rPr>
        <w:t xml:space="preserve">są określone </w:t>
      </w:r>
      <w:r w:rsidRPr="00A55663">
        <w:rPr>
          <w:rFonts w:eastAsia="Calibri" w:cs="Calibri"/>
          <w:szCs w:val="24"/>
        </w:rPr>
        <w:t>w Księdze Tożsamości Wizualnej i</w:t>
      </w:r>
      <w:r w:rsidR="008C5AF7" w:rsidRPr="00A55663">
        <w:rPr>
          <w:rFonts w:eastAsia="Calibri" w:cs="Calibri"/>
          <w:szCs w:val="24"/>
        </w:rPr>
        <w:t> </w:t>
      </w:r>
      <w:r w:rsidRPr="00A55663">
        <w:rPr>
          <w:rFonts w:eastAsia="Calibri" w:cs="Calibri"/>
          <w:szCs w:val="24"/>
        </w:rPr>
        <w:t xml:space="preserve">dostępne na stronie internetowej Programu oraz w Załączniku nr 11 do Umowy. </w:t>
      </w:r>
    </w:p>
    <w:p w14:paraId="5D150FAC" w14:textId="6E44AE5D" w:rsidR="00E11D2E" w:rsidRDefault="009E766D" w:rsidP="00694FF7">
      <w:pPr>
        <w:pStyle w:val="Akapitzlist"/>
        <w:numPr>
          <w:ilvl w:val="0"/>
          <w:numId w:val="55"/>
        </w:numPr>
        <w:ind w:left="284" w:hanging="284"/>
        <w:contextualSpacing w:val="0"/>
        <w:jc w:val="both"/>
        <w:rPr>
          <w:rFonts w:eastAsia="Calibri" w:cs="Calibri"/>
          <w:szCs w:val="24"/>
        </w:rPr>
      </w:pPr>
      <w:r w:rsidRPr="00E11D2E">
        <w:rPr>
          <w:rFonts w:eastAsia="Calibri" w:cs="Calibri"/>
          <w:szCs w:val="24"/>
          <w:lang w:bidi="pl-PL"/>
        </w:rPr>
        <w:t xml:space="preserve">Zmiana adresów poczty elektronicznej, wskazanych w ust. </w:t>
      </w:r>
      <w:r w:rsidR="00890544" w:rsidRPr="00E11D2E">
        <w:rPr>
          <w:rFonts w:eastAsia="Calibri" w:cs="Calibri"/>
          <w:szCs w:val="24"/>
          <w:lang w:bidi="pl-PL"/>
        </w:rPr>
        <w:t>3, ust. 5, ust. 6</w:t>
      </w:r>
      <w:r w:rsidRPr="00E11D2E">
        <w:rPr>
          <w:rFonts w:eastAsia="Calibri" w:cs="Calibri"/>
          <w:szCs w:val="24"/>
          <w:lang w:bidi="pl-PL"/>
        </w:rPr>
        <w:t xml:space="preserve"> i strony internetowej wskazanej w ust. 1</w:t>
      </w:r>
      <w:r w:rsidR="00622BDB" w:rsidRPr="00E11D2E">
        <w:rPr>
          <w:rFonts w:eastAsia="Calibri" w:cs="Calibri"/>
          <w:szCs w:val="24"/>
          <w:lang w:bidi="pl-PL"/>
        </w:rPr>
        <w:t>2</w:t>
      </w:r>
      <w:r w:rsidRPr="00E11D2E">
        <w:rPr>
          <w:rFonts w:eastAsia="Calibri" w:cs="Calibri"/>
          <w:szCs w:val="24"/>
          <w:lang w:bidi="pl-PL"/>
        </w:rPr>
        <w:t xml:space="preserve"> nie wymaga aneksowania Umowy. Instytucja poinformuje Beneficjenta o</w:t>
      </w:r>
      <w:r w:rsidR="00E11D2E">
        <w:rPr>
          <w:rFonts w:eastAsia="Calibri" w:cs="Calibri"/>
          <w:szCs w:val="24"/>
          <w:lang w:bidi="pl-PL"/>
        </w:rPr>
        <w:t> </w:t>
      </w:r>
      <w:r w:rsidRPr="00E11D2E">
        <w:rPr>
          <w:rFonts w:eastAsia="Calibri" w:cs="Calibri"/>
          <w:szCs w:val="24"/>
          <w:lang w:bidi="pl-PL"/>
        </w:rPr>
        <w:t>tym fakcie w</w:t>
      </w:r>
      <w:r w:rsidR="00C7068C" w:rsidRPr="00E11D2E">
        <w:rPr>
          <w:rFonts w:eastAsia="Calibri" w:cs="Calibri"/>
          <w:szCs w:val="24"/>
          <w:lang w:bidi="pl-PL"/>
        </w:rPr>
        <w:t> </w:t>
      </w:r>
      <w:r w:rsidRPr="00E11D2E">
        <w:rPr>
          <w:rFonts w:eastAsia="Calibri" w:cs="Calibri"/>
          <w:szCs w:val="24"/>
          <w:lang w:bidi="pl-PL"/>
        </w:rPr>
        <w:t>formie pisemnej lub elektronicznej, wraz ze wskazaniem daty, od której obowiązuje zmieniony adres. Zmiana jest skuteczna z chwilą doręczenia informacji Beneficjentowi.</w:t>
      </w:r>
    </w:p>
    <w:p w14:paraId="68F86D70" w14:textId="70C2A4AA" w:rsidR="00E11D2E" w:rsidRDefault="009E766D" w:rsidP="00694FF7">
      <w:pPr>
        <w:pStyle w:val="Akapitzlist"/>
        <w:numPr>
          <w:ilvl w:val="0"/>
          <w:numId w:val="55"/>
        </w:numPr>
        <w:ind w:left="284" w:hanging="284"/>
        <w:contextualSpacing w:val="0"/>
        <w:jc w:val="both"/>
        <w:rPr>
          <w:rFonts w:eastAsia="Calibri" w:cs="Calibri"/>
          <w:szCs w:val="24"/>
        </w:rPr>
      </w:pPr>
      <w:r w:rsidRPr="00E11D2E">
        <w:rPr>
          <w:rFonts w:eastAsia="Calibri" w:cs="Calibri"/>
          <w:szCs w:val="24"/>
        </w:rPr>
        <w:lastRenderedPageBreak/>
        <w:t>Beneficjent przyjmuje do wiadomości, że objęcie dofinansowaniem oznacza umieszczenie danych Beneficjenta w</w:t>
      </w:r>
      <w:r w:rsidR="007079C0" w:rsidRPr="00E11D2E">
        <w:rPr>
          <w:rFonts w:eastAsia="Calibri" w:cs="Calibri"/>
          <w:szCs w:val="24"/>
        </w:rPr>
        <w:t> </w:t>
      </w:r>
      <w:r w:rsidRPr="00E11D2E">
        <w:rPr>
          <w:rFonts w:eastAsia="Calibri" w:cs="Calibri"/>
          <w:szCs w:val="24"/>
        </w:rPr>
        <w:t xml:space="preserve">publikowanym przez </w:t>
      </w:r>
      <w:r w:rsidR="00006CB5">
        <w:rPr>
          <w:rFonts w:eastAsia="Calibri" w:cs="Calibri"/>
          <w:szCs w:val="24"/>
        </w:rPr>
        <w:t>DIP</w:t>
      </w:r>
      <w:r w:rsidRPr="00E11D2E">
        <w:rPr>
          <w:rFonts w:eastAsia="Calibri" w:cs="Calibri"/>
          <w:szCs w:val="24"/>
        </w:rPr>
        <w:t xml:space="preserve"> wykazie projektów (zgodnie z</w:t>
      </w:r>
      <w:r w:rsidR="00E11D2E">
        <w:rPr>
          <w:rFonts w:eastAsia="Calibri" w:cs="Calibri"/>
          <w:szCs w:val="24"/>
        </w:rPr>
        <w:t> </w:t>
      </w:r>
      <w:r w:rsidRPr="00E11D2E">
        <w:rPr>
          <w:rFonts w:eastAsia="Calibri" w:cs="Calibri"/>
          <w:szCs w:val="24"/>
        </w:rPr>
        <w:t>art. 49 ust. 3 i 5 rozporządzenia ogólnego).</w:t>
      </w:r>
    </w:p>
    <w:p w14:paraId="46F5DB6C" w14:textId="315D7258" w:rsidR="00256D7E" w:rsidRPr="00E11D2E" w:rsidRDefault="009E766D" w:rsidP="00694FF7">
      <w:pPr>
        <w:pStyle w:val="Akapitzlist"/>
        <w:numPr>
          <w:ilvl w:val="0"/>
          <w:numId w:val="55"/>
        </w:numPr>
        <w:ind w:left="284" w:hanging="284"/>
        <w:contextualSpacing w:val="0"/>
        <w:jc w:val="both"/>
        <w:rPr>
          <w:rFonts w:eastAsia="Calibri" w:cs="Calibri"/>
          <w:szCs w:val="24"/>
        </w:rPr>
      </w:pPr>
      <w:r w:rsidRPr="00E11D2E">
        <w:rPr>
          <w:rFonts w:eastAsia="Calibri" w:cs="Calibri"/>
          <w:szCs w:val="24"/>
        </w:rPr>
        <w:t>Niezależnie od obowiązków określonych w niniejszym paragrafie, Beneficjent realizujący Projekt, w</w:t>
      </w:r>
      <w:r w:rsidR="00C7068C" w:rsidRPr="00E11D2E">
        <w:rPr>
          <w:rFonts w:eastAsia="Calibri" w:cs="Calibri"/>
          <w:szCs w:val="24"/>
        </w:rPr>
        <w:t> </w:t>
      </w:r>
      <w:r w:rsidRPr="00E11D2E">
        <w:rPr>
          <w:rFonts w:eastAsia="Calibri" w:cs="Calibri"/>
          <w:szCs w:val="24"/>
        </w:rPr>
        <w:t>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bookmarkEnd w:id="85"/>
    <w:p w14:paraId="31E0BDD4" w14:textId="15E1F109" w:rsidR="00F5039D" w:rsidRPr="0028749F" w:rsidRDefault="006F13FE" w:rsidP="00D37F48">
      <w:pPr>
        <w:pStyle w:val="Nagwek1"/>
        <w:spacing w:before="360" w:after="120"/>
        <w:ind w:left="0" w:firstLine="0"/>
        <w:jc w:val="center"/>
        <w:rPr>
          <w:rFonts w:cs="Calibri"/>
          <w:szCs w:val="24"/>
        </w:rPr>
      </w:pPr>
      <w:r w:rsidRPr="0028749F">
        <w:rPr>
          <w:rFonts w:cs="Calibri"/>
          <w:szCs w:val="24"/>
        </w:rPr>
        <w:t>Obowiązki w zakresie elektronicznego obiegu dokumentów i przekazywania informacji</w:t>
      </w:r>
    </w:p>
    <w:p w14:paraId="7CF99AE2" w14:textId="4D763937" w:rsidR="00AC1F80" w:rsidRPr="00A55663" w:rsidRDefault="006A2098" w:rsidP="00D37F48">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3</w:t>
      </w:r>
    </w:p>
    <w:p w14:paraId="2E64491B" w14:textId="66DBBE0C" w:rsidR="00D37F48" w:rsidRDefault="001A02E3" w:rsidP="00694FF7">
      <w:pPr>
        <w:pStyle w:val="Akapitzlist"/>
        <w:numPr>
          <w:ilvl w:val="0"/>
          <w:numId w:val="63"/>
        </w:numPr>
        <w:spacing w:before="120"/>
        <w:ind w:left="284" w:hanging="284"/>
        <w:contextualSpacing w:val="0"/>
        <w:jc w:val="both"/>
        <w:rPr>
          <w:rFonts w:eastAsia="Calibri" w:cs="Calibri"/>
          <w:szCs w:val="24"/>
        </w:rPr>
      </w:pPr>
      <w:r w:rsidRPr="00D37F48">
        <w:rPr>
          <w:rFonts w:eastAsia="Calibri" w:cs="Calibri"/>
          <w:szCs w:val="24"/>
        </w:rPr>
        <w:t>W ramach procesu rozliczenia Projektu</w:t>
      </w:r>
      <w:bookmarkStart w:id="93" w:name="_Hlk90980720"/>
      <w:r w:rsidRPr="00D37F48">
        <w:rPr>
          <w:rFonts w:eastAsia="Calibri" w:cs="Calibri"/>
          <w:szCs w:val="24"/>
        </w:rPr>
        <w:t xml:space="preserve"> Beneficjent zobowiązany jest do korzystania z </w:t>
      </w:r>
      <w:bookmarkEnd w:id="93"/>
      <w:r w:rsidRPr="00D37F48">
        <w:rPr>
          <w:rFonts w:eastAsia="Calibri" w:cs="Calibri"/>
          <w:szCs w:val="24"/>
        </w:rPr>
        <w:t>CST2021</w:t>
      </w:r>
      <w:r w:rsidR="00E01C8D" w:rsidRPr="00D37F48">
        <w:rPr>
          <w:rFonts w:eastAsia="Calibri" w:cs="Calibri"/>
          <w:szCs w:val="24"/>
        </w:rPr>
        <w:t xml:space="preserve"> (w tym z</w:t>
      </w:r>
      <w:r w:rsidR="00C7068C" w:rsidRPr="00D37F48">
        <w:rPr>
          <w:rFonts w:eastAsia="Calibri" w:cs="Calibri"/>
          <w:szCs w:val="24"/>
        </w:rPr>
        <w:t> </w:t>
      </w:r>
      <w:r w:rsidR="00E01C8D" w:rsidRPr="00D37F48">
        <w:rPr>
          <w:rFonts w:eastAsia="Calibri" w:cs="Calibri"/>
          <w:szCs w:val="24"/>
        </w:rPr>
        <w:t xml:space="preserve"> SL2021)</w:t>
      </w:r>
      <w:r w:rsidRPr="00D37F48">
        <w:rPr>
          <w:rFonts w:eastAsia="Calibri" w:cs="Calibri"/>
          <w:szCs w:val="24"/>
        </w:rPr>
        <w:t xml:space="preserve">, który jest podstawowym kanałem komunikacji pomiędzy Beneficjentem a </w:t>
      </w:r>
      <w:r w:rsidR="00006CB5">
        <w:rPr>
          <w:rFonts w:eastAsia="Calibri" w:cs="Calibri"/>
          <w:szCs w:val="24"/>
        </w:rPr>
        <w:t>DIP</w:t>
      </w:r>
      <w:r w:rsidRPr="00D37F48">
        <w:rPr>
          <w:rFonts w:eastAsia="Calibri" w:cs="Calibri"/>
          <w:szCs w:val="24"/>
        </w:rPr>
        <w:t>, z zastrzeżeniem ust. </w:t>
      </w:r>
      <w:r w:rsidR="00B066B9" w:rsidRPr="00D37F48">
        <w:rPr>
          <w:rFonts w:eastAsia="Calibri" w:cs="Calibri"/>
          <w:szCs w:val="24"/>
        </w:rPr>
        <w:t>8</w:t>
      </w:r>
      <w:r w:rsidRPr="00D37F48">
        <w:rPr>
          <w:rFonts w:eastAsia="Calibri" w:cs="Calibri"/>
          <w:szCs w:val="24"/>
        </w:rPr>
        <w:t xml:space="preserve"> i ust. </w:t>
      </w:r>
      <w:r w:rsidR="00B066B9" w:rsidRPr="00D37F48">
        <w:rPr>
          <w:rFonts w:eastAsia="Calibri" w:cs="Calibri"/>
          <w:szCs w:val="24"/>
        </w:rPr>
        <w:t>9</w:t>
      </w:r>
      <w:r w:rsidRPr="00D37F48">
        <w:rPr>
          <w:rFonts w:eastAsia="Calibri" w:cs="Calibri"/>
          <w:szCs w:val="24"/>
        </w:rPr>
        <w:t xml:space="preserve">. </w:t>
      </w:r>
      <w:bookmarkStart w:id="94" w:name="_Hlk92273973"/>
    </w:p>
    <w:p w14:paraId="74BB4431" w14:textId="77777777" w:rsidR="00D37F48" w:rsidRPr="00D37F48" w:rsidRDefault="001A02E3" w:rsidP="00694FF7">
      <w:pPr>
        <w:pStyle w:val="Akapitzlist"/>
        <w:numPr>
          <w:ilvl w:val="0"/>
          <w:numId w:val="63"/>
        </w:numPr>
        <w:ind w:left="284" w:hanging="284"/>
        <w:contextualSpacing w:val="0"/>
        <w:jc w:val="both"/>
        <w:rPr>
          <w:rFonts w:eastAsia="Calibri" w:cs="Calibri"/>
          <w:szCs w:val="24"/>
        </w:rPr>
      </w:pPr>
      <w:r w:rsidRPr="00D37F48">
        <w:rPr>
          <w:rFonts w:eastAsia="Times New Roman" w:cs="Calibri"/>
          <w:szCs w:val="24"/>
          <w:lang w:eastAsia="pl-PL"/>
        </w:rPr>
        <w:t>Beneficjent wyznacza osoby uprawnione do wykonywania w jego imieniu czynności związanych z</w:t>
      </w:r>
      <w:r w:rsidR="00B178E6" w:rsidRPr="00D37F48">
        <w:rPr>
          <w:rFonts w:eastAsia="Times New Roman" w:cs="Calibri"/>
          <w:szCs w:val="24"/>
          <w:lang w:eastAsia="pl-PL"/>
        </w:rPr>
        <w:t> </w:t>
      </w:r>
      <w:r w:rsidRPr="00D37F48">
        <w:rPr>
          <w:rFonts w:eastAsia="Times New Roman" w:cs="Calibri"/>
          <w:szCs w:val="24"/>
          <w:lang w:eastAsia="pl-PL"/>
        </w:rPr>
        <w:t>realizacją Projektu, w</w:t>
      </w:r>
      <w:r w:rsidR="00253104" w:rsidRPr="00D37F48">
        <w:rPr>
          <w:rFonts w:eastAsia="Times New Roman" w:cs="Calibri"/>
          <w:szCs w:val="24"/>
          <w:lang w:eastAsia="pl-PL"/>
        </w:rPr>
        <w:t> </w:t>
      </w:r>
      <w:r w:rsidRPr="00D37F48">
        <w:rPr>
          <w:rFonts w:eastAsia="Times New Roman" w:cs="Calibri"/>
          <w:szCs w:val="24"/>
          <w:lang w:eastAsia="pl-PL"/>
        </w:rPr>
        <w:t xml:space="preserve">tym </w:t>
      </w:r>
      <w:r w:rsidR="00B84532" w:rsidRPr="00D37F48">
        <w:rPr>
          <w:rFonts w:eastAsia="Times New Roman" w:cs="Calibri"/>
          <w:szCs w:val="24"/>
          <w:lang w:eastAsia="pl-PL"/>
        </w:rPr>
        <w:t>–</w:t>
      </w:r>
      <w:r w:rsidRPr="00D37F48">
        <w:rPr>
          <w:rFonts w:eastAsia="Times New Roman" w:cs="Calibri"/>
          <w:szCs w:val="24"/>
          <w:lang w:eastAsia="pl-PL"/>
        </w:rPr>
        <w:t xml:space="preserve"> osobę lub osoby upoważnione do zarządzania uprawnieniami użytkowników SL2021</w:t>
      </w:r>
      <w:r w:rsidR="00E01C8D" w:rsidRPr="00D37F48">
        <w:rPr>
          <w:rFonts w:eastAsia="Times New Roman" w:cs="Calibri"/>
          <w:szCs w:val="24"/>
          <w:lang w:eastAsia="pl-PL"/>
        </w:rPr>
        <w:t xml:space="preserve"> </w:t>
      </w:r>
      <w:r w:rsidRPr="00D37F48">
        <w:rPr>
          <w:rFonts w:eastAsia="Times New Roman" w:cs="Calibri"/>
          <w:szCs w:val="24"/>
          <w:lang w:eastAsia="pl-PL"/>
        </w:rPr>
        <w:t>po stronie Beneficjenta w</w:t>
      </w:r>
      <w:r w:rsidR="00253104" w:rsidRPr="00D37F48">
        <w:rPr>
          <w:rFonts w:eastAsia="Times New Roman" w:cs="Calibri"/>
          <w:szCs w:val="24"/>
          <w:lang w:eastAsia="pl-PL"/>
        </w:rPr>
        <w:t> </w:t>
      </w:r>
      <w:r w:rsidRPr="00D37F48">
        <w:rPr>
          <w:rFonts w:eastAsia="Times New Roman" w:cs="Calibri"/>
          <w:szCs w:val="24"/>
          <w:lang w:eastAsia="pl-PL"/>
        </w:rPr>
        <w:t>zakresie Projektu.</w:t>
      </w:r>
    </w:p>
    <w:p w14:paraId="031046F4" w14:textId="77777777" w:rsidR="00D37F48" w:rsidRPr="00D37F48" w:rsidRDefault="001A02E3" w:rsidP="00694FF7">
      <w:pPr>
        <w:pStyle w:val="Akapitzlist"/>
        <w:numPr>
          <w:ilvl w:val="0"/>
          <w:numId w:val="63"/>
        </w:numPr>
        <w:ind w:left="284" w:hanging="284"/>
        <w:contextualSpacing w:val="0"/>
        <w:jc w:val="both"/>
        <w:rPr>
          <w:rFonts w:eastAsia="Calibri" w:cs="Calibri"/>
          <w:szCs w:val="24"/>
        </w:rPr>
      </w:pPr>
      <w:r w:rsidRPr="00D37F48">
        <w:rPr>
          <w:rFonts w:eastAsia="Times New Roman" w:cs="Calibri"/>
          <w:szCs w:val="24"/>
          <w:lang w:eastAsia="pl-PL"/>
        </w:rPr>
        <w:t xml:space="preserve">Wszelkie działania w CST2021 osób uprawnionych </w:t>
      </w:r>
      <w:r w:rsidR="0025606C" w:rsidRPr="00D37F48">
        <w:rPr>
          <w:rFonts w:eastAsia="Times New Roman" w:cs="Calibri"/>
          <w:szCs w:val="24"/>
          <w:lang w:eastAsia="pl-PL"/>
        </w:rPr>
        <w:t xml:space="preserve">przez Beneficjenta </w:t>
      </w:r>
      <w:r w:rsidRPr="00D37F48">
        <w:rPr>
          <w:rFonts w:eastAsia="Times New Roman" w:cs="Calibri"/>
          <w:szCs w:val="24"/>
          <w:lang w:eastAsia="pl-PL"/>
        </w:rPr>
        <w:t>są traktowane w sensie prawnym jako działania Beneficjenta.</w:t>
      </w:r>
      <w:bookmarkEnd w:id="94"/>
    </w:p>
    <w:p w14:paraId="0311D15E" w14:textId="1716C5FA" w:rsidR="00D37F48" w:rsidRPr="00D37F48" w:rsidRDefault="001A02E3" w:rsidP="00694FF7">
      <w:pPr>
        <w:pStyle w:val="Akapitzlist"/>
        <w:numPr>
          <w:ilvl w:val="0"/>
          <w:numId w:val="63"/>
        </w:numPr>
        <w:ind w:left="284" w:hanging="284"/>
        <w:contextualSpacing w:val="0"/>
        <w:jc w:val="both"/>
        <w:rPr>
          <w:rFonts w:eastAsia="Calibri" w:cs="Calibri"/>
          <w:szCs w:val="24"/>
        </w:rPr>
      </w:pPr>
      <w:r w:rsidRPr="00D37F48">
        <w:rPr>
          <w:rFonts w:eastAsia="Times New Roman" w:cs="Calibri"/>
          <w:szCs w:val="24"/>
          <w:lang w:eastAsia="pl-PL"/>
        </w:rPr>
        <w:t xml:space="preserve">Beneficjent zapewnia, </w:t>
      </w:r>
      <w:r w:rsidR="00EC3B58" w:rsidRPr="00D37F48">
        <w:rPr>
          <w:rFonts w:eastAsia="Times New Roman" w:cs="Calibri"/>
          <w:szCs w:val="24"/>
          <w:lang w:eastAsia="pl-PL"/>
        </w:rPr>
        <w:t xml:space="preserve">że </w:t>
      </w:r>
      <w:r w:rsidRPr="00D37F48">
        <w:rPr>
          <w:rFonts w:eastAsia="Times New Roman" w:cs="Calibri"/>
          <w:szCs w:val="24"/>
          <w:lang w:eastAsia="pl-PL"/>
        </w:rPr>
        <w:t>wszystkie osoby uprawnione</w:t>
      </w:r>
      <w:r w:rsidR="005248F2" w:rsidRPr="00D37F48">
        <w:rPr>
          <w:rFonts w:eastAsia="Times New Roman" w:cs="Calibri"/>
          <w:szCs w:val="24"/>
          <w:lang w:eastAsia="pl-PL"/>
        </w:rPr>
        <w:t xml:space="preserve"> przez Beneficjenta </w:t>
      </w:r>
      <w:r w:rsidR="00EC3B58" w:rsidRPr="00D37F48">
        <w:rPr>
          <w:rFonts w:eastAsia="Times New Roman" w:cs="Calibri"/>
          <w:szCs w:val="24"/>
          <w:lang w:eastAsia="pl-PL"/>
        </w:rPr>
        <w:t xml:space="preserve">będą </w:t>
      </w:r>
      <w:r w:rsidRPr="00D37F48">
        <w:rPr>
          <w:rFonts w:eastAsia="Times New Roman" w:cs="Calibri"/>
          <w:szCs w:val="24"/>
          <w:lang w:eastAsia="pl-PL"/>
        </w:rPr>
        <w:t xml:space="preserve">przestrzegały </w:t>
      </w:r>
      <w:r w:rsidRPr="00D37F48">
        <w:rPr>
          <w:rFonts w:eastAsia="Times New Roman" w:cs="Calibri"/>
          <w:color w:val="000000" w:themeColor="text1"/>
          <w:szCs w:val="24"/>
          <w:lang w:eastAsia="pl-PL"/>
        </w:rPr>
        <w:t xml:space="preserve">Regulaminu </w:t>
      </w:r>
      <w:r w:rsidR="001E4207" w:rsidRPr="00D37F48">
        <w:rPr>
          <w:rFonts w:eastAsia="Times New Roman" w:cs="Calibri"/>
          <w:color w:val="000000" w:themeColor="text1"/>
          <w:szCs w:val="24"/>
          <w:lang w:eastAsia="pl-PL"/>
        </w:rPr>
        <w:t>bezpiecznego użytkowania Centralnego Systemu Teleinformatycznego (CST2021)</w:t>
      </w:r>
      <w:r w:rsidR="00AC2BCD" w:rsidRPr="00D37F48">
        <w:rPr>
          <w:rFonts w:eastAsia="Times New Roman" w:cs="Calibri"/>
          <w:color w:val="000000" w:themeColor="text1"/>
          <w:szCs w:val="24"/>
          <w:lang w:eastAsia="pl-PL"/>
        </w:rPr>
        <w:t>,</w:t>
      </w:r>
      <w:r w:rsidR="00AC2BCD" w:rsidRPr="00D37F48">
        <w:rPr>
          <w:rFonts w:eastAsia="Times New Roman" w:cs="Calibri"/>
          <w:color w:val="FF0000"/>
          <w:szCs w:val="24"/>
          <w:lang w:eastAsia="pl-PL"/>
        </w:rPr>
        <w:t xml:space="preserve"> </w:t>
      </w:r>
      <w:r w:rsidRPr="00D37F48">
        <w:rPr>
          <w:rFonts w:eastAsia="Times New Roman" w:cs="Calibri"/>
          <w:color w:val="000000" w:themeColor="text1"/>
          <w:szCs w:val="24"/>
          <w:lang w:eastAsia="pl-PL"/>
        </w:rPr>
        <w:t>Instrukcji Użytkownika Zewnętrznego</w:t>
      </w:r>
      <w:r w:rsidR="001B4558" w:rsidRPr="00D37F48">
        <w:rPr>
          <w:rFonts w:eastAsia="Times New Roman" w:cs="Calibri"/>
          <w:color w:val="000000" w:themeColor="text1"/>
          <w:szCs w:val="24"/>
          <w:lang w:eastAsia="pl-PL"/>
        </w:rPr>
        <w:t xml:space="preserve"> oraz</w:t>
      </w:r>
      <w:r w:rsidR="00555800" w:rsidRPr="00D37F48">
        <w:rPr>
          <w:rFonts w:eastAsia="Times New Roman" w:cs="Calibri"/>
          <w:color w:val="000000" w:themeColor="text1"/>
          <w:szCs w:val="24"/>
          <w:lang w:eastAsia="pl-PL"/>
        </w:rPr>
        <w:t xml:space="preserve"> Instrukcji użytkownika SL2021</w:t>
      </w:r>
      <w:r w:rsidRPr="00D37F48">
        <w:rPr>
          <w:rFonts w:eastAsia="Times New Roman" w:cs="Calibri"/>
          <w:color w:val="000000" w:themeColor="text1"/>
          <w:szCs w:val="24"/>
          <w:lang w:eastAsia="pl-PL"/>
        </w:rPr>
        <w:t xml:space="preserve"> zamieszczon</w:t>
      </w:r>
      <w:r w:rsidR="00555800" w:rsidRPr="00D37F48">
        <w:rPr>
          <w:rFonts w:eastAsia="Times New Roman" w:cs="Calibri"/>
          <w:color w:val="000000" w:themeColor="text1"/>
          <w:szCs w:val="24"/>
          <w:lang w:eastAsia="pl-PL"/>
        </w:rPr>
        <w:t>ych</w:t>
      </w:r>
      <w:r w:rsidRPr="00D37F48">
        <w:rPr>
          <w:rFonts w:eastAsia="Times New Roman" w:cs="Calibri"/>
          <w:color w:val="000000" w:themeColor="text1"/>
          <w:szCs w:val="24"/>
          <w:lang w:eastAsia="pl-PL"/>
        </w:rPr>
        <w:t xml:space="preserve"> </w:t>
      </w:r>
      <w:r w:rsidRPr="00D37F48">
        <w:rPr>
          <w:rFonts w:eastAsia="Times New Roman" w:cs="Calibri"/>
          <w:szCs w:val="24"/>
          <w:lang w:eastAsia="pl-PL"/>
        </w:rPr>
        <w:t>na stronie internetowej Programu.</w:t>
      </w:r>
      <w:r w:rsidRPr="00D37F48">
        <w:rPr>
          <w:rFonts w:cs="Calibri"/>
          <w:szCs w:val="24"/>
        </w:rPr>
        <w:t xml:space="preserve"> </w:t>
      </w:r>
    </w:p>
    <w:p w14:paraId="4D02CF76" w14:textId="190229FF" w:rsidR="007578BE" w:rsidRPr="00D37F48" w:rsidRDefault="007578BE" w:rsidP="00694FF7">
      <w:pPr>
        <w:pStyle w:val="Akapitzlist"/>
        <w:numPr>
          <w:ilvl w:val="0"/>
          <w:numId w:val="63"/>
        </w:numPr>
        <w:ind w:left="284" w:hanging="284"/>
        <w:contextualSpacing w:val="0"/>
        <w:jc w:val="both"/>
        <w:rPr>
          <w:rFonts w:eastAsia="Calibri" w:cs="Calibri"/>
          <w:szCs w:val="24"/>
        </w:rPr>
      </w:pPr>
      <w:r w:rsidRPr="00D37F48">
        <w:rPr>
          <w:rFonts w:eastAsia="Times New Roman" w:cs="Calibri"/>
          <w:szCs w:val="24"/>
          <w:lang w:eastAsia="pl-PL"/>
        </w:rPr>
        <w:t>Beneficjent zobowiązuje się do wprowadzania na bieżąco do CST2021 następujących danych w</w:t>
      </w:r>
      <w:r w:rsidR="00E01C8D" w:rsidRPr="00D37F48">
        <w:rPr>
          <w:rFonts w:eastAsia="Times New Roman" w:cs="Calibri"/>
          <w:szCs w:val="24"/>
          <w:lang w:eastAsia="pl-PL"/>
        </w:rPr>
        <w:t> </w:t>
      </w:r>
      <w:r w:rsidRPr="00D37F48">
        <w:rPr>
          <w:rFonts w:eastAsia="Times New Roman" w:cs="Calibri"/>
          <w:szCs w:val="24"/>
          <w:lang w:eastAsia="pl-PL"/>
        </w:rPr>
        <w:t xml:space="preserve">zakresie angażowania personelu Projektu, którego </w:t>
      </w:r>
      <w:r w:rsidR="00231429" w:rsidRPr="00D37F48">
        <w:rPr>
          <w:rFonts w:eastAsia="Times New Roman" w:cs="Calibri"/>
          <w:szCs w:val="24"/>
          <w:lang w:eastAsia="pl-PL"/>
        </w:rPr>
        <w:t xml:space="preserve">kwalifikowalne </w:t>
      </w:r>
      <w:r w:rsidRPr="00D37F48">
        <w:rPr>
          <w:rFonts w:eastAsia="Times New Roman" w:cs="Calibri"/>
          <w:color w:val="000000" w:themeColor="text1"/>
          <w:szCs w:val="24"/>
          <w:lang w:eastAsia="pl-PL"/>
        </w:rPr>
        <w:t xml:space="preserve">koszty zaangażowania nie są rozliczane </w:t>
      </w:r>
      <w:r w:rsidR="00BF383E" w:rsidRPr="00D37F48">
        <w:rPr>
          <w:rFonts w:eastAsia="Times New Roman" w:cs="Calibri"/>
          <w:color w:val="000000" w:themeColor="text1"/>
          <w:szCs w:val="24"/>
          <w:lang w:eastAsia="pl-PL"/>
        </w:rPr>
        <w:t xml:space="preserve">według </w:t>
      </w:r>
      <w:r w:rsidRPr="00D37F48">
        <w:rPr>
          <w:rFonts w:eastAsia="Times New Roman" w:cs="Calibri"/>
          <w:color w:val="000000" w:themeColor="text1"/>
          <w:szCs w:val="24"/>
          <w:lang w:eastAsia="pl-PL"/>
        </w:rPr>
        <w:t>uproszczonych metod</w:t>
      </w:r>
      <w:r w:rsidR="00BF383E" w:rsidRPr="00D37F48">
        <w:rPr>
          <w:rFonts w:eastAsia="Times New Roman" w:cs="Calibri"/>
          <w:color w:val="000000" w:themeColor="text1"/>
          <w:szCs w:val="24"/>
          <w:lang w:eastAsia="pl-PL"/>
        </w:rPr>
        <w:t xml:space="preserve"> rozliczania wydatków</w:t>
      </w:r>
      <w:r w:rsidRPr="00D37F48">
        <w:rPr>
          <w:rFonts w:eastAsia="Times New Roman" w:cs="Calibri"/>
          <w:szCs w:val="24"/>
          <w:lang w:eastAsia="pl-PL"/>
        </w:rPr>
        <w:t>:</w:t>
      </w:r>
    </w:p>
    <w:p w14:paraId="18C49C75" w14:textId="77777777" w:rsidR="00D37F48" w:rsidRDefault="007578BE" w:rsidP="00694FF7">
      <w:pPr>
        <w:pStyle w:val="Akapitzlist"/>
        <w:numPr>
          <w:ilvl w:val="0"/>
          <w:numId w:val="64"/>
        </w:numPr>
        <w:contextualSpacing w:val="0"/>
        <w:jc w:val="both"/>
        <w:rPr>
          <w:rFonts w:eastAsia="Calibri" w:cs="Calibri"/>
          <w:szCs w:val="24"/>
        </w:rPr>
      </w:pPr>
      <w:r w:rsidRPr="00D37F48">
        <w:rPr>
          <w:rFonts w:eastAsia="Calibri" w:cs="Calibri"/>
          <w:szCs w:val="24"/>
        </w:rPr>
        <w:t>dan</w:t>
      </w:r>
      <w:r w:rsidR="00793700" w:rsidRPr="00D37F48">
        <w:rPr>
          <w:rFonts w:eastAsia="Calibri" w:cs="Calibri"/>
          <w:szCs w:val="24"/>
        </w:rPr>
        <w:t>e</w:t>
      </w:r>
      <w:r w:rsidRPr="00D37F48">
        <w:rPr>
          <w:rFonts w:eastAsia="Calibri" w:cs="Calibri"/>
          <w:szCs w:val="24"/>
        </w:rPr>
        <w:t xml:space="preserve"> dotycząc</w:t>
      </w:r>
      <w:r w:rsidR="00793700" w:rsidRPr="00D37F48">
        <w:rPr>
          <w:rFonts w:eastAsia="Calibri" w:cs="Calibri"/>
          <w:szCs w:val="24"/>
        </w:rPr>
        <w:t>e</w:t>
      </w:r>
      <w:r w:rsidRPr="00D37F48">
        <w:rPr>
          <w:rFonts w:eastAsia="Calibri" w:cs="Calibri"/>
          <w:szCs w:val="24"/>
        </w:rPr>
        <w:t xml:space="preserve"> personelu Projektu: nr PESEL, imię, nazwisko;</w:t>
      </w:r>
    </w:p>
    <w:p w14:paraId="7106A710" w14:textId="5737F526" w:rsidR="007578BE" w:rsidRPr="00D37F48" w:rsidRDefault="007578BE" w:rsidP="00694FF7">
      <w:pPr>
        <w:pStyle w:val="Akapitzlist"/>
        <w:numPr>
          <w:ilvl w:val="0"/>
          <w:numId w:val="64"/>
        </w:numPr>
        <w:contextualSpacing w:val="0"/>
        <w:jc w:val="both"/>
        <w:rPr>
          <w:rFonts w:eastAsia="Calibri" w:cs="Calibri"/>
          <w:szCs w:val="24"/>
        </w:rPr>
      </w:pPr>
      <w:r w:rsidRPr="00D37F48">
        <w:rPr>
          <w:rFonts w:eastAsia="Times New Roman" w:cs="Calibri"/>
          <w:szCs w:val="24"/>
          <w:lang w:eastAsia="pl-PL"/>
        </w:rPr>
        <w:t>dan</w:t>
      </w:r>
      <w:r w:rsidR="00793700" w:rsidRPr="00D37F48">
        <w:rPr>
          <w:rFonts w:eastAsia="Times New Roman" w:cs="Calibri"/>
          <w:szCs w:val="24"/>
          <w:lang w:eastAsia="pl-PL"/>
        </w:rPr>
        <w:t>e</w:t>
      </w:r>
      <w:r w:rsidRPr="00D37F48">
        <w:rPr>
          <w:rFonts w:eastAsia="Times New Roman" w:cs="Calibri"/>
          <w:szCs w:val="24"/>
          <w:lang w:eastAsia="pl-PL"/>
        </w:rPr>
        <w:t xml:space="preserve"> dotycząc</w:t>
      </w:r>
      <w:r w:rsidR="00793700" w:rsidRPr="00D37F48">
        <w:rPr>
          <w:rFonts w:eastAsia="Times New Roman" w:cs="Calibri"/>
          <w:szCs w:val="24"/>
          <w:lang w:eastAsia="pl-PL"/>
        </w:rPr>
        <w:t>e</w:t>
      </w:r>
      <w:r w:rsidRPr="00D37F48">
        <w:rPr>
          <w:rFonts w:eastAsia="Times New Roman" w:cs="Calibri"/>
          <w:szCs w:val="24"/>
          <w:lang w:eastAsia="pl-PL"/>
        </w:rPr>
        <w:t xml:space="preserve"> formy zaangażowania personelu w ramach Projektu: forma zaangażowania w Projekcie, okres zaangażowania osoby w Projekcie (dzień-miesiąc-rok – dzień-miesiąc-rok).</w:t>
      </w:r>
      <w:r w:rsidR="00793700" w:rsidRPr="00D37F48">
        <w:rPr>
          <w:rFonts w:eastAsia="Times New Roman" w:cs="Calibri"/>
          <w:szCs w:val="24"/>
          <w:lang w:eastAsia="pl-PL"/>
        </w:rPr>
        <w:t xml:space="preserve"> </w:t>
      </w:r>
    </w:p>
    <w:p w14:paraId="06FBE745" w14:textId="77777777" w:rsidR="00D37F48" w:rsidRDefault="001A02E3" w:rsidP="00694FF7">
      <w:pPr>
        <w:pStyle w:val="Akapitzlist"/>
        <w:numPr>
          <w:ilvl w:val="0"/>
          <w:numId w:val="63"/>
        </w:numPr>
        <w:ind w:left="284" w:hanging="284"/>
        <w:contextualSpacing w:val="0"/>
        <w:jc w:val="both"/>
        <w:rPr>
          <w:rFonts w:eastAsia="Times New Roman" w:cs="Calibri"/>
          <w:szCs w:val="24"/>
          <w:lang w:eastAsia="pl-PL"/>
        </w:rPr>
      </w:pPr>
      <w:r w:rsidRPr="00A55663">
        <w:rPr>
          <w:rFonts w:eastAsia="Times New Roman" w:cs="Calibri"/>
          <w:szCs w:val="24"/>
          <w:lang w:eastAsia="pl-PL"/>
        </w:rPr>
        <w:t>Osoby uprawnione</w:t>
      </w:r>
      <w:r w:rsidR="000F5A5F" w:rsidRPr="00A55663">
        <w:rPr>
          <w:rFonts w:eastAsia="Times New Roman" w:cs="Calibri"/>
          <w:szCs w:val="24"/>
          <w:lang w:eastAsia="pl-PL"/>
        </w:rPr>
        <w:t xml:space="preserve"> przez Beneficjenta</w:t>
      </w:r>
      <w:r w:rsidR="00D75489" w:rsidRPr="00A55663">
        <w:rPr>
          <w:rFonts w:eastAsia="Times New Roman" w:cs="Calibri"/>
          <w:szCs w:val="24"/>
          <w:lang w:eastAsia="pl-PL"/>
        </w:rPr>
        <w:t xml:space="preserve"> do podpisywania wniosków o płatność</w:t>
      </w:r>
      <w:r w:rsidR="004D1601" w:rsidRPr="00A55663">
        <w:rPr>
          <w:rFonts w:eastAsia="Times New Roman" w:cs="Calibri"/>
          <w:szCs w:val="24"/>
          <w:lang w:eastAsia="pl-PL"/>
        </w:rPr>
        <w:t xml:space="preserve"> </w:t>
      </w:r>
      <w:r w:rsidR="005D6B0A" w:rsidRPr="00A55663">
        <w:rPr>
          <w:rFonts w:eastAsia="Times New Roman" w:cs="Calibri"/>
          <w:szCs w:val="24"/>
          <w:lang w:eastAsia="pl-PL"/>
        </w:rPr>
        <w:t xml:space="preserve">w CST2021 </w:t>
      </w:r>
      <w:r w:rsidRPr="00A55663">
        <w:rPr>
          <w:rFonts w:eastAsia="Times New Roman" w:cs="Calibri"/>
          <w:szCs w:val="24"/>
          <w:lang w:eastAsia="pl-PL"/>
        </w:rPr>
        <w:t xml:space="preserve">zobowiązane są do wykorzystywania </w:t>
      </w:r>
      <w:r w:rsidR="006A4280" w:rsidRPr="00A55663">
        <w:rPr>
          <w:rFonts w:eastAsia="Times New Roman" w:cs="Calibri"/>
          <w:szCs w:val="24"/>
          <w:lang w:eastAsia="pl-PL"/>
        </w:rPr>
        <w:t xml:space="preserve">kwalifikowanego </w:t>
      </w:r>
      <w:r w:rsidRPr="00A55663">
        <w:rPr>
          <w:rFonts w:eastAsia="Times New Roman" w:cs="Calibri"/>
          <w:szCs w:val="24"/>
          <w:lang w:eastAsia="pl-PL"/>
        </w:rPr>
        <w:t xml:space="preserve">podpisu elektronicznego </w:t>
      </w:r>
      <w:r w:rsidR="00D75489" w:rsidRPr="00A55663">
        <w:rPr>
          <w:rFonts w:eastAsia="Times New Roman" w:cs="Calibri"/>
          <w:szCs w:val="24"/>
          <w:lang w:eastAsia="pl-PL"/>
        </w:rPr>
        <w:t xml:space="preserve">albo </w:t>
      </w:r>
      <w:r w:rsidR="006A4280" w:rsidRPr="00A55663">
        <w:rPr>
          <w:rFonts w:eastAsia="Times New Roman" w:cs="Calibri"/>
          <w:szCs w:val="24"/>
          <w:lang w:eastAsia="pl-PL"/>
        </w:rPr>
        <w:t xml:space="preserve">certyfikatu niekwalifikowanego generowanego przez </w:t>
      </w:r>
      <w:r w:rsidR="000F5A5F" w:rsidRPr="00A55663">
        <w:rPr>
          <w:rFonts w:eastAsia="Times New Roman" w:cs="Calibri"/>
          <w:szCs w:val="24"/>
          <w:lang w:eastAsia="pl-PL"/>
        </w:rPr>
        <w:t xml:space="preserve">SL2021 </w:t>
      </w:r>
      <w:r w:rsidR="006A4280" w:rsidRPr="00A55663">
        <w:rPr>
          <w:rFonts w:eastAsia="Times New Roman" w:cs="Calibri"/>
          <w:szCs w:val="24"/>
          <w:lang w:eastAsia="pl-PL"/>
        </w:rPr>
        <w:t>(</w:t>
      </w:r>
      <w:r w:rsidR="000F5A5F" w:rsidRPr="00A55663">
        <w:rPr>
          <w:rFonts w:eastAsia="Times New Roman" w:cs="Calibri"/>
          <w:szCs w:val="24"/>
          <w:lang w:eastAsia="pl-PL"/>
        </w:rPr>
        <w:t xml:space="preserve">jako </w:t>
      </w:r>
      <w:r w:rsidR="006A4280" w:rsidRPr="00A55663">
        <w:rPr>
          <w:rFonts w:eastAsia="Times New Roman" w:cs="Calibri"/>
          <w:szCs w:val="24"/>
          <w:lang w:eastAsia="pl-PL"/>
        </w:rPr>
        <w:t>kod autoryzacyjn</w:t>
      </w:r>
      <w:r w:rsidR="00D75489" w:rsidRPr="00A55663">
        <w:rPr>
          <w:rFonts w:eastAsia="Times New Roman" w:cs="Calibri"/>
          <w:szCs w:val="24"/>
          <w:lang w:eastAsia="pl-PL"/>
        </w:rPr>
        <w:t>y</w:t>
      </w:r>
      <w:r w:rsidR="006A4280" w:rsidRPr="00A55663">
        <w:rPr>
          <w:rFonts w:eastAsia="Times New Roman" w:cs="Calibri"/>
          <w:szCs w:val="24"/>
          <w:lang w:eastAsia="pl-PL"/>
        </w:rPr>
        <w:t xml:space="preserve"> przesłan</w:t>
      </w:r>
      <w:r w:rsidR="00D75489" w:rsidRPr="00A55663">
        <w:rPr>
          <w:rFonts w:eastAsia="Times New Roman" w:cs="Calibri"/>
          <w:szCs w:val="24"/>
          <w:lang w:eastAsia="pl-PL"/>
        </w:rPr>
        <w:t>y</w:t>
      </w:r>
      <w:r w:rsidR="002319CC" w:rsidRPr="00A55663">
        <w:rPr>
          <w:rFonts w:eastAsia="Times New Roman" w:cs="Calibri"/>
          <w:szCs w:val="24"/>
          <w:lang w:eastAsia="pl-PL"/>
        </w:rPr>
        <w:t xml:space="preserve"> </w:t>
      </w:r>
      <w:r w:rsidR="006A4280" w:rsidRPr="00A55663">
        <w:rPr>
          <w:rFonts w:eastAsia="Times New Roman" w:cs="Calibri"/>
          <w:szCs w:val="24"/>
          <w:lang w:eastAsia="pl-PL"/>
        </w:rPr>
        <w:t>na adres email danej osoby up</w:t>
      </w:r>
      <w:r w:rsidR="002319CC" w:rsidRPr="00A55663">
        <w:rPr>
          <w:rFonts w:eastAsia="Times New Roman" w:cs="Calibri"/>
          <w:szCs w:val="24"/>
          <w:lang w:eastAsia="pl-PL"/>
        </w:rPr>
        <w:t>rawnionej)</w:t>
      </w:r>
      <w:r w:rsidRPr="00A55663">
        <w:rPr>
          <w:rFonts w:eastAsia="Times New Roman" w:cs="Calibri"/>
          <w:szCs w:val="24"/>
          <w:lang w:eastAsia="pl-PL"/>
        </w:rPr>
        <w:t xml:space="preserve">. </w:t>
      </w:r>
    </w:p>
    <w:p w14:paraId="0531CD41" w14:textId="45959676" w:rsidR="00D37F48" w:rsidRDefault="001A02E3" w:rsidP="00694FF7">
      <w:pPr>
        <w:pStyle w:val="Akapitzlist"/>
        <w:numPr>
          <w:ilvl w:val="0"/>
          <w:numId w:val="63"/>
        </w:numPr>
        <w:ind w:left="284" w:hanging="284"/>
        <w:contextualSpacing w:val="0"/>
        <w:jc w:val="both"/>
        <w:rPr>
          <w:rFonts w:eastAsia="Times New Roman" w:cs="Calibri"/>
          <w:szCs w:val="24"/>
          <w:lang w:eastAsia="pl-PL"/>
        </w:rPr>
      </w:pPr>
      <w:r w:rsidRPr="00D37F48">
        <w:rPr>
          <w:rFonts w:eastAsia="Times New Roman" w:cs="Calibri"/>
          <w:szCs w:val="24"/>
          <w:lang w:eastAsia="pl-PL"/>
        </w:rPr>
        <w:t xml:space="preserve">Beneficjent zobowiązany jest </w:t>
      </w:r>
      <w:r w:rsidR="00B712E0" w:rsidRPr="00D37F48">
        <w:rPr>
          <w:rFonts w:eastAsia="Times New Roman" w:cs="Calibri"/>
          <w:szCs w:val="24"/>
          <w:lang w:eastAsia="pl-PL"/>
        </w:rPr>
        <w:t xml:space="preserve">każdorazowo i </w:t>
      </w:r>
      <w:r w:rsidRPr="00D37F48">
        <w:rPr>
          <w:rFonts w:eastAsia="Times New Roman" w:cs="Calibri"/>
          <w:szCs w:val="24"/>
          <w:lang w:eastAsia="pl-PL"/>
        </w:rPr>
        <w:t xml:space="preserve">niezwłocznie poinformować </w:t>
      </w:r>
      <w:r w:rsidR="00006CB5">
        <w:rPr>
          <w:rFonts w:eastAsia="Times New Roman" w:cs="Calibri"/>
          <w:szCs w:val="24"/>
          <w:lang w:eastAsia="pl-PL"/>
        </w:rPr>
        <w:t>DIP</w:t>
      </w:r>
      <w:r w:rsidRPr="00D37F48">
        <w:rPr>
          <w:rFonts w:eastAsia="Times New Roman" w:cs="Calibri"/>
          <w:szCs w:val="24"/>
          <w:lang w:eastAsia="pl-PL"/>
        </w:rPr>
        <w:t xml:space="preserve"> o</w:t>
      </w:r>
      <w:r w:rsidR="006262D1" w:rsidRPr="00D37F48">
        <w:rPr>
          <w:rFonts w:eastAsia="Times New Roman" w:cs="Calibri"/>
          <w:szCs w:val="24"/>
          <w:lang w:eastAsia="pl-PL"/>
        </w:rPr>
        <w:t> </w:t>
      </w:r>
      <w:r w:rsidRPr="00D37F48">
        <w:rPr>
          <w:rFonts w:eastAsia="Times New Roman" w:cs="Calibri"/>
          <w:szCs w:val="24"/>
          <w:lang w:eastAsia="pl-PL"/>
        </w:rPr>
        <w:t>nieautoryzowanym dostępie do CST2021.</w:t>
      </w:r>
    </w:p>
    <w:p w14:paraId="05E0A501" w14:textId="5821010A" w:rsidR="001A02E3" w:rsidRPr="00D37F48" w:rsidRDefault="001A02E3" w:rsidP="00694FF7">
      <w:pPr>
        <w:pStyle w:val="Akapitzlist"/>
        <w:numPr>
          <w:ilvl w:val="0"/>
          <w:numId w:val="63"/>
        </w:numPr>
        <w:ind w:left="284" w:hanging="284"/>
        <w:contextualSpacing w:val="0"/>
        <w:jc w:val="both"/>
        <w:rPr>
          <w:rFonts w:eastAsia="Times New Roman" w:cs="Calibri"/>
          <w:szCs w:val="24"/>
          <w:lang w:eastAsia="pl-PL"/>
        </w:rPr>
      </w:pPr>
      <w:r w:rsidRPr="00D37F48">
        <w:rPr>
          <w:rFonts w:eastAsia="Times New Roman" w:cs="Calibri"/>
          <w:color w:val="000000" w:themeColor="text1"/>
          <w:szCs w:val="24"/>
          <w:lang w:eastAsia="pl-PL"/>
        </w:rPr>
        <w:t>Przedmiotem komunikacji dokonywanej wyłącznie przy wykorzystaniu CST2021 nie mo</w:t>
      </w:r>
      <w:r w:rsidR="00A6339C" w:rsidRPr="00D37F48">
        <w:rPr>
          <w:rFonts w:eastAsia="Times New Roman" w:cs="Calibri"/>
          <w:color w:val="000000" w:themeColor="text1"/>
          <w:szCs w:val="24"/>
          <w:lang w:eastAsia="pl-PL"/>
        </w:rPr>
        <w:t>gą</w:t>
      </w:r>
      <w:r w:rsidRPr="00D37F48">
        <w:rPr>
          <w:rFonts w:eastAsia="Times New Roman" w:cs="Calibri"/>
          <w:color w:val="000000" w:themeColor="text1"/>
          <w:szCs w:val="24"/>
          <w:lang w:eastAsia="pl-PL"/>
        </w:rPr>
        <w:t xml:space="preserve"> być:</w:t>
      </w:r>
    </w:p>
    <w:p w14:paraId="1A28C7B9" w14:textId="77777777" w:rsidR="00D37F48" w:rsidRDefault="001A02E3" w:rsidP="00694FF7">
      <w:pPr>
        <w:pStyle w:val="Akapitzlist"/>
        <w:numPr>
          <w:ilvl w:val="0"/>
          <w:numId w:val="65"/>
        </w:numPr>
        <w:contextualSpacing w:val="0"/>
        <w:jc w:val="both"/>
        <w:rPr>
          <w:rFonts w:eastAsia="Times New Roman" w:cs="Calibri"/>
          <w:szCs w:val="24"/>
          <w:lang w:eastAsia="pl-PL"/>
        </w:rPr>
      </w:pPr>
      <w:r w:rsidRPr="00D37F48">
        <w:rPr>
          <w:rFonts w:eastAsia="Times New Roman" w:cs="Calibri"/>
          <w:szCs w:val="24"/>
          <w:lang w:eastAsia="pl-PL"/>
        </w:rPr>
        <w:t>czynności kontrolne przeprowadzane w ramach Projektu, z wyłączeniem weryfikacji wniosku o</w:t>
      </w:r>
      <w:r w:rsidR="006262D1" w:rsidRPr="00D37F48">
        <w:rPr>
          <w:rFonts w:eastAsia="Times New Roman" w:cs="Calibri"/>
          <w:szCs w:val="24"/>
          <w:lang w:eastAsia="pl-PL"/>
        </w:rPr>
        <w:t> </w:t>
      </w:r>
      <w:r w:rsidRPr="00D37F48">
        <w:rPr>
          <w:rFonts w:eastAsia="Times New Roman" w:cs="Calibri"/>
          <w:szCs w:val="24"/>
          <w:lang w:eastAsia="pl-PL"/>
        </w:rPr>
        <w:t xml:space="preserve">płatność; </w:t>
      </w:r>
    </w:p>
    <w:p w14:paraId="02EDCF54" w14:textId="74C3E4AD" w:rsidR="001A02E3" w:rsidRPr="00D37F48" w:rsidRDefault="001A02E3" w:rsidP="00694FF7">
      <w:pPr>
        <w:pStyle w:val="Akapitzlist"/>
        <w:numPr>
          <w:ilvl w:val="0"/>
          <w:numId w:val="65"/>
        </w:numPr>
        <w:contextualSpacing w:val="0"/>
        <w:jc w:val="both"/>
        <w:rPr>
          <w:rFonts w:eastAsia="Times New Roman" w:cs="Calibri"/>
          <w:szCs w:val="24"/>
          <w:lang w:eastAsia="pl-PL"/>
        </w:rPr>
      </w:pPr>
      <w:r w:rsidRPr="00D37F48">
        <w:rPr>
          <w:rFonts w:eastAsia="Times New Roman" w:cs="Calibri"/>
          <w:color w:val="000000" w:themeColor="text1"/>
          <w:szCs w:val="24"/>
          <w:lang w:eastAsia="pl-PL"/>
        </w:rPr>
        <w:lastRenderedPageBreak/>
        <w:t>prowadzenie postępowania administracyjnego w</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celu wydania decyzji o zwrocie środków</w:t>
      </w:r>
      <w:r w:rsidR="00B35D34" w:rsidRPr="00D37F48">
        <w:rPr>
          <w:rFonts w:eastAsia="Times New Roman" w:cs="Calibri"/>
          <w:color w:val="000000" w:themeColor="text1"/>
          <w:szCs w:val="24"/>
          <w:lang w:eastAsia="pl-PL"/>
        </w:rPr>
        <w:t>.</w:t>
      </w:r>
    </w:p>
    <w:p w14:paraId="6C5340FF" w14:textId="1B6BDFC2" w:rsidR="005C502B" w:rsidRDefault="001A02E3" w:rsidP="00694FF7">
      <w:pPr>
        <w:pStyle w:val="Akapitzlist"/>
        <w:numPr>
          <w:ilvl w:val="0"/>
          <w:numId w:val="63"/>
        </w:numPr>
        <w:ind w:left="284" w:hanging="284"/>
        <w:contextualSpacing w:val="0"/>
        <w:jc w:val="both"/>
        <w:rPr>
          <w:rFonts w:eastAsia="Times New Roman" w:cs="Calibri"/>
          <w:color w:val="000000" w:themeColor="text1"/>
          <w:szCs w:val="24"/>
          <w:lang w:eastAsia="pl-PL"/>
        </w:rPr>
      </w:pPr>
      <w:r w:rsidRPr="00D37F48">
        <w:rPr>
          <w:rFonts w:eastAsia="Times New Roman" w:cs="Calibri"/>
          <w:color w:val="000000" w:themeColor="text1"/>
          <w:szCs w:val="24"/>
          <w:lang w:eastAsia="pl-PL"/>
        </w:rPr>
        <w:t xml:space="preserve">W przypadku niedostępności CST2021 Beneficjent zgłasza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zaistniały problem na adres e-mail</w:t>
      </w:r>
      <w:r w:rsidR="00246285" w:rsidRPr="00D37F48">
        <w:rPr>
          <w:rFonts w:eastAsia="Times New Roman" w:cs="Calibri"/>
          <w:color w:val="000000" w:themeColor="text1"/>
          <w:szCs w:val="24"/>
          <w:lang w:eastAsia="pl-PL"/>
        </w:rPr>
        <w:t xml:space="preserve"> </w:t>
      </w:r>
      <w:bookmarkStart w:id="95" w:name="_Hlk134427156"/>
      <w:r w:rsidR="00006CB5" w:rsidRPr="00006CB5">
        <w:t>ami.feds@dip.dolnyslask</w:t>
      </w:r>
      <w:bookmarkEnd w:id="95"/>
      <w:r w:rsidR="00006CB5" w:rsidRPr="00006CB5">
        <w:t>.pl</w:t>
      </w:r>
      <w:r w:rsid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 xml:space="preserve">. W przypadku potwierdzenia awarii CST2021 przez pracownika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proces rozliczania Projektu oraz komunikowania się z</w:t>
      </w:r>
      <w:r w:rsidR="006262D1" w:rsidRPr="00D37F48">
        <w:rPr>
          <w:rFonts w:eastAsia="Times New Roman" w:cs="Calibri"/>
          <w:color w:val="000000" w:themeColor="text1"/>
          <w:szCs w:val="24"/>
          <w:lang w:eastAsia="pl-PL"/>
        </w:rPr>
        <w:t>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odbywa się drogą elektroniczną poprzez ePUAP</w:t>
      </w:r>
      <w:r w:rsidR="00491F56" w:rsidRPr="00D37F48">
        <w:rPr>
          <w:rFonts w:eastAsia="Times New Roman" w:cs="Calibri"/>
          <w:color w:val="000000" w:themeColor="text1"/>
          <w:szCs w:val="24"/>
          <w:lang w:eastAsia="pl-PL"/>
        </w:rPr>
        <w:t>/e-Doręczenia</w:t>
      </w:r>
      <w:r w:rsidRPr="00D37F48">
        <w:rPr>
          <w:rFonts w:eastAsia="Times New Roman" w:cs="Calibri"/>
          <w:color w:val="000000" w:themeColor="text1"/>
          <w:szCs w:val="24"/>
          <w:lang w:eastAsia="pl-PL"/>
        </w:rPr>
        <w:t>, a</w:t>
      </w:r>
      <w:r w:rsidR="00253104"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gdy to jest niemożliwe (np. ze względów technicznych) </w:t>
      </w:r>
      <w:r w:rsidR="00B84532" w:rsidRPr="00D37F48">
        <w:rPr>
          <w:rFonts w:eastAsia="Times New Roman" w:cs="Calibri"/>
          <w:color w:val="000000" w:themeColor="text1"/>
          <w:szCs w:val="24"/>
          <w:lang w:eastAsia="pl-PL"/>
        </w:rPr>
        <w:t>–</w:t>
      </w:r>
      <w:r w:rsidRPr="00D37F48">
        <w:rPr>
          <w:rFonts w:eastAsia="Times New Roman" w:cs="Calibri"/>
          <w:color w:val="000000" w:themeColor="text1"/>
          <w:szCs w:val="24"/>
          <w:lang w:eastAsia="pl-PL"/>
        </w:rPr>
        <w:t xml:space="preserve"> drogą pisemną. Jeżeli zaistnieje taka konieczność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przekaże Beneficjentowi wzór formularza wniosku o</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płatność, celem złożenia go poza systemem CST2021.</w:t>
      </w:r>
      <w:r w:rsidR="00C7068C" w:rsidRP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Korespondencja, aby została uznana za wiążącą, musi zostać podpisana przez osoby uprawnione do składania oświadczeń w imieniu Beneficjenta</w:t>
      </w:r>
      <w:r w:rsidR="007578BE" w:rsidRPr="00D37F48">
        <w:rPr>
          <w:rFonts w:eastAsia="Times New Roman" w:cs="Calibri"/>
          <w:color w:val="000000" w:themeColor="text1"/>
          <w:szCs w:val="24"/>
          <w:lang w:eastAsia="pl-PL"/>
        </w:rPr>
        <w:t>, zgodnie z</w:t>
      </w:r>
      <w:r w:rsidR="00ED2F67" w:rsidRPr="00D37F48">
        <w:rPr>
          <w:rFonts w:eastAsia="Times New Roman" w:cs="Calibri"/>
          <w:color w:val="000000" w:themeColor="text1"/>
          <w:szCs w:val="24"/>
          <w:lang w:eastAsia="pl-PL"/>
        </w:rPr>
        <w:t> </w:t>
      </w:r>
      <w:r w:rsidR="007578BE" w:rsidRPr="00D37F48">
        <w:rPr>
          <w:rFonts w:eastAsia="Times New Roman" w:cs="Calibri"/>
          <w:color w:val="000000" w:themeColor="text1"/>
          <w:szCs w:val="24"/>
          <w:lang w:eastAsia="pl-PL"/>
        </w:rPr>
        <w:t>prawem reprezentacji lub pełnom</w:t>
      </w:r>
      <w:r w:rsidR="00ED2F67" w:rsidRPr="00D37F48">
        <w:rPr>
          <w:rFonts w:eastAsia="Times New Roman" w:cs="Calibri"/>
          <w:color w:val="000000" w:themeColor="text1"/>
          <w:szCs w:val="24"/>
          <w:lang w:eastAsia="pl-PL"/>
        </w:rPr>
        <w:t>o</w:t>
      </w:r>
      <w:r w:rsidR="007578BE" w:rsidRPr="00D37F48">
        <w:rPr>
          <w:rFonts w:eastAsia="Times New Roman" w:cs="Calibri"/>
          <w:color w:val="000000" w:themeColor="text1"/>
          <w:szCs w:val="24"/>
          <w:lang w:eastAsia="pl-PL"/>
        </w:rPr>
        <w:t>cnictwem</w:t>
      </w:r>
      <w:r w:rsidRPr="00D37F48">
        <w:rPr>
          <w:rFonts w:eastAsia="Times New Roman" w:cs="Calibri"/>
          <w:color w:val="000000" w:themeColor="text1"/>
          <w:szCs w:val="24"/>
          <w:lang w:eastAsia="pl-PL"/>
        </w:rPr>
        <w:t>. O</w:t>
      </w:r>
      <w:r w:rsidR="00C7068C"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usunięciu awarii CST2021 </w:t>
      </w:r>
      <w:r w:rsidR="00F44652">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informuje Beneficjenta na adres</w:t>
      </w:r>
      <w:r w:rsidR="00246285" w:rsidRPr="00D37F48">
        <w:rPr>
          <w:rFonts w:eastAsia="Times New Roman" w:cs="Calibri"/>
          <w:color w:val="000000" w:themeColor="text1"/>
          <w:szCs w:val="24"/>
          <w:lang w:eastAsia="pl-PL"/>
        </w:rPr>
        <w:t>y</w:t>
      </w:r>
      <w:r w:rsidRPr="00D37F48">
        <w:rPr>
          <w:rFonts w:eastAsia="Times New Roman" w:cs="Calibri"/>
          <w:color w:val="000000" w:themeColor="text1"/>
          <w:szCs w:val="24"/>
          <w:lang w:eastAsia="pl-PL"/>
        </w:rPr>
        <w:t xml:space="preserve"> e-mail osób uprawnionych, Beneficjent zaś zobowiązuje się uzupełnić dane w</w:t>
      </w:r>
      <w:r w:rsidR="00A320AE"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CST2021 w zakresie dokumentów przekazanych drogą poza CST2021 w terminie do 3 dni roboczych od dnia otrzymania tej informacji.</w:t>
      </w:r>
    </w:p>
    <w:p w14:paraId="12483480" w14:textId="77777777" w:rsidR="005C502B" w:rsidRPr="005C502B" w:rsidRDefault="001A02E3" w:rsidP="00694FF7">
      <w:pPr>
        <w:pStyle w:val="Akapitzlist"/>
        <w:numPr>
          <w:ilvl w:val="0"/>
          <w:numId w:val="63"/>
        </w:numPr>
        <w:ind w:left="284" w:hanging="284"/>
        <w:contextualSpacing w:val="0"/>
        <w:jc w:val="both"/>
        <w:rPr>
          <w:rFonts w:eastAsia="Times New Roman" w:cs="Calibri"/>
          <w:color w:val="000000" w:themeColor="text1"/>
          <w:szCs w:val="24"/>
          <w:lang w:eastAsia="pl-PL"/>
        </w:rPr>
      </w:pPr>
      <w:r w:rsidRPr="005C502B">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1473E534" w:rsidR="001A02E3" w:rsidRPr="005C502B" w:rsidRDefault="00B167E3" w:rsidP="00694FF7">
      <w:pPr>
        <w:pStyle w:val="Akapitzlist"/>
        <w:numPr>
          <w:ilvl w:val="0"/>
          <w:numId w:val="63"/>
        </w:numPr>
        <w:ind w:left="284" w:hanging="284"/>
        <w:contextualSpacing w:val="0"/>
        <w:jc w:val="both"/>
        <w:rPr>
          <w:rFonts w:eastAsia="Times New Roman" w:cs="Calibri"/>
          <w:color w:val="000000" w:themeColor="text1"/>
          <w:szCs w:val="24"/>
          <w:lang w:eastAsia="pl-PL"/>
        </w:rPr>
      </w:pPr>
      <w:r w:rsidRPr="005C502B">
        <w:rPr>
          <w:rFonts w:eastAsia="Times New Roman" w:cs="Calibri"/>
          <w:szCs w:val="24"/>
          <w:lang w:eastAsia="pl-PL"/>
        </w:rPr>
        <w:t xml:space="preserve">Strony Umowy </w:t>
      </w:r>
      <w:r w:rsidR="001A02E3" w:rsidRPr="005C502B">
        <w:rPr>
          <w:rFonts w:eastAsia="Times New Roman" w:cs="Calibri"/>
          <w:szCs w:val="24"/>
          <w:lang w:eastAsia="pl-PL"/>
        </w:rPr>
        <w:t xml:space="preserve">uznają za prawnie wiążące </w:t>
      </w:r>
      <w:r w:rsidR="00D17E00" w:rsidRPr="005C502B">
        <w:rPr>
          <w:rFonts w:eastAsia="Times New Roman" w:cs="Calibri"/>
          <w:szCs w:val="24"/>
          <w:lang w:eastAsia="pl-PL"/>
        </w:rPr>
        <w:t xml:space="preserve">określone </w:t>
      </w:r>
      <w:r w:rsidR="001A02E3" w:rsidRPr="005C502B">
        <w:rPr>
          <w:rFonts w:eastAsia="Times New Roman" w:cs="Calibri"/>
          <w:szCs w:val="24"/>
          <w:lang w:eastAsia="pl-PL"/>
        </w:rPr>
        <w:t>w Umowie rozwiązania stosowane w</w:t>
      </w:r>
      <w:r w:rsidR="005C502B">
        <w:rPr>
          <w:rFonts w:eastAsia="Times New Roman" w:cs="Calibri"/>
          <w:szCs w:val="24"/>
          <w:lang w:eastAsia="pl-PL"/>
        </w:rPr>
        <w:t> </w:t>
      </w:r>
      <w:r w:rsidR="001A02E3" w:rsidRPr="005C502B">
        <w:rPr>
          <w:rFonts w:eastAsia="Times New Roman" w:cs="Calibri"/>
          <w:szCs w:val="24"/>
          <w:lang w:eastAsia="pl-PL"/>
        </w:rPr>
        <w:t>zakresie komunikacji i</w:t>
      </w:r>
      <w:r w:rsidR="00A62334" w:rsidRPr="005C502B">
        <w:rPr>
          <w:rFonts w:eastAsia="Times New Roman" w:cs="Calibri"/>
          <w:szCs w:val="24"/>
          <w:lang w:eastAsia="pl-PL"/>
        </w:rPr>
        <w:t> </w:t>
      </w:r>
      <w:r w:rsidR="001A02E3" w:rsidRPr="005C502B">
        <w:rPr>
          <w:rFonts w:eastAsia="Times New Roman" w:cs="Calibri"/>
          <w:szCs w:val="24"/>
          <w:lang w:eastAsia="pl-PL"/>
        </w:rPr>
        <w:t>wymiany danych</w:t>
      </w:r>
      <w:r w:rsidRPr="005C502B">
        <w:rPr>
          <w:rFonts w:eastAsia="Times New Roman" w:cs="Calibri"/>
          <w:szCs w:val="24"/>
          <w:lang w:eastAsia="pl-PL"/>
        </w:rPr>
        <w:t xml:space="preserve"> pomiędzy Beneficjentem a </w:t>
      </w:r>
      <w:r w:rsidR="00F44652">
        <w:rPr>
          <w:rFonts w:eastAsia="Times New Roman" w:cs="Calibri"/>
          <w:szCs w:val="24"/>
          <w:lang w:eastAsia="pl-PL"/>
        </w:rPr>
        <w:t>DIP</w:t>
      </w:r>
      <w:r w:rsidR="001A02E3" w:rsidRPr="005C502B">
        <w:rPr>
          <w:rFonts w:eastAsia="Times New Roman" w:cs="Calibri"/>
          <w:szCs w:val="24"/>
          <w:lang w:eastAsia="pl-PL"/>
        </w:rPr>
        <w:t xml:space="preserve">, bez możliwości kwestionowania </w:t>
      </w:r>
      <w:r w:rsidR="005A313C" w:rsidRPr="005C502B">
        <w:rPr>
          <w:rFonts w:eastAsia="Times New Roman" w:cs="Calibri"/>
          <w:szCs w:val="24"/>
          <w:lang w:eastAsia="pl-PL"/>
        </w:rPr>
        <w:t xml:space="preserve">zarówno tych rozwiązań, jak i </w:t>
      </w:r>
      <w:r w:rsidR="001A02E3" w:rsidRPr="005C502B">
        <w:rPr>
          <w:rFonts w:eastAsia="Times New Roman" w:cs="Calibri"/>
          <w:szCs w:val="24"/>
          <w:lang w:eastAsia="pl-PL"/>
        </w:rPr>
        <w:t>skutków ich stosowania.</w:t>
      </w:r>
    </w:p>
    <w:p w14:paraId="78BF314C" w14:textId="7175A657" w:rsidR="00E52DE2" w:rsidRPr="0028749F" w:rsidRDefault="00A320A8" w:rsidP="005C502B">
      <w:pPr>
        <w:pStyle w:val="Nagwek1"/>
        <w:spacing w:before="360" w:after="120"/>
        <w:ind w:left="0" w:firstLine="0"/>
        <w:jc w:val="center"/>
        <w:rPr>
          <w:rFonts w:cs="Calibri"/>
          <w:szCs w:val="24"/>
        </w:rPr>
      </w:pPr>
      <w:bookmarkStart w:id="96" w:name="_Hlk97630120"/>
      <w:r w:rsidRPr="0028749F">
        <w:rPr>
          <w:rFonts w:cs="Calibri"/>
          <w:szCs w:val="24"/>
        </w:rPr>
        <w:t>Zapobieganie nadużyciom finansowym</w:t>
      </w:r>
      <w:bookmarkEnd w:id="96"/>
    </w:p>
    <w:p w14:paraId="3A243016" w14:textId="1D3631C6" w:rsidR="00AC1F80" w:rsidRPr="00A55663" w:rsidRDefault="006A2098"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4</w:t>
      </w:r>
    </w:p>
    <w:p w14:paraId="11089450" w14:textId="3445EB78" w:rsidR="005C502B" w:rsidRDefault="003E2271" w:rsidP="00694FF7">
      <w:pPr>
        <w:pStyle w:val="Akapitzlist"/>
        <w:numPr>
          <w:ilvl w:val="0"/>
          <w:numId w:val="66"/>
        </w:numPr>
        <w:spacing w:before="120"/>
        <w:ind w:left="284" w:hanging="284"/>
        <w:contextualSpacing w:val="0"/>
        <w:jc w:val="both"/>
        <w:rPr>
          <w:rFonts w:eastAsia="Times New Roman" w:cs="Calibri"/>
          <w:szCs w:val="24"/>
          <w:lang w:eastAsia="pl-PL"/>
        </w:rPr>
      </w:pPr>
      <w:r w:rsidRPr="005C502B">
        <w:rPr>
          <w:rFonts w:eastAsia="Times New Roman" w:cs="Calibri"/>
          <w:szCs w:val="24"/>
          <w:lang w:eastAsia="pl-PL"/>
        </w:rPr>
        <w:t>Beneficjent zobowiązany jest do podjęcia wszelkich działań w celu zapobieżenia powstania nadużyć finansowych, w tym do konfliktu interesów i korupcji, które mogłyby mieć wpływ na bezstronną</w:t>
      </w:r>
      <w:r w:rsidR="00C7068C" w:rsidRPr="005C502B">
        <w:rPr>
          <w:rFonts w:eastAsia="Times New Roman" w:cs="Calibri"/>
          <w:szCs w:val="24"/>
          <w:lang w:eastAsia="pl-PL"/>
        </w:rPr>
        <w:t xml:space="preserve"> </w:t>
      </w:r>
      <w:r w:rsidRPr="005C502B">
        <w:rPr>
          <w:rFonts w:eastAsia="Times New Roman" w:cs="Calibri"/>
          <w:szCs w:val="24"/>
          <w:lang w:eastAsia="pl-PL"/>
        </w:rPr>
        <w:t>i</w:t>
      </w:r>
      <w:r w:rsidR="00A320AE" w:rsidRPr="005C502B">
        <w:rPr>
          <w:rFonts w:eastAsia="Times New Roman" w:cs="Calibri"/>
          <w:szCs w:val="24"/>
          <w:lang w:eastAsia="pl-PL"/>
        </w:rPr>
        <w:t> </w:t>
      </w:r>
      <w:r w:rsidRPr="005C502B">
        <w:rPr>
          <w:rFonts w:eastAsia="Times New Roman" w:cs="Calibri"/>
          <w:szCs w:val="24"/>
          <w:lang w:eastAsia="pl-PL"/>
        </w:rPr>
        <w:t>obiektywną realizację Umowy i Projektu, w</w:t>
      </w:r>
      <w:r w:rsidR="00253104" w:rsidRPr="005C502B">
        <w:rPr>
          <w:rFonts w:eastAsia="Times New Roman" w:cs="Calibri"/>
          <w:szCs w:val="24"/>
          <w:lang w:eastAsia="pl-PL"/>
        </w:rPr>
        <w:t> </w:t>
      </w:r>
      <w:r w:rsidRPr="005C502B">
        <w:rPr>
          <w:rFonts w:eastAsia="Times New Roman" w:cs="Calibri"/>
          <w:szCs w:val="24"/>
          <w:lang w:eastAsia="pl-PL"/>
        </w:rPr>
        <w:t>tym w szczególności przy</w:t>
      </w:r>
      <w:r w:rsidR="00A60743">
        <w:rPr>
          <w:rFonts w:eastAsia="Times New Roman" w:cs="Calibri"/>
          <w:szCs w:val="24"/>
          <w:lang w:eastAsia="pl-PL"/>
        </w:rPr>
        <w:t xml:space="preserve"> </w:t>
      </w:r>
      <w:r w:rsidRPr="005C502B">
        <w:rPr>
          <w:rFonts w:eastAsia="Times New Roman" w:cs="Calibri"/>
          <w:szCs w:val="24"/>
          <w:lang w:eastAsia="pl-PL"/>
        </w:rPr>
        <w:t>podejmowaniu działań finansowych oraz wyłanianiu wykonawcy dla zamówień przewidzianych w ramach realizowanego Projektu, bez względu na wysokość kwoty zamówienia. Z</w:t>
      </w:r>
      <w:r w:rsidR="00A60743">
        <w:rPr>
          <w:rFonts w:eastAsia="Times New Roman" w:cs="Calibri"/>
          <w:szCs w:val="24"/>
          <w:lang w:eastAsia="pl-PL"/>
        </w:rPr>
        <w:t> </w:t>
      </w:r>
      <w:r w:rsidRPr="005C502B">
        <w:rPr>
          <w:rFonts w:eastAsia="Times New Roman" w:cs="Calibri"/>
          <w:szCs w:val="24"/>
          <w:lang w:eastAsia="pl-PL"/>
        </w:rPr>
        <w:t>odpowiedzialności tej nie zwalnia Beneficjenta fakt powierzenia czynności dotyczących przeprowadzenia postępowania o</w:t>
      </w:r>
      <w:r w:rsidR="008B4354" w:rsidRPr="005C502B">
        <w:rPr>
          <w:rFonts w:eastAsia="Times New Roman" w:cs="Calibri"/>
          <w:szCs w:val="24"/>
          <w:lang w:eastAsia="pl-PL"/>
        </w:rPr>
        <w:t> </w:t>
      </w:r>
      <w:r w:rsidRPr="005C502B">
        <w:rPr>
          <w:rFonts w:eastAsia="Times New Roman" w:cs="Calibri"/>
          <w:szCs w:val="24"/>
          <w:lang w:eastAsia="pl-PL"/>
        </w:rPr>
        <w:t>udzielenie zamówienia osobie trzeciej, np.</w:t>
      </w:r>
      <w:r w:rsidR="00FB5AE4" w:rsidRPr="005C502B">
        <w:rPr>
          <w:rFonts w:eastAsia="Times New Roman" w:cs="Calibri"/>
          <w:szCs w:val="24"/>
          <w:lang w:eastAsia="pl-PL"/>
        </w:rPr>
        <w:t> </w:t>
      </w:r>
      <w:r w:rsidRPr="005C502B">
        <w:rPr>
          <w:rFonts w:eastAsia="Times New Roman" w:cs="Calibri"/>
          <w:szCs w:val="24"/>
          <w:lang w:eastAsia="pl-PL"/>
        </w:rPr>
        <w:t>inżynierowi kontraktu.</w:t>
      </w:r>
    </w:p>
    <w:p w14:paraId="55D5E166" w14:textId="3D2CB98F" w:rsidR="005C502B" w:rsidRPr="005C502B" w:rsidRDefault="003E2271" w:rsidP="00694FF7">
      <w:pPr>
        <w:pStyle w:val="Akapitzlist"/>
        <w:numPr>
          <w:ilvl w:val="0"/>
          <w:numId w:val="66"/>
        </w:numPr>
        <w:ind w:left="284" w:hanging="284"/>
        <w:contextualSpacing w:val="0"/>
        <w:jc w:val="both"/>
        <w:rPr>
          <w:rFonts w:eastAsia="Times New Roman" w:cs="Calibri"/>
          <w:szCs w:val="24"/>
          <w:lang w:eastAsia="pl-PL"/>
        </w:rPr>
      </w:pPr>
      <w:r w:rsidRPr="005C502B">
        <w:rPr>
          <w:rFonts w:cs="Calibri"/>
          <w:szCs w:val="24"/>
        </w:rPr>
        <w:t xml:space="preserve">Beneficjent zobowiązany jest do pisemnego powiadomienia </w:t>
      </w:r>
      <w:r w:rsidR="00F44652">
        <w:rPr>
          <w:rFonts w:cs="Calibri"/>
          <w:szCs w:val="24"/>
        </w:rPr>
        <w:t>DIP</w:t>
      </w:r>
      <w:r w:rsidRPr="005C502B">
        <w:rPr>
          <w:rFonts w:cs="Calibri"/>
          <w:szCs w:val="24"/>
        </w:rPr>
        <w:t xml:space="preserve"> o każdym podejrzeniu wystąpienia lub stwierdzonym przypadku wystąpienia nadużycia finansowego, w</w:t>
      </w:r>
      <w:r w:rsidR="00A60743">
        <w:rPr>
          <w:rFonts w:cs="Calibri"/>
          <w:szCs w:val="24"/>
        </w:rPr>
        <w:t> </w:t>
      </w:r>
      <w:r w:rsidRPr="005C502B">
        <w:rPr>
          <w:rFonts w:cs="Calibri"/>
          <w:szCs w:val="24"/>
        </w:rPr>
        <w:t>tym konfliktu interesów lub korupcji, a także o</w:t>
      </w:r>
      <w:r w:rsidR="00253104" w:rsidRPr="005C502B">
        <w:rPr>
          <w:rFonts w:cs="Calibri"/>
          <w:szCs w:val="24"/>
        </w:rPr>
        <w:t> </w:t>
      </w:r>
      <w:r w:rsidRPr="005C502B">
        <w:rPr>
          <w:rFonts w:cs="Calibri"/>
          <w:szCs w:val="24"/>
        </w:rPr>
        <w:t>możliwości ich występowania lub ich wykrycia oraz o</w:t>
      </w:r>
      <w:r w:rsidR="008B4354" w:rsidRPr="005C502B">
        <w:rPr>
          <w:rFonts w:cs="Calibri"/>
          <w:szCs w:val="24"/>
        </w:rPr>
        <w:t> </w:t>
      </w:r>
      <w:r w:rsidRPr="005C502B">
        <w:rPr>
          <w:rFonts w:cs="Calibri"/>
          <w:szCs w:val="24"/>
        </w:rPr>
        <w:t>podjętych działaniach naprawczych, w terminie 3 dni od powzięcia informacji.</w:t>
      </w:r>
    </w:p>
    <w:p w14:paraId="17D62A71" w14:textId="77D7693B" w:rsidR="005C502B" w:rsidRPr="005C502B" w:rsidRDefault="003E2271" w:rsidP="00694FF7">
      <w:pPr>
        <w:pStyle w:val="Akapitzlist"/>
        <w:numPr>
          <w:ilvl w:val="0"/>
          <w:numId w:val="66"/>
        </w:numPr>
        <w:ind w:left="284" w:hanging="284"/>
        <w:contextualSpacing w:val="0"/>
        <w:jc w:val="both"/>
        <w:rPr>
          <w:rFonts w:eastAsia="Times New Roman" w:cs="Calibri"/>
          <w:szCs w:val="24"/>
          <w:lang w:eastAsia="pl-PL"/>
        </w:rPr>
      </w:pPr>
      <w:r w:rsidRPr="005C502B">
        <w:rPr>
          <w:rFonts w:cs="Calibri"/>
          <w:szCs w:val="24"/>
        </w:rPr>
        <w:t>W przypadku podejrzenia, iż doszło do nadużycia finansowego, w tym do korupcji lub konfliktu interesów w</w:t>
      </w:r>
      <w:r w:rsidR="009C5157" w:rsidRPr="005C502B">
        <w:rPr>
          <w:rFonts w:cs="Calibri"/>
          <w:szCs w:val="24"/>
        </w:rPr>
        <w:t> </w:t>
      </w:r>
      <w:r w:rsidRPr="005C502B">
        <w:rPr>
          <w:rFonts w:cs="Calibri"/>
          <w:szCs w:val="24"/>
        </w:rPr>
        <w:t>związku z</w:t>
      </w:r>
      <w:r w:rsidR="00253104" w:rsidRPr="005C502B">
        <w:rPr>
          <w:rFonts w:cs="Calibri"/>
          <w:szCs w:val="24"/>
        </w:rPr>
        <w:t> </w:t>
      </w:r>
      <w:r w:rsidRPr="005C502B">
        <w:rPr>
          <w:rFonts w:cs="Calibri"/>
          <w:szCs w:val="24"/>
        </w:rPr>
        <w:t xml:space="preserve">realizacją Projektu przez Beneficjenta/Partnera/Podmiot upoważniony do ponoszenia wydatków, </w:t>
      </w:r>
      <w:r w:rsidR="00F44652">
        <w:rPr>
          <w:rFonts w:cs="Calibri"/>
          <w:szCs w:val="24"/>
        </w:rPr>
        <w:t>DIP</w:t>
      </w:r>
      <w:r w:rsidRPr="005C502B">
        <w:rPr>
          <w:rFonts w:cs="Calibri"/>
          <w:szCs w:val="24"/>
        </w:rPr>
        <w:t xml:space="preserve"> bezzwłocznie podejmuje przewidziane prawem działania, w tym zawiadamia właściwe organy.</w:t>
      </w:r>
    </w:p>
    <w:p w14:paraId="2C522C5F" w14:textId="1DECE4D0" w:rsidR="005C502B" w:rsidRPr="005C502B" w:rsidRDefault="003E2271" w:rsidP="00694FF7">
      <w:pPr>
        <w:pStyle w:val="Akapitzlist"/>
        <w:numPr>
          <w:ilvl w:val="0"/>
          <w:numId w:val="66"/>
        </w:numPr>
        <w:ind w:left="284" w:hanging="284"/>
        <w:contextualSpacing w:val="0"/>
        <w:jc w:val="both"/>
        <w:rPr>
          <w:rFonts w:eastAsia="Times New Roman" w:cs="Calibri"/>
          <w:szCs w:val="24"/>
          <w:lang w:eastAsia="pl-PL"/>
        </w:rPr>
      </w:pPr>
      <w:r w:rsidRPr="005C502B">
        <w:rPr>
          <w:rFonts w:cs="Calibri"/>
          <w:szCs w:val="24"/>
        </w:rPr>
        <w:t xml:space="preserve">W każdym przypadku powzięcia informacji o postępowaniach prowadzonych przez organy ścigania oraz Urząd Ochrony Konkurencji i Konsumentów (UOKiK) Beneficjent jest zobowiązany do przekazania </w:t>
      </w:r>
      <w:r w:rsidR="00F44652">
        <w:rPr>
          <w:rFonts w:cs="Calibri"/>
          <w:szCs w:val="24"/>
        </w:rPr>
        <w:t>DIP</w:t>
      </w:r>
      <w:r w:rsidRPr="005C502B">
        <w:rPr>
          <w:rFonts w:cs="Calibri"/>
          <w:szCs w:val="24"/>
        </w:rPr>
        <w:t xml:space="preserve"> w formie pisemnej informacji w tym zakresie, w</w:t>
      </w:r>
      <w:r w:rsidR="00A60743">
        <w:rPr>
          <w:rFonts w:cs="Calibri"/>
          <w:szCs w:val="24"/>
        </w:rPr>
        <w:t> </w:t>
      </w:r>
      <w:r w:rsidRPr="005C502B">
        <w:rPr>
          <w:rFonts w:cs="Calibri"/>
          <w:szCs w:val="24"/>
        </w:rPr>
        <w:t>terminie 3 dni od dnia jej uzyskania.</w:t>
      </w:r>
    </w:p>
    <w:p w14:paraId="47621452" w14:textId="2412B417" w:rsidR="005C502B" w:rsidRPr="005C502B" w:rsidRDefault="003E2271" w:rsidP="00694FF7">
      <w:pPr>
        <w:pStyle w:val="Akapitzlist"/>
        <w:numPr>
          <w:ilvl w:val="0"/>
          <w:numId w:val="66"/>
        </w:numPr>
        <w:ind w:left="284" w:hanging="284"/>
        <w:contextualSpacing w:val="0"/>
        <w:jc w:val="both"/>
        <w:rPr>
          <w:rFonts w:eastAsia="Times New Roman" w:cs="Calibri"/>
          <w:szCs w:val="24"/>
          <w:lang w:eastAsia="pl-PL"/>
        </w:rPr>
      </w:pPr>
      <w:r w:rsidRPr="005C502B">
        <w:rPr>
          <w:rFonts w:cs="Calibri"/>
          <w:szCs w:val="24"/>
        </w:rPr>
        <w:t>Beneficjent jest zobowiązany do informowania podmiotów uczestniczących w Projekcie o</w:t>
      </w:r>
      <w:r w:rsidR="008B4354" w:rsidRPr="005C502B">
        <w:rPr>
          <w:rFonts w:cs="Calibri"/>
          <w:szCs w:val="24"/>
        </w:rPr>
        <w:t> </w:t>
      </w:r>
      <w:r w:rsidRPr="005C502B">
        <w:rPr>
          <w:rFonts w:cs="Calibri"/>
          <w:szCs w:val="24"/>
        </w:rPr>
        <w:t xml:space="preserve">możliwości zgłoszenia </w:t>
      </w:r>
      <w:r w:rsidR="00F44652">
        <w:rPr>
          <w:rFonts w:cs="Calibri"/>
          <w:szCs w:val="24"/>
        </w:rPr>
        <w:t>DIP</w:t>
      </w:r>
      <w:r w:rsidRPr="005C502B">
        <w:rPr>
          <w:rFonts w:cs="Calibri"/>
          <w:szCs w:val="24"/>
        </w:rPr>
        <w:t xml:space="preserve">, m.in. za pomocą anonimowego formularza kontaktowego dostępnego na stronie internetowej Programu, informacji o możliwości wystąpienia nadużycia </w:t>
      </w:r>
      <w:r w:rsidRPr="005C502B">
        <w:rPr>
          <w:rFonts w:cs="Calibri"/>
          <w:szCs w:val="24"/>
        </w:rPr>
        <w:lastRenderedPageBreak/>
        <w:t>finansowego, w tym konfliktu interesów lub korupcji. W</w:t>
      </w:r>
      <w:r w:rsidR="00253104" w:rsidRPr="005C502B">
        <w:rPr>
          <w:rFonts w:cs="Calibri"/>
          <w:szCs w:val="24"/>
        </w:rPr>
        <w:t> </w:t>
      </w:r>
      <w:r w:rsidRPr="005C502B">
        <w:rPr>
          <w:rFonts w:cs="Calibri"/>
          <w:szCs w:val="24"/>
        </w:rPr>
        <w:t>przypadku posiadania strony internetowej Beneficjent dodatkowo umieszcza taką informację na stronie internetowej wraz z</w:t>
      </w:r>
      <w:r w:rsidR="008B4354" w:rsidRPr="005C502B">
        <w:rPr>
          <w:rFonts w:cs="Calibri"/>
          <w:szCs w:val="24"/>
        </w:rPr>
        <w:t> </w:t>
      </w:r>
      <w:r w:rsidRPr="005C502B">
        <w:rPr>
          <w:rFonts w:cs="Calibri"/>
          <w:szCs w:val="24"/>
        </w:rPr>
        <w:t>odniesieniem do wskazanego powyżej formularza kontaktowego.</w:t>
      </w:r>
    </w:p>
    <w:p w14:paraId="6E540422" w14:textId="77777777" w:rsidR="005C502B" w:rsidRPr="005C502B" w:rsidRDefault="003E2271" w:rsidP="00694FF7">
      <w:pPr>
        <w:pStyle w:val="Akapitzlist"/>
        <w:numPr>
          <w:ilvl w:val="0"/>
          <w:numId w:val="66"/>
        </w:numPr>
        <w:ind w:left="284" w:hanging="284"/>
        <w:contextualSpacing w:val="0"/>
        <w:jc w:val="both"/>
        <w:rPr>
          <w:rFonts w:eastAsia="Times New Roman" w:cs="Calibri"/>
          <w:szCs w:val="24"/>
          <w:lang w:eastAsia="pl-PL"/>
        </w:rPr>
      </w:pPr>
      <w:r w:rsidRPr="005C502B">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79FD7AAF" w14:textId="77777777" w:rsidR="005C502B" w:rsidRPr="005C502B" w:rsidRDefault="003E2271" w:rsidP="00694FF7">
      <w:pPr>
        <w:pStyle w:val="Akapitzlist"/>
        <w:numPr>
          <w:ilvl w:val="0"/>
          <w:numId w:val="66"/>
        </w:numPr>
        <w:ind w:left="284" w:hanging="284"/>
        <w:contextualSpacing w:val="0"/>
        <w:jc w:val="both"/>
        <w:rPr>
          <w:rFonts w:eastAsia="Times New Roman" w:cs="Calibri"/>
          <w:szCs w:val="24"/>
          <w:lang w:eastAsia="pl-PL"/>
        </w:rPr>
      </w:pPr>
      <w:r w:rsidRPr="005C502B">
        <w:rPr>
          <w:rFonts w:cs="Calibri"/>
          <w:szCs w:val="24"/>
        </w:rPr>
        <w:t>W każdym przypadku prowadzenia postępowania o udzielenie zamówienia przewidzianego w</w:t>
      </w:r>
      <w:r w:rsidR="008B4354" w:rsidRPr="005C502B">
        <w:rPr>
          <w:rFonts w:cs="Calibri"/>
          <w:szCs w:val="24"/>
        </w:rPr>
        <w:t> </w:t>
      </w:r>
      <w:r w:rsidRPr="005C502B">
        <w:rPr>
          <w:rFonts w:cs="Calibri"/>
          <w:szCs w:val="24"/>
        </w:rPr>
        <w:t>ramach Projektu i</w:t>
      </w:r>
      <w:r w:rsidR="00253104" w:rsidRPr="005C502B">
        <w:rPr>
          <w:rFonts w:cs="Calibri"/>
          <w:szCs w:val="24"/>
        </w:rPr>
        <w:t> </w:t>
      </w:r>
      <w:r w:rsidRPr="005C502B">
        <w:rPr>
          <w:rFonts w:cs="Calibri"/>
          <w:szCs w:val="24"/>
        </w:rPr>
        <w:t>dokonywania wyboru wykonawcy Beneficjent obowiązany jest kierować się zasadą uczciwej konkurencji, równego traktowania, niedyskryminacji, efektywności, jawności i</w:t>
      </w:r>
      <w:r w:rsidR="008B4354" w:rsidRPr="005C502B">
        <w:rPr>
          <w:rFonts w:cs="Calibri"/>
          <w:szCs w:val="24"/>
        </w:rPr>
        <w:t> </w:t>
      </w:r>
      <w:r w:rsidRPr="005C502B">
        <w:rPr>
          <w:rFonts w:cs="Calibri"/>
          <w:szCs w:val="24"/>
        </w:rPr>
        <w:t xml:space="preserve">przejrzystości. </w:t>
      </w:r>
    </w:p>
    <w:p w14:paraId="54505E65" w14:textId="77777777" w:rsidR="005C502B" w:rsidRPr="005C502B" w:rsidRDefault="003E2271" w:rsidP="00694FF7">
      <w:pPr>
        <w:pStyle w:val="Akapitzlist"/>
        <w:numPr>
          <w:ilvl w:val="0"/>
          <w:numId w:val="66"/>
        </w:numPr>
        <w:ind w:left="284" w:hanging="284"/>
        <w:contextualSpacing w:val="0"/>
        <w:jc w:val="both"/>
        <w:rPr>
          <w:rFonts w:eastAsia="Times New Roman" w:cs="Calibri"/>
          <w:szCs w:val="24"/>
          <w:lang w:eastAsia="pl-PL"/>
        </w:rPr>
      </w:pPr>
      <w:r w:rsidRPr="005C502B">
        <w:rPr>
          <w:rFonts w:cs="Calibri"/>
          <w:szCs w:val="24"/>
        </w:rPr>
        <w:t xml:space="preserve">Fakt rozliczania części </w:t>
      </w:r>
      <w:r w:rsidR="000858DE" w:rsidRPr="005C502B">
        <w:rPr>
          <w:rFonts w:cs="Calibri"/>
          <w:szCs w:val="24"/>
        </w:rPr>
        <w:t xml:space="preserve">kosztów </w:t>
      </w:r>
      <w:r w:rsidRPr="005C502B">
        <w:rPr>
          <w:rFonts w:cs="Calibri"/>
          <w:szCs w:val="24"/>
        </w:rPr>
        <w:t xml:space="preserve">w projekcie według uproszczonej metody rozliczania wydatków nie zwalnia Beneficjenta z obowiązku przestrzegania wobec tych </w:t>
      </w:r>
      <w:r w:rsidR="000858DE" w:rsidRPr="005C502B">
        <w:rPr>
          <w:rFonts w:cs="Calibri"/>
          <w:szCs w:val="24"/>
        </w:rPr>
        <w:t xml:space="preserve">kosztów </w:t>
      </w:r>
      <w:r w:rsidRPr="005C502B">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5C502B">
        <w:rPr>
          <w:rFonts w:cs="Calibri"/>
          <w:szCs w:val="24"/>
        </w:rPr>
        <w:t>ich poniesienia i</w:t>
      </w:r>
      <w:r w:rsidR="00C7068C" w:rsidRPr="005C502B">
        <w:rPr>
          <w:rFonts w:cs="Calibri"/>
          <w:szCs w:val="24"/>
        </w:rPr>
        <w:t> </w:t>
      </w:r>
      <w:r w:rsidR="004D3DFE" w:rsidRPr="005C502B">
        <w:rPr>
          <w:rFonts w:cs="Calibri"/>
          <w:szCs w:val="24"/>
        </w:rPr>
        <w:t>u</w:t>
      </w:r>
      <w:r w:rsidR="000858DE" w:rsidRPr="005C502B">
        <w:rPr>
          <w:rFonts w:cs="Calibri"/>
          <w:szCs w:val="24"/>
        </w:rPr>
        <w:t>dokumentowania</w:t>
      </w:r>
      <w:r w:rsidRPr="005C502B">
        <w:rPr>
          <w:rFonts w:cs="Calibri"/>
          <w:szCs w:val="24"/>
        </w:rPr>
        <w:t xml:space="preserve"> może podlegać kontroli przez inne uprawnione do tego podmioty w związku z</w:t>
      </w:r>
      <w:r w:rsidR="00C7068C" w:rsidRPr="005C502B">
        <w:rPr>
          <w:rFonts w:cs="Calibri"/>
          <w:szCs w:val="24"/>
        </w:rPr>
        <w:t> </w:t>
      </w:r>
      <w:r w:rsidRPr="005C502B">
        <w:rPr>
          <w:rFonts w:cs="Calibri"/>
          <w:szCs w:val="24"/>
        </w:rPr>
        <w:t>obowiązującym prawem, np.</w:t>
      </w:r>
      <w:r w:rsidR="009C5157" w:rsidRPr="005C502B">
        <w:rPr>
          <w:rFonts w:cs="Calibri"/>
          <w:szCs w:val="24"/>
        </w:rPr>
        <w:t> </w:t>
      </w:r>
      <w:r w:rsidRPr="005C502B">
        <w:rPr>
          <w:rFonts w:cs="Calibri"/>
          <w:szCs w:val="24"/>
        </w:rPr>
        <w:t>prawem zamówień publicznych przez Urząd Zamówień Publicznych, prawem pracy przez Państwową Inspekcję Pracy, w ramach audytów prowadzonych przez Instytucję Audytową.</w:t>
      </w:r>
    </w:p>
    <w:p w14:paraId="298EE2F6" w14:textId="77777777" w:rsidR="005C502B" w:rsidRPr="005C502B" w:rsidRDefault="003E2271" w:rsidP="00694FF7">
      <w:pPr>
        <w:pStyle w:val="Akapitzlist"/>
        <w:numPr>
          <w:ilvl w:val="0"/>
          <w:numId w:val="66"/>
        </w:numPr>
        <w:ind w:left="284" w:hanging="284"/>
        <w:contextualSpacing w:val="0"/>
        <w:jc w:val="both"/>
        <w:rPr>
          <w:rFonts w:eastAsia="Times New Roman" w:cs="Calibri"/>
          <w:szCs w:val="24"/>
          <w:lang w:eastAsia="pl-PL"/>
        </w:rPr>
      </w:pPr>
      <w:r w:rsidRPr="005C502B">
        <w:rPr>
          <w:rFonts w:cs="Calibri"/>
          <w:szCs w:val="24"/>
        </w:rPr>
        <w:t>Zamówienia w ramach Projektu, inne niż sektorowe, udzielane przez Beneficjenta niezobowiązanego do stosowania obowiązującej ustawy regulującej udzielanie zamówień publicznych, nie mogą być udzielane podmiotom powiązanym z</w:t>
      </w:r>
      <w:r w:rsidR="007D395D" w:rsidRPr="005C502B">
        <w:rPr>
          <w:rFonts w:cs="Calibri"/>
          <w:szCs w:val="24"/>
        </w:rPr>
        <w:t> </w:t>
      </w:r>
      <w:r w:rsidRPr="005C502B">
        <w:rPr>
          <w:rFonts w:cs="Calibri"/>
          <w:szCs w:val="24"/>
        </w:rPr>
        <w:t>nim osobowo lub kapitałowo, w</w:t>
      </w:r>
      <w:r w:rsidR="00CB1C94" w:rsidRPr="005C502B">
        <w:rPr>
          <w:rFonts w:cs="Calibri"/>
          <w:szCs w:val="24"/>
        </w:rPr>
        <w:t> </w:t>
      </w:r>
      <w:r w:rsidRPr="005C502B">
        <w:rPr>
          <w:rFonts w:cs="Calibri"/>
          <w:szCs w:val="24"/>
        </w:rPr>
        <w:t xml:space="preserve">rozumieniu Wytycznych </w:t>
      </w:r>
      <w:r w:rsidR="00E45B92" w:rsidRPr="005C502B">
        <w:rPr>
          <w:rFonts w:cs="Calibri"/>
          <w:szCs w:val="24"/>
        </w:rPr>
        <w:t>dotyczących</w:t>
      </w:r>
      <w:r w:rsidR="00A909DC" w:rsidRPr="005C502B">
        <w:rPr>
          <w:rFonts w:cs="Calibri"/>
          <w:szCs w:val="24"/>
        </w:rPr>
        <w:t xml:space="preserve"> </w:t>
      </w:r>
      <w:r w:rsidRPr="005C502B">
        <w:rPr>
          <w:rFonts w:cs="Calibri"/>
          <w:szCs w:val="24"/>
        </w:rPr>
        <w:t>kwalifikowalności wydatków</w:t>
      </w:r>
      <w:r w:rsidR="00E45B92" w:rsidRPr="005C502B">
        <w:rPr>
          <w:rFonts w:cs="Calibri"/>
          <w:szCs w:val="24"/>
        </w:rPr>
        <w:t xml:space="preserve"> na lata 2021</w:t>
      </w:r>
      <w:r w:rsidR="00B84532" w:rsidRPr="005C502B">
        <w:rPr>
          <w:rFonts w:cs="Calibri"/>
          <w:szCs w:val="24"/>
        </w:rPr>
        <w:t>–</w:t>
      </w:r>
      <w:r w:rsidR="00E45B92" w:rsidRPr="005C502B">
        <w:rPr>
          <w:rFonts w:cs="Calibri"/>
          <w:szCs w:val="24"/>
        </w:rPr>
        <w:t>2027</w:t>
      </w:r>
      <w:r w:rsidRPr="005C502B">
        <w:rPr>
          <w:rFonts w:cs="Calibri"/>
          <w:szCs w:val="24"/>
        </w:rPr>
        <w:t>. Zapisy ust.</w:t>
      </w:r>
      <w:r w:rsidR="00CB1C94" w:rsidRPr="005C502B">
        <w:rPr>
          <w:rFonts w:cs="Calibri"/>
          <w:szCs w:val="24"/>
        </w:rPr>
        <w:t> </w:t>
      </w:r>
      <w:r w:rsidR="00B91893" w:rsidRPr="005C502B">
        <w:rPr>
          <w:rFonts w:cs="Calibri"/>
          <w:szCs w:val="24"/>
        </w:rPr>
        <w:t>8</w:t>
      </w:r>
      <w:r w:rsidRPr="005C502B">
        <w:rPr>
          <w:rFonts w:cs="Calibri"/>
          <w:szCs w:val="24"/>
        </w:rPr>
        <w:t xml:space="preserve"> stosuje się odpowiednio.</w:t>
      </w:r>
    </w:p>
    <w:p w14:paraId="756DAEA0" w14:textId="7C93967E" w:rsidR="005C502B" w:rsidRPr="005C502B" w:rsidRDefault="00F44652" w:rsidP="00694FF7">
      <w:pPr>
        <w:pStyle w:val="Akapitzlist"/>
        <w:numPr>
          <w:ilvl w:val="0"/>
          <w:numId w:val="66"/>
        </w:numPr>
        <w:ind w:left="284" w:hanging="284"/>
        <w:contextualSpacing w:val="0"/>
        <w:jc w:val="both"/>
        <w:rPr>
          <w:rFonts w:eastAsia="Times New Roman" w:cs="Calibri"/>
          <w:szCs w:val="24"/>
          <w:lang w:eastAsia="pl-PL"/>
        </w:rPr>
      </w:pPr>
      <w:r>
        <w:rPr>
          <w:rFonts w:cs="Calibri"/>
          <w:szCs w:val="24"/>
        </w:rPr>
        <w:t>DIP</w:t>
      </w:r>
      <w:r w:rsidR="003E2271" w:rsidRPr="005C502B">
        <w:rPr>
          <w:rFonts w:cs="Calibri"/>
          <w:szCs w:val="24"/>
        </w:rPr>
        <w:t xml:space="preserve"> podejmuje działania mające na celu wykrycie ewentualnych nadużyć finansowych, w</w:t>
      </w:r>
      <w:r w:rsidR="009C5157" w:rsidRPr="005C502B">
        <w:rPr>
          <w:rFonts w:cs="Calibri"/>
          <w:szCs w:val="24"/>
        </w:rPr>
        <w:t> </w:t>
      </w:r>
      <w:r w:rsidR="003E2271" w:rsidRPr="005C502B">
        <w:rPr>
          <w:rFonts w:cs="Calibri"/>
          <w:szCs w:val="24"/>
        </w:rPr>
        <w:t>tym konfliktów interesów i przypadków korupcji, a Beneficjent zobowiązany jest do przedstawienia wszystkich informacji i</w:t>
      </w:r>
      <w:r w:rsidR="007D395D" w:rsidRPr="005C502B">
        <w:rPr>
          <w:rFonts w:cs="Calibri"/>
          <w:szCs w:val="24"/>
        </w:rPr>
        <w:t> </w:t>
      </w:r>
      <w:r w:rsidR="003E2271" w:rsidRPr="005C502B">
        <w:rPr>
          <w:rFonts w:cs="Calibri"/>
          <w:szCs w:val="24"/>
        </w:rPr>
        <w:t>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29028697" w14:textId="4F81C065" w:rsidR="00816DE6" w:rsidRPr="005C502B" w:rsidRDefault="003E2271" w:rsidP="00694FF7">
      <w:pPr>
        <w:pStyle w:val="Akapitzlist"/>
        <w:numPr>
          <w:ilvl w:val="0"/>
          <w:numId w:val="66"/>
        </w:numPr>
        <w:ind w:left="284" w:hanging="284"/>
        <w:contextualSpacing w:val="0"/>
        <w:jc w:val="both"/>
        <w:rPr>
          <w:rFonts w:eastAsia="Times New Roman" w:cs="Calibri"/>
          <w:szCs w:val="24"/>
          <w:lang w:eastAsia="pl-PL"/>
        </w:rPr>
      </w:pPr>
      <w:r w:rsidRPr="005C502B">
        <w:rPr>
          <w:rFonts w:cs="Calibri"/>
          <w:szCs w:val="24"/>
        </w:rPr>
        <w:t>Beneficjent zobowiązany jest wdrożyć i stosować procedury wynikające z przepisów prawa implementujących do polskiego porządku prawnego Dyrektywę Parlamentu Europejskiego i</w:t>
      </w:r>
      <w:r w:rsidR="00A60743">
        <w:rPr>
          <w:rFonts w:cs="Calibri"/>
          <w:szCs w:val="24"/>
        </w:rPr>
        <w:t> </w:t>
      </w:r>
      <w:r w:rsidRPr="005C502B">
        <w:rPr>
          <w:rFonts w:cs="Calibri"/>
          <w:szCs w:val="24"/>
        </w:rPr>
        <w:t>Rady (UE) 2019/1937 z dnia 23</w:t>
      </w:r>
      <w:r w:rsidR="009C5157" w:rsidRPr="005C502B">
        <w:rPr>
          <w:rFonts w:cs="Calibri"/>
          <w:szCs w:val="24"/>
        </w:rPr>
        <w:t> </w:t>
      </w:r>
      <w:r w:rsidRPr="005C502B">
        <w:rPr>
          <w:rFonts w:cs="Calibri"/>
          <w:szCs w:val="24"/>
        </w:rPr>
        <w:t>października 2019</w:t>
      </w:r>
      <w:r w:rsidR="00C26FA2" w:rsidRPr="005C502B">
        <w:rPr>
          <w:rFonts w:cs="Calibri"/>
          <w:szCs w:val="24"/>
        </w:rPr>
        <w:t> </w:t>
      </w:r>
      <w:r w:rsidRPr="005C502B">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28749F" w:rsidRDefault="00332BF1" w:rsidP="005C502B">
      <w:pPr>
        <w:pStyle w:val="Nagwek1"/>
        <w:spacing w:before="360" w:after="120"/>
        <w:jc w:val="center"/>
        <w:rPr>
          <w:rFonts w:cs="Calibri"/>
          <w:szCs w:val="24"/>
        </w:rPr>
      </w:pPr>
      <w:bookmarkStart w:id="97" w:name="_Hlk108095584"/>
      <w:r w:rsidRPr="0028749F">
        <w:rPr>
          <w:rFonts w:cs="Calibri"/>
          <w:szCs w:val="24"/>
        </w:rPr>
        <w:t>Ochrona danych osobowych</w:t>
      </w:r>
    </w:p>
    <w:p w14:paraId="2184118C" w14:textId="4E8DC46C" w:rsidR="00332BF1" w:rsidRPr="00A55663" w:rsidRDefault="00332BF1"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5</w:t>
      </w:r>
    </w:p>
    <w:p w14:paraId="1DC1AE04" w14:textId="45014C32" w:rsidR="005C502B" w:rsidRDefault="006A5E6B" w:rsidP="00694FF7">
      <w:pPr>
        <w:pStyle w:val="Akapitzlist"/>
        <w:numPr>
          <w:ilvl w:val="0"/>
          <w:numId w:val="67"/>
        </w:numPr>
        <w:ind w:left="284" w:hanging="284"/>
        <w:contextualSpacing w:val="0"/>
        <w:jc w:val="both"/>
        <w:rPr>
          <w:rFonts w:cs="Calibri"/>
          <w:szCs w:val="24"/>
        </w:rPr>
      </w:pPr>
      <w:r w:rsidRPr="00A55663">
        <w:rPr>
          <w:rFonts w:cs="Calibri"/>
          <w:szCs w:val="24"/>
        </w:rPr>
        <w:t xml:space="preserve">Beneficjent oraz </w:t>
      </w:r>
      <w:r w:rsidR="00F44652">
        <w:rPr>
          <w:rFonts w:cs="Calibri"/>
          <w:szCs w:val="24"/>
        </w:rPr>
        <w:t>DIP</w:t>
      </w:r>
      <w:r w:rsidRPr="00A55663">
        <w:rPr>
          <w:rFonts w:cs="Calibri"/>
          <w:szCs w:val="24"/>
        </w:rPr>
        <w:t xml:space="preserve"> przetwarzają dane osobowe pozyskiwane bezpośrednio od osób, których dane dotyczą, z systemu teleinformatycznego, lub z rejestrów publicznych, o</w:t>
      </w:r>
      <w:r w:rsidR="00CB1C94" w:rsidRPr="00A55663">
        <w:rPr>
          <w:rFonts w:cs="Calibri"/>
          <w:szCs w:val="24"/>
        </w:rPr>
        <w:t> </w:t>
      </w:r>
      <w:r w:rsidRPr="00A55663">
        <w:rPr>
          <w:rFonts w:cs="Calibri"/>
          <w:szCs w:val="24"/>
        </w:rPr>
        <w:t>których mowa w art. 92 ust. 2 ustawy wdrożeniowej.</w:t>
      </w:r>
    </w:p>
    <w:p w14:paraId="4A15F2A1" w14:textId="5DD4EDB5" w:rsidR="005C502B" w:rsidRDefault="006A5E6B" w:rsidP="00694FF7">
      <w:pPr>
        <w:pStyle w:val="Akapitzlist"/>
        <w:numPr>
          <w:ilvl w:val="0"/>
          <w:numId w:val="67"/>
        </w:numPr>
        <w:ind w:left="284" w:hanging="284"/>
        <w:contextualSpacing w:val="0"/>
        <w:jc w:val="both"/>
        <w:rPr>
          <w:rFonts w:cs="Calibri"/>
          <w:szCs w:val="24"/>
        </w:rPr>
      </w:pPr>
      <w:r w:rsidRPr="005C502B">
        <w:rPr>
          <w:rFonts w:cs="Calibri"/>
          <w:szCs w:val="24"/>
        </w:rPr>
        <w:t xml:space="preserve">Beneficjent oraz </w:t>
      </w:r>
      <w:r w:rsidR="00F44652">
        <w:rPr>
          <w:rFonts w:cs="Calibri"/>
          <w:szCs w:val="24"/>
        </w:rPr>
        <w:t>DIP</w:t>
      </w:r>
      <w:r w:rsidRPr="005C502B">
        <w:rPr>
          <w:rFonts w:cs="Calibri"/>
          <w:szCs w:val="24"/>
        </w:rPr>
        <w:t xml:space="preserve"> są administratorami w rozumieniu art. 4 pkt 7 Rozporządzenia Parlamentu Europejskiego i Rady (UE) 2016/679 z dnia 27 kwietnia 2016 r. w</w:t>
      </w:r>
      <w:r w:rsidR="00CB1C94" w:rsidRPr="005C502B">
        <w:rPr>
          <w:rFonts w:cs="Calibri"/>
          <w:szCs w:val="24"/>
        </w:rPr>
        <w:t> </w:t>
      </w:r>
      <w:r w:rsidRPr="005C502B">
        <w:rPr>
          <w:rFonts w:cs="Calibri"/>
          <w:szCs w:val="24"/>
        </w:rPr>
        <w:t xml:space="preserve">sprawie ochrony osób fizycznych </w:t>
      </w:r>
      <w:r w:rsidRPr="005C502B">
        <w:rPr>
          <w:rFonts w:cs="Calibri"/>
          <w:szCs w:val="24"/>
        </w:rPr>
        <w:lastRenderedPageBreak/>
        <w:t>w związku z</w:t>
      </w:r>
      <w:r w:rsidR="007D395D" w:rsidRPr="005C502B">
        <w:rPr>
          <w:rFonts w:cs="Calibri"/>
          <w:szCs w:val="24"/>
        </w:rPr>
        <w:t> </w:t>
      </w:r>
      <w:r w:rsidRPr="005C502B">
        <w:rPr>
          <w:rFonts w:cs="Calibri"/>
          <w:szCs w:val="24"/>
        </w:rPr>
        <w:t xml:space="preserve">przetwarzaniem danych osobowych i w sprawie swobodnego przepływu takich danych oraz uchylenia dyrektywy 95/46/WE (ogólne rozporządzenie o ochronie danych) </w:t>
      </w:r>
      <w:r w:rsidR="00B84532" w:rsidRPr="005C502B">
        <w:rPr>
          <w:rFonts w:cs="Calibri"/>
          <w:szCs w:val="24"/>
        </w:rPr>
        <w:t>–</w:t>
      </w:r>
      <w:r w:rsidRPr="005C502B">
        <w:rPr>
          <w:rFonts w:cs="Calibri"/>
          <w:szCs w:val="24"/>
        </w:rPr>
        <w:t xml:space="preserve"> zwanym dalej RODO </w:t>
      </w:r>
      <w:r w:rsidR="00B84532" w:rsidRPr="005C502B">
        <w:rPr>
          <w:rFonts w:cs="Calibri"/>
          <w:szCs w:val="24"/>
        </w:rPr>
        <w:t>–</w:t>
      </w:r>
      <w:r w:rsidRPr="005C502B">
        <w:rPr>
          <w:rFonts w:cs="Calibri"/>
          <w:szCs w:val="24"/>
        </w:rPr>
        <w:t xml:space="preserve"> i wypełniają związane z tym obowiązki. </w:t>
      </w:r>
    </w:p>
    <w:p w14:paraId="6199FFC6" w14:textId="77777777" w:rsidR="005C502B" w:rsidRDefault="006A5E6B" w:rsidP="00694FF7">
      <w:pPr>
        <w:pStyle w:val="Akapitzlist"/>
        <w:numPr>
          <w:ilvl w:val="0"/>
          <w:numId w:val="67"/>
        </w:numPr>
        <w:ind w:left="284" w:hanging="284"/>
        <w:contextualSpacing w:val="0"/>
        <w:jc w:val="both"/>
        <w:rPr>
          <w:rFonts w:cs="Calibri"/>
          <w:szCs w:val="24"/>
        </w:rPr>
      </w:pPr>
      <w:r w:rsidRPr="005C502B">
        <w:rPr>
          <w:rFonts w:cs="Calibri"/>
          <w:szCs w:val="24"/>
        </w:rPr>
        <w:t>Zakres przetwarzanych danych osobowych, sposób i cele przetwarzania określa ustawa wdrożeniowa.</w:t>
      </w:r>
    </w:p>
    <w:p w14:paraId="187EA22A" w14:textId="1CD11FD9" w:rsidR="005C502B" w:rsidRDefault="006A5E6B" w:rsidP="00694FF7">
      <w:pPr>
        <w:pStyle w:val="Akapitzlist"/>
        <w:numPr>
          <w:ilvl w:val="0"/>
          <w:numId w:val="67"/>
        </w:numPr>
        <w:ind w:left="284" w:hanging="284"/>
        <w:contextualSpacing w:val="0"/>
        <w:jc w:val="both"/>
        <w:rPr>
          <w:rFonts w:cs="Calibri"/>
          <w:szCs w:val="24"/>
        </w:rPr>
      </w:pPr>
      <w:r w:rsidRPr="005C502B">
        <w:rPr>
          <w:rFonts w:cs="Calibri"/>
          <w:szCs w:val="24"/>
        </w:rPr>
        <w:t xml:space="preserve">Beneficjent oraz </w:t>
      </w:r>
      <w:r w:rsidR="00F44652">
        <w:rPr>
          <w:rFonts w:cs="Calibri"/>
          <w:szCs w:val="24"/>
        </w:rPr>
        <w:t>DIP</w:t>
      </w:r>
      <w:r w:rsidRPr="005C502B">
        <w:rPr>
          <w:rFonts w:cs="Calibri"/>
          <w:szCs w:val="24"/>
        </w:rPr>
        <w:t xml:space="preserve"> zobowiązują się przetwarzać dane osobowe w sposób zgodny z przepisami RODO, ustawy o ochronie danych osobowych i innych przepisów prawa powszechnie obowiązującego dotyczących ochrony danych osobowych oraz zasad wskazanych w</w:t>
      </w:r>
      <w:r w:rsidR="00CB1C94" w:rsidRPr="005C502B">
        <w:rPr>
          <w:rFonts w:cs="Calibri"/>
          <w:szCs w:val="24"/>
        </w:rPr>
        <w:t> </w:t>
      </w:r>
      <w:r w:rsidRPr="005C502B">
        <w:rPr>
          <w:rFonts w:cs="Calibri"/>
          <w:szCs w:val="24"/>
        </w:rPr>
        <w:t>niniejszym paragrafie.</w:t>
      </w:r>
    </w:p>
    <w:p w14:paraId="4556490B" w14:textId="1DBF7697" w:rsidR="008F20FA" w:rsidRPr="005C502B" w:rsidRDefault="006A5E6B" w:rsidP="00694FF7">
      <w:pPr>
        <w:pStyle w:val="Akapitzlist"/>
        <w:numPr>
          <w:ilvl w:val="0"/>
          <w:numId w:val="67"/>
        </w:numPr>
        <w:ind w:left="284" w:hanging="284"/>
        <w:contextualSpacing w:val="0"/>
        <w:jc w:val="both"/>
        <w:rPr>
          <w:rFonts w:cs="Calibri"/>
          <w:szCs w:val="24"/>
        </w:rPr>
      </w:pPr>
      <w:r w:rsidRPr="005C502B">
        <w:rPr>
          <w:rFonts w:cs="Calibri"/>
          <w:szCs w:val="24"/>
        </w:rPr>
        <w:t xml:space="preserve">Przetwarzanie danych osobowych w związku z realizacją Projektu i Umowy przez Beneficjenta oraz </w:t>
      </w:r>
      <w:r w:rsidR="00714E6E">
        <w:rPr>
          <w:rFonts w:cs="Calibri"/>
          <w:szCs w:val="24"/>
        </w:rPr>
        <w:t>DIP</w:t>
      </w:r>
      <w:r w:rsidRPr="005C502B">
        <w:rPr>
          <w:rFonts w:cs="Calibri"/>
          <w:szCs w:val="24"/>
        </w:rPr>
        <w:t xml:space="preserve"> jest dopuszczalne na podstawie art. 6 ust. 1 lit. b lub c lub e RODO</w:t>
      </w:r>
      <w:bookmarkStart w:id="98" w:name="_Hlk127967328"/>
      <w:r w:rsidR="002A31E1" w:rsidRPr="005C502B">
        <w:rPr>
          <w:rFonts w:cs="Calibri"/>
          <w:szCs w:val="24"/>
        </w:rPr>
        <w:t xml:space="preserve">, </w:t>
      </w:r>
      <w:r w:rsidR="002A31E1" w:rsidRPr="005C502B">
        <w:rPr>
          <w:rFonts w:cs="Calibri"/>
          <w:color w:val="000000" w:themeColor="text1"/>
          <w:szCs w:val="24"/>
        </w:rPr>
        <w:t>a</w:t>
      </w:r>
      <w:r w:rsidR="0028749F">
        <w:rPr>
          <w:rFonts w:cs="Calibri"/>
          <w:color w:val="000000" w:themeColor="text1"/>
          <w:szCs w:val="24"/>
        </w:rPr>
        <w:t> </w:t>
      </w:r>
      <w:r w:rsidR="002A31E1" w:rsidRPr="005C502B">
        <w:rPr>
          <w:rFonts w:cs="Calibri"/>
          <w:color w:val="000000" w:themeColor="text1"/>
          <w:szCs w:val="24"/>
        </w:rPr>
        <w:t>w przypadku danych szczególnej kategorii - na podstawie art. 9 ust. 2 lit. g</w:t>
      </w:r>
      <w:bookmarkEnd w:id="98"/>
      <w:r w:rsidRPr="005C502B">
        <w:rPr>
          <w:rFonts w:cs="Calibri"/>
          <w:szCs w:val="24"/>
        </w:rPr>
        <w:t>.</w:t>
      </w:r>
    </w:p>
    <w:p w14:paraId="37CE2A9C" w14:textId="77777777" w:rsidR="00B929F3" w:rsidRPr="0028749F" w:rsidRDefault="006F13FE" w:rsidP="005C502B">
      <w:pPr>
        <w:pStyle w:val="Nagwek1"/>
        <w:spacing w:before="360" w:after="120"/>
        <w:ind w:left="0" w:firstLine="0"/>
        <w:jc w:val="center"/>
        <w:rPr>
          <w:rFonts w:cs="Calibri"/>
          <w:szCs w:val="24"/>
          <w:lang w:eastAsia="pl-PL"/>
        </w:rPr>
      </w:pPr>
      <w:bookmarkStart w:id="99" w:name="_Hlk96605927"/>
      <w:bookmarkEnd w:id="97"/>
      <w:r w:rsidRPr="0028749F">
        <w:rPr>
          <w:rFonts w:cs="Calibri"/>
          <w:szCs w:val="24"/>
          <w:lang w:eastAsia="pl-PL"/>
        </w:rPr>
        <w:t>Rozwiązanie Umowy</w:t>
      </w:r>
    </w:p>
    <w:p w14:paraId="47794A4A" w14:textId="3003EB65" w:rsidR="006F13FE"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6</w:t>
      </w:r>
    </w:p>
    <w:p w14:paraId="4C3E361C" w14:textId="55353F85" w:rsidR="004E490C" w:rsidRPr="005C502B" w:rsidRDefault="00714E6E" w:rsidP="00694FF7">
      <w:pPr>
        <w:pStyle w:val="Akapitzlist"/>
        <w:numPr>
          <w:ilvl w:val="0"/>
          <w:numId w:val="68"/>
        </w:numPr>
        <w:ind w:left="284" w:hanging="284"/>
        <w:contextualSpacing w:val="0"/>
        <w:jc w:val="both"/>
        <w:rPr>
          <w:rFonts w:cs="Calibri"/>
          <w:szCs w:val="24"/>
        </w:rPr>
      </w:pPr>
      <w:r>
        <w:rPr>
          <w:rFonts w:cs="Calibri"/>
          <w:szCs w:val="24"/>
        </w:rPr>
        <w:t>DIP</w:t>
      </w:r>
      <w:r w:rsidR="004E490C" w:rsidRPr="005C502B">
        <w:rPr>
          <w:rFonts w:cs="Calibri"/>
          <w:szCs w:val="24"/>
        </w:rPr>
        <w:t xml:space="preserve"> może rozwiązać Umowę bez zachowania okresu wypowiedzenia, w przypadku gdy Beneficjent nie wywiązuje się z obowiązków umownych, w szczególności gdy:</w:t>
      </w:r>
    </w:p>
    <w:p w14:paraId="3E3FDE36" w14:textId="77777777" w:rsid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Times New Roman" w:cs="Calibri"/>
          <w:color w:val="000000" w:themeColor="text1"/>
          <w:szCs w:val="24"/>
          <w:lang w:eastAsia="pl-PL"/>
        </w:rPr>
        <w:t>nie rozpoczął realizacji Projektu w ciągu 3 miesięcy od określonego w Umowie terminu rozpoczęcia realizacji Projektu, z przyczyn przez siebie zawinionych;</w:t>
      </w:r>
    </w:p>
    <w:p w14:paraId="606EFB64"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zaprzestał realizacji Projektu;</w:t>
      </w:r>
    </w:p>
    <w:p w14:paraId="57FD3708" w14:textId="14E30D1B"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realizuje Projekt w sposób niezgodny z Umową, przepisami prawa lub Wytycznymi, o</w:t>
      </w:r>
      <w:r w:rsidR="00A60743">
        <w:rPr>
          <w:rFonts w:eastAsia="Calibri" w:cs="Calibri"/>
          <w:szCs w:val="24"/>
        </w:rPr>
        <w:t> </w:t>
      </w:r>
      <w:r w:rsidRPr="005C502B">
        <w:rPr>
          <w:rFonts w:eastAsia="Calibri" w:cs="Calibri"/>
          <w:szCs w:val="24"/>
        </w:rPr>
        <w:t>których mowa w</w:t>
      </w:r>
      <w:r w:rsidR="00114BB8" w:rsidRPr="005C502B">
        <w:rPr>
          <w:rFonts w:eastAsia="Calibri" w:cs="Calibri"/>
          <w:szCs w:val="24"/>
        </w:rPr>
        <w:t> </w:t>
      </w:r>
      <w:r w:rsidRPr="005C502B">
        <w:rPr>
          <w:rFonts w:eastAsia="Calibri" w:cs="Calibri"/>
          <w:szCs w:val="24"/>
        </w:rPr>
        <w:t>Umowie;</w:t>
      </w:r>
    </w:p>
    <w:p w14:paraId="05F9BB8B"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wykorzystał dofinansowanie w całości lub w części na inny cel niż określony w Umowie;</w:t>
      </w:r>
    </w:p>
    <w:p w14:paraId="7B8ED9E7" w14:textId="6B6CD803"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 xml:space="preserve">utrudnia lub uniemożliwia przeprowadzenie kontroli lub audytu Projektu przez </w:t>
      </w:r>
      <w:r w:rsidR="00B963D9">
        <w:rPr>
          <w:rFonts w:eastAsia="Calibri" w:cs="Calibri"/>
          <w:szCs w:val="24"/>
        </w:rPr>
        <w:t xml:space="preserve">DIP, </w:t>
      </w:r>
      <w:r w:rsidRPr="005C502B">
        <w:rPr>
          <w:rFonts w:eastAsia="Calibri" w:cs="Calibri"/>
          <w:szCs w:val="24"/>
        </w:rPr>
        <w:t>Instytucję Zarządzającą, Instytucję Audytową, przedstawicieli Komisji Europejskiej, bądź inne uprawnione podmioty;</w:t>
      </w:r>
    </w:p>
    <w:p w14:paraId="6E8276FE"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nie usun</w:t>
      </w:r>
      <w:r w:rsidR="007172DD" w:rsidRPr="005C502B">
        <w:rPr>
          <w:rFonts w:eastAsia="Calibri" w:cs="Calibri"/>
          <w:szCs w:val="24"/>
        </w:rPr>
        <w:t>ął</w:t>
      </w:r>
      <w:r w:rsidRPr="005C502B">
        <w:rPr>
          <w:rFonts w:eastAsia="Calibri" w:cs="Calibri"/>
          <w:szCs w:val="24"/>
        </w:rPr>
        <w:t xml:space="preserve"> stwierdzonych nieprawidłowości w terminie określonym przez podmiot, który przeprowadzał kontrolę, jak też nie zastos</w:t>
      </w:r>
      <w:r w:rsidR="007172DD" w:rsidRPr="005C502B">
        <w:rPr>
          <w:rFonts w:eastAsia="Calibri" w:cs="Calibri"/>
          <w:szCs w:val="24"/>
        </w:rPr>
        <w:t>ował</w:t>
      </w:r>
      <w:r w:rsidRPr="005C502B">
        <w:rPr>
          <w:rFonts w:eastAsia="Calibri" w:cs="Calibri"/>
          <w:szCs w:val="24"/>
        </w:rPr>
        <w:t xml:space="preserve"> się do innych zaleceń wydanych w wyniku kontroli lub audytu;</w:t>
      </w:r>
    </w:p>
    <w:p w14:paraId="4600B4CB"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stwierdzone zostaną nieprawidłowości w realizacji Projektu uniemożliwiające realizację Umowy;</w:t>
      </w:r>
    </w:p>
    <w:p w14:paraId="63F53333" w14:textId="76D2A1C9"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nie przedkłada wniosków o płatność zgodnie z Umową, w tym poprawek, uzupełnień lub wyjaśnień do wniosków o</w:t>
      </w:r>
      <w:r w:rsidR="007D395D" w:rsidRPr="005C502B">
        <w:rPr>
          <w:rFonts w:eastAsia="Calibri" w:cs="Calibri"/>
          <w:szCs w:val="24"/>
        </w:rPr>
        <w:t> </w:t>
      </w:r>
      <w:r w:rsidRPr="005C502B">
        <w:rPr>
          <w:rFonts w:eastAsia="Calibri" w:cs="Calibri"/>
          <w:szCs w:val="24"/>
        </w:rPr>
        <w:t xml:space="preserve">płatność, pomimo kierowanego do niego wezwania przez </w:t>
      </w:r>
      <w:r w:rsidR="00B963D9">
        <w:rPr>
          <w:rFonts w:eastAsia="Calibri" w:cs="Calibri"/>
          <w:szCs w:val="24"/>
        </w:rPr>
        <w:t>DIP</w:t>
      </w:r>
      <w:r w:rsidRPr="005C502B">
        <w:rPr>
          <w:rFonts w:eastAsia="Calibri" w:cs="Calibri"/>
          <w:szCs w:val="24"/>
        </w:rPr>
        <w:t>;</w:t>
      </w:r>
    </w:p>
    <w:p w14:paraId="39D858C9"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nie rozliczył lub istnieje uzasadnione podejrzenie, że nie rozliczy żadnej z przyznanych kwot ryczałtowych (jeżeli dotyczy Projektu);</w:t>
      </w:r>
    </w:p>
    <w:p w14:paraId="5D40D2F4"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nie uzyskał ostatecznej decyzji o pozwoleniu na użytkowanie obiektu budowlanego (jeżeli dotyczy Projektu);</w:t>
      </w:r>
    </w:p>
    <w:p w14:paraId="035DE91E"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nie zrealizował celów lub wskaźników Projektu</w:t>
      </w:r>
      <w:r w:rsidR="00A909DC" w:rsidRPr="005C502B">
        <w:rPr>
          <w:rFonts w:eastAsia="Calibri" w:cs="Calibri"/>
          <w:szCs w:val="24"/>
        </w:rPr>
        <w:t xml:space="preserve"> </w:t>
      </w:r>
      <w:r w:rsidR="002D741B" w:rsidRPr="005C502B">
        <w:rPr>
          <w:rFonts w:eastAsia="Calibri" w:cs="Calibri"/>
          <w:szCs w:val="24"/>
        </w:rPr>
        <w:t xml:space="preserve">lub </w:t>
      </w:r>
      <w:r w:rsidRPr="005C502B">
        <w:rPr>
          <w:rFonts w:eastAsia="Calibri" w:cs="Calibri"/>
          <w:szCs w:val="24"/>
        </w:rPr>
        <w:t>nie zrealizował pełnego zakresu rzeczowego Projektu;</w:t>
      </w:r>
    </w:p>
    <w:p w14:paraId="0AF90CBD"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nie wniósł zabezpieczenia, zgodnie z § 8 Umowy;</w:t>
      </w:r>
    </w:p>
    <w:p w14:paraId="78B34679" w14:textId="09959F5F"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lastRenderedPageBreak/>
        <w:t>niezwłocznie po ustaniu siły wyższej lub w inny</w:t>
      </w:r>
      <w:r w:rsidR="00C4745F" w:rsidRPr="005C502B">
        <w:rPr>
          <w:rFonts w:eastAsia="Calibri" w:cs="Calibri"/>
          <w:szCs w:val="24"/>
        </w:rPr>
        <w:t>m</w:t>
      </w:r>
      <w:r w:rsidRPr="005C502B">
        <w:rPr>
          <w:rFonts w:eastAsia="Calibri" w:cs="Calibri"/>
          <w:szCs w:val="24"/>
        </w:rPr>
        <w:t xml:space="preserve"> uzgodnionym z </w:t>
      </w:r>
      <w:r w:rsidR="00B963D9">
        <w:rPr>
          <w:rFonts w:eastAsia="Calibri" w:cs="Calibri"/>
          <w:szCs w:val="24"/>
        </w:rPr>
        <w:t>DIP</w:t>
      </w:r>
      <w:r w:rsidRPr="005C502B">
        <w:rPr>
          <w:rFonts w:eastAsia="Calibri" w:cs="Calibri"/>
          <w:szCs w:val="24"/>
        </w:rPr>
        <w:t xml:space="preserve"> terminie, nie przystąpił do wykonywania obowiązków wynikających z Umowy;</w:t>
      </w:r>
    </w:p>
    <w:p w14:paraId="2688D632"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 xml:space="preserve">nie zachował trwałości Projektu w rozumieniu art. 65 rozporządzenia ogólnego; </w:t>
      </w:r>
    </w:p>
    <w:p w14:paraId="7113496A" w14:textId="4C0FC306"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 xml:space="preserve">istnieje uzasadnione podejrzenie, że złożył lub przedstawił </w:t>
      </w:r>
      <w:r w:rsidR="00B963D9">
        <w:rPr>
          <w:rFonts w:eastAsia="Calibri" w:cs="Calibri"/>
          <w:szCs w:val="24"/>
        </w:rPr>
        <w:t>DIP</w:t>
      </w:r>
      <w:r w:rsidRPr="005C502B">
        <w:rPr>
          <w:rFonts w:eastAsia="Calibri" w:cs="Calibri"/>
          <w:szCs w:val="24"/>
        </w:rPr>
        <w:t xml:space="preserve"> w toku wykonywanych czynności w ramach aplikowania, realizacji Projektu i w okresie trwałości nieprawdziwe, podrobione, przerobione, poświadczające nieprawdę lub nierzetelne dokumenty lub oświadczenia;</w:t>
      </w:r>
    </w:p>
    <w:p w14:paraId="2BEAFA12"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oświadczył, że nie wyraża zgody na zmianę załączników do Umowy</w:t>
      </w:r>
      <w:r w:rsidR="00612E1A" w:rsidRPr="005C502B">
        <w:rPr>
          <w:rFonts w:eastAsia="Calibri" w:cs="Calibri"/>
          <w:szCs w:val="24"/>
        </w:rPr>
        <w:t xml:space="preserve"> lub </w:t>
      </w:r>
      <w:r w:rsidR="00AC6B36" w:rsidRPr="005C502B">
        <w:rPr>
          <w:rFonts w:eastAsia="Calibri" w:cs="Calibri"/>
          <w:szCs w:val="24"/>
        </w:rPr>
        <w:t xml:space="preserve">realizację Projektu </w:t>
      </w:r>
      <w:r w:rsidR="00E7539D" w:rsidRPr="005C502B">
        <w:rPr>
          <w:rFonts w:eastAsia="Calibri" w:cs="Calibri"/>
          <w:szCs w:val="24"/>
        </w:rPr>
        <w:t>na zasadach wynikających z</w:t>
      </w:r>
      <w:r w:rsidR="00AC6B36" w:rsidRPr="005C502B">
        <w:rPr>
          <w:rFonts w:eastAsia="Calibri" w:cs="Calibri"/>
          <w:szCs w:val="24"/>
        </w:rPr>
        <w:t xml:space="preserve"> zaktualizowanych </w:t>
      </w:r>
      <w:r w:rsidR="0040606E" w:rsidRPr="005C502B">
        <w:rPr>
          <w:rFonts w:eastAsia="Calibri" w:cs="Calibri"/>
          <w:szCs w:val="24"/>
        </w:rPr>
        <w:t>W</w:t>
      </w:r>
      <w:r w:rsidR="00AC6B36" w:rsidRPr="005C502B">
        <w:rPr>
          <w:rFonts w:eastAsia="Calibri" w:cs="Calibri"/>
          <w:szCs w:val="24"/>
        </w:rPr>
        <w:t>ytycznych, o których mowa w § 5 Umowy</w:t>
      </w:r>
      <w:r w:rsidRPr="005C502B">
        <w:rPr>
          <w:rFonts w:eastAsia="Calibri" w:cs="Calibri"/>
          <w:szCs w:val="24"/>
        </w:rPr>
        <w:t>;</w:t>
      </w:r>
      <w:bookmarkStart w:id="100" w:name="_Hlk94611130"/>
    </w:p>
    <w:p w14:paraId="048B9653" w14:textId="36374186"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zostało ujawnione po zawarciu Umowy</w:t>
      </w:r>
      <w:bookmarkEnd w:id="100"/>
      <w:r w:rsidRPr="005C502B">
        <w:rPr>
          <w:rFonts w:eastAsia="Calibri" w:cs="Calibri"/>
          <w:szCs w:val="24"/>
        </w:rPr>
        <w:t>, że na dzień jej zawarcia istniały okoliczności wykluczające Beneficjenta z</w:t>
      </w:r>
      <w:r w:rsidR="007D395D" w:rsidRPr="005C502B">
        <w:rPr>
          <w:rFonts w:eastAsia="Calibri" w:cs="Calibri"/>
          <w:szCs w:val="24"/>
        </w:rPr>
        <w:t> </w:t>
      </w:r>
      <w:r w:rsidRPr="005C502B">
        <w:rPr>
          <w:rFonts w:eastAsia="Calibri" w:cs="Calibri"/>
          <w:szCs w:val="24"/>
        </w:rPr>
        <w:t>otrzymania dofinansowania, zgodnie z art. 207 ust. 4 ustawy z</w:t>
      </w:r>
      <w:r w:rsidR="005C502B">
        <w:rPr>
          <w:rFonts w:eastAsia="Calibri" w:cs="Calibri"/>
          <w:szCs w:val="24"/>
        </w:rPr>
        <w:t> </w:t>
      </w:r>
      <w:r w:rsidRPr="005C502B">
        <w:rPr>
          <w:rFonts w:eastAsia="Calibri" w:cs="Calibri"/>
          <w:szCs w:val="24"/>
        </w:rPr>
        <w:t>dnia 27 sierpnia 2009 r. o</w:t>
      </w:r>
      <w:r w:rsidR="00114BB8" w:rsidRPr="005C502B">
        <w:rPr>
          <w:rFonts w:eastAsia="Calibri" w:cs="Calibri"/>
          <w:szCs w:val="24"/>
        </w:rPr>
        <w:t> </w:t>
      </w:r>
      <w:r w:rsidRPr="005C502B">
        <w:rPr>
          <w:rFonts w:eastAsia="Calibri" w:cs="Calibri"/>
          <w:szCs w:val="24"/>
        </w:rPr>
        <w:t>finansach publicznych;</w:t>
      </w:r>
    </w:p>
    <w:p w14:paraId="6F0F2462"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pozostaje w stanie likwidacji, podlega zarządowi komisarycznemu, zawiesił swoją działalność lub względem Beneficjenta prowadzone są postępowania prawne o podobnym charakterze;</w:t>
      </w:r>
    </w:p>
    <w:p w14:paraId="62F6441F" w14:textId="77777777" w:rsidR="005C502B"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 xml:space="preserve">wystąpiły okoliczności dające podstawę do twierdzenia, że Beneficjent nie będzie w stanie zrealizować Projektu zgodnie z Umową, w tym ze względu na pogarszającą się sytuację finansową Beneficjenta; </w:t>
      </w:r>
    </w:p>
    <w:p w14:paraId="58FBE85D" w14:textId="69A7BC78" w:rsidR="004E490C" w:rsidRPr="005C502B" w:rsidRDefault="004E490C" w:rsidP="00694FF7">
      <w:pPr>
        <w:pStyle w:val="Akapitzlist"/>
        <w:numPr>
          <w:ilvl w:val="0"/>
          <w:numId w:val="69"/>
        </w:numPr>
        <w:contextualSpacing w:val="0"/>
        <w:jc w:val="both"/>
        <w:rPr>
          <w:rFonts w:eastAsia="Times New Roman" w:cs="Calibri"/>
          <w:color w:val="000000" w:themeColor="text1"/>
          <w:szCs w:val="24"/>
          <w:lang w:eastAsia="pl-PL"/>
        </w:rPr>
      </w:pPr>
      <w:r w:rsidRPr="005C502B">
        <w:rPr>
          <w:rFonts w:eastAsia="Calibri" w:cs="Calibri"/>
          <w:szCs w:val="24"/>
        </w:rPr>
        <w:t>w okresie od dnia podpisania Umowy do zakończenia okresu trwałości:</w:t>
      </w:r>
    </w:p>
    <w:p w14:paraId="01B4BE35" w14:textId="77777777" w:rsidR="005C502B" w:rsidRDefault="004E490C" w:rsidP="00694FF7">
      <w:pPr>
        <w:pStyle w:val="Akapitzlist"/>
        <w:numPr>
          <w:ilvl w:val="0"/>
          <w:numId w:val="70"/>
        </w:numPr>
        <w:contextualSpacing w:val="0"/>
        <w:jc w:val="both"/>
        <w:rPr>
          <w:rFonts w:eastAsia="Calibri" w:cs="Calibri"/>
          <w:szCs w:val="24"/>
        </w:rPr>
      </w:pPr>
      <w:r w:rsidRPr="00A55663">
        <w:rPr>
          <w:rFonts w:eastAsia="Calibri" w:cs="Calibri"/>
          <w:szCs w:val="24"/>
        </w:rPr>
        <w:t>prawa lub obowiązki z Umowy zostaną przeniesione na osoby trzecie,</w:t>
      </w:r>
    </w:p>
    <w:p w14:paraId="4B356896" w14:textId="77777777" w:rsidR="005C502B" w:rsidRDefault="004E490C" w:rsidP="00694FF7">
      <w:pPr>
        <w:pStyle w:val="Akapitzlist"/>
        <w:numPr>
          <w:ilvl w:val="0"/>
          <w:numId w:val="70"/>
        </w:numPr>
        <w:contextualSpacing w:val="0"/>
        <w:jc w:val="both"/>
        <w:rPr>
          <w:rFonts w:eastAsia="Calibri" w:cs="Calibri"/>
          <w:szCs w:val="24"/>
        </w:rPr>
      </w:pPr>
      <w:r w:rsidRPr="005C502B">
        <w:rPr>
          <w:rFonts w:eastAsia="Calibri" w:cs="Calibri"/>
          <w:szCs w:val="24"/>
        </w:rPr>
        <w:t>dojdzie do przekształcenia własnościowego lub zmiany formy prowadzenia działalności przez Beneficjenta,</w:t>
      </w:r>
    </w:p>
    <w:p w14:paraId="40CBF8FD" w14:textId="7CBBC9B0" w:rsidR="004E490C" w:rsidRPr="005C502B" w:rsidRDefault="004E490C" w:rsidP="00694FF7">
      <w:pPr>
        <w:pStyle w:val="Akapitzlist"/>
        <w:numPr>
          <w:ilvl w:val="0"/>
          <w:numId w:val="70"/>
        </w:numPr>
        <w:contextualSpacing w:val="0"/>
        <w:jc w:val="both"/>
        <w:rPr>
          <w:rFonts w:eastAsia="Calibri" w:cs="Calibri"/>
          <w:szCs w:val="24"/>
        </w:rPr>
      </w:pPr>
      <w:r w:rsidRPr="005C502B">
        <w:rPr>
          <w:rFonts w:eastAsia="Calibri" w:cs="Calibri"/>
          <w:szCs w:val="24"/>
        </w:rPr>
        <w:t>rozwiązana zostanie spółka cywilna, której wspólnicy są Beneficjentami,</w:t>
      </w:r>
    </w:p>
    <w:p w14:paraId="6C1BE257" w14:textId="13B989E9" w:rsidR="004E490C" w:rsidRPr="00A55663" w:rsidRDefault="00B84532" w:rsidP="00CB756A">
      <w:pPr>
        <w:ind w:left="993" w:hanging="282"/>
        <w:jc w:val="both"/>
        <w:rPr>
          <w:rFonts w:eastAsia="Calibri" w:cs="Calibri"/>
          <w:szCs w:val="24"/>
        </w:rPr>
      </w:pPr>
      <w:r w:rsidRPr="00A55663">
        <w:rPr>
          <w:rFonts w:eastAsia="Calibri" w:cs="Calibri"/>
          <w:szCs w:val="24"/>
        </w:rPr>
        <w:t>–</w:t>
      </w:r>
      <w:r w:rsidR="004E490C" w:rsidRPr="00A55663">
        <w:rPr>
          <w:rFonts w:eastAsia="Calibri" w:cs="Calibri"/>
          <w:szCs w:val="24"/>
        </w:rPr>
        <w:t xml:space="preserve"> bez </w:t>
      </w:r>
      <w:r w:rsidR="00C70E0B" w:rsidRPr="00A55663">
        <w:rPr>
          <w:rFonts w:eastAsia="Calibri" w:cs="Calibri"/>
          <w:szCs w:val="24"/>
        </w:rPr>
        <w:t xml:space="preserve">uprzedniej zgody </w:t>
      </w:r>
      <w:r w:rsidR="00B963D9">
        <w:rPr>
          <w:rFonts w:eastAsia="Calibri" w:cs="Calibri"/>
          <w:szCs w:val="24"/>
        </w:rPr>
        <w:t>DIP</w:t>
      </w:r>
      <w:r w:rsidR="004E490C" w:rsidRPr="00A55663">
        <w:rPr>
          <w:rFonts w:eastAsia="Calibri" w:cs="Calibri"/>
          <w:szCs w:val="24"/>
        </w:rPr>
        <w:t>;</w:t>
      </w:r>
    </w:p>
    <w:p w14:paraId="7679DD54" w14:textId="52A976B2" w:rsidR="00C334CA" w:rsidRPr="00A55663" w:rsidRDefault="00D24134" w:rsidP="00694FF7">
      <w:pPr>
        <w:pStyle w:val="Akapitzlist"/>
        <w:numPr>
          <w:ilvl w:val="0"/>
          <w:numId w:val="69"/>
        </w:numPr>
        <w:contextualSpacing w:val="0"/>
        <w:jc w:val="both"/>
        <w:rPr>
          <w:rFonts w:eastAsia="Calibri" w:cs="Calibri"/>
          <w:szCs w:val="24"/>
        </w:rPr>
      </w:pPr>
      <w:r w:rsidRPr="00A55663">
        <w:rPr>
          <w:rFonts w:eastAsia="Calibri" w:cs="Calibri"/>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r w:rsidR="00893817">
        <w:rPr>
          <w:rFonts w:eastAsia="Calibri" w:cs="Calibri"/>
          <w:szCs w:val="24"/>
        </w:rPr>
        <w:t xml:space="preserve"> bądź został wydany wobec powyższych podmiotów prawomocny wyrok sądu w sprawie naruszenia przepisów antydyskryminacyjnych</w:t>
      </w:r>
      <w:r w:rsidR="00A44562" w:rsidRPr="00A55663">
        <w:rPr>
          <w:rFonts w:eastAsia="Calibri" w:cs="Calibri"/>
          <w:szCs w:val="24"/>
        </w:rPr>
        <w:t>;</w:t>
      </w:r>
    </w:p>
    <w:p w14:paraId="740313B2" w14:textId="5423D89A" w:rsidR="005C502B" w:rsidRDefault="00D24134" w:rsidP="00694FF7">
      <w:pPr>
        <w:pStyle w:val="Akapitzlist"/>
        <w:numPr>
          <w:ilvl w:val="0"/>
          <w:numId w:val="69"/>
        </w:numPr>
        <w:contextualSpacing w:val="0"/>
        <w:jc w:val="both"/>
        <w:rPr>
          <w:rFonts w:eastAsia="Calibri" w:cs="Calibri"/>
          <w:szCs w:val="24"/>
        </w:rPr>
      </w:pPr>
      <w:bookmarkStart w:id="101" w:name="_Hlk131163429"/>
      <w:r w:rsidRPr="00A55663">
        <w:rPr>
          <w:rFonts w:eastAsia="Calibri" w:cs="Calibri"/>
          <w:szCs w:val="24"/>
        </w:rPr>
        <w:t>w</w:t>
      </w:r>
      <w:r w:rsidR="00A44562" w:rsidRPr="00A55663">
        <w:rPr>
          <w:rFonts w:eastAsia="Calibri" w:cs="Calibri"/>
          <w:szCs w:val="24"/>
        </w:rPr>
        <w:t xml:space="preserve">obec </w:t>
      </w:r>
      <w:r w:rsidR="00C334CA" w:rsidRPr="00A55663">
        <w:rPr>
          <w:rFonts w:eastAsia="Calibri" w:cs="Calibri"/>
          <w:szCs w:val="24"/>
        </w:rPr>
        <w:t>Partner</w:t>
      </w:r>
      <w:r w:rsidR="00A44562" w:rsidRPr="00A55663">
        <w:rPr>
          <w:rFonts w:eastAsia="Calibri" w:cs="Calibri"/>
          <w:szCs w:val="24"/>
        </w:rPr>
        <w:t>a</w:t>
      </w:r>
      <w:r w:rsidR="00C334CA" w:rsidRPr="00A55663">
        <w:rPr>
          <w:rFonts w:eastAsia="Calibri" w:cs="Calibri"/>
          <w:szCs w:val="24"/>
        </w:rPr>
        <w:t xml:space="preserve"> lub </w:t>
      </w:r>
      <w:r w:rsidR="00A44562" w:rsidRPr="00A55663">
        <w:rPr>
          <w:rFonts w:eastAsia="Calibri" w:cs="Calibri"/>
          <w:szCs w:val="24"/>
        </w:rPr>
        <w:t>P</w:t>
      </w:r>
      <w:r w:rsidR="00C334CA" w:rsidRPr="00A55663">
        <w:rPr>
          <w:rFonts w:eastAsia="Calibri" w:cs="Calibri"/>
          <w:szCs w:val="24"/>
        </w:rPr>
        <w:t>odmiot</w:t>
      </w:r>
      <w:r w:rsidR="00A44562" w:rsidRPr="00A55663">
        <w:rPr>
          <w:rFonts w:eastAsia="Calibri" w:cs="Calibri"/>
          <w:szCs w:val="24"/>
        </w:rPr>
        <w:t>u</w:t>
      </w:r>
      <w:r w:rsidR="00C334CA" w:rsidRPr="00A55663">
        <w:rPr>
          <w:rFonts w:eastAsia="Calibri" w:cs="Calibri"/>
          <w:szCs w:val="24"/>
        </w:rPr>
        <w:t xml:space="preserve"> upoważnion</w:t>
      </w:r>
      <w:r w:rsidR="00A44562" w:rsidRPr="00A55663">
        <w:rPr>
          <w:rFonts w:eastAsia="Calibri" w:cs="Calibri"/>
          <w:szCs w:val="24"/>
        </w:rPr>
        <w:t>ego</w:t>
      </w:r>
      <w:r w:rsidR="00C334CA" w:rsidRPr="00A55663">
        <w:rPr>
          <w:rFonts w:eastAsia="Calibri" w:cs="Calibri"/>
          <w:szCs w:val="24"/>
        </w:rPr>
        <w:t xml:space="preserve"> do ponoszenia wydatków </w:t>
      </w:r>
      <w:r w:rsidR="00A44562" w:rsidRPr="00A55663">
        <w:rPr>
          <w:rFonts w:eastAsia="Calibri" w:cs="Calibri"/>
          <w:szCs w:val="24"/>
        </w:rPr>
        <w:t>zachodzą okoliczności, o</w:t>
      </w:r>
      <w:r w:rsidR="001E3E94" w:rsidRPr="00A55663">
        <w:rPr>
          <w:rFonts w:eastAsia="Calibri" w:cs="Calibri"/>
          <w:szCs w:val="24"/>
        </w:rPr>
        <w:t> </w:t>
      </w:r>
      <w:r w:rsidR="00A44562" w:rsidRPr="00A55663">
        <w:rPr>
          <w:rFonts w:eastAsia="Calibri" w:cs="Calibri"/>
          <w:szCs w:val="24"/>
        </w:rPr>
        <w:t xml:space="preserve">których mowa w pkt 21 i nie jest możliwe wprowadzenie zmian do Projektu polegających na wyłączeniu wydatków tych podmiotów z </w:t>
      </w:r>
      <w:r w:rsidR="000D0CD2" w:rsidRPr="00A55663">
        <w:rPr>
          <w:rFonts w:eastAsia="Calibri" w:cs="Calibri"/>
          <w:szCs w:val="24"/>
        </w:rPr>
        <w:t xml:space="preserve">zakresu </w:t>
      </w:r>
      <w:r w:rsidR="0075566F" w:rsidRPr="00A55663">
        <w:rPr>
          <w:rFonts w:eastAsia="Calibri" w:cs="Calibri"/>
          <w:szCs w:val="24"/>
        </w:rPr>
        <w:t>Projektu</w:t>
      </w:r>
      <w:bookmarkEnd w:id="101"/>
      <w:r w:rsidR="00A44562" w:rsidRPr="00A55663">
        <w:rPr>
          <w:rFonts w:eastAsia="Calibri" w:cs="Calibri"/>
          <w:szCs w:val="24"/>
        </w:rPr>
        <w:t>;</w:t>
      </w:r>
    </w:p>
    <w:p w14:paraId="04C71B0C" w14:textId="4B43683F" w:rsidR="004E490C" w:rsidRPr="005C502B" w:rsidRDefault="004E490C" w:rsidP="00694FF7">
      <w:pPr>
        <w:pStyle w:val="Akapitzlist"/>
        <w:numPr>
          <w:ilvl w:val="0"/>
          <w:numId w:val="69"/>
        </w:numPr>
        <w:contextualSpacing w:val="0"/>
        <w:jc w:val="both"/>
        <w:rPr>
          <w:rFonts w:eastAsia="Calibri" w:cs="Calibri"/>
          <w:szCs w:val="24"/>
        </w:rPr>
      </w:pPr>
      <w:r w:rsidRPr="005C502B">
        <w:rPr>
          <w:rFonts w:eastAsia="Calibri" w:cs="Calibri"/>
          <w:szCs w:val="24"/>
        </w:rPr>
        <w:t>nie wywiązał się z obowiązków wskazanych w § 7 Umowy*</w:t>
      </w:r>
      <w:r w:rsidR="00D63150" w:rsidRPr="005C502B">
        <w:rPr>
          <w:rFonts w:eastAsia="Calibri" w:cs="Calibri"/>
          <w:szCs w:val="24"/>
        </w:rPr>
        <w:t>.</w:t>
      </w:r>
    </w:p>
    <w:p w14:paraId="6349A8D7" w14:textId="77777777" w:rsidR="005C502B" w:rsidRDefault="004E490C" w:rsidP="00694FF7">
      <w:pPr>
        <w:pStyle w:val="Akapitzlist"/>
        <w:numPr>
          <w:ilvl w:val="0"/>
          <w:numId w:val="68"/>
        </w:numPr>
        <w:ind w:left="284" w:hanging="284"/>
        <w:contextualSpacing w:val="0"/>
        <w:jc w:val="both"/>
        <w:rPr>
          <w:rFonts w:cs="Calibri"/>
          <w:szCs w:val="24"/>
        </w:rPr>
      </w:pPr>
      <w:r w:rsidRPr="005C502B">
        <w:rPr>
          <w:rFonts w:cs="Calibri"/>
          <w:szCs w:val="24"/>
        </w:rPr>
        <w:t>Jedno zdarzenie lub okoliczność może wyczerpywać więcej niż jedną przesłankę rozwiązania Umowy, o</w:t>
      </w:r>
      <w:r w:rsidR="001E3E94" w:rsidRPr="005C502B">
        <w:rPr>
          <w:rFonts w:cs="Calibri"/>
          <w:szCs w:val="24"/>
        </w:rPr>
        <w:t> </w:t>
      </w:r>
      <w:r w:rsidRPr="005C502B">
        <w:rPr>
          <w:rFonts w:cs="Calibri"/>
          <w:szCs w:val="24"/>
        </w:rPr>
        <w:t>której mowa w</w:t>
      </w:r>
      <w:r w:rsidR="007D395D" w:rsidRPr="005C502B">
        <w:rPr>
          <w:rFonts w:cs="Calibri"/>
          <w:szCs w:val="24"/>
        </w:rPr>
        <w:t> </w:t>
      </w:r>
      <w:r w:rsidRPr="005C502B">
        <w:rPr>
          <w:rFonts w:cs="Calibri"/>
          <w:szCs w:val="24"/>
        </w:rPr>
        <w:t xml:space="preserve">ust. 1. </w:t>
      </w:r>
    </w:p>
    <w:p w14:paraId="7A57DE50" w14:textId="4FEC631F" w:rsidR="005C502B" w:rsidRPr="005C502B" w:rsidRDefault="004E490C" w:rsidP="00694FF7">
      <w:pPr>
        <w:pStyle w:val="Akapitzlist"/>
        <w:numPr>
          <w:ilvl w:val="0"/>
          <w:numId w:val="68"/>
        </w:numPr>
        <w:ind w:left="284" w:hanging="284"/>
        <w:contextualSpacing w:val="0"/>
        <w:jc w:val="both"/>
        <w:rPr>
          <w:rFonts w:cs="Calibri"/>
          <w:szCs w:val="24"/>
        </w:rPr>
      </w:pPr>
      <w:r w:rsidRPr="005C502B">
        <w:rPr>
          <w:rFonts w:eastAsia="Calibri" w:cs="Calibri"/>
          <w:szCs w:val="24"/>
        </w:rPr>
        <w:t>Rozwiązanie Umowy</w:t>
      </w:r>
      <w:r w:rsidR="00254AE1" w:rsidRPr="005C502B">
        <w:rPr>
          <w:rFonts w:eastAsia="Calibri" w:cs="Calibri"/>
          <w:szCs w:val="24"/>
        </w:rPr>
        <w:t>, o którym mowa w ust. 1,</w:t>
      </w:r>
      <w:r w:rsidRPr="005C502B">
        <w:rPr>
          <w:rFonts w:eastAsia="Calibri" w:cs="Calibri"/>
          <w:szCs w:val="24"/>
        </w:rPr>
        <w:t xml:space="preserve"> następuje poprzez pisemne oświadczenie </w:t>
      </w:r>
      <w:r w:rsidR="00B963D9">
        <w:rPr>
          <w:rFonts w:eastAsia="Calibri" w:cs="Calibri"/>
          <w:szCs w:val="24"/>
        </w:rPr>
        <w:t>DIP</w:t>
      </w:r>
      <w:r w:rsidRPr="005C502B">
        <w:rPr>
          <w:rFonts w:eastAsia="Calibri" w:cs="Calibri"/>
          <w:szCs w:val="24"/>
        </w:rPr>
        <w:t>.</w:t>
      </w:r>
    </w:p>
    <w:p w14:paraId="793297F6" w14:textId="3AA36DEF" w:rsidR="005C502B" w:rsidRPr="005C502B" w:rsidRDefault="004E490C" w:rsidP="00694FF7">
      <w:pPr>
        <w:pStyle w:val="Akapitzlist"/>
        <w:numPr>
          <w:ilvl w:val="0"/>
          <w:numId w:val="68"/>
        </w:numPr>
        <w:ind w:left="284" w:hanging="284"/>
        <w:contextualSpacing w:val="0"/>
        <w:jc w:val="both"/>
        <w:rPr>
          <w:rFonts w:cs="Calibri"/>
          <w:szCs w:val="24"/>
        </w:rPr>
      </w:pPr>
      <w:r w:rsidRPr="005C502B">
        <w:rPr>
          <w:rFonts w:eastAsia="Calibri" w:cs="Calibri"/>
          <w:szCs w:val="24"/>
        </w:rPr>
        <w:t xml:space="preserve">W przypadku wystąpienia przesłanek, o których mowa w ust. 1, </w:t>
      </w:r>
      <w:r w:rsidR="00B963D9">
        <w:rPr>
          <w:rFonts w:eastAsia="Calibri" w:cs="Calibri"/>
          <w:szCs w:val="24"/>
        </w:rPr>
        <w:t>DIP</w:t>
      </w:r>
      <w:r w:rsidRPr="005C502B">
        <w:rPr>
          <w:rFonts w:eastAsia="Calibri" w:cs="Calibri"/>
          <w:szCs w:val="24"/>
        </w:rPr>
        <w:t>, przed złożeniem oświadczenia o rozwiązaniu Umowy, może wezwać Beneficjenta do usunięcia stwierdzonych nieprawidłowości i uchybień, wyznaczając w tym zakresie odpowiedni termin i dopiero po bezskutecznym jego upływie rozwiązać Umowę.</w:t>
      </w:r>
    </w:p>
    <w:p w14:paraId="7D9FCE31" w14:textId="70D30655" w:rsidR="005C502B" w:rsidRDefault="0058034D" w:rsidP="00694FF7">
      <w:pPr>
        <w:pStyle w:val="Akapitzlist"/>
        <w:numPr>
          <w:ilvl w:val="0"/>
          <w:numId w:val="68"/>
        </w:numPr>
        <w:ind w:left="284" w:hanging="284"/>
        <w:contextualSpacing w:val="0"/>
        <w:jc w:val="both"/>
        <w:rPr>
          <w:rFonts w:cs="Calibri"/>
          <w:szCs w:val="24"/>
        </w:rPr>
      </w:pPr>
      <w:r w:rsidRPr="005C502B">
        <w:rPr>
          <w:rFonts w:cs="Calibri"/>
          <w:szCs w:val="24"/>
        </w:rPr>
        <w:t xml:space="preserve">W przypadku rozwiązania Umowy przez </w:t>
      </w:r>
      <w:r w:rsidR="00A94B3F">
        <w:rPr>
          <w:rFonts w:cs="Calibri"/>
          <w:szCs w:val="24"/>
        </w:rPr>
        <w:t>DIP</w:t>
      </w:r>
      <w:r w:rsidRPr="005C502B">
        <w:rPr>
          <w:rFonts w:cs="Calibri"/>
          <w:szCs w:val="24"/>
        </w:rPr>
        <w:t xml:space="preserve"> w trybie o którym mowa w</w:t>
      </w:r>
      <w:r w:rsidR="00352C99">
        <w:rPr>
          <w:rFonts w:cs="Calibri"/>
          <w:szCs w:val="24"/>
        </w:rPr>
        <w:t> </w:t>
      </w:r>
      <w:r w:rsidRPr="005C502B">
        <w:rPr>
          <w:rFonts w:cs="Calibri"/>
          <w:szCs w:val="24"/>
        </w:rPr>
        <w:t>ust.</w:t>
      </w:r>
      <w:r w:rsidR="00352C99">
        <w:rPr>
          <w:rFonts w:cs="Calibri"/>
          <w:szCs w:val="24"/>
        </w:rPr>
        <w:t> </w:t>
      </w:r>
      <w:r w:rsidRPr="005C502B">
        <w:rPr>
          <w:rFonts w:cs="Calibri"/>
          <w:szCs w:val="24"/>
        </w:rPr>
        <w:t>1, Beneficjent zobowiązany jest do zwrotu otrzymanego dofinansowania wraz z</w:t>
      </w:r>
      <w:r w:rsidR="00352C99">
        <w:rPr>
          <w:rFonts w:cs="Calibri"/>
          <w:szCs w:val="24"/>
        </w:rPr>
        <w:t> </w:t>
      </w:r>
      <w:r w:rsidRPr="005C502B">
        <w:rPr>
          <w:rFonts w:cs="Calibri"/>
          <w:szCs w:val="24"/>
        </w:rPr>
        <w:t>odsetkami</w:t>
      </w:r>
      <w:r w:rsidR="006E3B02" w:rsidRPr="005C502B">
        <w:rPr>
          <w:rFonts w:cs="Calibri"/>
          <w:szCs w:val="24"/>
        </w:rPr>
        <w:t xml:space="preserve"> </w:t>
      </w:r>
      <w:r w:rsidRPr="005C502B">
        <w:rPr>
          <w:rFonts w:cs="Calibri"/>
          <w:szCs w:val="24"/>
        </w:rPr>
        <w:t>w</w:t>
      </w:r>
      <w:r w:rsidR="000A1AD7" w:rsidRPr="005C502B">
        <w:rPr>
          <w:rFonts w:cs="Calibri"/>
          <w:szCs w:val="24"/>
        </w:rPr>
        <w:t> </w:t>
      </w:r>
      <w:r w:rsidRPr="005C502B">
        <w:rPr>
          <w:rFonts w:cs="Calibri"/>
          <w:szCs w:val="24"/>
        </w:rPr>
        <w:t xml:space="preserve">wysokości </w:t>
      </w:r>
      <w:r w:rsidRPr="005C502B">
        <w:rPr>
          <w:rFonts w:cs="Calibri"/>
          <w:szCs w:val="24"/>
        </w:rPr>
        <w:lastRenderedPageBreak/>
        <w:t xml:space="preserve">określonej jak dla zaległości podatkowych naliczanymi od dnia przekazania dofinansowania do dnia zwrotu </w:t>
      </w:r>
      <w:r w:rsidR="00B84532" w:rsidRPr="005C502B">
        <w:rPr>
          <w:rFonts w:cs="Calibri"/>
          <w:szCs w:val="24"/>
        </w:rPr>
        <w:t>–</w:t>
      </w:r>
      <w:r w:rsidRPr="005C502B">
        <w:rPr>
          <w:rFonts w:cs="Calibri"/>
          <w:szCs w:val="24"/>
        </w:rPr>
        <w:t xml:space="preserve"> na rachunek bankowy wskazany w § 1 pkt 1</w:t>
      </w:r>
      <w:r w:rsidR="00D91E0D">
        <w:rPr>
          <w:rFonts w:cs="Calibri"/>
          <w:szCs w:val="24"/>
        </w:rPr>
        <w:t>5</w:t>
      </w:r>
      <w:r w:rsidRPr="005C502B">
        <w:rPr>
          <w:rFonts w:cs="Calibri"/>
          <w:szCs w:val="24"/>
        </w:rPr>
        <w:t xml:space="preserve"> Umowy i</w:t>
      </w:r>
      <w:r w:rsidR="000A1AD7" w:rsidRPr="005C502B">
        <w:rPr>
          <w:rFonts w:cs="Calibri"/>
          <w:szCs w:val="24"/>
        </w:rPr>
        <w:t> </w:t>
      </w:r>
      <w:r w:rsidRPr="005C502B">
        <w:rPr>
          <w:rFonts w:cs="Calibri"/>
          <w:szCs w:val="24"/>
        </w:rPr>
        <w:t>w</w:t>
      </w:r>
      <w:r w:rsidR="000A1AD7" w:rsidRPr="005C502B">
        <w:rPr>
          <w:rFonts w:cs="Calibri"/>
          <w:szCs w:val="24"/>
        </w:rPr>
        <w:t> </w:t>
      </w:r>
      <w:r w:rsidRPr="005C502B">
        <w:rPr>
          <w:rFonts w:cs="Calibri"/>
          <w:szCs w:val="24"/>
        </w:rPr>
        <w:t xml:space="preserve">terminie </w:t>
      </w:r>
      <w:r w:rsidR="000A1AD7" w:rsidRPr="005C502B">
        <w:rPr>
          <w:rFonts w:cs="Calibri"/>
          <w:szCs w:val="24"/>
        </w:rPr>
        <w:t xml:space="preserve">do </w:t>
      </w:r>
      <w:r w:rsidRPr="005C502B">
        <w:rPr>
          <w:rFonts w:cs="Calibri"/>
          <w:szCs w:val="24"/>
        </w:rPr>
        <w:t>30 dni od dnia rozwiązania Umowy (jeżeli dofinansowanie zostało wypłacone).</w:t>
      </w:r>
    </w:p>
    <w:p w14:paraId="54B47432" w14:textId="77777777" w:rsidR="005C502B" w:rsidRDefault="0058034D" w:rsidP="00694FF7">
      <w:pPr>
        <w:pStyle w:val="Akapitzlist"/>
        <w:numPr>
          <w:ilvl w:val="0"/>
          <w:numId w:val="68"/>
        </w:numPr>
        <w:ind w:left="284" w:hanging="284"/>
        <w:contextualSpacing w:val="0"/>
        <w:jc w:val="both"/>
        <w:rPr>
          <w:rFonts w:cs="Calibri"/>
          <w:szCs w:val="24"/>
        </w:rPr>
      </w:pPr>
      <w:r w:rsidRPr="005C502B">
        <w:rPr>
          <w:rFonts w:cs="Calibri"/>
          <w:szCs w:val="24"/>
        </w:rPr>
        <w:t>W przypadku, gdy Beneficjent nie zwróci otrzymanego dofinansowania wraz z odsetkami w</w:t>
      </w:r>
      <w:r w:rsidR="000A1AD7" w:rsidRPr="005C502B">
        <w:rPr>
          <w:rFonts w:cs="Calibri"/>
          <w:szCs w:val="24"/>
        </w:rPr>
        <w:t> </w:t>
      </w:r>
      <w:r w:rsidRPr="005C502B">
        <w:rPr>
          <w:rFonts w:cs="Calibri"/>
          <w:szCs w:val="24"/>
        </w:rPr>
        <w:t>terminie, o</w:t>
      </w:r>
      <w:r w:rsidR="001E3E94" w:rsidRPr="005C502B">
        <w:rPr>
          <w:rFonts w:cs="Calibri"/>
          <w:szCs w:val="24"/>
        </w:rPr>
        <w:t> </w:t>
      </w:r>
      <w:r w:rsidRPr="005C502B">
        <w:rPr>
          <w:rFonts w:cs="Calibri"/>
          <w:szCs w:val="24"/>
        </w:rPr>
        <w:t>którym mowa w</w:t>
      </w:r>
      <w:r w:rsidR="007D395D" w:rsidRPr="005C502B">
        <w:rPr>
          <w:rFonts w:cs="Calibri"/>
          <w:szCs w:val="24"/>
        </w:rPr>
        <w:t> </w:t>
      </w:r>
      <w:r w:rsidRPr="005C502B">
        <w:rPr>
          <w:rFonts w:cs="Calibri"/>
          <w:szCs w:val="24"/>
        </w:rPr>
        <w:t>ust. 5 stosuje się odpowiednio § 21 Umowy.</w:t>
      </w:r>
    </w:p>
    <w:p w14:paraId="3C9196D2" w14:textId="62B13229" w:rsidR="005C502B" w:rsidRDefault="0058034D" w:rsidP="00694FF7">
      <w:pPr>
        <w:pStyle w:val="Akapitzlist"/>
        <w:numPr>
          <w:ilvl w:val="0"/>
          <w:numId w:val="68"/>
        </w:numPr>
        <w:ind w:left="284" w:hanging="284"/>
        <w:contextualSpacing w:val="0"/>
        <w:jc w:val="both"/>
        <w:rPr>
          <w:rFonts w:cs="Calibri"/>
          <w:szCs w:val="24"/>
        </w:rPr>
      </w:pPr>
      <w:r w:rsidRPr="005C502B">
        <w:rPr>
          <w:rFonts w:cs="Calibri"/>
          <w:szCs w:val="24"/>
        </w:rPr>
        <w:t xml:space="preserve">Beneficjent może rozwiązać </w:t>
      </w:r>
      <w:r w:rsidR="00B90A4C" w:rsidRPr="005C502B">
        <w:rPr>
          <w:rFonts w:cs="Calibri"/>
          <w:szCs w:val="24"/>
        </w:rPr>
        <w:t>U</w:t>
      </w:r>
      <w:r w:rsidRPr="005C502B">
        <w:rPr>
          <w:rFonts w:cs="Calibri"/>
          <w:szCs w:val="24"/>
        </w:rPr>
        <w:t xml:space="preserve">mowę za miesięcznym wypowiedzeniem, w przypadku wystąpienia okoliczności niezależnych od niego i niezawinionych przez niego, które uniemożliwiają bądź znacząco utrudniają realizację Projektu. Jednakże w przypadku gdy dofinansowanie zostało Beneficjentowi wypłacone, </w:t>
      </w:r>
      <w:r w:rsidR="00B90A4C" w:rsidRPr="005C502B">
        <w:rPr>
          <w:rFonts w:cs="Calibri"/>
          <w:szCs w:val="24"/>
        </w:rPr>
        <w:t>U</w:t>
      </w:r>
      <w:r w:rsidRPr="005C502B">
        <w:rPr>
          <w:rFonts w:cs="Calibri"/>
          <w:szCs w:val="24"/>
        </w:rPr>
        <w:t xml:space="preserve">mowa </w:t>
      </w:r>
      <w:r w:rsidRPr="005C502B">
        <w:rPr>
          <w:rFonts w:cs="Calibri"/>
          <w:szCs w:val="24"/>
        </w:rPr>
        <w:t>rozwiąże się z upływem okresu wypowiedzenia pod warunkiem, że do upływu tego okresu Beneficjent dokona zwrotu otrzymanego dofinansowania</w:t>
      </w:r>
      <w:r w:rsidR="00711B1A" w:rsidRPr="005C502B">
        <w:rPr>
          <w:rFonts w:cs="Calibri"/>
          <w:szCs w:val="24"/>
        </w:rPr>
        <w:t xml:space="preserve"> wraz z odsetkami </w:t>
      </w:r>
      <w:r w:rsidR="00C0252A" w:rsidRPr="005C502B">
        <w:rPr>
          <w:rFonts w:cs="Calibri"/>
          <w:szCs w:val="24"/>
        </w:rPr>
        <w:t xml:space="preserve">w wysokości określonej </w:t>
      </w:r>
      <w:r w:rsidR="00711B1A" w:rsidRPr="005C502B">
        <w:rPr>
          <w:rFonts w:cs="Calibri"/>
          <w:szCs w:val="24"/>
        </w:rPr>
        <w:t>jak dla zaległości podatkowych</w:t>
      </w:r>
      <w:r w:rsidR="0064134D" w:rsidRPr="005C502B">
        <w:rPr>
          <w:rFonts w:cs="Calibri"/>
          <w:szCs w:val="24"/>
        </w:rPr>
        <w:t xml:space="preserve"> nalicz</w:t>
      </w:r>
      <w:r w:rsidR="007D1612" w:rsidRPr="005C502B">
        <w:rPr>
          <w:rFonts w:cs="Calibri"/>
          <w:szCs w:val="24"/>
        </w:rPr>
        <w:t>o</w:t>
      </w:r>
      <w:r w:rsidR="0064134D" w:rsidRPr="005C502B">
        <w:rPr>
          <w:rFonts w:cs="Calibri"/>
          <w:szCs w:val="24"/>
        </w:rPr>
        <w:t>nymi od dnia przekazania dofinansowania do dnia zwrotu na rachunek bankowy wskazany w § 1 pkt 1</w:t>
      </w:r>
      <w:r w:rsidR="00D91E0D">
        <w:rPr>
          <w:rFonts w:cs="Calibri"/>
          <w:szCs w:val="24"/>
        </w:rPr>
        <w:t>5</w:t>
      </w:r>
      <w:r w:rsidR="0028749F">
        <w:rPr>
          <w:rFonts w:cs="Calibri"/>
          <w:szCs w:val="24"/>
        </w:rPr>
        <w:t xml:space="preserve"> </w:t>
      </w:r>
      <w:r w:rsidR="0064134D" w:rsidRPr="005C502B">
        <w:rPr>
          <w:rFonts w:cs="Calibri"/>
          <w:szCs w:val="24"/>
        </w:rPr>
        <w:t>Umowy</w:t>
      </w:r>
      <w:r w:rsidRPr="005C502B">
        <w:rPr>
          <w:rFonts w:cs="Calibri"/>
          <w:szCs w:val="24"/>
        </w:rPr>
        <w:t xml:space="preserve">. </w:t>
      </w:r>
      <w:r w:rsidR="00CA6A4A">
        <w:rPr>
          <w:rFonts w:cs="Calibri"/>
          <w:szCs w:val="24"/>
        </w:rPr>
        <w:t>Wypowiedzenie Umowy wymaga zachowania formy pisemnej lub elektronicznej pod rygorem nieważności.</w:t>
      </w:r>
    </w:p>
    <w:p w14:paraId="28A47995" w14:textId="1D791A47" w:rsidR="005C502B" w:rsidRDefault="0058034D" w:rsidP="00694FF7">
      <w:pPr>
        <w:pStyle w:val="Akapitzlist"/>
        <w:numPr>
          <w:ilvl w:val="0"/>
          <w:numId w:val="68"/>
        </w:numPr>
        <w:ind w:left="284" w:hanging="284"/>
        <w:contextualSpacing w:val="0"/>
        <w:jc w:val="both"/>
        <w:rPr>
          <w:rFonts w:cs="Calibri"/>
          <w:szCs w:val="24"/>
        </w:rPr>
      </w:pPr>
      <w:r w:rsidRPr="005C502B">
        <w:rPr>
          <w:rFonts w:cs="Calibri"/>
          <w:szCs w:val="24"/>
        </w:rPr>
        <w:t xml:space="preserve">Umowa może zostać rozwiązana na wniosek </w:t>
      </w:r>
      <w:r w:rsidRPr="005C502B">
        <w:rPr>
          <w:rFonts w:cs="Calibri"/>
          <w:szCs w:val="24"/>
        </w:rPr>
        <w:t xml:space="preserve">którejkolwiek ze Stron za porozumieniem, na podstawie zgodnego oświadczenia woli. W porozumieniu Strony określą datę rozwiązania Umowy, a w przypadku gdy dofinansowanie zostało wypłacone </w:t>
      </w:r>
      <w:r w:rsidR="00B84532" w:rsidRPr="005C502B">
        <w:rPr>
          <w:rFonts w:cs="Calibri"/>
          <w:szCs w:val="24"/>
        </w:rPr>
        <w:t>–</w:t>
      </w:r>
      <w:r w:rsidRPr="005C502B">
        <w:rPr>
          <w:rFonts w:cs="Calibri"/>
          <w:szCs w:val="24"/>
        </w:rPr>
        <w:t xml:space="preserve"> termin zwrotu dofinansowania, będący jednocześnie terminem rozwiązania </w:t>
      </w:r>
      <w:r w:rsidR="00B90A4C" w:rsidRPr="005C502B">
        <w:rPr>
          <w:rFonts w:cs="Calibri"/>
          <w:szCs w:val="24"/>
        </w:rPr>
        <w:t>U</w:t>
      </w:r>
      <w:r w:rsidRPr="005C502B">
        <w:rPr>
          <w:rFonts w:cs="Calibri"/>
          <w:szCs w:val="24"/>
        </w:rPr>
        <w:t xml:space="preserve">mowy. W przypadku gdy dofinansowanie zostało wypłacone </w:t>
      </w:r>
      <w:r w:rsidR="00B90A4C" w:rsidRPr="005C502B">
        <w:rPr>
          <w:rFonts w:cs="Calibri"/>
          <w:szCs w:val="24"/>
        </w:rPr>
        <w:t>U</w:t>
      </w:r>
      <w:r w:rsidRPr="005C502B">
        <w:rPr>
          <w:rFonts w:cs="Calibri"/>
          <w:szCs w:val="24"/>
        </w:rPr>
        <w:t>mowa rozwiązuje się w terminie określonym w</w:t>
      </w:r>
      <w:r w:rsidR="00A60743">
        <w:rPr>
          <w:rFonts w:cs="Calibri"/>
          <w:szCs w:val="24"/>
        </w:rPr>
        <w:t> </w:t>
      </w:r>
      <w:r w:rsidRPr="005C502B">
        <w:rPr>
          <w:rFonts w:cs="Calibri"/>
          <w:szCs w:val="24"/>
        </w:rPr>
        <w:t xml:space="preserve">porozumieniu o rozwiązaniu </w:t>
      </w:r>
      <w:r w:rsidR="00B90A4C" w:rsidRPr="005C502B">
        <w:rPr>
          <w:rFonts w:cs="Calibri"/>
          <w:szCs w:val="24"/>
        </w:rPr>
        <w:t>U</w:t>
      </w:r>
      <w:r w:rsidRPr="005C502B">
        <w:rPr>
          <w:rFonts w:cs="Calibri"/>
          <w:szCs w:val="24"/>
        </w:rPr>
        <w:t>mowy pod warunkiem, że do upływu tego terminu Beneficjent dokona zwrotu otrzymanego dofinansowania</w:t>
      </w:r>
      <w:r w:rsidR="0064134D" w:rsidRPr="005C502B">
        <w:rPr>
          <w:rFonts w:cs="Calibri"/>
          <w:szCs w:val="24"/>
        </w:rPr>
        <w:t xml:space="preserve"> wraz z odsetkami w wysokości określonej jak dla zaległości podatkowych nalicz</w:t>
      </w:r>
      <w:r w:rsidR="00CF4987" w:rsidRPr="005C502B">
        <w:rPr>
          <w:rFonts w:cs="Calibri"/>
          <w:szCs w:val="24"/>
        </w:rPr>
        <w:t>o</w:t>
      </w:r>
      <w:r w:rsidR="0064134D" w:rsidRPr="005C502B">
        <w:rPr>
          <w:rFonts w:cs="Calibri"/>
          <w:szCs w:val="24"/>
        </w:rPr>
        <w:t xml:space="preserve">nymi od dnia przekazania dofinansowania do dnia zwrotu </w:t>
      </w:r>
      <w:r w:rsidR="00CF4987" w:rsidRPr="005C502B">
        <w:rPr>
          <w:rFonts w:cs="Calibri"/>
          <w:szCs w:val="24"/>
        </w:rPr>
        <w:t>na rachunek bankowy wskazany w § 1 pkt 1</w:t>
      </w:r>
      <w:r w:rsidR="00D91E0D">
        <w:rPr>
          <w:rFonts w:cs="Calibri"/>
          <w:szCs w:val="24"/>
        </w:rPr>
        <w:t>5</w:t>
      </w:r>
      <w:r w:rsidR="00CF4987" w:rsidRPr="005C502B">
        <w:rPr>
          <w:rFonts w:cs="Calibri"/>
          <w:szCs w:val="24"/>
        </w:rPr>
        <w:t xml:space="preserve"> Umowy</w:t>
      </w:r>
      <w:r w:rsidRPr="005C502B">
        <w:rPr>
          <w:rFonts w:cs="Calibri"/>
          <w:szCs w:val="24"/>
        </w:rPr>
        <w:t>.</w:t>
      </w:r>
    </w:p>
    <w:p w14:paraId="6240DB1C" w14:textId="77777777" w:rsidR="00AF76FE" w:rsidRDefault="0058034D" w:rsidP="00694FF7">
      <w:pPr>
        <w:pStyle w:val="Akapitzlist"/>
        <w:numPr>
          <w:ilvl w:val="0"/>
          <w:numId w:val="68"/>
        </w:numPr>
        <w:ind w:left="284" w:hanging="284"/>
        <w:contextualSpacing w:val="0"/>
        <w:jc w:val="both"/>
        <w:rPr>
          <w:rFonts w:cs="Calibri"/>
          <w:szCs w:val="24"/>
        </w:rPr>
      </w:pPr>
      <w:r w:rsidRPr="005C502B">
        <w:rPr>
          <w:rFonts w:cs="Calibri"/>
          <w:szCs w:val="24"/>
        </w:rPr>
        <w:t>Rozwiązanie Umowy pozostaje bez wpływu na obowiązek przechowywania kompletnej dokumentacji związanej z</w:t>
      </w:r>
      <w:r w:rsidR="007D395D" w:rsidRPr="005C502B">
        <w:rPr>
          <w:rFonts w:cs="Calibri"/>
          <w:szCs w:val="24"/>
        </w:rPr>
        <w:t> </w:t>
      </w:r>
      <w:r w:rsidRPr="005C502B">
        <w:rPr>
          <w:rFonts w:cs="Calibri"/>
          <w:szCs w:val="24"/>
        </w:rPr>
        <w:t>realizacją Projektu uregulowany w § 6 Umowy.</w:t>
      </w:r>
    </w:p>
    <w:p w14:paraId="2177CAC2" w14:textId="20250506" w:rsidR="00352C99" w:rsidRPr="00AF76FE" w:rsidRDefault="00B765E4" w:rsidP="00694FF7">
      <w:pPr>
        <w:pStyle w:val="Akapitzlist"/>
        <w:numPr>
          <w:ilvl w:val="0"/>
          <w:numId w:val="68"/>
        </w:numPr>
        <w:ind w:left="284" w:hanging="284"/>
        <w:contextualSpacing w:val="0"/>
        <w:jc w:val="both"/>
        <w:rPr>
          <w:rFonts w:cs="Calibri"/>
          <w:szCs w:val="24"/>
        </w:rPr>
      </w:pPr>
      <w:r w:rsidRPr="00AF76FE">
        <w:rPr>
          <w:rFonts w:cs="Calibri"/>
          <w:szCs w:val="24"/>
        </w:rPr>
        <w:t>W przypadku rozwiązania Umowy Beneficjentowi nie przysługuje odszkodowanie.</w:t>
      </w:r>
    </w:p>
    <w:bookmarkEnd w:id="99"/>
    <w:p w14:paraId="7AE8AE7E" w14:textId="77777777" w:rsidR="00B929F3" w:rsidRPr="0028749F" w:rsidRDefault="006A2098" w:rsidP="005C502B">
      <w:pPr>
        <w:pStyle w:val="Nagwek1"/>
        <w:spacing w:before="360" w:after="120"/>
        <w:ind w:left="0" w:firstLine="0"/>
        <w:jc w:val="center"/>
        <w:rPr>
          <w:rFonts w:cs="Calibri"/>
          <w:szCs w:val="24"/>
          <w:lang w:eastAsia="pl-PL"/>
        </w:rPr>
      </w:pPr>
      <w:r w:rsidRPr="0028749F">
        <w:rPr>
          <w:rFonts w:cs="Calibri"/>
          <w:szCs w:val="24"/>
          <w:lang w:eastAsia="pl-PL"/>
        </w:rPr>
        <w:t>Postanowienia końcowe</w:t>
      </w:r>
    </w:p>
    <w:p w14:paraId="2B9755A3" w14:textId="07652488" w:rsidR="006A2098"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7</w:t>
      </w:r>
    </w:p>
    <w:p w14:paraId="67BD0D3A" w14:textId="77777777" w:rsidR="00797EF8" w:rsidRPr="00A55663" w:rsidRDefault="00797EF8" w:rsidP="00694FF7">
      <w:pPr>
        <w:pStyle w:val="Akapitzlist"/>
        <w:numPr>
          <w:ilvl w:val="0"/>
          <w:numId w:val="71"/>
        </w:numPr>
        <w:ind w:left="284" w:hanging="284"/>
        <w:contextualSpacing w:val="0"/>
        <w:rPr>
          <w:rFonts w:cs="Calibri"/>
          <w:szCs w:val="24"/>
        </w:rPr>
      </w:pPr>
      <w:r w:rsidRPr="00A55663">
        <w:rPr>
          <w:rFonts w:cs="Calibri"/>
          <w:szCs w:val="24"/>
        </w:rPr>
        <w:t xml:space="preserve">W sprawach nieuregulowanych </w:t>
      </w:r>
      <w:r w:rsidRPr="005C502B">
        <w:rPr>
          <w:rFonts w:cs="Calibri"/>
          <w:szCs w:val="24"/>
        </w:rPr>
        <w:t>U</w:t>
      </w:r>
      <w:r w:rsidRPr="00A55663">
        <w:rPr>
          <w:rFonts w:cs="Calibri"/>
          <w:szCs w:val="24"/>
        </w:rPr>
        <w:t>mową zastosowanie mają w szczególności:</w:t>
      </w:r>
    </w:p>
    <w:p w14:paraId="0E02555F" w14:textId="77777777" w:rsidR="005C502B" w:rsidRDefault="00797EF8" w:rsidP="00694FF7">
      <w:pPr>
        <w:pStyle w:val="Akapitzlist"/>
        <w:numPr>
          <w:ilvl w:val="0"/>
          <w:numId w:val="72"/>
        </w:numPr>
        <w:contextualSpacing w:val="0"/>
        <w:rPr>
          <w:rFonts w:eastAsia="Calibri" w:cs="Calibri"/>
          <w:szCs w:val="24"/>
        </w:rPr>
      </w:pPr>
      <w:r w:rsidRPr="005C502B">
        <w:rPr>
          <w:rFonts w:eastAsia="Calibri" w:cs="Calibri"/>
          <w:szCs w:val="24"/>
        </w:rPr>
        <w:t>odpowiedni</w:t>
      </w:r>
      <w:r w:rsidR="0070371F" w:rsidRPr="005C502B">
        <w:rPr>
          <w:rFonts w:eastAsia="Calibri" w:cs="Calibri"/>
          <w:szCs w:val="24"/>
        </w:rPr>
        <w:t>e przepisy prawa wspólnotowego;</w:t>
      </w:r>
    </w:p>
    <w:p w14:paraId="6620A44B" w14:textId="77777777" w:rsidR="005C502B" w:rsidRPr="005C502B" w:rsidRDefault="00797EF8" w:rsidP="00694FF7">
      <w:pPr>
        <w:pStyle w:val="Akapitzlist"/>
        <w:numPr>
          <w:ilvl w:val="0"/>
          <w:numId w:val="72"/>
        </w:numPr>
        <w:contextualSpacing w:val="0"/>
        <w:rPr>
          <w:rFonts w:eastAsia="Calibri" w:cs="Calibri"/>
          <w:szCs w:val="24"/>
        </w:rPr>
      </w:pPr>
      <w:r w:rsidRPr="005C502B">
        <w:rPr>
          <w:rFonts w:cs="Calibri"/>
          <w:szCs w:val="24"/>
        </w:rPr>
        <w:t>właściwe przepisy prawa polskiego, w tym m.in. ust</w:t>
      </w:r>
      <w:r w:rsidR="00AC2204" w:rsidRPr="005C502B">
        <w:rPr>
          <w:rFonts w:cs="Calibri"/>
          <w:szCs w:val="24"/>
        </w:rPr>
        <w:t>awa z dnia 23 kwietnia 1964 r.</w:t>
      </w:r>
      <w:r w:rsidRPr="005C502B">
        <w:rPr>
          <w:rFonts w:cs="Calibri"/>
          <w:szCs w:val="24"/>
        </w:rPr>
        <w:t xml:space="preserve"> Kodeks cywilny</w:t>
      </w:r>
      <w:r w:rsidR="006C5A84" w:rsidRPr="005C502B">
        <w:rPr>
          <w:rFonts w:cs="Calibri"/>
          <w:szCs w:val="24"/>
        </w:rPr>
        <w:t>,</w:t>
      </w:r>
      <w:r w:rsidRPr="005C502B">
        <w:rPr>
          <w:rFonts w:cs="Calibri"/>
          <w:szCs w:val="24"/>
        </w:rPr>
        <w:t xml:space="preserve"> ustawa z dnia 29 września 1994 r. o rachunkowości</w:t>
      </w:r>
      <w:r w:rsidR="006C5A84" w:rsidRPr="005C502B">
        <w:rPr>
          <w:rFonts w:cs="Calibri"/>
          <w:szCs w:val="24"/>
        </w:rPr>
        <w:t>,</w:t>
      </w:r>
      <w:r w:rsidRPr="005C502B">
        <w:rPr>
          <w:rFonts w:cs="Calibri"/>
          <w:szCs w:val="24"/>
        </w:rPr>
        <w:t xml:space="preserve"> </w:t>
      </w:r>
      <w:r w:rsidR="001668A9" w:rsidRPr="005C502B">
        <w:rPr>
          <w:rFonts w:cs="Calibri"/>
          <w:iCs/>
          <w:szCs w:val="24"/>
        </w:rPr>
        <w:t>ustawa z dnia 27 kwietnia 2001 </w:t>
      </w:r>
      <w:r w:rsidRPr="005C502B">
        <w:rPr>
          <w:rFonts w:cs="Calibri"/>
          <w:iCs/>
          <w:szCs w:val="24"/>
        </w:rPr>
        <w:t>r. Prawo ochrony środowiska</w:t>
      </w:r>
      <w:r w:rsidR="006C5A84" w:rsidRPr="005C502B">
        <w:rPr>
          <w:rFonts w:cs="Calibri"/>
          <w:iCs/>
          <w:szCs w:val="24"/>
        </w:rPr>
        <w:t>,</w:t>
      </w:r>
      <w:r w:rsidRPr="005C502B">
        <w:rPr>
          <w:rFonts w:cs="Calibri"/>
          <w:iCs/>
          <w:szCs w:val="24"/>
        </w:rPr>
        <w:t xml:space="preserve"> </w:t>
      </w:r>
      <w:r w:rsidRPr="005C502B">
        <w:rPr>
          <w:rStyle w:val="h2"/>
          <w:rFonts w:cs="Calibri"/>
          <w:szCs w:val="24"/>
        </w:rPr>
        <w:t>ustawa z dnia 3</w:t>
      </w:r>
      <w:r w:rsidR="00C50B4E" w:rsidRPr="005C502B">
        <w:rPr>
          <w:rStyle w:val="h2"/>
          <w:rFonts w:cs="Calibri"/>
          <w:szCs w:val="24"/>
        </w:rPr>
        <w:t> </w:t>
      </w:r>
      <w:r w:rsidRPr="005C502B">
        <w:rPr>
          <w:rStyle w:val="h2"/>
          <w:rFonts w:cs="Calibri"/>
          <w:szCs w:val="24"/>
        </w:rPr>
        <w:t>października 2008 r. o udostępnianiu informacji o</w:t>
      </w:r>
      <w:r w:rsidR="007E24B0" w:rsidRPr="005C502B">
        <w:rPr>
          <w:rStyle w:val="h2"/>
          <w:rFonts w:cs="Calibri"/>
          <w:szCs w:val="24"/>
        </w:rPr>
        <w:t> </w:t>
      </w:r>
      <w:r w:rsidRPr="005C502B">
        <w:rPr>
          <w:rStyle w:val="h2"/>
          <w:rFonts w:cs="Calibri"/>
          <w:szCs w:val="24"/>
        </w:rPr>
        <w:t>środowisku i jego oc</w:t>
      </w:r>
      <w:r w:rsidR="00AC2204" w:rsidRPr="005C502B">
        <w:rPr>
          <w:rStyle w:val="h2"/>
          <w:rFonts w:cs="Calibri"/>
          <w:szCs w:val="24"/>
        </w:rPr>
        <w:t>hronie, udziale społeczeństwa w </w:t>
      </w:r>
      <w:r w:rsidR="001668A9" w:rsidRPr="005C502B">
        <w:rPr>
          <w:rStyle w:val="h2"/>
          <w:rFonts w:cs="Calibri"/>
          <w:szCs w:val="24"/>
        </w:rPr>
        <w:t>ochronie środowiska oraz o </w:t>
      </w:r>
      <w:r w:rsidRPr="005C502B">
        <w:rPr>
          <w:rStyle w:val="h2"/>
          <w:rFonts w:cs="Calibri"/>
          <w:szCs w:val="24"/>
        </w:rPr>
        <w:t>ocenach oddziaływania na środowisko</w:t>
      </w:r>
      <w:r w:rsidR="006C5A84" w:rsidRPr="005C502B">
        <w:rPr>
          <w:rFonts w:cs="Calibri"/>
          <w:iCs/>
          <w:szCs w:val="24"/>
        </w:rPr>
        <w:t>,</w:t>
      </w:r>
      <w:r w:rsidRPr="005C502B">
        <w:rPr>
          <w:rFonts w:cs="Calibri"/>
          <w:szCs w:val="24"/>
        </w:rPr>
        <w:t xml:space="preserve"> </w:t>
      </w:r>
      <w:r w:rsidR="00AC2204" w:rsidRPr="005C502B">
        <w:rPr>
          <w:rFonts w:cs="Calibri"/>
          <w:szCs w:val="24"/>
        </w:rPr>
        <w:t>ustawa z dnia 7 lipca 1994 r. Prawo budowlane</w:t>
      </w:r>
      <w:r w:rsidR="006C5A84" w:rsidRPr="005C502B">
        <w:rPr>
          <w:rFonts w:cs="Calibri"/>
          <w:szCs w:val="24"/>
        </w:rPr>
        <w:t>,</w:t>
      </w:r>
      <w:r w:rsidR="008C3F4A" w:rsidRPr="005C502B">
        <w:rPr>
          <w:rFonts w:cs="Calibri"/>
          <w:szCs w:val="24"/>
        </w:rPr>
        <w:t xml:space="preserve"> </w:t>
      </w:r>
      <w:r w:rsidR="00A54041" w:rsidRPr="005C502B">
        <w:rPr>
          <w:rFonts w:cs="Calibri"/>
          <w:bCs/>
          <w:color w:val="000000" w:themeColor="text1"/>
          <w:szCs w:val="24"/>
        </w:rPr>
        <w:t>u</w:t>
      </w:r>
      <w:r w:rsidR="008C3F4A" w:rsidRPr="005C502B">
        <w:rPr>
          <w:rFonts w:cs="Calibri"/>
          <w:bCs/>
          <w:color w:val="000000" w:themeColor="text1"/>
          <w:szCs w:val="24"/>
        </w:rPr>
        <w:t>stawa z</w:t>
      </w:r>
      <w:r w:rsidR="00C50B4E" w:rsidRPr="005C502B">
        <w:rPr>
          <w:rFonts w:cs="Calibri"/>
          <w:bCs/>
          <w:color w:val="000000" w:themeColor="text1"/>
          <w:szCs w:val="24"/>
        </w:rPr>
        <w:t> </w:t>
      </w:r>
      <w:r w:rsidR="008C3F4A" w:rsidRPr="005C502B">
        <w:rPr>
          <w:rFonts w:cs="Calibri"/>
          <w:bCs/>
          <w:color w:val="000000" w:themeColor="text1"/>
          <w:szCs w:val="24"/>
        </w:rPr>
        <w:t>dnia 11</w:t>
      </w:r>
      <w:r w:rsidR="00A320AE" w:rsidRPr="005C502B">
        <w:rPr>
          <w:rFonts w:cs="Calibri"/>
          <w:bCs/>
          <w:color w:val="000000" w:themeColor="text1"/>
          <w:szCs w:val="24"/>
        </w:rPr>
        <w:t> </w:t>
      </w:r>
      <w:r w:rsidR="008C3F4A" w:rsidRPr="005C502B">
        <w:rPr>
          <w:rFonts w:cs="Calibri"/>
          <w:bCs/>
          <w:color w:val="000000" w:themeColor="text1"/>
          <w:szCs w:val="24"/>
        </w:rPr>
        <w:t>września 2019 r. Prawo zamówień publicznych</w:t>
      </w:r>
      <w:r w:rsidR="006C5A84" w:rsidRPr="005C502B">
        <w:rPr>
          <w:rFonts w:cs="Calibri"/>
          <w:bCs/>
          <w:szCs w:val="24"/>
        </w:rPr>
        <w:t>,</w:t>
      </w:r>
      <w:r w:rsidR="008C3F4A" w:rsidRPr="005C502B">
        <w:rPr>
          <w:rFonts w:cs="Calibri"/>
          <w:bCs/>
          <w:szCs w:val="24"/>
        </w:rPr>
        <w:t xml:space="preserve"> </w:t>
      </w:r>
      <w:r w:rsidRPr="005C502B">
        <w:rPr>
          <w:rFonts w:cs="Calibri"/>
          <w:iCs/>
          <w:szCs w:val="24"/>
        </w:rPr>
        <w:t xml:space="preserve">ustawa z dnia </w:t>
      </w:r>
      <w:r w:rsidRPr="005C502B">
        <w:rPr>
          <w:rFonts w:cs="Calibri"/>
          <w:szCs w:val="24"/>
        </w:rPr>
        <w:t xml:space="preserve">11 marca 2004 r. </w:t>
      </w:r>
      <w:r w:rsidR="00C36321" w:rsidRPr="005C502B">
        <w:rPr>
          <w:rFonts w:cs="Calibri"/>
          <w:iCs/>
          <w:szCs w:val="24"/>
        </w:rPr>
        <w:t>o podatku od towarów i </w:t>
      </w:r>
      <w:r w:rsidRPr="005C502B">
        <w:rPr>
          <w:rFonts w:cs="Calibri"/>
          <w:iCs/>
          <w:szCs w:val="24"/>
        </w:rPr>
        <w:t>usług</w:t>
      </w:r>
      <w:r w:rsidR="006C5A84" w:rsidRPr="005C502B">
        <w:rPr>
          <w:rFonts w:cs="Calibri"/>
          <w:iCs/>
          <w:szCs w:val="24"/>
        </w:rPr>
        <w:t>,</w:t>
      </w:r>
      <w:r w:rsidRPr="005C502B">
        <w:rPr>
          <w:rFonts w:cs="Calibri"/>
          <w:iCs/>
          <w:szCs w:val="24"/>
        </w:rPr>
        <w:t xml:space="preserve"> </w:t>
      </w:r>
      <w:r w:rsidRPr="005C502B">
        <w:rPr>
          <w:rFonts w:cs="Calibri"/>
          <w:szCs w:val="24"/>
        </w:rPr>
        <w:t>ustawa z dnia 30 kw</w:t>
      </w:r>
      <w:r w:rsidR="001668A9" w:rsidRPr="005C502B">
        <w:rPr>
          <w:rFonts w:cs="Calibri"/>
          <w:szCs w:val="24"/>
        </w:rPr>
        <w:t>ietnia 2004 r. o postępowaniu w </w:t>
      </w:r>
      <w:r w:rsidRPr="005C502B">
        <w:rPr>
          <w:rFonts w:cs="Calibri"/>
          <w:szCs w:val="24"/>
        </w:rPr>
        <w:t>sprawach dotyczących pomocy publicznej</w:t>
      </w:r>
      <w:r w:rsidR="006C5A84" w:rsidRPr="005C502B">
        <w:rPr>
          <w:rFonts w:cs="Calibri"/>
          <w:szCs w:val="24"/>
        </w:rPr>
        <w:t>,</w:t>
      </w:r>
      <w:r w:rsidRPr="005C502B">
        <w:rPr>
          <w:rFonts w:cs="Calibri"/>
          <w:szCs w:val="24"/>
        </w:rPr>
        <w:t xml:space="preserve"> ustawa </w:t>
      </w:r>
      <w:bookmarkStart w:id="102" w:name="_Hlk92807593"/>
      <w:r w:rsidRPr="005C502B">
        <w:rPr>
          <w:rFonts w:cs="Calibri"/>
          <w:szCs w:val="24"/>
        </w:rPr>
        <w:t>z</w:t>
      </w:r>
      <w:r w:rsidR="00C50B4E" w:rsidRPr="005C502B">
        <w:rPr>
          <w:rFonts w:cs="Calibri"/>
          <w:szCs w:val="24"/>
        </w:rPr>
        <w:t> </w:t>
      </w:r>
      <w:r w:rsidRPr="005C502B">
        <w:rPr>
          <w:rFonts w:cs="Calibri"/>
          <w:szCs w:val="24"/>
        </w:rPr>
        <w:t xml:space="preserve">dnia 27 sierpnia 2009 r. </w:t>
      </w:r>
      <w:bookmarkEnd w:id="102"/>
      <w:r w:rsidRPr="005C502B">
        <w:rPr>
          <w:rFonts w:cs="Calibri"/>
          <w:szCs w:val="24"/>
        </w:rPr>
        <w:t>o</w:t>
      </w:r>
      <w:r w:rsidR="001E3E94" w:rsidRPr="005C502B">
        <w:rPr>
          <w:rFonts w:cs="Calibri"/>
          <w:szCs w:val="24"/>
        </w:rPr>
        <w:t> </w:t>
      </w:r>
      <w:r w:rsidRPr="005C502B">
        <w:rPr>
          <w:rFonts w:cs="Calibri"/>
          <w:szCs w:val="24"/>
        </w:rPr>
        <w:t>finansach</w:t>
      </w:r>
      <w:r w:rsidR="008C3F4A" w:rsidRPr="005C502B">
        <w:rPr>
          <w:rFonts w:cs="Calibri"/>
          <w:szCs w:val="24"/>
        </w:rPr>
        <w:t xml:space="preserve"> publicznych</w:t>
      </w:r>
      <w:r w:rsidR="006C5A84" w:rsidRPr="005C502B">
        <w:rPr>
          <w:rFonts w:cs="Calibri"/>
          <w:szCs w:val="24"/>
        </w:rPr>
        <w:t>,</w:t>
      </w:r>
      <w:r w:rsidR="00C36321" w:rsidRPr="005C502B">
        <w:rPr>
          <w:rFonts w:cs="Calibri"/>
          <w:szCs w:val="24"/>
        </w:rPr>
        <w:t xml:space="preserve"> ustawa z dnia </w:t>
      </w:r>
      <w:r w:rsidR="00131E56" w:rsidRPr="005C502B">
        <w:rPr>
          <w:rFonts w:cs="Calibri"/>
          <w:szCs w:val="24"/>
        </w:rPr>
        <w:t>2</w:t>
      </w:r>
      <w:r w:rsidR="00B3674A" w:rsidRPr="005C502B">
        <w:rPr>
          <w:rFonts w:cs="Calibri"/>
          <w:szCs w:val="24"/>
        </w:rPr>
        <w:t>8</w:t>
      </w:r>
      <w:r w:rsidR="00A320AE" w:rsidRPr="005C502B">
        <w:rPr>
          <w:rFonts w:cs="Calibri"/>
          <w:szCs w:val="24"/>
        </w:rPr>
        <w:t> </w:t>
      </w:r>
      <w:r w:rsidR="00B3674A" w:rsidRPr="005C502B">
        <w:rPr>
          <w:rFonts w:cs="Calibri"/>
          <w:szCs w:val="24"/>
        </w:rPr>
        <w:t>kwietnia</w:t>
      </w:r>
      <w:r w:rsidR="00131E56" w:rsidRPr="005C502B">
        <w:rPr>
          <w:rFonts w:cs="Calibri"/>
          <w:szCs w:val="24"/>
        </w:rPr>
        <w:t xml:space="preserve"> 2022 r.</w:t>
      </w:r>
      <w:r w:rsidRPr="005C502B">
        <w:rPr>
          <w:rFonts w:cs="Calibri"/>
          <w:szCs w:val="24"/>
        </w:rPr>
        <w:t xml:space="preserve"> </w:t>
      </w:r>
      <w:r w:rsidR="00C36321" w:rsidRPr="005C502B">
        <w:rPr>
          <w:rFonts w:cs="Calibri"/>
          <w:szCs w:val="24"/>
        </w:rPr>
        <w:t>o zasadach realizacji zadań finansowanych ze środków europejskich w perspektywie finansowej 2021</w:t>
      </w:r>
      <w:r w:rsidR="005A6C9E" w:rsidRPr="005C502B">
        <w:rPr>
          <w:rFonts w:cs="Calibri"/>
          <w:szCs w:val="24"/>
        </w:rPr>
        <w:t>–</w:t>
      </w:r>
      <w:r w:rsidR="00C36321" w:rsidRPr="005C502B">
        <w:rPr>
          <w:rFonts w:cs="Calibri"/>
          <w:szCs w:val="24"/>
        </w:rPr>
        <w:t xml:space="preserve">2027 </w:t>
      </w:r>
      <w:r w:rsidRPr="005C502B">
        <w:rPr>
          <w:rFonts w:cs="Calibri"/>
          <w:szCs w:val="24"/>
        </w:rPr>
        <w:t>oraz rozporządzenia wykonawcze do nich;</w:t>
      </w:r>
    </w:p>
    <w:p w14:paraId="00B27608" w14:textId="64CB4B9D" w:rsidR="008404C9" w:rsidRPr="005C502B" w:rsidRDefault="00C36321" w:rsidP="00694FF7">
      <w:pPr>
        <w:pStyle w:val="Akapitzlist"/>
        <w:numPr>
          <w:ilvl w:val="0"/>
          <w:numId w:val="72"/>
        </w:numPr>
        <w:contextualSpacing w:val="0"/>
        <w:rPr>
          <w:rFonts w:eastAsia="Calibri" w:cs="Calibri"/>
          <w:szCs w:val="24"/>
        </w:rPr>
      </w:pPr>
      <w:r w:rsidRPr="005C502B">
        <w:rPr>
          <w:rFonts w:cs="Calibri"/>
          <w:szCs w:val="24"/>
        </w:rPr>
        <w:lastRenderedPageBreak/>
        <w:t xml:space="preserve">postanowienia </w:t>
      </w:r>
      <w:r w:rsidR="00F75FBE" w:rsidRPr="005C502B">
        <w:rPr>
          <w:rFonts w:cs="Calibri"/>
          <w:color w:val="000000" w:themeColor="text1"/>
          <w:szCs w:val="24"/>
        </w:rPr>
        <w:t>P</w:t>
      </w:r>
      <w:r w:rsidRPr="005C502B">
        <w:rPr>
          <w:rFonts w:cs="Calibri"/>
          <w:color w:val="000000" w:themeColor="text1"/>
          <w:szCs w:val="24"/>
        </w:rPr>
        <w:t xml:space="preserve">rogramu </w:t>
      </w:r>
      <w:r w:rsidR="008D5B4D" w:rsidRPr="005C502B">
        <w:rPr>
          <w:rFonts w:cs="Calibri"/>
          <w:color w:val="000000" w:themeColor="text1"/>
          <w:szCs w:val="24"/>
        </w:rPr>
        <w:t>Fundusze Europejskie dla Dolnego Śląs</w:t>
      </w:r>
      <w:r w:rsidR="007F7DDC" w:rsidRPr="005C502B">
        <w:rPr>
          <w:rFonts w:cs="Calibri"/>
          <w:color w:val="000000" w:themeColor="text1"/>
          <w:szCs w:val="24"/>
        </w:rPr>
        <w:t>ka 2021</w:t>
      </w:r>
      <w:r w:rsidR="00B84532" w:rsidRPr="005C502B">
        <w:rPr>
          <w:rFonts w:cs="Calibri"/>
          <w:color w:val="000000" w:themeColor="text1"/>
          <w:szCs w:val="24"/>
        </w:rPr>
        <w:t>–</w:t>
      </w:r>
      <w:r w:rsidR="007F7DDC" w:rsidRPr="005C502B">
        <w:rPr>
          <w:rFonts w:cs="Calibri"/>
          <w:color w:val="000000" w:themeColor="text1"/>
          <w:szCs w:val="24"/>
        </w:rPr>
        <w:t>2027 i </w:t>
      </w:r>
      <w:r w:rsidR="008D5B4D" w:rsidRPr="005C502B">
        <w:rPr>
          <w:rFonts w:cs="Calibri"/>
          <w:color w:val="000000" w:themeColor="text1"/>
          <w:szCs w:val="24"/>
        </w:rPr>
        <w:t xml:space="preserve">Szczegółowego Opisu Priorytetów </w:t>
      </w:r>
      <w:r w:rsidR="00F75FBE" w:rsidRPr="005C502B">
        <w:rPr>
          <w:rFonts w:cs="Calibri"/>
          <w:color w:val="000000" w:themeColor="text1"/>
          <w:szCs w:val="24"/>
        </w:rPr>
        <w:t>Programu Fundusze Europejskie dla Dolnego Śląska</w:t>
      </w:r>
      <w:r w:rsidR="00667388" w:rsidRPr="005C502B">
        <w:rPr>
          <w:rFonts w:cs="Calibri"/>
          <w:color w:val="000000" w:themeColor="text1"/>
          <w:szCs w:val="24"/>
        </w:rPr>
        <w:t xml:space="preserve"> </w:t>
      </w:r>
      <w:r w:rsidR="008D5B4D" w:rsidRPr="005C502B">
        <w:rPr>
          <w:rFonts w:cs="Calibri"/>
          <w:color w:val="000000" w:themeColor="text1"/>
          <w:szCs w:val="24"/>
        </w:rPr>
        <w:t>2021</w:t>
      </w:r>
      <w:r w:rsidR="00B84532" w:rsidRPr="005C502B">
        <w:rPr>
          <w:rFonts w:cs="Calibri"/>
          <w:color w:val="000000" w:themeColor="text1"/>
          <w:szCs w:val="24"/>
        </w:rPr>
        <w:t>–</w:t>
      </w:r>
      <w:r w:rsidR="008D5B4D" w:rsidRPr="005C502B">
        <w:rPr>
          <w:rFonts w:cs="Calibri"/>
          <w:color w:val="000000" w:themeColor="text1"/>
          <w:szCs w:val="24"/>
        </w:rPr>
        <w:t>2027</w:t>
      </w:r>
      <w:r w:rsidR="001668A9" w:rsidRPr="005C502B">
        <w:rPr>
          <w:rFonts w:cs="Calibri"/>
          <w:color w:val="000000" w:themeColor="text1"/>
          <w:szCs w:val="24"/>
        </w:rPr>
        <w:t>.</w:t>
      </w:r>
    </w:p>
    <w:p w14:paraId="5C6A04F9" w14:textId="2D1719FB" w:rsidR="005C502B" w:rsidRDefault="00817325" w:rsidP="00694FF7">
      <w:pPr>
        <w:pStyle w:val="Akapitzlist"/>
        <w:numPr>
          <w:ilvl w:val="0"/>
          <w:numId w:val="71"/>
        </w:numPr>
        <w:ind w:left="284" w:hanging="284"/>
        <w:contextualSpacing w:val="0"/>
        <w:rPr>
          <w:rFonts w:cs="Calibri"/>
          <w:szCs w:val="24"/>
        </w:rPr>
      </w:pPr>
      <w:r w:rsidRPr="00A55663">
        <w:rPr>
          <w:rFonts w:cs="Calibri"/>
          <w:szCs w:val="24"/>
        </w:rPr>
        <w:t>Wszelkie wątpliwości i spory powstałe w związku z realizacją Umowy wyjaśniane będą przez Strony Umowy w formie pisemnej.</w:t>
      </w:r>
      <w:r w:rsidR="00AF08BA" w:rsidRPr="00A55663">
        <w:rPr>
          <w:rFonts w:cs="Calibri"/>
          <w:szCs w:val="24"/>
        </w:rPr>
        <w:t xml:space="preserve"> S</w:t>
      </w:r>
      <w:r w:rsidRPr="00A55663">
        <w:rPr>
          <w:rFonts w:cs="Calibri"/>
          <w:szCs w:val="24"/>
        </w:rPr>
        <w:t xml:space="preserve">pór </w:t>
      </w:r>
      <w:r w:rsidR="00797EF8" w:rsidRPr="00A55663">
        <w:rPr>
          <w:rFonts w:cs="Calibri"/>
          <w:szCs w:val="24"/>
        </w:rPr>
        <w:t>Strony Umowy będą się starały rozwiązywać w drodze wzaje</w:t>
      </w:r>
      <w:r w:rsidR="007F7DDC" w:rsidRPr="00A55663">
        <w:rPr>
          <w:rFonts w:cs="Calibri"/>
          <w:szCs w:val="24"/>
        </w:rPr>
        <w:t>mnych konsultacji i </w:t>
      </w:r>
      <w:r w:rsidR="00AF08BA" w:rsidRPr="00A55663">
        <w:rPr>
          <w:rFonts w:cs="Calibri"/>
          <w:szCs w:val="24"/>
        </w:rPr>
        <w:t xml:space="preserve">negocjacji. </w:t>
      </w:r>
      <w:r w:rsidR="00797EF8" w:rsidRPr="00A55663">
        <w:rPr>
          <w:rFonts w:cs="Calibri"/>
          <w:szCs w:val="24"/>
        </w:rPr>
        <w:t xml:space="preserve">W przypadku nierozwiązania sporu, </w:t>
      </w:r>
      <w:r w:rsidR="00AF08BA" w:rsidRPr="00A55663">
        <w:rPr>
          <w:rFonts w:cs="Calibri"/>
          <w:szCs w:val="24"/>
        </w:rPr>
        <w:t>spór wynikający z </w:t>
      </w:r>
      <w:r w:rsidR="00797EF8" w:rsidRPr="00A55663">
        <w:rPr>
          <w:rFonts w:cs="Calibri"/>
          <w:szCs w:val="24"/>
        </w:rPr>
        <w:t xml:space="preserve">realizacji Umowy rozstrzyga sąd powszechny właściwy według siedziby </w:t>
      </w:r>
      <w:r w:rsidR="00F95D25">
        <w:rPr>
          <w:rFonts w:cs="Calibri"/>
          <w:szCs w:val="24"/>
        </w:rPr>
        <w:t>DIP</w:t>
      </w:r>
      <w:r w:rsidR="00797EF8" w:rsidRPr="00A55663">
        <w:rPr>
          <w:rFonts w:cs="Calibri"/>
          <w:szCs w:val="24"/>
        </w:rPr>
        <w:t>.</w:t>
      </w:r>
    </w:p>
    <w:p w14:paraId="56189A51" w14:textId="5497BE3D" w:rsidR="00797EF8" w:rsidRPr="005C502B" w:rsidRDefault="00AF08BA" w:rsidP="00694FF7">
      <w:pPr>
        <w:pStyle w:val="Akapitzlist"/>
        <w:numPr>
          <w:ilvl w:val="0"/>
          <w:numId w:val="71"/>
        </w:numPr>
        <w:ind w:left="284" w:hanging="284"/>
        <w:contextualSpacing w:val="0"/>
        <w:rPr>
          <w:rFonts w:cs="Calibri"/>
          <w:szCs w:val="24"/>
        </w:rPr>
      </w:pPr>
      <w:r w:rsidRPr="005C502B">
        <w:rPr>
          <w:rFonts w:cs="Calibri"/>
          <w:szCs w:val="24"/>
        </w:rPr>
        <w:t xml:space="preserve">Strony Umowy </w:t>
      </w:r>
      <w:r w:rsidR="00797EF8" w:rsidRPr="005C502B">
        <w:rPr>
          <w:rFonts w:cs="Calibri"/>
          <w:szCs w:val="24"/>
        </w:rPr>
        <w:t>podają następujące adresy (zgodne ze wskazanymi w komparycji Umowy) dla wzajemnych doręczeń w</w:t>
      </w:r>
      <w:r w:rsidR="00C50B4E" w:rsidRPr="005C502B">
        <w:rPr>
          <w:rFonts w:cs="Calibri"/>
          <w:szCs w:val="24"/>
        </w:rPr>
        <w:t> </w:t>
      </w:r>
      <w:r w:rsidR="00797EF8" w:rsidRPr="005C502B">
        <w:rPr>
          <w:rFonts w:cs="Calibri"/>
          <w:szCs w:val="24"/>
        </w:rPr>
        <w:t>szczególności dokumentów, pism i oświadczeń składanych w toku wykonywania Umowy</w:t>
      </w:r>
      <w:r w:rsidR="001D76AF" w:rsidRPr="00A55663">
        <w:rPr>
          <w:vertAlign w:val="superscript"/>
        </w:rPr>
        <w:footnoteReference w:id="20"/>
      </w:r>
      <w:r w:rsidR="00797EF8" w:rsidRPr="005C502B">
        <w:rPr>
          <w:rFonts w:cs="Calibri"/>
          <w:szCs w:val="24"/>
        </w:rPr>
        <w:t>:</w:t>
      </w:r>
    </w:p>
    <w:p w14:paraId="08E5018D" w14:textId="6A4C808E" w:rsidR="00437275" w:rsidRPr="00A55663" w:rsidRDefault="00F95D25" w:rsidP="00694FF7">
      <w:pPr>
        <w:pStyle w:val="Akapitzlist"/>
        <w:numPr>
          <w:ilvl w:val="0"/>
          <w:numId w:val="73"/>
        </w:numPr>
        <w:contextualSpacing w:val="0"/>
        <w:rPr>
          <w:rFonts w:cs="Calibri"/>
          <w:szCs w:val="24"/>
        </w:rPr>
      </w:pPr>
      <w:r>
        <w:rPr>
          <w:rFonts w:cs="Calibri"/>
          <w:szCs w:val="24"/>
        </w:rPr>
        <w:t>DIP</w:t>
      </w:r>
      <w:r w:rsidR="00437275" w:rsidRPr="00A55663">
        <w:rPr>
          <w:rFonts w:cs="Calibri"/>
          <w:szCs w:val="24"/>
        </w:rPr>
        <w:t>:</w:t>
      </w:r>
    </w:p>
    <w:p w14:paraId="49E9AEA3" w14:textId="5DE52E5D" w:rsidR="005C502B" w:rsidRPr="005E47AE" w:rsidRDefault="00A90DA2" w:rsidP="00694FF7">
      <w:pPr>
        <w:pStyle w:val="Akapitzlist"/>
        <w:numPr>
          <w:ilvl w:val="0"/>
          <w:numId w:val="74"/>
        </w:numPr>
        <w:contextualSpacing w:val="0"/>
        <w:rPr>
          <w:rFonts w:eastAsia="Calibri" w:cs="Calibri"/>
          <w:szCs w:val="24"/>
        </w:rPr>
      </w:pPr>
      <w:r w:rsidRPr="005E47AE">
        <w:rPr>
          <w:rFonts w:eastAsia="Calibri" w:cs="Calibri"/>
          <w:szCs w:val="24"/>
        </w:rPr>
        <w:t>komunikacja elektroniczna p</w:t>
      </w:r>
      <w:r w:rsidR="00CF4592" w:rsidRPr="005E47AE">
        <w:rPr>
          <w:rFonts w:eastAsia="Calibri" w:cs="Calibri"/>
          <w:szCs w:val="24"/>
        </w:rPr>
        <w:t>op</w:t>
      </w:r>
      <w:r w:rsidRPr="005E47AE">
        <w:rPr>
          <w:rFonts w:eastAsia="Calibri" w:cs="Calibri"/>
          <w:szCs w:val="24"/>
        </w:rPr>
        <w:t xml:space="preserve">rzez </w:t>
      </w:r>
      <w:r w:rsidR="00BE72FE" w:rsidRPr="005E47AE">
        <w:rPr>
          <w:rFonts w:eastAsia="Calibri" w:cs="Calibri"/>
          <w:szCs w:val="24"/>
        </w:rPr>
        <w:t>CST2021</w:t>
      </w:r>
      <w:r w:rsidR="00437275" w:rsidRPr="005E47AE">
        <w:rPr>
          <w:rFonts w:eastAsia="Calibri" w:cs="Calibri"/>
          <w:szCs w:val="24"/>
        </w:rPr>
        <w:t xml:space="preserve">: </w:t>
      </w:r>
      <w:hyperlink r:id="rId19" w:history="1">
        <w:r w:rsidR="00DD4A67" w:rsidRPr="005E47AE">
          <w:rPr>
            <w:rFonts w:eastAsia="Calibri" w:cs="Calibri"/>
            <w:szCs w:val="24"/>
            <w:u w:val="single"/>
          </w:rPr>
          <w:t>https://sso.cst2021.gov.pl</w:t>
        </w:r>
      </w:hyperlink>
      <w:r w:rsidR="00DD4A67" w:rsidRPr="005E47AE">
        <w:rPr>
          <w:rFonts w:eastAsia="Calibri" w:cs="Calibri"/>
          <w:szCs w:val="24"/>
          <w:u w:val="single"/>
        </w:rPr>
        <w:t xml:space="preserve"> </w:t>
      </w:r>
      <w:r w:rsidR="00437275" w:rsidRPr="005E47AE">
        <w:rPr>
          <w:rFonts w:eastAsia="Calibri" w:cs="Calibri"/>
          <w:szCs w:val="24"/>
        </w:rPr>
        <w:t>,</w:t>
      </w:r>
    </w:p>
    <w:p w14:paraId="15861EFA" w14:textId="4E31544E" w:rsidR="005C502B" w:rsidRPr="005B2DAA" w:rsidRDefault="00550B13" w:rsidP="00694FF7">
      <w:pPr>
        <w:pStyle w:val="Akapitzlist"/>
        <w:numPr>
          <w:ilvl w:val="0"/>
          <w:numId w:val="74"/>
        </w:numPr>
      </w:pPr>
      <w:r w:rsidRPr="00A84E18">
        <w:rPr>
          <w:rFonts w:cs="Calibri"/>
          <w:szCs w:val="24"/>
        </w:rPr>
        <w:t xml:space="preserve">komunikacja elektroniczna </w:t>
      </w:r>
      <w:r w:rsidR="00CF4592" w:rsidRPr="00A84E18">
        <w:rPr>
          <w:rFonts w:cs="Calibri"/>
          <w:szCs w:val="24"/>
        </w:rPr>
        <w:t>po</w:t>
      </w:r>
      <w:r w:rsidR="00B970C2" w:rsidRPr="00A84E18">
        <w:rPr>
          <w:rFonts w:cs="Calibri"/>
          <w:szCs w:val="24"/>
        </w:rPr>
        <w:t>przez</w:t>
      </w:r>
      <w:r w:rsidRPr="00A84E18">
        <w:rPr>
          <w:rFonts w:cs="Calibri"/>
          <w:szCs w:val="24"/>
        </w:rPr>
        <w:t xml:space="preserve"> e-PUAP: </w:t>
      </w:r>
      <w:r w:rsidR="00125270" w:rsidRPr="00A84E18">
        <w:rPr>
          <w:rFonts w:cs="Calibri"/>
          <w:iCs/>
          <w:szCs w:val="24"/>
        </w:rPr>
        <w:t>/</w:t>
      </w:r>
      <w:r w:rsidR="00887C9E" w:rsidRPr="00A84E18">
        <w:rPr>
          <w:rFonts w:cs="Calibri"/>
          <w:szCs w:val="24"/>
        </w:rPr>
        <w:t>/DIP/SkrytkaESP</w:t>
      </w:r>
      <w:r w:rsidR="005B2DAA">
        <w:rPr>
          <w:rFonts w:cs="Calibri"/>
          <w:szCs w:val="24"/>
        </w:rPr>
        <w:t>,</w:t>
      </w:r>
    </w:p>
    <w:p w14:paraId="33743892" w14:textId="77777777" w:rsidR="005C502B" w:rsidRPr="005E47AE" w:rsidRDefault="00072D04" w:rsidP="00694FF7">
      <w:pPr>
        <w:pStyle w:val="Akapitzlist"/>
        <w:numPr>
          <w:ilvl w:val="0"/>
          <w:numId w:val="74"/>
        </w:numPr>
        <w:contextualSpacing w:val="0"/>
        <w:rPr>
          <w:rFonts w:eastAsia="Calibri" w:cs="Calibri"/>
          <w:szCs w:val="24"/>
        </w:rPr>
      </w:pPr>
      <w:r w:rsidRPr="005E47AE">
        <w:rPr>
          <w:rFonts w:cs="Calibri"/>
          <w:szCs w:val="24"/>
        </w:rPr>
        <w:t>adres do e-Doręczeń: ………………………………………………………………….…….……, *</w:t>
      </w:r>
    </w:p>
    <w:p w14:paraId="675B7967" w14:textId="4813B5C1" w:rsidR="00437275" w:rsidRPr="005C502B" w:rsidRDefault="00437275" w:rsidP="00694FF7">
      <w:pPr>
        <w:pStyle w:val="Akapitzlist"/>
        <w:numPr>
          <w:ilvl w:val="0"/>
          <w:numId w:val="74"/>
        </w:numPr>
        <w:contextualSpacing w:val="0"/>
        <w:rPr>
          <w:rFonts w:eastAsia="Calibri" w:cs="Calibri"/>
          <w:szCs w:val="24"/>
        </w:rPr>
      </w:pPr>
      <w:r w:rsidRPr="005E47AE">
        <w:rPr>
          <w:rFonts w:cs="Calibri"/>
          <w:bCs/>
          <w:szCs w:val="24"/>
        </w:rPr>
        <w:t>komunikacja pisemna:</w:t>
      </w:r>
      <w:r w:rsidR="00E82E22" w:rsidRPr="005E47AE">
        <w:rPr>
          <w:rFonts w:cs="Calibri"/>
          <w:bCs/>
          <w:szCs w:val="24"/>
        </w:rPr>
        <w:t xml:space="preserve"> </w:t>
      </w:r>
      <w:r w:rsidR="005E47AE" w:rsidRPr="005E47AE">
        <w:rPr>
          <w:rFonts w:cs="Calibri"/>
          <w:bCs/>
          <w:iCs/>
          <w:szCs w:val="24"/>
        </w:rPr>
        <w:t>Dolnośląska Instytucja Pośrednicząca, ul. E. Kwiatkowskiego 4, 52-407 Wrocław</w:t>
      </w:r>
      <w:r w:rsidRPr="005C502B">
        <w:rPr>
          <w:rFonts w:cs="Calibri"/>
          <w:bCs/>
          <w:iCs/>
          <w:szCs w:val="24"/>
        </w:rPr>
        <w:t xml:space="preserve">; </w:t>
      </w:r>
    </w:p>
    <w:p w14:paraId="3B4D4740" w14:textId="77777777" w:rsidR="00437275" w:rsidRPr="005C502B" w:rsidRDefault="00437275" w:rsidP="00694FF7">
      <w:pPr>
        <w:pStyle w:val="Akapitzlist"/>
        <w:numPr>
          <w:ilvl w:val="0"/>
          <w:numId w:val="73"/>
        </w:numPr>
        <w:contextualSpacing w:val="0"/>
        <w:rPr>
          <w:rFonts w:cs="Calibri"/>
          <w:szCs w:val="24"/>
        </w:rPr>
      </w:pPr>
      <w:r w:rsidRPr="005C502B">
        <w:rPr>
          <w:rFonts w:cs="Calibri"/>
          <w:szCs w:val="24"/>
        </w:rPr>
        <w:t xml:space="preserve"> Beneficjent: </w:t>
      </w:r>
    </w:p>
    <w:p w14:paraId="07E3C619" w14:textId="18F6E7DB" w:rsidR="005C502B" w:rsidRDefault="00437275" w:rsidP="00694FF7">
      <w:pPr>
        <w:pStyle w:val="Akapitzlist"/>
        <w:numPr>
          <w:ilvl w:val="0"/>
          <w:numId w:val="75"/>
        </w:numPr>
        <w:contextualSpacing w:val="0"/>
        <w:rPr>
          <w:rFonts w:eastAsia="Calibri" w:cs="Calibri"/>
          <w:szCs w:val="24"/>
        </w:rPr>
      </w:pPr>
      <w:r w:rsidRPr="005C502B">
        <w:rPr>
          <w:rFonts w:eastAsia="Calibri" w:cs="Calibri"/>
          <w:szCs w:val="24"/>
        </w:rPr>
        <w:t xml:space="preserve">komunikacja elektroniczna </w:t>
      </w:r>
      <w:r w:rsidR="00A90DA2" w:rsidRPr="005C502B">
        <w:rPr>
          <w:rFonts w:eastAsia="Calibri" w:cs="Calibri"/>
          <w:szCs w:val="24"/>
        </w:rPr>
        <w:t>p</w:t>
      </w:r>
      <w:r w:rsidR="00CF4592" w:rsidRPr="005C502B">
        <w:rPr>
          <w:rFonts w:eastAsia="Calibri" w:cs="Calibri"/>
          <w:szCs w:val="24"/>
        </w:rPr>
        <w:t>op</w:t>
      </w:r>
      <w:r w:rsidR="00A90DA2" w:rsidRPr="005C502B">
        <w:rPr>
          <w:rFonts w:eastAsia="Calibri" w:cs="Calibri"/>
          <w:szCs w:val="24"/>
        </w:rPr>
        <w:t>rzez</w:t>
      </w:r>
      <w:r w:rsidRPr="005C502B">
        <w:rPr>
          <w:rFonts w:eastAsia="Calibri" w:cs="Calibri"/>
          <w:szCs w:val="24"/>
        </w:rPr>
        <w:t xml:space="preserve"> </w:t>
      </w:r>
      <w:r w:rsidR="00BE72FE" w:rsidRPr="005C502B">
        <w:rPr>
          <w:rFonts w:eastAsia="Calibri" w:cs="Calibri"/>
          <w:szCs w:val="24"/>
        </w:rPr>
        <w:t>CST</w:t>
      </w:r>
      <w:r w:rsidRPr="005C502B">
        <w:rPr>
          <w:rFonts w:eastAsia="Calibri" w:cs="Calibri"/>
          <w:szCs w:val="24"/>
        </w:rPr>
        <w:t>2021:</w:t>
      </w:r>
      <w:r w:rsidRPr="005C0EEE">
        <w:rPr>
          <w:rFonts w:eastAsia="Calibri" w:cs="Calibri"/>
          <w:szCs w:val="24"/>
          <w:u w:val="single"/>
        </w:rPr>
        <w:t xml:space="preserve"> </w:t>
      </w:r>
      <w:hyperlink r:id="rId20" w:history="1">
        <w:r w:rsidR="00DD4A67" w:rsidRPr="005C0EEE">
          <w:rPr>
            <w:rFonts w:eastAsia="Calibri"/>
            <w:szCs w:val="24"/>
            <w:u w:val="single"/>
          </w:rPr>
          <w:t>https://sso.cst2021.gov.pl</w:t>
        </w:r>
      </w:hyperlink>
      <w:r w:rsidR="00A90DA2" w:rsidRPr="005C502B">
        <w:rPr>
          <w:rFonts w:eastAsia="Calibri" w:cs="Calibri"/>
          <w:szCs w:val="24"/>
        </w:rPr>
        <w:t xml:space="preserve"> ,</w:t>
      </w:r>
    </w:p>
    <w:p w14:paraId="01FCDCC2" w14:textId="77777777" w:rsidR="005C502B" w:rsidRPr="005C502B" w:rsidRDefault="00A90DA2" w:rsidP="00694FF7">
      <w:pPr>
        <w:pStyle w:val="Akapitzlist"/>
        <w:numPr>
          <w:ilvl w:val="0"/>
          <w:numId w:val="75"/>
        </w:numPr>
        <w:contextualSpacing w:val="0"/>
        <w:rPr>
          <w:rFonts w:eastAsia="Calibri" w:cs="Calibri"/>
          <w:szCs w:val="24"/>
        </w:rPr>
      </w:pPr>
      <w:r w:rsidRPr="005C502B">
        <w:rPr>
          <w:rFonts w:cs="Calibri"/>
          <w:bCs/>
          <w:iCs/>
        </w:rPr>
        <w:t xml:space="preserve">komunikacja elektroniczna </w:t>
      </w:r>
      <w:r w:rsidR="00CF4592" w:rsidRPr="005C502B">
        <w:rPr>
          <w:rFonts w:cs="Calibri"/>
          <w:bCs/>
          <w:iCs/>
        </w:rPr>
        <w:t>po</w:t>
      </w:r>
      <w:r w:rsidRPr="005C502B">
        <w:rPr>
          <w:rFonts w:cs="Calibri"/>
          <w:bCs/>
          <w:iCs/>
        </w:rPr>
        <w:t>przez e-PUAP: ……………………………………</w:t>
      </w:r>
      <w:r w:rsidR="00974288" w:rsidRPr="005C502B">
        <w:rPr>
          <w:rFonts w:cs="Calibri"/>
          <w:bCs/>
          <w:iCs/>
        </w:rPr>
        <w:t>…</w:t>
      </w:r>
      <w:r w:rsidRPr="005C502B">
        <w:rPr>
          <w:rFonts w:cs="Calibri"/>
          <w:bCs/>
          <w:iCs/>
        </w:rPr>
        <w:t>…</w:t>
      </w:r>
      <w:r w:rsidR="00974288" w:rsidRPr="005C502B">
        <w:rPr>
          <w:rFonts w:cs="Calibri"/>
          <w:bCs/>
          <w:iCs/>
        </w:rPr>
        <w:t>.</w:t>
      </w:r>
      <w:r w:rsidRPr="005C502B">
        <w:rPr>
          <w:rFonts w:cs="Calibri"/>
          <w:bCs/>
          <w:iCs/>
        </w:rPr>
        <w:t>… ,</w:t>
      </w:r>
    </w:p>
    <w:p w14:paraId="778A8F1D" w14:textId="77777777" w:rsidR="005C502B" w:rsidRPr="005C502B" w:rsidRDefault="00F771A1" w:rsidP="00694FF7">
      <w:pPr>
        <w:pStyle w:val="Akapitzlist"/>
        <w:numPr>
          <w:ilvl w:val="0"/>
          <w:numId w:val="75"/>
        </w:numPr>
        <w:contextualSpacing w:val="0"/>
        <w:rPr>
          <w:rFonts w:eastAsia="Calibri" w:cs="Calibri"/>
          <w:szCs w:val="24"/>
        </w:rPr>
      </w:pPr>
      <w:r w:rsidRPr="005C502B">
        <w:rPr>
          <w:rFonts w:eastAsia="Times New Roman" w:cs="Calibri"/>
          <w:bCs/>
          <w:iCs/>
          <w:szCs w:val="24"/>
          <w:lang w:eastAsia="pl-PL"/>
        </w:rPr>
        <w:t>adres do e-Doręczeń: ………………………………………………………………….…….……, *</w:t>
      </w:r>
    </w:p>
    <w:p w14:paraId="4B7E9B39" w14:textId="0F096C40" w:rsidR="00437275" w:rsidRPr="005C502B" w:rsidRDefault="00437275" w:rsidP="00694FF7">
      <w:pPr>
        <w:pStyle w:val="Akapitzlist"/>
        <w:numPr>
          <w:ilvl w:val="0"/>
          <w:numId w:val="75"/>
        </w:numPr>
        <w:contextualSpacing w:val="0"/>
        <w:rPr>
          <w:rFonts w:eastAsia="Calibri" w:cs="Calibri"/>
          <w:szCs w:val="24"/>
        </w:rPr>
      </w:pPr>
      <w:r w:rsidRPr="005C502B">
        <w:rPr>
          <w:rFonts w:cs="Calibri"/>
          <w:bCs/>
          <w:iCs/>
        </w:rPr>
        <w:t>komunikacja pisemna:</w:t>
      </w:r>
      <w:r w:rsidR="00A90DA2" w:rsidRPr="005C502B">
        <w:rPr>
          <w:rFonts w:cs="Calibri"/>
          <w:bCs/>
          <w:iCs/>
        </w:rPr>
        <w:t>……………………………………</w:t>
      </w:r>
      <w:r w:rsidR="00096A78" w:rsidRPr="005C502B">
        <w:rPr>
          <w:rFonts w:cs="Calibri"/>
          <w:bCs/>
          <w:iCs/>
        </w:rPr>
        <w:t>…………………………...</w:t>
      </w:r>
      <w:r w:rsidR="00A90DA2" w:rsidRPr="005C502B">
        <w:rPr>
          <w:rFonts w:cs="Calibri"/>
          <w:bCs/>
          <w:iCs/>
        </w:rPr>
        <w:t>…</w:t>
      </w:r>
      <w:r w:rsidR="00974288" w:rsidRPr="005C502B">
        <w:rPr>
          <w:rFonts w:cs="Calibri"/>
          <w:bCs/>
          <w:iCs/>
        </w:rPr>
        <w:t>……...</w:t>
      </w:r>
      <w:r w:rsidR="00A90DA2" w:rsidRPr="005C502B">
        <w:rPr>
          <w:rFonts w:cs="Calibri"/>
          <w:bCs/>
          <w:iCs/>
        </w:rPr>
        <w:t>… ,</w:t>
      </w:r>
    </w:p>
    <w:p w14:paraId="57C64827" w14:textId="77777777" w:rsidR="005C502B" w:rsidRDefault="00797EF8" w:rsidP="00694FF7">
      <w:pPr>
        <w:pStyle w:val="Akapitzlist"/>
        <w:numPr>
          <w:ilvl w:val="0"/>
          <w:numId w:val="71"/>
        </w:numPr>
        <w:ind w:left="284" w:hanging="284"/>
        <w:contextualSpacing w:val="0"/>
        <w:rPr>
          <w:rFonts w:cs="Calibri"/>
          <w:szCs w:val="24"/>
        </w:rPr>
      </w:pPr>
      <w:r w:rsidRPr="00A55663">
        <w:rPr>
          <w:rFonts w:cs="Calibri"/>
          <w:szCs w:val="24"/>
        </w:rPr>
        <w:t>Strona Umowy, której adres uległ zmianie, jest zob</w:t>
      </w:r>
      <w:r w:rsidRPr="005C502B">
        <w:rPr>
          <w:rFonts w:cs="Calibri"/>
          <w:szCs w:val="24"/>
        </w:rPr>
        <w:t>ow</w:t>
      </w:r>
      <w:r w:rsidRPr="00A55663">
        <w:rPr>
          <w:rFonts w:cs="Calibri"/>
          <w:szCs w:val="24"/>
        </w:rPr>
        <w:t>iązana do powia</w:t>
      </w:r>
      <w:r w:rsidR="007F7DDC" w:rsidRPr="00A55663">
        <w:rPr>
          <w:rFonts w:cs="Calibri"/>
          <w:szCs w:val="24"/>
        </w:rPr>
        <w:t>domienia drugiej Strony Umowy o </w:t>
      </w:r>
      <w:r w:rsidRPr="00A55663">
        <w:rPr>
          <w:rFonts w:cs="Calibri"/>
          <w:szCs w:val="24"/>
        </w:rPr>
        <w:t>swoim nowym adresie w formie pisemnej w terminie do 3 dni od</w:t>
      </w:r>
      <w:r w:rsidR="00AE1B7F" w:rsidRPr="00A55663">
        <w:rPr>
          <w:rFonts w:cs="Calibri"/>
          <w:szCs w:val="24"/>
        </w:rPr>
        <w:t xml:space="preserve"> dnia dokonania zmiany adresu. </w:t>
      </w:r>
      <w:r w:rsidR="007F7DDC" w:rsidRPr="00A55663">
        <w:rPr>
          <w:rFonts w:cs="Calibri"/>
          <w:szCs w:val="24"/>
        </w:rPr>
        <w:t>W </w:t>
      </w:r>
      <w:r w:rsidRPr="00A55663">
        <w:rPr>
          <w:rFonts w:cs="Calibri"/>
          <w:szCs w:val="24"/>
        </w:rPr>
        <w:t>przypadku braku powiadomienia o</w:t>
      </w:r>
      <w:r w:rsidR="00C50B4E" w:rsidRPr="00A55663">
        <w:rPr>
          <w:rFonts w:cs="Calibri"/>
          <w:szCs w:val="24"/>
        </w:rPr>
        <w:t> </w:t>
      </w:r>
      <w:r w:rsidRPr="00A55663">
        <w:rPr>
          <w:rFonts w:cs="Calibri"/>
          <w:szCs w:val="24"/>
        </w:rPr>
        <w:t>zmianie adresu w wyznaczonym terminie, skuteczna będzie korespondencja wysłana na adres dotychczasowy.</w:t>
      </w:r>
    </w:p>
    <w:p w14:paraId="37A5982E" w14:textId="4293AC82" w:rsidR="005C502B" w:rsidRDefault="005D080F" w:rsidP="00694FF7">
      <w:pPr>
        <w:pStyle w:val="Akapitzlist"/>
        <w:numPr>
          <w:ilvl w:val="0"/>
          <w:numId w:val="71"/>
        </w:numPr>
        <w:ind w:left="284" w:hanging="284"/>
        <w:contextualSpacing w:val="0"/>
        <w:rPr>
          <w:rFonts w:cs="Calibri"/>
          <w:szCs w:val="24"/>
        </w:rPr>
      </w:pPr>
      <w:r w:rsidRPr="005C502B">
        <w:rPr>
          <w:rFonts w:cs="Calibri"/>
          <w:szCs w:val="24"/>
        </w:rPr>
        <w:t xml:space="preserve">Umowa została </w:t>
      </w:r>
      <w:r w:rsidR="00797EF8" w:rsidRPr="005C502B">
        <w:rPr>
          <w:rFonts w:cs="Calibri"/>
          <w:szCs w:val="24"/>
        </w:rPr>
        <w:t xml:space="preserve">sporządzona </w:t>
      </w:r>
      <w:r w:rsidR="008643ED" w:rsidRPr="005C502B">
        <w:rPr>
          <w:rFonts w:cs="Calibri"/>
          <w:szCs w:val="24"/>
        </w:rPr>
        <w:t>w formie elektronicznej/</w:t>
      </w:r>
      <w:r w:rsidR="00797EF8" w:rsidRPr="005C502B">
        <w:rPr>
          <w:rFonts w:cs="Calibri"/>
          <w:szCs w:val="24"/>
        </w:rPr>
        <w:t>w dwóch jednobrzmiących</w:t>
      </w:r>
      <w:r w:rsidR="00170D00">
        <w:rPr>
          <w:rFonts w:cs="Calibri"/>
          <w:szCs w:val="24"/>
        </w:rPr>
        <w:t xml:space="preserve"> </w:t>
      </w:r>
      <w:r w:rsidR="00797EF8" w:rsidRPr="005C502B">
        <w:rPr>
          <w:rFonts w:cs="Calibri"/>
          <w:szCs w:val="24"/>
        </w:rPr>
        <w:t>egzemplarzach, po jednym dla każdej ze Stron Umowy</w:t>
      </w:r>
      <w:r w:rsidR="0028749F">
        <w:rPr>
          <w:rFonts w:cs="Calibri"/>
          <w:szCs w:val="24"/>
        </w:rPr>
        <w:t xml:space="preserve"> </w:t>
      </w:r>
      <w:r w:rsidR="008643ED" w:rsidRPr="005C502B">
        <w:rPr>
          <w:rFonts w:cs="Calibri"/>
          <w:szCs w:val="24"/>
        </w:rPr>
        <w:t>*</w:t>
      </w:r>
      <w:r w:rsidR="00797EF8" w:rsidRPr="005C502B">
        <w:rPr>
          <w:rFonts w:cs="Calibri"/>
          <w:szCs w:val="24"/>
        </w:rPr>
        <w:t>.</w:t>
      </w:r>
    </w:p>
    <w:p w14:paraId="170E1ACC" w14:textId="77777777" w:rsidR="005C502B" w:rsidRDefault="00797EF8" w:rsidP="00694FF7">
      <w:pPr>
        <w:pStyle w:val="Akapitzlist"/>
        <w:numPr>
          <w:ilvl w:val="0"/>
          <w:numId w:val="71"/>
        </w:numPr>
        <w:ind w:left="284" w:hanging="284"/>
        <w:contextualSpacing w:val="0"/>
        <w:rPr>
          <w:rFonts w:cs="Calibri"/>
          <w:szCs w:val="24"/>
        </w:rPr>
      </w:pPr>
      <w:r w:rsidRPr="005C502B">
        <w:rPr>
          <w:rFonts w:cs="Calibri"/>
          <w:szCs w:val="24"/>
        </w:rPr>
        <w:t>Umowa wchodzi w życie z dniem podpisania przez obie Strony Umowy</w:t>
      </w:r>
      <w:r w:rsidR="00A54041" w:rsidRPr="005C502B">
        <w:rPr>
          <w:rFonts w:cs="Calibri"/>
          <w:szCs w:val="24"/>
        </w:rPr>
        <w:t xml:space="preserve"> i obowiązuje do dnia wykonania wszystkich obowiązków z niej wynikających, w tym także obowiązków</w:t>
      </w:r>
      <w:r w:rsidR="0009370B" w:rsidRPr="005C502B">
        <w:rPr>
          <w:rFonts w:cs="Calibri"/>
          <w:szCs w:val="24"/>
        </w:rPr>
        <w:t xml:space="preserve"> związanych z </w:t>
      </w:r>
      <w:r w:rsidR="00A54041" w:rsidRPr="005C502B">
        <w:rPr>
          <w:rFonts w:cs="Calibri"/>
          <w:szCs w:val="24"/>
        </w:rPr>
        <w:t>za</w:t>
      </w:r>
      <w:r w:rsidR="0009370B" w:rsidRPr="005C502B">
        <w:rPr>
          <w:rFonts w:cs="Calibri"/>
          <w:szCs w:val="24"/>
        </w:rPr>
        <w:t>pewnieniem</w:t>
      </w:r>
      <w:r w:rsidR="00A54041" w:rsidRPr="005C502B">
        <w:rPr>
          <w:rFonts w:cs="Calibri"/>
          <w:szCs w:val="24"/>
        </w:rPr>
        <w:t xml:space="preserve"> trwałości </w:t>
      </w:r>
      <w:r w:rsidR="00723933" w:rsidRPr="005C502B">
        <w:rPr>
          <w:rFonts w:cs="Calibri"/>
          <w:szCs w:val="24"/>
        </w:rPr>
        <w:t>P</w:t>
      </w:r>
      <w:r w:rsidR="00A54041" w:rsidRPr="005C502B">
        <w:rPr>
          <w:rFonts w:cs="Calibri"/>
          <w:szCs w:val="24"/>
        </w:rPr>
        <w:t>rojektu</w:t>
      </w:r>
      <w:r w:rsidRPr="005C502B">
        <w:rPr>
          <w:rFonts w:cs="Calibri"/>
          <w:szCs w:val="24"/>
        </w:rPr>
        <w:t>.</w:t>
      </w:r>
    </w:p>
    <w:p w14:paraId="74A4620E" w14:textId="3ED89D0F" w:rsidR="00797EF8" w:rsidRPr="005C502B" w:rsidRDefault="00797EF8" w:rsidP="00694FF7">
      <w:pPr>
        <w:pStyle w:val="Akapitzlist"/>
        <w:numPr>
          <w:ilvl w:val="0"/>
          <w:numId w:val="71"/>
        </w:numPr>
        <w:spacing w:after="120"/>
        <w:ind w:left="284" w:hanging="284"/>
        <w:contextualSpacing w:val="0"/>
        <w:rPr>
          <w:rFonts w:cs="Calibri"/>
          <w:szCs w:val="24"/>
        </w:rPr>
      </w:pPr>
      <w:r w:rsidRPr="005C502B">
        <w:rPr>
          <w:rFonts w:cs="Calibri"/>
          <w:szCs w:val="24"/>
        </w:rPr>
        <w:t>Integralną część Umowy stanowią załączniki:</w:t>
      </w:r>
    </w:p>
    <w:p w14:paraId="212E2F97" w14:textId="237BBA73" w:rsidR="00842875" w:rsidRPr="005C502B" w:rsidRDefault="00842875" w:rsidP="00694FF7">
      <w:pPr>
        <w:pStyle w:val="Akapitzlist"/>
        <w:numPr>
          <w:ilvl w:val="0"/>
          <w:numId w:val="76"/>
        </w:numPr>
        <w:contextualSpacing w:val="0"/>
        <w:rPr>
          <w:rFonts w:cs="Calibri"/>
          <w:szCs w:val="24"/>
        </w:rPr>
      </w:pPr>
      <w:r w:rsidRPr="005A4B05">
        <w:rPr>
          <w:rFonts w:cs="Calibri"/>
          <w:b/>
          <w:bCs/>
          <w:szCs w:val="24"/>
        </w:rPr>
        <w:t>Załącznik nr 1</w:t>
      </w:r>
      <w:r w:rsidRPr="005C502B">
        <w:rPr>
          <w:rFonts w:cs="Calibri"/>
          <w:szCs w:val="24"/>
        </w:rPr>
        <w:t xml:space="preserve"> </w:t>
      </w:r>
      <w:r w:rsidR="00B84532" w:rsidRPr="00A55663">
        <w:rPr>
          <w:rFonts w:cs="Calibri"/>
          <w:szCs w:val="24"/>
        </w:rPr>
        <w:t>–</w:t>
      </w:r>
      <w:r w:rsidRPr="005C502B">
        <w:rPr>
          <w:rFonts w:cs="Calibri"/>
          <w:szCs w:val="24"/>
        </w:rPr>
        <w:t xml:space="preserve"> Wniosek o dofinansowanie </w:t>
      </w:r>
      <w:r w:rsidR="007C4278" w:rsidRPr="005C502B">
        <w:rPr>
          <w:rFonts w:cs="Calibri"/>
          <w:szCs w:val="24"/>
        </w:rPr>
        <w:t>p</w:t>
      </w:r>
      <w:r w:rsidRPr="005C502B">
        <w:rPr>
          <w:rFonts w:cs="Calibri"/>
          <w:szCs w:val="24"/>
        </w:rPr>
        <w:t>rojektu</w:t>
      </w:r>
      <w:r w:rsidR="00534645" w:rsidRPr="005C502B">
        <w:rPr>
          <w:rFonts w:cs="Calibri"/>
          <w:szCs w:val="24"/>
        </w:rPr>
        <w:t>.</w:t>
      </w:r>
    </w:p>
    <w:p w14:paraId="59A0C5E8" w14:textId="1BCD2C09" w:rsidR="00F66085" w:rsidRPr="005C502B" w:rsidRDefault="00842875" w:rsidP="00694FF7">
      <w:pPr>
        <w:pStyle w:val="Akapitzlist"/>
        <w:numPr>
          <w:ilvl w:val="0"/>
          <w:numId w:val="76"/>
        </w:numPr>
        <w:contextualSpacing w:val="0"/>
        <w:rPr>
          <w:rFonts w:cs="Calibri"/>
          <w:szCs w:val="24"/>
        </w:rPr>
      </w:pPr>
      <w:bookmarkStart w:id="103" w:name="_Hlk125714045"/>
      <w:r w:rsidRPr="005A4B05">
        <w:rPr>
          <w:rFonts w:cs="Calibri"/>
          <w:b/>
          <w:bCs/>
          <w:szCs w:val="24"/>
        </w:rPr>
        <w:t>Załącznik nr 2</w:t>
      </w:r>
      <w:r w:rsidRPr="005C502B">
        <w:rPr>
          <w:rFonts w:cs="Calibri"/>
          <w:szCs w:val="24"/>
        </w:rPr>
        <w:t xml:space="preserve"> </w:t>
      </w:r>
      <w:r w:rsidR="00B84532" w:rsidRPr="00A55663">
        <w:rPr>
          <w:rFonts w:cs="Calibri"/>
          <w:szCs w:val="24"/>
        </w:rPr>
        <w:t>–</w:t>
      </w:r>
      <w:r w:rsidR="00A16F25" w:rsidRPr="00A55663">
        <w:rPr>
          <w:rFonts w:cs="Calibri"/>
          <w:szCs w:val="24"/>
        </w:rPr>
        <w:t xml:space="preserve"> </w:t>
      </w:r>
      <w:r w:rsidR="008F03DE" w:rsidRPr="005C502B">
        <w:rPr>
          <w:rFonts w:cs="Calibri"/>
          <w:szCs w:val="24"/>
        </w:rPr>
        <w:t>Dane</w:t>
      </w:r>
      <w:r w:rsidR="00D83443" w:rsidRPr="005C502B">
        <w:rPr>
          <w:rFonts w:cs="Calibri"/>
          <w:szCs w:val="24"/>
        </w:rPr>
        <w:t xml:space="preserve"> projektu</w:t>
      </w:r>
      <w:r w:rsidR="00AF76FE">
        <w:rPr>
          <w:rFonts w:cs="Calibri"/>
          <w:szCs w:val="24"/>
        </w:rPr>
        <w:t xml:space="preserve"> (wygenerowane z SL2021)</w:t>
      </w:r>
      <w:r w:rsidR="00534645" w:rsidRPr="005C502B">
        <w:rPr>
          <w:rFonts w:cs="Calibri"/>
          <w:szCs w:val="24"/>
        </w:rPr>
        <w:t>.</w:t>
      </w:r>
    </w:p>
    <w:bookmarkEnd w:id="103"/>
    <w:p w14:paraId="1E7B4241" w14:textId="707DAB1A" w:rsidR="00842875" w:rsidRPr="005C502B" w:rsidRDefault="00842875" w:rsidP="00694FF7">
      <w:pPr>
        <w:pStyle w:val="Akapitzlist"/>
        <w:numPr>
          <w:ilvl w:val="0"/>
          <w:numId w:val="76"/>
        </w:numPr>
        <w:contextualSpacing w:val="0"/>
        <w:rPr>
          <w:rFonts w:cs="Calibri"/>
          <w:szCs w:val="24"/>
        </w:rPr>
      </w:pPr>
      <w:r w:rsidRPr="005A4B05">
        <w:rPr>
          <w:rFonts w:cs="Calibri"/>
          <w:b/>
          <w:bCs/>
          <w:szCs w:val="24"/>
        </w:rPr>
        <w:t>Załącznik nr 3</w:t>
      </w:r>
      <w:r w:rsidRPr="005C502B">
        <w:rPr>
          <w:rFonts w:cs="Calibri"/>
          <w:szCs w:val="24"/>
        </w:rPr>
        <w:t xml:space="preserve"> </w:t>
      </w:r>
      <w:r w:rsidR="00B84532" w:rsidRPr="00A55663">
        <w:rPr>
          <w:rFonts w:cs="Calibri"/>
          <w:szCs w:val="24"/>
        </w:rPr>
        <w:t>–</w:t>
      </w:r>
      <w:r w:rsidRPr="005C502B">
        <w:rPr>
          <w:rFonts w:cs="Calibri"/>
          <w:szCs w:val="24"/>
        </w:rPr>
        <w:t xml:space="preserve"> Budżet projektu, w którym część dofinansowania stanowi współfinansowanie</w:t>
      </w:r>
      <w:r w:rsidR="003E5E44" w:rsidRPr="005C502B">
        <w:rPr>
          <w:rFonts w:cs="Calibri"/>
          <w:szCs w:val="24"/>
        </w:rPr>
        <w:t xml:space="preserve"> </w:t>
      </w:r>
      <w:r w:rsidRPr="005C502B">
        <w:rPr>
          <w:rFonts w:cs="Calibri"/>
          <w:szCs w:val="24"/>
        </w:rPr>
        <w:t>krajowe z budżetu państwa</w:t>
      </w:r>
      <w:r w:rsidR="00534645" w:rsidRPr="005C502B">
        <w:rPr>
          <w:rFonts w:cs="Calibri"/>
          <w:szCs w:val="24"/>
        </w:rPr>
        <w:t>.</w:t>
      </w:r>
      <w:r w:rsidRPr="005C502B">
        <w:rPr>
          <w:rFonts w:cs="Calibri"/>
          <w:szCs w:val="24"/>
        </w:rPr>
        <w:t xml:space="preserve"> *</w:t>
      </w:r>
    </w:p>
    <w:p w14:paraId="0385AAAF" w14:textId="14A149F0" w:rsidR="00842875" w:rsidRPr="005C502B" w:rsidRDefault="00842875" w:rsidP="00694FF7">
      <w:pPr>
        <w:pStyle w:val="Akapitzlist"/>
        <w:numPr>
          <w:ilvl w:val="0"/>
          <w:numId w:val="76"/>
        </w:numPr>
        <w:contextualSpacing w:val="0"/>
        <w:rPr>
          <w:rFonts w:cs="Calibri"/>
          <w:szCs w:val="24"/>
        </w:rPr>
      </w:pPr>
      <w:r w:rsidRPr="005A4B05">
        <w:rPr>
          <w:rFonts w:cs="Calibri"/>
          <w:b/>
          <w:bCs/>
          <w:szCs w:val="24"/>
        </w:rPr>
        <w:t>Załącznik nr 4</w:t>
      </w:r>
      <w:r w:rsidRPr="005C502B">
        <w:rPr>
          <w:rFonts w:cs="Calibri"/>
          <w:szCs w:val="24"/>
        </w:rPr>
        <w:t xml:space="preserve"> </w:t>
      </w:r>
      <w:r w:rsidR="00B84532" w:rsidRPr="00A55663">
        <w:rPr>
          <w:rFonts w:cs="Calibri"/>
          <w:szCs w:val="24"/>
        </w:rPr>
        <w:t>–</w:t>
      </w:r>
      <w:r w:rsidRPr="005C502B">
        <w:rPr>
          <w:rFonts w:cs="Calibri"/>
          <w:szCs w:val="24"/>
        </w:rPr>
        <w:t xml:space="preserve"> Klasyfikacja budżetowa projektu</w:t>
      </w:r>
      <w:r w:rsidR="00534645" w:rsidRPr="005C502B">
        <w:rPr>
          <w:rFonts w:cs="Calibri"/>
          <w:szCs w:val="24"/>
        </w:rPr>
        <w:t>.</w:t>
      </w:r>
    </w:p>
    <w:p w14:paraId="76C29D64" w14:textId="37BFAF6A" w:rsidR="00842875" w:rsidRPr="005C502B" w:rsidRDefault="00842875" w:rsidP="00694FF7">
      <w:pPr>
        <w:pStyle w:val="Akapitzlist"/>
        <w:numPr>
          <w:ilvl w:val="0"/>
          <w:numId w:val="76"/>
        </w:numPr>
        <w:contextualSpacing w:val="0"/>
        <w:rPr>
          <w:rFonts w:cs="Calibri"/>
          <w:szCs w:val="24"/>
        </w:rPr>
      </w:pPr>
      <w:r w:rsidRPr="005A4B05">
        <w:rPr>
          <w:rFonts w:cs="Calibri"/>
          <w:b/>
          <w:bCs/>
          <w:szCs w:val="24"/>
        </w:rPr>
        <w:t>Załącznik nr 5</w:t>
      </w:r>
      <w:r w:rsidRPr="005C502B">
        <w:rPr>
          <w:rFonts w:cs="Calibri"/>
          <w:szCs w:val="24"/>
        </w:rPr>
        <w:t xml:space="preserve"> </w:t>
      </w:r>
      <w:r w:rsidR="00B84532" w:rsidRPr="00A55663">
        <w:rPr>
          <w:rFonts w:cs="Calibri"/>
          <w:szCs w:val="24"/>
        </w:rPr>
        <w:t>–</w:t>
      </w:r>
      <w:r w:rsidRPr="005C502B">
        <w:rPr>
          <w:rFonts w:cs="Calibri"/>
          <w:szCs w:val="24"/>
        </w:rPr>
        <w:t xml:space="preserve"> Harmonogram płatności</w:t>
      </w:r>
      <w:r w:rsidR="00534645" w:rsidRPr="005C502B">
        <w:rPr>
          <w:rFonts w:cs="Calibri"/>
          <w:szCs w:val="24"/>
        </w:rPr>
        <w:t>.</w:t>
      </w:r>
    </w:p>
    <w:p w14:paraId="4F8C15F0" w14:textId="2B9A22C8" w:rsidR="00842875" w:rsidRPr="005C502B" w:rsidRDefault="00842875" w:rsidP="00694FF7">
      <w:pPr>
        <w:pStyle w:val="Akapitzlist"/>
        <w:numPr>
          <w:ilvl w:val="0"/>
          <w:numId w:val="76"/>
        </w:numPr>
        <w:contextualSpacing w:val="0"/>
        <w:rPr>
          <w:rFonts w:cs="Calibri"/>
          <w:szCs w:val="24"/>
        </w:rPr>
      </w:pPr>
      <w:r w:rsidRPr="005A4B05">
        <w:rPr>
          <w:rFonts w:cs="Calibri"/>
          <w:b/>
          <w:bCs/>
          <w:szCs w:val="24"/>
        </w:rPr>
        <w:lastRenderedPageBreak/>
        <w:t>Załącznik nr 6</w:t>
      </w:r>
      <w:r w:rsidRPr="005C502B">
        <w:rPr>
          <w:rFonts w:cs="Calibri"/>
          <w:szCs w:val="24"/>
        </w:rPr>
        <w:t xml:space="preserve"> </w:t>
      </w:r>
      <w:r w:rsidR="00B84532" w:rsidRPr="00A55663">
        <w:rPr>
          <w:rFonts w:cs="Calibri"/>
          <w:szCs w:val="24"/>
        </w:rPr>
        <w:t>–</w:t>
      </w:r>
      <w:r w:rsidRPr="005C502B">
        <w:rPr>
          <w:rFonts w:cs="Calibri"/>
          <w:szCs w:val="24"/>
        </w:rPr>
        <w:t xml:space="preserve"> Harmonogram uzyskiwania decyzji/pozwoleń</w:t>
      </w:r>
      <w:r w:rsidR="00534645" w:rsidRPr="005C502B">
        <w:rPr>
          <w:rFonts w:cs="Calibri"/>
          <w:szCs w:val="24"/>
        </w:rPr>
        <w:t>.</w:t>
      </w:r>
      <w:r w:rsidRPr="005C502B">
        <w:rPr>
          <w:rFonts w:cs="Calibri"/>
          <w:szCs w:val="24"/>
        </w:rPr>
        <w:t xml:space="preserve"> *</w:t>
      </w:r>
    </w:p>
    <w:p w14:paraId="60D82427" w14:textId="38C1963A" w:rsidR="00842875" w:rsidRPr="005C502B" w:rsidRDefault="00C77025" w:rsidP="00694FF7">
      <w:pPr>
        <w:pStyle w:val="Akapitzlist"/>
        <w:numPr>
          <w:ilvl w:val="0"/>
          <w:numId w:val="76"/>
        </w:numPr>
        <w:contextualSpacing w:val="0"/>
        <w:rPr>
          <w:rFonts w:cs="Calibri"/>
          <w:szCs w:val="24"/>
        </w:rPr>
      </w:pPr>
      <w:r w:rsidRPr="005A4B05">
        <w:rPr>
          <w:rFonts w:cs="Calibri"/>
          <w:b/>
          <w:bCs/>
          <w:szCs w:val="24"/>
        </w:rPr>
        <w:t xml:space="preserve">Załącznik nr 7 </w:t>
      </w:r>
      <w:r w:rsidR="00B84532" w:rsidRPr="00A55663">
        <w:rPr>
          <w:rFonts w:cs="Calibri"/>
          <w:szCs w:val="24"/>
        </w:rPr>
        <w:t>–</w:t>
      </w:r>
      <w:r w:rsidRPr="005C502B">
        <w:rPr>
          <w:rFonts w:cs="Calibri"/>
          <w:szCs w:val="24"/>
        </w:rPr>
        <w:t xml:space="preserve"> Harmonogram </w:t>
      </w:r>
      <w:r w:rsidR="002E387E" w:rsidRPr="005C502B">
        <w:rPr>
          <w:rFonts w:cs="Calibri"/>
          <w:szCs w:val="24"/>
        </w:rPr>
        <w:t xml:space="preserve">planowanych do przeprowadzenia </w:t>
      </w:r>
      <w:r w:rsidRPr="005C502B">
        <w:rPr>
          <w:rFonts w:cs="Calibri"/>
          <w:szCs w:val="24"/>
        </w:rPr>
        <w:t xml:space="preserve">zamówień dla </w:t>
      </w:r>
      <w:r w:rsidR="007C4278" w:rsidRPr="005C502B">
        <w:rPr>
          <w:rFonts w:cs="Calibri"/>
          <w:szCs w:val="24"/>
        </w:rPr>
        <w:t>p</w:t>
      </w:r>
      <w:r w:rsidRPr="005C502B">
        <w:rPr>
          <w:rFonts w:cs="Calibri"/>
          <w:szCs w:val="24"/>
        </w:rPr>
        <w:t>rojektu</w:t>
      </w:r>
      <w:r w:rsidR="00534645" w:rsidRPr="005C502B">
        <w:rPr>
          <w:rFonts w:cs="Calibri"/>
          <w:szCs w:val="24"/>
        </w:rPr>
        <w:t>.</w:t>
      </w:r>
    </w:p>
    <w:p w14:paraId="0B545C48" w14:textId="70793820" w:rsidR="00005910" w:rsidRPr="005C502B" w:rsidRDefault="00C77025" w:rsidP="00694FF7">
      <w:pPr>
        <w:pStyle w:val="Akapitzlist"/>
        <w:numPr>
          <w:ilvl w:val="0"/>
          <w:numId w:val="76"/>
        </w:numPr>
        <w:contextualSpacing w:val="0"/>
        <w:rPr>
          <w:rFonts w:cs="Calibri"/>
          <w:szCs w:val="24"/>
        </w:rPr>
      </w:pPr>
      <w:r w:rsidRPr="005A4B05">
        <w:rPr>
          <w:rFonts w:cs="Calibri"/>
          <w:b/>
          <w:bCs/>
          <w:szCs w:val="24"/>
        </w:rPr>
        <w:t>Załącznik nr 8</w:t>
      </w:r>
      <w:r w:rsidRPr="005C502B">
        <w:rPr>
          <w:rFonts w:cs="Calibri"/>
          <w:szCs w:val="24"/>
        </w:rPr>
        <w:t xml:space="preserve"> </w:t>
      </w:r>
      <w:r w:rsidR="00B84532" w:rsidRPr="00A55663">
        <w:rPr>
          <w:rFonts w:cs="Calibri"/>
          <w:szCs w:val="24"/>
        </w:rPr>
        <w:t>–</w:t>
      </w:r>
      <w:r w:rsidRPr="005C502B">
        <w:rPr>
          <w:rFonts w:cs="Calibri"/>
          <w:szCs w:val="24"/>
        </w:rPr>
        <w:t xml:space="preserve"> </w:t>
      </w:r>
      <w:r w:rsidR="00CF58ED" w:rsidRPr="005C502B">
        <w:rPr>
          <w:rFonts w:cs="Calibri"/>
          <w:szCs w:val="24"/>
        </w:rPr>
        <w:t>Oświadczenie Beneficjenta o kwalifikowalności VAT</w:t>
      </w:r>
      <w:r w:rsidR="00534645" w:rsidRPr="005C502B">
        <w:rPr>
          <w:rFonts w:cs="Calibri"/>
          <w:szCs w:val="24"/>
        </w:rPr>
        <w:t>.</w:t>
      </w:r>
      <w:r w:rsidR="00CF58ED" w:rsidRPr="005C502B">
        <w:rPr>
          <w:rFonts w:cs="Calibri"/>
          <w:szCs w:val="24"/>
        </w:rPr>
        <w:t xml:space="preserve"> *</w:t>
      </w:r>
    </w:p>
    <w:p w14:paraId="48B345C7" w14:textId="795015E0" w:rsidR="00CF58ED" w:rsidRPr="005C502B" w:rsidRDefault="00CF58ED" w:rsidP="00694FF7">
      <w:pPr>
        <w:pStyle w:val="Akapitzlist"/>
        <w:numPr>
          <w:ilvl w:val="0"/>
          <w:numId w:val="76"/>
        </w:numPr>
        <w:contextualSpacing w:val="0"/>
        <w:rPr>
          <w:rFonts w:cs="Calibri"/>
          <w:szCs w:val="24"/>
        </w:rPr>
      </w:pPr>
      <w:r w:rsidRPr="005A4B05">
        <w:rPr>
          <w:rFonts w:cs="Calibri"/>
          <w:b/>
          <w:bCs/>
          <w:szCs w:val="24"/>
        </w:rPr>
        <w:t>Załącznik nr 9</w:t>
      </w:r>
      <w:r w:rsidRPr="005C502B">
        <w:rPr>
          <w:rFonts w:cs="Calibri"/>
          <w:szCs w:val="24"/>
        </w:rPr>
        <w:t xml:space="preserve"> </w:t>
      </w:r>
      <w:r w:rsidR="00B84532" w:rsidRPr="00A55663">
        <w:rPr>
          <w:rFonts w:cs="Calibri"/>
          <w:szCs w:val="24"/>
        </w:rPr>
        <w:t>–</w:t>
      </w:r>
      <w:r w:rsidRPr="005C502B">
        <w:rPr>
          <w:rFonts w:cs="Calibri"/>
          <w:szCs w:val="24"/>
        </w:rPr>
        <w:t xml:space="preserve"> </w:t>
      </w:r>
      <w:r w:rsidRPr="005C502B">
        <w:rPr>
          <w:rFonts w:cs="Calibri"/>
          <w:szCs w:val="24"/>
        </w:rPr>
        <w:t>Oświadczenie Partnera/Podmiotu upoważnionego do ponoszenia wydatków</w:t>
      </w:r>
      <w:r w:rsidR="00F66085" w:rsidRPr="005C502B">
        <w:rPr>
          <w:rFonts w:cs="Calibri"/>
          <w:szCs w:val="24"/>
        </w:rPr>
        <w:t xml:space="preserve"> </w:t>
      </w:r>
      <w:r w:rsidRPr="005C502B">
        <w:rPr>
          <w:rFonts w:cs="Calibri"/>
          <w:szCs w:val="24"/>
        </w:rPr>
        <w:t>o</w:t>
      </w:r>
      <w:r w:rsidR="00511C15" w:rsidRPr="005C502B">
        <w:rPr>
          <w:rFonts w:cs="Calibri"/>
          <w:szCs w:val="24"/>
        </w:rPr>
        <w:t> </w:t>
      </w:r>
      <w:r w:rsidRPr="005C502B">
        <w:rPr>
          <w:rFonts w:cs="Calibri"/>
          <w:szCs w:val="24"/>
        </w:rPr>
        <w:t>kwalifikowalności VAT</w:t>
      </w:r>
      <w:r w:rsidR="00534645" w:rsidRPr="005C502B">
        <w:rPr>
          <w:rFonts w:cs="Calibri"/>
          <w:szCs w:val="24"/>
        </w:rPr>
        <w:t>.</w:t>
      </w:r>
      <w:r w:rsidR="00E12CF0" w:rsidRPr="005C502B">
        <w:rPr>
          <w:rFonts w:cs="Calibri"/>
          <w:szCs w:val="24"/>
        </w:rPr>
        <w:t xml:space="preserve"> *</w:t>
      </w:r>
    </w:p>
    <w:p w14:paraId="19CDD461" w14:textId="2D5F26AF" w:rsidR="00CF58ED" w:rsidRPr="005C502B" w:rsidRDefault="00CF58ED" w:rsidP="00694FF7">
      <w:pPr>
        <w:pStyle w:val="Akapitzlist"/>
        <w:numPr>
          <w:ilvl w:val="0"/>
          <w:numId w:val="76"/>
        </w:numPr>
        <w:contextualSpacing w:val="0"/>
        <w:rPr>
          <w:rFonts w:cs="Calibri"/>
          <w:szCs w:val="24"/>
        </w:rPr>
      </w:pPr>
      <w:r w:rsidRPr="005A4B05">
        <w:rPr>
          <w:rFonts w:cs="Calibri"/>
          <w:b/>
          <w:bCs/>
          <w:szCs w:val="24"/>
        </w:rPr>
        <w:t>Załącznik nr 10</w:t>
      </w:r>
      <w:r w:rsidRPr="005C502B">
        <w:rPr>
          <w:rFonts w:cs="Calibri"/>
          <w:szCs w:val="24"/>
        </w:rPr>
        <w:t xml:space="preserve"> </w:t>
      </w:r>
      <w:r w:rsidR="00B84532" w:rsidRPr="00A55663">
        <w:rPr>
          <w:rFonts w:cs="Calibri"/>
          <w:szCs w:val="24"/>
        </w:rPr>
        <w:t>–</w:t>
      </w:r>
      <w:r w:rsidRPr="005C502B">
        <w:rPr>
          <w:rFonts w:cs="Calibri"/>
          <w:szCs w:val="24"/>
        </w:rPr>
        <w:t xml:space="preserve"> Dokumentowanie wydatków w ramach projektu</w:t>
      </w:r>
      <w:r w:rsidR="00534645" w:rsidRPr="005C502B">
        <w:rPr>
          <w:rFonts w:cs="Calibri"/>
          <w:szCs w:val="24"/>
        </w:rPr>
        <w:t>.</w:t>
      </w:r>
    </w:p>
    <w:p w14:paraId="29E882B6" w14:textId="2F4B172F" w:rsidR="00764CFB" w:rsidRPr="005C502B" w:rsidRDefault="00CF58ED" w:rsidP="00694FF7">
      <w:pPr>
        <w:pStyle w:val="Akapitzlist"/>
        <w:numPr>
          <w:ilvl w:val="0"/>
          <w:numId w:val="76"/>
        </w:numPr>
        <w:contextualSpacing w:val="0"/>
        <w:rPr>
          <w:rFonts w:cs="Calibri"/>
          <w:szCs w:val="24"/>
        </w:rPr>
      </w:pPr>
      <w:r w:rsidRPr="005A4B05">
        <w:rPr>
          <w:rFonts w:cs="Calibri"/>
          <w:b/>
          <w:bCs/>
          <w:szCs w:val="24"/>
        </w:rPr>
        <w:t>Załącznik nr 11</w:t>
      </w:r>
      <w:r w:rsidRPr="005C502B">
        <w:rPr>
          <w:rFonts w:cs="Calibri"/>
          <w:szCs w:val="24"/>
        </w:rPr>
        <w:t xml:space="preserve"> </w:t>
      </w:r>
      <w:r w:rsidR="00B84532" w:rsidRPr="00A55663">
        <w:rPr>
          <w:rFonts w:cs="Calibri"/>
          <w:szCs w:val="24"/>
        </w:rPr>
        <w:t>–</w:t>
      </w:r>
      <w:r w:rsidR="00A34EC2" w:rsidRPr="00A55663">
        <w:rPr>
          <w:rFonts w:cs="Calibri"/>
          <w:szCs w:val="24"/>
        </w:rPr>
        <w:t xml:space="preserve"> </w:t>
      </w:r>
      <w:r w:rsidR="0078406F" w:rsidRPr="005C502B">
        <w:rPr>
          <w:rFonts w:cs="Calibri"/>
          <w:szCs w:val="24"/>
        </w:rPr>
        <w:t xml:space="preserve">Wyciąg z zapisów </w:t>
      </w:r>
      <w:r w:rsidR="00994ACF" w:rsidRPr="005C502B">
        <w:rPr>
          <w:rFonts w:cs="Calibri"/>
          <w:szCs w:val="24"/>
        </w:rPr>
        <w:t>„</w:t>
      </w:r>
      <w:r w:rsidR="0078406F" w:rsidRPr="005C502B">
        <w:rPr>
          <w:rFonts w:cs="Calibri"/>
          <w:szCs w:val="24"/>
        </w:rPr>
        <w:t>Podręcznika wnioskodawcy i beneficjenta Funduszy Europejskich na lata 2021</w:t>
      </w:r>
      <w:r w:rsidR="005A6C9E" w:rsidRPr="005C502B">
        <w:rPr>
          <w:rFonts w:cs="Calibri"/>
          <w:szCs w:val="24"/>
        </w:rPr>
        <w:t>–</w:t>
      </w:r>
      <w:r w:rsidR="0078406F" w:rsidRPr="005C502B">
        <w:rPr>
          <w:rFonts w:cs="Calibri"/>
          <w:szCs w:val="24"/>
        </w:rPr>
        <w:t>2027 w zakresie informacji i promocji</w:t>
      </w:r>
      <w:r w:rsidR="00575FD5">
        <w:rPr>
          <w:rFonts w:cs="Calibri"/>
          <w:szCs w:val="24"/>
        </w:rPr>
        <w:t>”</w:t>
      </w:r>
      <w:r w:rsidR="00534645" w:rsidRPr="005C502B">
        <w:rPr>
          <w:rFonts w:cs="Calibri"/>
          <w:szCs w:val="24"/>
        </w:rPr>
        <w:t>.</w:t>
      </w:r>
    </w:p>
    <w:p w14:paraId="1AFC0333" w14:textId="21ED6F01" w:rsidR="0078406F" w:rsidRPr="005C502B" w:rsidRDefault="0078406F" w:rsidP="00694FF7">
      <w:pPr>
        <w:pStyle w:val="Akapitzlist"/>
        <w:numPr>
          <w:ilvl w:val="0"/>
          <w:numId w:val="76"/>
        </w:numPr>
        <w:contextualSpacing w:val="0"/>
        <w:rPr>
          <w:rFonts w:cs="Calibri"/>
          <w:szCs w:val="24"/>
        </w:rPr>
      </w:pPr>
      <w:r w:rsidRPr="005A4B05">
        <w:rPr>
          <w:rFonts w:cs="Calibri"/>
          <w:b/>
          <w:bCs/>
          <w:szCs w:val="24"/>
        </w:rPr>
        <w:t>Załącznik nr 12</w:t>
      </w:r>
      <w:r w:rsidRPr="005C502B">
        <w:rPr>
          <w:rFonts w:cs="Calibri"/>
          <w:szCs w:val="24"/>
        </w:rPr>
        <w:t xml:space="preserve"> –</w:t>
      </w:r>
      <w:r w:rsidRPr="00A55663">
        <w:rPr>
          <w:rFonts w:cs="Calibri"/>
          <w:szCs w:val="24"/>
        </w:rPr>
        <w:t xml:space="preserve"> </w:t>
      </w:r>
      <w:r w:rsidRPr="005C502B">
        <w:rPr>
          <w:rFonts w:cs="Calibri"/>
          <w:szCs w:val="24"/>
        </w:rPr>
        <w:t>Wykaz pomniejszenia wartości dofinansowania Projektu w zakresie obowiązków komunikacyjnych beneficjentów FE.</w:t>
      </w:r>
    </w:p>
    <w:p w14:paraId="778C501D" w14:textId="149FA39D" w:rsidR="00267444" w:rsidRPr="005C502B" w:rsidRDefault="00CF58ED" w:rsidP="00694FF7">
      <w:pPr>
        <w:pStyle w:val="Akapitzlist"/>
        <w:numPr>
          <w:ilvl w:val="0"/>
          <w:numId w:val="76"/>
        </w:numPr>
        <w:contextualSpacing w:val="0"/>
        <w:rPr>
          <w:rFonts w:cs="Calibri"/>
          <w:szCs w:val="24"/>
        </w:rPr>
      </w:pPr>
      <w:r w:rsidRPr="00214346">
        <w:rPr>
          <w:rFonts w:cs="Calibri"/>
          <w:b/>
          <w:bCs/>
          <w:szCs w:val="24"/>
        </w:rPr>
        <w:t>Załącznik nr ….</w:t>
      </w:r>
      <w:r w:rsidRPr="005A4B05">
        <w:rPr>
          <w:vertAlign w:val="superscript"/>
        </w:rPr>
        <w:footnoteReference w:id="21"/>
      </w:r>
      <w:r w:rsidRPr="005A4B05">
        <w:rPr>
          <w:rFonts w:cs="Calibri"/>
          <w:szCs w:val="24"/>
          <w:vertAlign w:val="superscript"/>
        </w:rPr>
        <w:t xml:space="preserve"> </w:t>
      </w:r>
      <w:r w:rsidR="00B84532" w:rsidRPr="00A55663">
        <w:rPr>
          <w:rFonts w:cs="Calibri"/>
          <w:szCs w:val="24"/>
        </w:rPr>
        <w:t>–</w:t>
      </w:r>
      <w:r w:rsidRPr="005C502B">
        <w:rPr>
          <w:rFonts w:cs="Calibri"/>
          <w:szCs w:val="24"/>
        </w:rPr>
        <w:t xml:space="preserve"> ………………………………………………………</w:t>
      </w:r>
      <w:r w:rsidR="003077D0" w:rsidRPr="005C502B">
        <w:rPr>
          <w:rFonts w:cs="Calibri"/>
          <w:szCs w:val="24"/>
        </w:rPr>
        <w:t xml:space="preserve"> </w:t>
      </w:r>
      <w:r w:rsidR="003077D0" w:rsidRPr="005C502B">
        <w:rPr>
          <w:rFonts w:cs="Calibri"/>
          <w:szCs w:val="24"/>
        </w:rPr>
        <w:t>*</w:t>
      </w:r>
    </w:p>
    <w:p w14:paraId="6D5B5525" w14:textId="676C3983" w:rsidR="008C125B" w:rsidRPr="00A55663" w:rsidRDefault="00BF19FF" w:rsidP="00A55663">
      <w:pPr>
        <w:tabs>
          <w:tab w:val="num" w:pos="-2160"/>
        </w:tabs>
        <w:ind w:left="0" w:firstLine="0"/>
        <w:jc w:val="center"/>
        <w:rPr>
          <w:rFonts w:cs="Calibri"/>
          <w:b/>
          <w:bCs/>
          <w:szCs w:val="24"/>
        </w:rPr>
      </w:pPr>
      <w:r w:rsidRPr="00A55663">
        <w:rPr>
          <w:rFonts w:cs="Calibri"/>
          <w:b/>
          <w:bCs/>
          <w:szCs w:val="24"/>
        </w:rPr>
        <w:tab/>
      </w:r>
    </w:p>
    <w:sectPr w:rsidR="008C125B" w:rsidRPr="00A55663" w:rsidSect="00A067B0">
      <w:headerReference w:type="default" r:id="rId21"/>
      <w:endnotePr>
        <w:numFmt w:val="chicago"/>
      </w:endnotePr>
      <w:pgSz w:w="11906" w:h="16838" w:code="9"/>
      <w:pgMar w:top="964" w:right="1134"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DB7F9" w14:textId="77777777" w:rsidR="00DA7A10" w:rsidRDefault="00DA7A10" w:rsidP="00892718">
      <w:pPr>
        <w:spacing w:after="0" w:line="240" w:lineRule="auto"/>
      </w:pPr>
      <w:r>
        <w:separator/>
      </w:r>
    </w:p>
    <w:p w14:paraId="4397ACF0" w14:textId="77777777" w:rsidR="00DA7A10" w:rsidRDefault="00DA7A10"/>
  </w:endnote>
  <w:endnote w:type="continuationSeparator" w:id="0">
    <w:p w14:paraId="1CB0A265" w14:textId="77777777" w:rsidR="00DA7A10" w:rsidRDefault="00DA7A10" w:rsidP="00892718">
      <w:pPr>
        <w:spacing w:after="0" w:line="240" w:lineRule="auto"/>
      </w:pPr>
      <w:r>
        <w:continuationSeparator/>
      </w:r>
    </w:p>
    <w:p w14:paraId="3F52CAC4" w14:textId="77777777" w:rsidR="00DA7A10" w:rsidRDefault="00DA7A10"/>
  </w:endnote>
  <w:endnote w:type="continuationNotice" w:id="1">
    <w:p w14:paraId="4C8A74D2" w14:textId="77777777" w:rsidR="00DA7A10" w:rsidRDefault="00DA7A10">
      <w:pPr>
        <w:spacing w:before="0" w:after="0" w:line="240" w:lineRule="auto"/>
      </w:pPr>
    </w:p>
    <w:p w14:paraId="76B07C6B" w14:textId="77777777" w:rsidR="00DA7A10" w:rsidRDefault="00DA7A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Calibri"/>
      </w:rPr>
      <w:id w:val="-1287197196"/>
      <w:docPartObj>
        <w:docPartGallery w:val="Page Numbers (Bottom of Page)"/>
        <w:docPartUnique/>
      </w:docPartObj>
    </w:sdtPr>
    <w:sdtEndPr>
      <w:rPr>
        <w:sz w:val="18"/>
        <w:szCs w:val="24"/>
      </w:rPr>
    </w:sdtEndPr>
    <w:sdtContent>
      <w:p w14:paraId="1F7E67DF" w14:textId="60B10193" w:rsidR="005E4DA8" w:rsidRPr="007360BB" w:rsidRDefault="006668FB" w:rsidP="006668FB">
        <w:pPr>
          <w:pStyle w:val="Stopka"/>
          <w:tabs>
            <w:tab w:val="left" w:pos="2190"/>
            <w:tab w:val="right" w:pos="9638"/>
          </w:tabs>
          <w:rPr>
            <w:rFonts w:cs="Calibri"/>
            <w:sz w:val="18"/>
            <w:szCs w:val="24"/>
          </w:rPr>
        </w:pPr>
        <w:r>
          <w:rPr>
            <w:rFonts w:cs="Calibri"/>
          </w:rPr>
          <w:tab/>
        </w:r>
        <w:r>
          <w:rPr>
            <w:rFonts w:cs="Calibri"/>
          </w:rPr>
          <w:tab/>
        </w:r>
        <w:r>
          <w:rPr>
            <w:rFonts w:cs="Calibri"/>
          </w:rPr>
          <w:tab/>
        </w:r>
        <w:r>
          <w:rPr>
            <w:rFonts w:cs="Calibri"/>
          </w:rPr>
          <w:tab/>
        </w:r>
        <w:r w:rsidR="005E4DA8" w:rsidRPr="007360BB">
          <w:rPr>
            <w:rFonts w:cs="Calibri"/>
            <w:sz w:val="18"/>
            <w:szCs w:val="24"/>
          </w:rPr>
          <w:fldChar w:fldCharType="begin"/>
        </w:r>
        <w:r w:rsidR="005E4DA8" w:rsidRPr="007360BB">
          <w:rPr>
            <w:rFonts w:cs="Calibri"/>
            <w:sz w:val="18"/>
            <w:szCs w:val="24"/>
          </w:rPr>
          <w:instrText>PAGE   \* MERGEFORMAT</w:instrText>
        </w:r>
        <w:r w:rsidR="005E4DA8" w:rsidRPr="007360BB">
          <w:rPr>
            <w:rFonts w:cs="Calibri"/>
            <w:sz w:val="18"/>
            <w:szCs w:val="24"/>
          </w:rPr>
          <w:fldChar w:fldCharType="separate"/>
        </w:r>
        <w:r w:rsidR="00B63D18">
          <w:rPr>
            <w:rFonts w:cs="Calibri"/>
            <w:noProof/>
            <w:sz w:val="18"/>
            <w:szCs w:val="24"/>
          </w:rPr>
          <w:t>21</w:t>
        </w:r>
        <w:r w:rsidR="005E4DA8" w:rsidRPr="007360BB">
          <w:rPr>
            <w:rFonts w:cs="Calibri"/>
            <w:sz w:val="18"/>
            <w:szCs w:val="24"/>
          </w:rPr>
          <w:fldChar w:fldCharType="end"/>
        </w:r>
      </w:p>
    </w:sdtContent>
  </w:sdt>
  <w:p w14:paraId="4F63A1F3" w14:textId="361C8DD8" w:rsidR="005E4DA8" w:rsidRPr="007360BB" w:rsidRDefault="005E4DA8" w:rsidP="00143C43">
    <w:pPr>
      <w:pStyle w:val="Stopka"/>
      <w:jc w:val="center"/>
      <w:rPr>
        <w:rFonts w:cs="Calibri"/>
        <w:sz w:val="16"/>
      </w:rPr>
    </w:pPr>
    <w:bookmarkStart w:id="2" w:name="_Hlk176875314"/>
    <w:bookmarkStart w:id="3" w:name="_Hlk176875315"/>
    <w:bookmarkStart w:id="4" w:name="_Hlk176875401"/>
    <w:bookmarkStart w:id="5" w:name="_Hlk176875402"/>
    <w:bookmarkStart w:id="6" w:name="_Hlk176875403"/>
    <w:bookmarkStart w:id="7" w:name="_Hlk176875404"/>
    <w:r w:rsidRPr="007360BB">
      <w:rPr>
        <w:rFonts w:cs="Calibri"/>
        <w:sz w:val="16"/>
      </w:rPr>
      <w:t>v.</w:t>
    </w:r>
    <w:r w:rsidR="00FD567B">
      <w:rPr>
        <w:rFonts w:cs="Calibri"/>
        <w:sz w:val="16"/>
      </w:rPr>
      <w:t>2</w:t>
    </w:r>
    <w:bookmarkEnd w:id="2"/>
    <w:bookmarkEnd w:id="3"/>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5657420"/>
      <w:docPartObj>
        <w:docPartGallery w:val="Page Numbers (Bottom of Page)"/>
        <w:docPartUnique/>
      </w:docPartObj>
    </w:sdtPr>
    <w:sdtEndPr/>
    <w:sdtContent>
      <w:p w14:paraId="5142DDCC" w14:textId="77777777" w:rsidR="00E169F6" w:rsidRDefault="00E169F6">
        <w:pPr>
          <w:pStyle w:val="Stopka"/>
          <w:jc w:val="right"/>
          <w:rPr>
            <w:sz w:val="18"/>
            <w:szCs w:val="16"/>
          </w:rPr>
        </w:pPr>
        <w:r w:rsidRPr="00E169F6">
          <w:rPr>
            <w:sz w:val="18"/>
            <w:szCs w:val="16"/>
          </w:rPr>
          <w:fldChar w:fldCharType="begin"/>
        </w:r>
        <w:r w:rsidRPr="00E169F6">
          <w:rPr>
            <w:sz w:val="18"/>
            <w:szCs w:val="16"/>
          </w:rPr>
          <w:instrText>PAGE   \* MERGEFORMAT</w:instrText>
        </w:r>
        <w:r w:rsidRPr="00E169F6">
          <w:rPr>
            <w:sz w:val="18"/>
            <w:szCs w:val="16"/>
          </w:rPr>
          <w:fldChar w:fldCharType="separate"/>
        </w:r>
        <w:r w:rsidRPr="00E169F6">
          <w:rPr>
            <w:sz w:val="18"/>
            <w:szCs w:val="16"/>
          </w:rPr>
          <w:t>2</w:t>
        </w:r>
        <w:r w:rsidRPr="00E169F6">
          <w:rPr>
            <w:sz w:val="18"/>
            <w:szCs w:val="16"/>
          </w:rPr>
          <w:fldChar w:fldCharType="end"/>
        </w:r>
      </w:p>
      <w:p w14:paraId="127D5767" w14:textId="2B38737A" w:rsidR="00E169F6" w:rsidRPr="00E169F6" w:rsidRDefault="00E169F6" w:rsidP="00E169F6">
        <w:pPr>
          <w:pStyle w:val="Stopka"/>
          <w:jc w:val="center"/>
          <w:rPr>
            <w:sz w:val="18"/>
            <w:szCs w:val="16"/>
          </w:rPr>
        </w:pPr>
        <w:r w:rsidRPr="00E169F6">
          <w:rPr>
            <w:sz w:val="18"/>
            <w:szCs w:val="16"/>
          </w:rPr>
          <w:t>v.2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F0FCA" w14:textId="77777777" w:rsidR="00DA7A10" w:rsidRDefault="00DA7A10" w:rsidP="00EC0444">
      <w:pPr>
        <w:spacing w:after="0" w:line="240" w:lineRule="auto"/>
      </w:pPr>
      <w:r>
        <w:separator/>
      </w:r>
    </w:p>
  </w:footnote>
  <w:footnote w:type="continuationSeparator" w:id="0">
    <w:p w14:paraId="6B49B2F0" w14:textId="77777777" w:rsidR="00DA7A10" w:rsidRDefault="00DA7A10" w:rsidP="00892718">
      <w:pPr>
        <w:spacing w:after="0" w:line="240" w:lineRule="auto"/>
      </w:pPr>
      <w:r>
        <w:continuationSeparator/>
      </w:r>
    </w:p>
    <w:p w14:paraId="0562915C" w14:textId="77777777" w:rsidR="00DA7A10" w:rsidRDefault="00DA7A10"/>
  </w:footnote>
  <w:footnote w:type="continuationNotice" w:id="1">
    <w:p w14:paraId="102E73A9" w14:textId="77777777" w:rsidR="00DA7A10" w:rsidRDefault="00DA7A10">
      <w:pPr>
        <w:spacing w:before="0" w:after="0" w:line="240" w:lineRule="auto"/>
      </w:pPr>
    </w:p>
    <w:p w14:paraId="6117E10D" w14:textId="77777777" w:rsidR="00DA7A10" w:rsidRDefault="00DA7A10"/>
  </w:footnote>
  <w:footnote w:id="2">
    <w:p w14:paraId="15E90ED9" w14:textId="427D1CBC" w:rsidR="005E4DA8" w:rsidRPr="009B6046" w:rsidRDefault="005E4DA8" w:rsidP="000A480C">
      <w:pPr>
        <w:pStyle w:val="Tekstprzypisudolnego"/>
        <w:widowControl w:val="0"/>
        <w:spacing w:after="40" w:line="259" w:lineRule="auto"/>
        <w:jc w:val="both"/>
        <w:rPr>
          <w:rFonts w:ascii="Calibri" w:hAnsi="Calibri" w:cs="Calibri"/>
          <w:sz w:val="18"/>
          <w:szCs w:val="18"/>
        </w:rPr>
      </w:pPr>
      <w:r w:rsidRPr="009B6046">
        <w:rPr>
          <w:rFonts w:ascii="Calibri" w:hAnsi="Calibri" w:cs="Calibri"/>
          <w:sz w:val="18"/>
          <w:szCs w:val="18"/>
        </w:rPr>
        <w:t xml:space="preserve">* </w:t>
      </w:r>
      <w:r w:rsidRPr="009B6046">
        <w:rPr>
          <w:rFonts w:ascii="Calibri" w:hAnsi="Calibri" w:cs="Calibri"/>
          <w:bCs/>
          <w:sz w:val="18"/>
          <w:szCs w:val="18"/>
        </w:rPr>
        <w:t>Należy skreślić jeżeli nie dotyczy – zasada odnosi się do całej treści umowy</w:t>
      </w:r>
      <w:r w:rsidRPr="009B6046">
        <w:rPr>
          <w:rFonts w:ascii="Calibri" w:hAnsi="Calibri" w:cs="Calibri"/>
          <w:sz w:val="18"/>
          <w:szCs w:val="18"/>
        </w:rPr>
        <w:t>.</w:t>
      </w:r>
    </w:p>
    <w:p w14:paraId="49654D2E" w14:textId="03D123CD" w:rsidR="005E4DA8" w:rsidRPr="009B6046" w:rsidRDefault="005E4DA8" w:rsidP="000A480C">
      <w:pPr>
        <w:pStyle w:val="Tekstprzypisudolnego"/>
        <w:widowControl w:val="0"/>
        <w:tabs>
          <w:tab w:val="left" w:pos="142"/>
        </w:tabs>
        <w:spacing w:after="40" w:line="259" w:lineRule="auto"/>
        <w:ind w:left="113" w:hanging="113"/>
        <w:jc w:val="both"/>
        <w:rPr>
          <w:rFonts w:ascii="Calibri" w:hAnsi="Calibri" w:cs="Calibri"/>
          <w:sz w:val="18"/>
          <w:szCs w:val="18"/>
          <w:highlight w:val="yellow"/>
        </w:rPr>
      </w:pPr>
      <w:r w:rsidRPr="009B6046">
        <w:rPr>
          <w:rStyle w:val="Odwoanieprzypisudolnego"/>
          <w:rFonts w:ascii="Calibri" w:hAnsi="Calibri" w:cs="Calibri"/>
          <w:szCs w:val="18"/>
        </w:rPr>
        <w:footnoteRef/>
      </w:r>
      <w:r w:rsidRPr="009B6046">
        <w:rPr>
          <w:rFonts w:ascii="Calibri" w:hAnsi="Calibri" w:cs="Calibri"/>
          <w:sz w:val="18"/>
          <w:szCs w:val="18"/>
        </w:rPr>
        <w:t xml:space="preserve"> </w:t>
      </w:r>
      <w:bookmarkStart w:id="0" w:name="_Hlk115087749"/>
      <w:r w:rsidRPr="009B6046">
        <w:rPr>
          <w:rFonts w:ascii="Calibri" w:hAnsi="Calibri" w:cs="Calibri"/>
          <w:sz w:val="18"/>
          <w:szCs w:val="18"/>
        </w:rPr>
        <w:t xml:space="preserve">Umowa dotyczy projektu finansowanego z EFRR lub FST </w:t>
      </w:r>
      <w:bookmarkStart w:id="1" w:name="_Hlk129257005"/>
      <w:r w:rsidRPr="009B6046">
        <w:rPr>
          <w:rFonts w:ascii="Calibri" w:hAnsi="Calibri" w:cs="Calibri"/>
          <w:sz w:val="18"/>
          <w:szCs w:val="18"/>
        </w:rPr>
        <w:t>(w części transformacji infrastruktury społecznej i edukacyjnej, transformacji gospodarczej oraz transformacji środowiskowej)</w:t>
      </w:r>
      <w:bookmarkEnd w:id="1"/>
      <w:r w:rsidRPr="009B6046">
        <w:rPr>
          <w:rFonts w:ascii="Calibri" w:hAnsi="Calibri" w:cs="Calibri"/>
          <w:sz w:val="18"/>
          <w:szCs w:val="18"/>
        </w:rPr>
        <w:t>, z wyłączeniem projektu pomocy techniczne</w:t>
      </w:r>
      <w:r w:rsidR="00F472D5">
        <w:rPr>
          <w:rFonts w:ascii="Calibri" w:hAnsi="Calibri" w:cs="Calibri"/>
          <w:sz w:val="18"/>
          <w:szCs w:val="18"/>
        </w:rPr>
        <w:t>j</w:t>
      </w:r>
      <w:r w:rsidR="00A31CD4">
        <w:rPr>
          <w:rFonts w:ascii="Calibri" w:hAnsi="Calibri" w:cs="Calibri"/>
          <w:sz w:val="18"/>
          <w:szCs w:val="18"/>
        </w:rPr>
        <w:t xml:space="preserve">, projektu dotyczącego instrumentów finansowych </w:t>
      </w:r>
      <w:r w:rsidRPr="009B6046">
        <w:rPr>
          <w:rFonts w:ascii="Calibri" w:hAnsi="Calibri" w:cs="Calibri"/>
          <w:sz w:val="18"/>
          <w:szCs w:val="18"/>
        </w:rPr>
        <w:t xml:space="preserve">j i projektu Beneficjenta będącego państwową jednostką budżetową; </w:t>
      </w:r>
      <w:r w:rsidRPr="009B6046">
        <w:rPr>
          <w:rFonts w:ascii="Calibri" w:hAnsi="Calibri" w:cs="Calibri"/>
          <w:bCs/>
          <w:sz w:val="18"/>
          <w:szCs w:val="18"/>
        </w:rPr>
        <w:t>Wzór umowy stanowi minimalny zakres i może być przez Strony Umowy zgodnie uzupełniany o</w:t>
      </w:r>
      <w:r>
        <w:rPr>
          <w:rFonts w:ascii="Calibri" w:hAnsi="Calibri" w:cs="Calibri"/>
          <w:bCs/>
          <w:sz w:val="18"/>
          <w:szCs w:val="18"/>
        </w:rPr>
        <w:t> </w:t>
      </w:r>
      <w:r w:rsidRPr="009B6046">
        <w:rPr>
          <w:rFonts w:ascii="Calibri" w:hAnsi="Calibri" w:cs="Calibri"/>
          <w:bCs/>
          <w:sz w:val="18"/>
          <w:szCs w:val="18"/>
        </w:rPr>
        <w:t>postanowienia niezbędne i istotne dla realizacji Projektu. Postanowienia stanowiące uzupełnienie wzoru umowy nie mogą być jednak sprzeczne z postanowieniami zawartymi we wzorze, jak i z m.in. Programem oraz przepisami prawa wspólnotowego i polskiego, pod rygorem nieważności czynności prawnej.</w:t>
      </w:r>
      <w:bookmarkEnd w:id="0"/>
    </w:p>
  </w:footnote>
  <w:footnote w:id="3">
    <w:p w14:paraId="4E4EBBAC" w14:textId="76652C95" w:rsidR="005E4DA8" w:rsidRPr="006A3587" w:rsidRDefault="005E4DA8" w:rsidP="000A480C">
      <w:pPr>
        <w:pStyle w:val="Tekstprzypisudolnego"/>
        <w:widowControl w:val="0"/>
        <w:spacing w:after="40" w:line="259" w:lineRule="auto"/>
        <w:ind w:left="113" w:hanging="113"/>
        <w:jc w:val="both"/>
        <w:rPr>
          <w:rFonts w:ascii="Arial" w:hAnsi="Arial" w:cs="Arial"/>
          <w:sz w:val="16"/>
          <w:szCs w:val="16"/>
        </w:rPr>
      </w:pPr>
      <w:r w:rsidRPr="009B6046">
        <w:rPr>
          <w:rStyle w:val="Odwoanieprzypisudolnego"/>
          <w:rFonts w:ascii="Calibri" w:hAnsi="Calibri" w:cs="Calibri"/>
          <w:szCs w:val="18"/>
        </w:rPr>
        <w:footnoteRef/>
      </w:r>
      <w:r w:rsidRPr="009B6046">
        <w:rPr>
          <w:rFonts w:ascii="Calibri" w:hAnsi="Calibri" w:cs="Calibri"/>
          <w:sz w:val="18"/>
          <w:szCs w:val="18"/>
        </w:rPr>
        <w:t xml:space="preserve"> Należy wpisać pełną nazwę (lub imię i nazwisko) i adres siedziby (lub zamieszkania) Beneficjenta, a także numer NIP, REGON i numer dokumentu rejestrowego (w takim zakresie jaki dotyczy Beneficjenta). W przypadku wspólników spółki cywilnej należy wstawić: „imiona i nazwiska wszystkich wspólników spółki, adresy głównego miejsca wykonywania działalności oraz numery NIP, firmy wspólników prowadzących działalność gospodarczą na podstawie umowy spółki cywilnej pod firmą ….. (pełna nazwa spółki cywilnej) z siedzibą w …… (kod pocztowy, miejscowość, nazwa ulicy i numer budynku oraz lokalu), NIP spółki …., REGON spółki …..”. W przypadku realizowania projektu partnerskiego Beneficjent rozumiany jest jako partner wiodący.</w:t>
      </w:r>
    </w:p>
  </w:footnote>
  <w:footnote w:id="4">
    <w:p w14:paraId="3D8286C8" w14:textId="1DCA30A2" w:rsidR="005E4DA8" w:rsidRPr="000B71F8" w:rsidRDefault="005E4DA8"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lit. a – c należy odpowiednio </w:t>
      </w:r>
      <w:r w:rsidR="00544B66">
        <w:rPr>
          <w:rFonts w:ascii="Calibri" w:hAnsi="Calibri" w:cs="Calibri"/>
          <w:sz w:val="18"/>
          <w:szCs w:val="18"/>
        </w:rPr>
        <w:t xml:space="preserve">uzupełnić </w:t>
      </w:r>
      <w:r w:rsidRPr="000B71F8">
        <w:rPr>
          <w:rFonts w:ascii="Calibri" w:hAnsi="Calibri" w:cs="Calibri"/>
          <w:sz w:val="18"/>
          <w:szCs w:val="18"/>
        </w:rPr>
        <w:t xml:space="preserve"> lub skreślić te zapisy, które nie dotyczą Projektu. W przypadku projektu  </w:t>
      </w:r>
      <w:r>
        <w:rPr>
          <w:rFonts w:ascii="Calibri" w:hAnsi="Calibri" w:cs="Calibri"/>
          <w:sz w:val="18"/>
          <w:szCs w:val="18"/>
        </w:rPr>
        <w:t xml:space="preserve">objętego pomocą </w:t>
      </w:r>
      <w:r w:rsidR="00544B66">
        <w:rPr>
          <w:rFonts w:ascii="Calibri" w:hAnsi="Calibri" w:cs="Calibri"/>
          <w:sz w:val="18"/>
          <w:szCs w:val="18"/>
        </w:rPr>
        <w:t xml:space="preserve">państwa </w:t>
      </w:r>
      <w:r>
        <w:rPr>
          <w:rFonts w:ascii="Calibri" w:hAnsi="Calibri" w:cs="Calibri"/>
          <w:sz w:val="18"/>
          <w:szCs w:val="18"/>
        </w:rPr>
        <w:t xml:space="preserve"> należy wymienić wszystki</w:t>
      </w:r>
      <w:r w:rsidR="00544B66">
        <w:rPr>
          <w:rFonts w:ascii="Calibri" w:hAnsi="Calibri" w:cs="Calibri"/>
          <w:sz w:val="18"/>
          <w:szCs w:val="18"/>
        </w:rPr>
        <w:t>e podmioty</w:t>
      </w:r>
      <w:r w:rsidR="00571D67">
        <w:rPr>
          <w:rFonts w:ascii="Calibri" w:hAnsi="Calibri" w:cs="Calibri"/>
          <w:sz w:val="18"/>
          <w:szCs w:val="18"/>
        </w:rPr>
        <w:t>,</w:t>
      </w:r>
      <w:r w:rsidR="00544B66">
        <w:rPr>
          <w:rFonts w:ascii="Calibri" w:hAnsi="Calibri" w:cs="Calibri"/>
          <w:sz w:val="18"/>
          <w:szCs w:val="18"/>
        </w:rPr>
        <w:t xml:space="preserve"> którym udzielany jest dany rodzaj pomocy wraz z przyznaną im kwotą pomocy. </w:t>
      </w:r>
    </w:p>
  </w:footnote>
  <w:footnote w:id="5">
    <w:p w14:paraId="2E69503B" w14:textId="1E5873A9" w:rsidR="005E4DA8" w:rsidRPr="00433908" w:rsidRDefault="005E4DA8" w:rsidP="00B371B6">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kwotę w przypadku projektu objętego pomocą publiczną. W pozostałych przypadkach zdanie należy skreślić.</w:t>
      </w:r>
    </w:p>
  </w:footnote>
  <w:footnote w:id="6">
    <w:p w14:paraId="038DEAC1" w14:textId="165E3CA0" w:rsidR="005E4DA8" w:rsidRPr="000B71F8" w:rsidRDefault="005E4DA8" w:rsidP="00B371B6">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wpisać nazwę, adres, numer: NIP, REGON i KRS (w takim zakresie jaki dotyczy), numer wyodrębnionego dla Projektu rachunku płatniczego (jeżeli dotyczy) lub odpowiednio skreślić.</w:t>
      </w:r>
      <w:r w:rsidRPr="000B71F8">
        <w:rPr>
          <w:rFonts w:asciiTheme="minorHAnsi" w:hAnsiTheme="minorHAnsi" w:cstheme="minorHAnsi"/>
          <w:sz w:val="18"/>
          <w:szCs w:val="18"/>
        </w:rPr>
        <w:t xml:space="preserve"> </w:t>
      </w:r>
    </w:p>
  </w:footnote>
  <w:footnote w:id="7">
    <w:p w14:paraId="49F1EDED" w14:textId="77777777" w:rsidR="00820461" w:rsidRPr="000B71F8" w:rsidRDefault="00820461" w:rsidP="00820461">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kosztów rozliczanych według uproszczonych metod rozliczania wydatków.</w:t>
      </w:r>
    </w:p>
  </w:footnote>
  <w:footnote w:id="8">
    <w:p w14:paraId="62F99E34" w14:textId="77777777" w:rsidR="00354E32" w:rsidRDefault="00354E32" w:rsidP="00354E32">
      <w:pPr>
        <w:pStyle w:val="Tekstprzypisudolnego"/>
      </w:pPr>
      <w:r>
        <w:rPr>
          <w:rStyle w:val="Odwoanieprzypisudolnego"/>
        </w:rPr>
        <w:footnoteRef/>
      </w:r>
      <w:r>
        <w:t xml:space="preserve"> </w:t>
      </w:r>
      <w:r>
        <w:rPr>
          <w:rFonts w:ascii="Calibri" w:hAnsi="Calibri" w:cs="Calibri"/>
          <w:sz w:val="18"/>
          <w:szCs w:val="18"/>
        </w:rPr>
        <w:t>W uzasadnionych przypadkach dopuszcza się możliwość ponoszenia wydatków w projekcie z innego rachunku, którego właścicielem jest Beneficjent</w:t>
      </w:r>
    </w:p>
  </w:footnote>
  <w:footnote w:id="9">
    <w:p w14:paraId="0230EE2C" w14:textId="4A95B2D4" w:rsidR="005E4DA8" w:rsidRPr="000B71F8" w:rsidRDefault="005E4DA8"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Do przeliczenia łącznego kosztu Projektu stosuje się miesięczny obrachunkowy kurs wymiany walut stosowany przez KE, aktualny w dniu zawarcia Umowy/aneksu do Umowy </w:t>
      </w:r>
      <w:bookmarkStart w:id="35" w:name="_Hlk106874785"/>
      <w:r w:rsidRPr="000B71F8">
        <w:rPr>
          <w:rFonts w:ascii="Calibri" w:hAnsi="Calibri" w:cs="Calibri"/>
          <w:sz w:val="18"/>
          <w:szCs w:val="18"/>
        </w:rPr>
        <w:t>wynikającego ze zmiany łącznego kosztu projektu</w:t>
      </w:r>
      <w:bookmarkEnd w:id="35"/>
      <w:r w:rsidRPr="000B71F8">
        <w:rPr>
          <w:rFonts w:ascii="Calibri" w:hAnsi="Calibri" w:cs="Calibri"/>
          <w:sz w:val="18"/>
          <w:szCs w:val="18"/>
        </w:rPr>
        <w:t>.</w:t>
      </w:r>
    </w:p>
  </w:footnote>
  <w:footnote w:id="10">
    <w:p w14:paraId="714050D3" w14:textId="6728F3EF" w:rsidR="00D54AEB" w:rsidRPr="00CF09CF" w:rsidRDefault="00D54AEB" w:rsidP="00D54AEB">
      <w:pPr>
        <w:pStyle w:val="Tekstprzypisudolnego"/>
        <w:spacing w:after="40" w:line="252" w:lineRule="auto"/>
        <w:ind w:left="113" w:hanging="113"/>
        <w:rPr>
          <w:rFonts w:ascii="Calibri" w:hAnsi="Calibri" w:cs="Calibri"/>
          <w:sz w:val="18"/>
          <w:szCs w:val="18"/>
        </w:rPr>
      </w:pPr>
      <w:r w:rsidRPr="00CF09CF">
        <w:rPr>
          <w:rStyle w:val="Odwoanieprzypisudolnego"/>
          <w:rFonts w:ascii="Calibri" w:hAnsi="Calibri" w:cs="Calibri"/>
          <w:szCs w:val="18"/>
        </w:rPr>
        <w:footnoteRef/>
      </w:r>
      <w:r w:rsidRPr="00CF09CF">
        <w:rPr>
          <w:rFonts w:ascii="Calibri" w:hAnsi="Calibri" w:cs="Calibri"/>
          <w:sz w:val="18"/>
          <w:szCs w:val="18"/>
        </w:rPr>
        <w:t xml:space="preserve"> Niewłaściwe skreślić. Termin 120 dni dotyczy tych Beneficjentów, którzy na podstawie pisemnego umotywowania potrzeby </w:t>
      </w:r>
      <w:r w:rsidRPr="00CF09CF">
        <w:rPr>
          <w:rFonts w:ascii="Calibri" w:hAnsi="Calibri" w:cs="Calibri"/>
          <w:sz w:val="18"/>
          <w:szCs w:val="18"/>
        </w:rPr>
        <w:t>rozliczenia zaliczki w terminie dłuższym niż 90 dni, otrzymali na to zgodę DIP.</w:t>
      </w:r>
    </w:p>
  </w:footnote>
  <w:footnote w:id="11">
    <w:p w14:paraId="1FC214F7" w14:textId="74D74800" w:rsidR="005E4DA8" w:rsidRPr="002A04B7" w:rsidDel="00662800" w:rsidRDefault="005E4DA8" w:rsidP="00662800">
      <w:pPr>
        <w:pStyle w:val="Tekstprzypisudolnego"/>
        <w:spacing w:after="40" w:line="252" w:lineRule="auto"/>
        <w:ind w:left="0" w:firstLine="0"/>
        <w:rPr>
          <w:del w:id="50" w:author="Paweł Barnak" w:date="2024-05-28T12:25:00Z" w16du:dateUtc="2024-05-28T10:25:00Z"/>
          <w:rFonts w:ascii="Calibri" w:hAnsi="Calibri" w:cs="Calibri"/>
          <w:sz w:val="18"/>
          <w:szCs w:val="18"/>
        </w:rPr>
      </w:pPr>
      <w:r w:rsidRPr="00CF09CF">
        <w:rPr>
          <w:rStyle w:val="Odwoanieprzypisudolnego"/>
          <w:rFonts w:ascii="Calibri" w:hAnsi="Calibri" w:cs="Calibri"/>
          <w:szCs w:val="18"/>
        </w:rPr>
        <w:footnoteRef/>
      </w:r>
      <w:r w:rsidRPr="00CF09CF">
        <w:rPr>
          <w:rFonts w:ascii="Calibri" w:hAnsi="Calibri" w:cs="Calibri"/>
          <w:sz w:val="18"/>
          <w:szCs w:val="18"/>
        </w:rPr>
        <w:t xml:space="preserve"> </w:t>
      </w:r>
      <w:bookmarkStart w:id="51" w:name="_Hlk127968941"/>
      <w:r w:rsidRPr="00CF09CF">
        <w:rPr>
          <w:rFonts w:ascii="Calibri" w:hAnsi="Calibri" w:cs="Calibri"/>
          <w:sz w:val="18"/>
          <w:szCs w:val="18"/>
        </w:rPr>
        <w:t>Patrz przypis do ust. 4 niniejszego paragrafu.</w:t>
      </w:r>
      <w:bookmarkEnd w:id="51"/>
    </w:p>
  </w:footnote>
  <w:footnote w:id="12">
    <w:p w14:paraId="57C48B66" w14:textId="2BA7BA15" w:rsidR="005E4DA8" w:rsidRPr="000B71F8" w:rsidRDefault="005E4DA8" w:rsidP="002C4F8C">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Projektu, dla którego całość dofinansowania może być przekazana w formie zaliczki.</w:t>
      </w:r>
    </w:p>
  </w:footnote>
  <w:footnote w:id="13">
    <w:p w14:paraId="19D59295" w14:textId="22E61F6B" w:rsidR="005E4DA8" w:rsidRPr="000B71F8" w:rsidRDefault="005E4DA8"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wszystkie stawki ryczałtowe mające zastosowanie w Projekcie (inne niż w ust. 1 pkt 1) lub skreślić. </w:t>
      </w:r>
    </w:p>
  </w:footnote>
  <w:footnote w:id="14">
    <w:p w14:paraId="30487285" w14:textId="6904719E" w:rsidR="005E4DA8" w:rsidRPr="000B71F8" w:rsidRDefault="005E4DA8" w:rsidP="002C4F8C">
      <w:pPr>
        <w:pStyle w:val="Tekstprzypisudolnego"/>
        <w:spacing w:after="40" w:line="252" w:lineRule="auto"/>
        <w:ind w:left="170" w:hanging="170"/>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zakresie dokumentów księgowych – nie dotyczy kosztów rozliczanych w Projekcie według uproszczonych metod rozliczania wydatków.</w:t>
      </w:r>
    </w:p>
  </w:footnote>
  <w:footnote w:id="15">
    <w:p w14:paraId="63FA26B8" w14:textId="5ECCF4AB" w:rsidR="005E4DA8" w:rsidRPr="002256D6" w:rsidRDefault="005E4DA8" w:rsidP="002C4F8C">
      <w:pPr>
        <w:pStyle w:val="Tekstprzypisudolnego"/>
        <w:spacing w:after="40" w:line="252" w:lineRule="auto"/>
        <w:ind w:left="170" w:hanging="170"/>
        <w:rPr>
          <w:rFonts w:asciiTheme="minorHAnsi" w:hAnsiTheme="minorHAnsi" w:cstheme="minorHAnsi"/>
          <w:sz w:val="16"/>
          <w:szCs w:val="16"/>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Okres 3 lat dotyczy MŚP, w odniesieniu do Projektów, z którymi związany jest wymóg utrzymania inwestycji lub miejsc pracy.</w:t>
      </w:r>
    </w:p>
  </w:footnote>
  <w:footnote w:id="16">
    <w:p w14:paraId="728C29B6" w14:textId="61F14668" w:rsidR="005E4DA8" w:rsidRPr="00CA06F9" w:rsidRDefault="005E4DA8" w:rsidP="002C4F8C">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podpisania Umowy. Informację o Funduszu, z</w:t>
      </w:r>
      <w:r w:rsidRPr="00CA06F9">
        <w:rPr>
          <w:rFonts w:ascii="Calibri" w:hAnsi="Calibri" w:cs="Calibri"/>
          <w:sz w:val="18"/>
          <w:szCs w:val="18"/>
        </w:rPr>
        <w:t> </w:t>
      </w:r>
      <w:r w:rsidRPr="00CA06F9">
        <w:rPr>
          <w:rStyle w:val="Odwoanieprzypisudolnego"/>
          <w:rFonts w:ascii="Calibri" w:hAnsi="Calibri" w:cs="Calibri"/>
          <w:szCs w:val="18"/>
          <w:vertAlign w:val="baseline"/>
        </w:rPr>
        <w:t>którego Projekt jest finansowany zawiera Załącznik nr 2 do Umowy.</w:t>
      </w:r>
    </w:p>
  </w:footnote>
  <w:footnote w:id="17">
    <w:p w14:paraId="78FFF997" w14:textId="1B1554A0" w:rsidR="005E4DA8" w:rsidRPr="00CA06F9" w:rsidRDefault="005E4DA8"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bookmarkStart w:id="88" w:name="_Hlk122348012"/>
      <w:r w:rsidRPr="00CA06F9">
        <w:rPr>
          <w:rStyle w:val="Odwoanieprzypisudolnego"/>
          <w:rFonts w:ascii="Calibri" w:hAnsi="Calibri" w:cs="Calibri"/>
          <w:szCs w:val="18"/>
          <w:vertAlign w:val="baseline"/>
        </w:rPr>
        <w:t xml:space="preserve"> Projekt, który wnosi znaczący wkład w osiąganie celów Programu i który podlega szczególnym środkom dotyczącym monitorowania i komunikacji – patrz § 2 ust. 10 Umowy. </w:t>
      </w:r>
      <w:bookmarkEnd w:id="88"/>
    </w:p>
  </w:footnote>
  <w:footnote w:id="18">
    <w:p w14:paraId="0F1714DD" w14:textId="597D897D" w:rsidR="005E4DA8" w:rsidRPr="00E11D2E" w:rsidRDefault="005E4DA8"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Patrz przypis do ust. 2 pkt 2 niniejszego paragrafu.</w:t>
      </w:r>
    </w:p>
  </w:footnote>
  <w:footnote w:id="19">
    <w:p w14:paraId="568F7A35" w14:textId="33909A73" w:rsidR="005E4DA8" w:rsidRPr="004E134E" w:rsidRDefault="005E4DA8" w:rsidP="00B371B6">
      <w:pPr>
        <w:pStyle w:val="Tekstprzypisudolnego"/>
        <w:spacing w:after="40" w:line="252" w:lineRule="auto"/>
        <w:ind w:left="170" w:hanging="170"/>
        <w:rPr>
          <w:rFonts w:ascii="Calibri" w:hAnsi="Calibri" w:cs="Calibri"/>
          <w:sz w:val="18"/>
          <w:szCs w:val="18"/>
        </w:rPr>
      </w:pPr>
      <w:r w:rsidRPr="00E11D2E">
        <w:rPr>
          <w:rStyle w:val="Odwoanieprzypisudolnego"/>
          <w:rFonts w:ascii="Calibri" w:hAnsi="Calibri" w:cs="Calibri"/>
          <w:szCs w:val="18"/>
        </w:rPr>
        <w:footnoteRef/>
      </w:r>
      <w:r w:rsidRPr="00E11D2E">
        <w:rPr>
          <w:rStyle w:val="Odwoanieprzypisudolnego"/>
          <w:rFonts w:ascii="Calibri" w:hAnsi="Calibri" w:cs="Calibri"/>
          <w:szCs w:val="18"/>
          <w:vertAlign w:val="baseline"/>
        </w:rPr>
        <w:t xml:space="preserve"> Patrz przypis do ust. 2 pkt 2 niniejszego paragrafu.</w:t>
      </w:r>
    </w:p>
  </w:footnote>
  <w:footnote w:id="20">
    <w:p w14:paraId="47D5CE8B" w14:textId="05803023" w:rsidR="005E4DA8" w:rsidRPr="005C502B" w:rsidRDefault="005E4DA8" w:rsidP="00B371B6">
      <w:pPr>
        <w:pStyle w:val="Tekstprzypisudolnego"/>
        <w:spacing w:after="40" w:line="259" w:lineRule="auto"/>
        <w:ind w:left="113" w:hanging="113"/>
        <w:rPr>
          <w:rFonts w:ascii="Calibri" w:hAnsi="Calibri" w:cs="Calibri"/>
          <w:sz w:val="18"/>
          <w:szCs w:val="18"/>
        </w:rPr>
      </w:pPr>
      <w:r w:rsidRPr="005C502B">
        <w:rPr>
          <w:rStyle w:val="Odwoanieprzypisudolnego"/>
          <w:rFonts w:ascii="Calibri" w:hAnsi="Calibri" w:cs="Calibri"/>
          <w:szCs w:val="18"/>
        </w:rPr>
        <w:footnoteRef/>
      </w:r>
      <w:r w:rsidRPr="005C502B">
        <w:rPr>
          <w:rFonts w:ascii="Calibri" w:hAnsi="Calibri" w:cs="Calibri"/>
          <w:sz w:val="18"/>
          <w:szCs w:val="18"/>
        </w:rPr>
        <w:t xml:space="preserve"> Podstawowym kanałem komunikacji pomiędzy Stronami Umowy jest CST2021. Drugim w kolejności jest e-PUAP/e-Doręczenia. Komunikacja w postaci papierowej znajduje zastosowanie w wyjątkowych sytuacjach, kiedy z przepisów prawa powszechnie obowiązującego lub zapisów Umowy wynika, że doręczenie dokumentu nie może odbyć się drogą elektroniczną, bądź też doręczenie elektroniczne poprzez CST2021/e-PUAP/e-Doręczenia nie jest możliwe np. na skutek awarii tych systemów. </w:t>
      </w:r>
    </w:p>
  </w:footnote>
  <w:footnote w:id="21">
    <w:p w14:paraId="26F38183" w14:textId="4CEC4AF5" w:rsidR="005E4DA8" w:rsidRPr="00806425" w:rsidRDefault="005E4DA8" w:rsidP="00B371B6">
      <w:pPr>
        <w:pStyle w:val="Tekstprzypisudolnego"/>
        <w:spacing w:after="40" w:line="252" w:lineRule="auto"/>
        <w:rPr>
          <w:rFonts w:ascii="Calibri" w:hAnsi="Calibri" w:cs="Calibri"/>
          <w:sz w:val="18"/>
          <w:szCs w:val="18"/>
        </w:rPr>
      </w:pPr>
      <w:r w:rsidRPr="00806425">
        <w:rPr>
          <w:rStyle w:val="Odwoanieprzypisudolnego"/>
          <w:rFonts w:ascii="Calibri" w:hAnsi="Calibri" w:cs="Calibri"/>
          <w:szCs w:val="18"/>
        </w:rPr>
        <w:footnoteRef/>
      </w:r>
      <w:r w:rsidRPr="00806425">
        <w:rPr>
          <w:rFonts w:ascii="Calibri" w:hAnsi="Calibri" w:cs="Calibri"/>
          <w:sz w:val="18"/>
          <w:szCs w:val="18"/>
        </w:rPr>
        <w:t xml:space="preserve"> Należy wskazać wszystkie załączniki wynikające z § 7 Umowy lub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335BD" w14:textId="2621B0F8" w:rsidR="005E4DA8" w:rsidRDefault="005E4DA8">
    <w:pPr>
      <w:pStyle w:val="Nagwek"/>
    </w:pPr>
    <w:r>
      <w:rPr>
        <w:rFonts w:eastAsia="Times New Roman" w:cs="Calibri"/>
        <w:bCs/>
        <w:noProof/>
        <w:color w:val="0070C0"/>
        <w:szCs w:val="24"/>
        <w:lang w:eastAsia="pl-PL"/>
      </w:rPr>
      <w:drawing>
        <wp:inline distT="0" distB="0" distL="0" distR="0" wp14:anchorId="0049B0CD" wp14:editId="7B96D477">
          <wp:extent cx="6192000" cy="852035"/>
          <wp:effectExtent l="0" t="0" r="0" b="5715"/>
          <wp:docPr id="485896338" name="Obraz 485896338"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08328" w14:textId="12B2E379" w:rsidR="005E4DA8" w:rsidRDefault="005E4D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D4738"/>
    <w:multiLevelType w:val="hybridMultilevel"/>
    <w:tmpl w:val="0CDC953C"/>
    <w:lvl w:ilvl="0" w:tplc="04150011">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A161B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 w15:restartNumberingAfterBreak="0">
    <w:nsid w:val="0B6604A4"/>
    <w:multiLevelType w:val="hybridMultilevel"/>
    <w:tmpl w:val="C63217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142A3"/>
    <w:multiLevelType w:val="hybridMultilevel"/>
    <w:tmpl w:val="705E4358"/>
    <w:lvl w:ilvl="0" w:tplc="E50C9FA0">
      <w:start w:val="1"/>
      <w:numFmt w:val="lowerLetter"/>
      <w:lvlText w:val="%1)"/>
      <w:lvlJc w:val="left"/>
      <w:pPr>
        <w:ind w:left="1004" w:hanging="360"/>
      </w:pPr>
      <w:rPr>
        <w:rFonts w:asciiTheme="minorHAnsi" w:eastAsia="Times New Roman"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CA5562E"/>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896C7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 w15:restartNumberingAfterBreak="0">
    <w:nsid w:val="0F0B430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177715"/>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12B14C60"/>
    <w:multiLevelType w:val="hybridMultilevel"/>
    <w:tmpl w:val="CCAA2BEE"/>
    <w:lvl w:ilvl="0" w:tplc="85AC97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3C471F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19436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B876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3B7F1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5449DC"/>
    <w:multiLevelType w:val="hybridMultilevel"/>
    <w:tmpl w:val="7DB27E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DA35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A533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7" w15:restartNumberingAfterBreak="0">
    <w:nsid w:val="1D184771"/>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74107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9" w15:restartNumberingAfterBreak="0">
    <w:nsid w:val="1DCE129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EDD34A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F3F5D4F"/>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234D7812"/>
    <w:multiLevelType w:val="hybridMultilevel"/>
    <w:tmpl w:val="5B32F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A646C1C"/>
    <w:multiLevelType w:val="hybridMultilevel"/>
    <w:tmpl w:val="984AC58A"/>
    <w:lvl w:ilvl="0" w:tplc="E9200534">
      <w:start w:val="3"/>
      <w:numFmt w:val="decimal"/>
      <w:lvlText w:val="%1)"/>
      <w:lvlJc w:val="left"/>
      <w:pPr>
        <w:ind w:left="363" w:hanging="360"/>
      </w:pPr>
      <w:rPr>
        <w:rFonts w:asciiTheme="minorHAnsi" w:hAnsiTheme="minorHAnsi" w:cstheme="minorHAnsi"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49312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5" w15:restartNumberingAfterBreak="0">
    <w:nsid w:val="34C51DEB"/>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6" w15:restartNumberingAfterBreak="0">
    <w:nsid w:val="354256EC"/>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7" w15:restartNumberingAfterBreak="0">
    <w:nsid w:val="36D82F01"/>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8" w15:restartNumberingAfterBreak="0">
    <w:nsid w:val="37F628AB"/>
    <w:multiLevelType w:val="hybridMultilevel"/>
    <w:tmpl w:val="A3741508"/>
    <w:lvl w:ilvl="0" w:tplc="04150011">
      <w:start w:val="1"/>
      <w:numFmt w:val="decimal"/>
      <w:lvlText w:val="%1)"/>
      <w:lvlJc w:val="left"/>
      <w:pPr>
        <w:ind w:left="720" w:hanging="360"/>
      </w:pPr>
      <w:rPr>
        <w:rFonts w:hint="default"/>
        <w:b w:val="0"/>
        <w:bCs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8AF4A2A"/>
    <w:multiLevelType w:val="hybridMultilevel"/>
    <w:tmpl w:val="02FE3D48"/>
    <w:lvl w:ilvl="0" w:tplc="46C456E2">
      <w:start w:val="1"/>
      <w:numFmt w:val="decimal"/>
      <w:lvlText w:val="%1."/>
      <w:lvlJc w:val="left"/>
      <w:pPr>
        <w:ind w:left="1156" w:hanging="360"/>
      </w:pPr>
      <w:rPr>
        <w:rFonts w:cs="Arial" w:hint="default"/>
        <w:sz w:val="24"/>
        <w:szCs w:val="24"/>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0" w15:restartNumberingAfterBreak="0">
    <w:nsid w:val="392A5238"/>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9885DF6"/>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2" w15:restartNumberingAfterBreak="0">
    <w:nsid w:val="3BF976A0"/>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18384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20B70D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29054F6"/>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6" w15:restartNumberingAfterBreak="0">
    <w:nsid w:val="4523124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5C13FB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6CA752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74205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0" w15:restartNumberingAfterBreak="0">
    <w:nsid w:val="47C3476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82A3DB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2" w15:restartNumberingAfterBreak="0">
    <w:nsid w:val="49492868"/>
    <w:multiLevelType w:val="hybridMultilevel"/>
    <w:tmpl w:val="C4A0BF1C"/>
    <w:lvl w:ilvl="0" w:tplc="07221D8E">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43" w15:restartNumberingAfterBreak="0">
    <w:nsid w:val="496F5E52"/>
    <w:multiLevelType w:val="hybridMultilevel"/>
    <w:tmpl w:val="0C880412"/>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4" w15:restartNumberingAfterBreak="0">
    <w:nsid w:val="49EB08F6"/>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5" w15:restartNumberingAfterBreak="0">
    <w:nsid w:val="4C756D78"/>
    <w:multiLevelType w:val="hybridMultilevel"/>
    <w:tmpl w:val="24C6104C"/>
    <w:lvl w:ilvl="0" w:tplc="7C3CA1B2">
      <w:start w:val="1"/>
      <w:numFmt w:val="decimal"/>
      <w:lvlText w:val="%1."/>
      <w:lvlJc w:val="left"/>
      <w:pPr>
        <w:ind w:left="644" w:hanging="360"/>
      </w:pPr>
      <w:rPr>
        <w:rFonts w:asciiTheme="minorHAnsi" w:hAnsiTheme="minorHAnsi" w:cstheme="minorHAnsi" w:hint="default"/>
        <w:b w:val="0"/>
        <w:bCs w:val="0"/>
        <w:strike w:val="0"/>
        <w:color w:val="000000" w:themeColor="text1"/>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E763AD"/>
    <w:multiLevelType w:val="hybridMultilevel"/>
    <w:tmpl w:val="FD38E61E"/>
    <w:lvl w:ilvl="0" w:tplc="815065D8">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7" w15:restartNumberingAfterBreak="0">
    <w:nsid w:val="512F49BE"/>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8" w15:restartNumberingAfterBreak="0">
    <w:nsid w:val="513106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9" w15:restartNumberingAfterBreak="0">
    <w:nsid w:val="560421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7AF0C1C"/>
    <w:multiLevelType w:val="hybridMultilevel"/>
    <w:tmpl w:val="4F980440"/>
    <w:lvl w:ilvl="0" w:tplc="63A4F832">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1" w15:restartNumberingAfterBreak="0">
    <w:nsid w:val="58F14BE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2" w15:restartNumberingAfterBreak="0">
    <w:nsid w:val="5944497D"/>
    <w:multiLevelType w:val="hybridMultilevel"/>
    <w:tmpl w:val="3AF41BEE"/>
    <w:lvl w:ilvl="0" w:tplc="F11201FC">
      <w:start w:val="1"/>
      <w:numFmt w:val="decimal"/>
      <w:lvlText w:val="%1)"/>
      <w:lvlJc w:val="left"/>
      <w:pPr>
        <w:ind w:left="720" w:hanging="360"/>
      </w:pPr>
      <w:rPr>
        <w:rFonts w:asciiTheme="minorHAns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9804F3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4" w15:restartNumberingAfterBreak="0">
    <w:nsid w:val="5ACC7F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5" w15:restartNumberingAfterBreak="0">
    <w:nsid w:val="5C282842"/>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6" w15:restartNumberingAfterBreak="0">
    <w:nsid w:val="61A54B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7" w15:restartNumberingAfterBreak="0">
    <w:nsid w:val="621D381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8" w15:restartNumberingAfterBreak="0">
    <w:nsid w:val="63382F0C"/>
    <w:multiLevelType w:val="hybridMultilevel"/>
    <w:tmpl w:val="87BCCDD2"/>
    <w:lvl w:ilvl="0" w:tplc="2D3CC9E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4A02CEE"/>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0" w15:restartNumberingAfterBreak="0">
    <w:nsid w:val="65761D3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633044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92F7AA1"/>
    <w:multiLevelType w:val="hybridMultilevel"/>
    <w:tmpl w:val="9E92ADAE"/>
    <w:lvl w:ilvl="0" w:tplc="815065D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DA64840"/>
    <w:multiLevelType w:val="hybridMultilevel"/>
    <w:tmpl w:val="17BE5988"/>
    <w:lvl w:ilvl="0" w:tplc="3514A38A">
      <w:start w:val="1"/>
      <w:numFmt w:val="decimal"/>
      <w:lvlText w:val="%1."/>
      <w:lvlJc w:val="left"/>
      <w:pPr>
        <w:ind w:left="1000" w:hanging="360"/>
      </w:pPr>
    </w:lvl>
    <w:lvl w:ilvl="1" w:tplc="9424D716">
      <w:start w:val="1"/>
      <w:numFmt w:val="decimal"/>
      <w:lvlText w:val="%2."/>
      <w:lvlJc w:val="left"/>
      <w:pPr>
        <w:ind w:left="1000" w:hanging="360"/>
      </w:pPr>
    </w:lvl>
    <w:lvl w:ilvl="2" w:tplc="E30CF348">
      <w:start w:val="1"/>
      <w:numFmt w:val="decimal"/>
      <w:lvlText w:val="%3."/>
      <w:lvlJc w:val="left"/>
      <w:pPr>
        <w:ind w:left="1000" w:hanging="360"/>
      </w:pPr>
    </w:lvl>
    <w:lvl w:ilvl="3" w:tplc="BEFA10E6">
      <w:start w:val="1"/>
      <w:numFmt w:val="decimal"/>
      <w:lvlText w:val="%4."/>
      <w:lvlJc w:val="left"/>
      <w:pPr>
        <w:ind w:left="1000" w:hanging="360"/>
      </w:pPr>
    </w:lvl>
    <w:lvl w:ilvl="4" w:tplc="AB708438">
      <w:start w:val="1"/>
      <w:numFmt w:val="decimal"/>
      <w:lvlText w:val="%5."/>
      <w:lvlJc w:val="left"/>
      <w:pPr>
        <w:ind w:left="1000" w:hanging="360"/>
      </w:pPr>
    </w:lvl>
    <w:lvl w:ilvl="5" w:tplc="F6164082">
      <w:start w:val="1"/>
      <w:numFmt w:val="decimal"/>
      <w:lvlText w:val="%6."/>
      <w:lvlJc w:val="left"/>
      <w:pPr>
        <w:ind w:left="1000" w:hanging="360"/>
      </w:pPr>
    </w:lvl>
    <w:lvl w:ilvl="6" w:tplc="18D87052">
      <w:start w:val="1"/>
      <w:numFmt w:val="decimal"/>
      <w:lvlText w:val="%7."/>
      <w:lvlJc w:val="left"/>
      <w:pPr>
        <w:ind w:left="1000" w:hanging="360"/>
      </w:pPr>
    </w:lvl>
    <w:lvl w:ilvl="7" w:tplc="54468560">
      <w:start w:val="1"/>
      <w:numFmt w:val="decimal"/>
      <w:lvlText w:val="%8."/>
      <w:lvlJc w:val="left"/>
      <w:pPr>
        <w:ind w:left="1000" w:hanging="360"/>
      </w:pPr>
    </w:lvl>
    <w:lvl w:ilvl="8" w:tplc="557E1F60">
      <w:start w:val="1"/>
      <w:numFmt w:val="decimal"/>
      <w:lvlText w:val="%9."/>
      <w:lvlJc w:val="left"/>
      <w:pPr>
        <w:ind w:left="1000" w:hanging="360"/>
      </w:pPr>
    </w:lvl>
  </w:abstractNum>
  <w:abstractNum w:abstractNumId="64" w15:restartNumberingAfterBreak="0">
    <w:nsid w:val="6E0037B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FF304A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70B92A6D"/>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8" w15:restartNumberingAfterBreak="0">
    <w:nsid w:val="711A47D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9" w15:restartNumberingAfterBreak="0">
    <w:nsid w:val="720925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0" w15:restartNumberingAfterBreak="0">
    <w:nsid w:val="72A8783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1" w15:restartNumberingAfterBreak="0">
    <w:nsid w:val="72B54FA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2" w15:restartNumberingAfterBreak="0">
    <w:nsid w:val="73037C3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35027E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4" w15:restartNumberingAfterBreak="0">
    <w:nsid w:val="742E6C9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5F8751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7512A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7" w15:restartNumberingAfterBreak="0">
    <w:nsid w:val="789C584F"/>
    <w:multiLevelType w:val="hybridMultilevel"/>
    <w:tmpl w:val="CFC43520"/>
    <w:lvl w:ilvl="0" w:tplc="FFFFFFFF">
      <w:start w:val="1"/>
      <w:numFmt w:val="decimal"/>
      <w:lvlText w:val="%1."/>
      <w:lvlJc w:val="left"/>
      <w:pPr>
        <w:ind w:left="360"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8" w15:restartNumberingAfterBreak="0">
    <w:nsid w:val="79712F72"/>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99D510B"/>
    <w:multiLevelType w:val="hybridMultilevel"/>
    <w:tmpl w:val="CFC43520"/>
    <w:lvl w:ilvl="0" w:tplc="EF9E325C">
      <w:start w:val="1"/>
      <w:numFmt w:val="decimal"/>
      <w:lvlText w:val="%1."/>
      <w:lvlJc w:val="left"/>
      <w:pPr>
        <w:ind w:left="1437" w:hanging="360"/>
      </w:pPr>
      <w:rPr>
        <w:rFonts w:cs="Arial" w:hint="default"/>
        <w:color w:val="auto"/>
        <w:w w:val="105"/>
        <w:sz w:val="24"/>
        <w:szCs w:val="24"/>
        <w:lang w:val="pl-PL"/>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80" w15:restartNumberingAfterBreak="0">
    <w:nsid w:val="79AA4D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81" w15:restartNumberingAfterBreak="0">
    <w:nsid w:val="7A001875"/>
    <w:multiLevelType w:val="hybridMultilevel"/>
    <w:tmpl w:val="B336B17C"/>
    <w:lvl w:ilvl="0" w:tplc="4B460AFC">
      <w:start w:val="1"/>
      <w:numFmt w:val="decimal"/>
      <w:lvlText w:val="%1)"/>
      <w:lvlJc w:val="left"/>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A5978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C0B130A"/>
    <w:multiLevelType w:val="hybridMultilevel"/>
    <w:tmpl w:val="42E6017C"/>
    <w:lvl w:ilvl="0" w:tplc="3E6417D0">
      <w:start w:val="1"/>
      <w:numFmt w:val="lowerLetter"/>
      <w:lvlText w:val="%1)"/>
      <w:lvlJc w:val="left"/>
      <w:pPr>
        <w:ind w:left="720" w:hanging="360"/>
      </w:pPr>
      <w:rPr>
        <w:b w:val="0"/>
        <w:bCs/>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CA061CF"/>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5332506">
    <w:abstractNumId w:val="2"/>
  </w:num>
  <w:num w:numId="2" w16cid:durableId="258294506">
    <w:abstractNumId w:val="62"/>
  </w:num>
  <w:num w:numId="3" w16cid:durableId="1519005187">
    <w:abstractNumId w:val="14"/>
  </w:num>
  <w:num w:numId="4" w16cid:durableId="137459546">
    <w:abstractNumId w:val="81"/>
  </w:num>
  <w:num w:numId="5" w16cid:durableId="1243028731">
    <w:abstractNumId w:val="0"/>
  </w:num>
  <w:num w:numId="6" w16cid:durableId="1663854862">
    <w:abstractNumId w:val="66"/>
  </w:num>
  <w:num w:numId="7" w16cid:durableId="1732996653">
    <w:abstractNumId w:val="3"/>
  </w:num>
  <w:num w:numId="8" w16cid:durableId="1279339043">
    <w:abstractNumId w:val="42"/>
  </w:num>
  <w:num w:numId="9" w16cid:durableId="260916676">
    <w:abstractNumId w:val="29"/>
  </w:num>
  <w:num w:numId="10" w16cid:durableId="477192172">
    <w:abstractNumId w:val="79"/>
  </w:num>
  <w:num w:numId="11" w16cid:durableId="1874223181">
    <w:abstractNumId w:val="38"/>
  </w:num>
  <w:num w:numId="12" w16cid:durableId="1774979741">
    <w:abstractNumId w:val="4"/>
  </w:num>
  <w:num w:numId="13" w16cid:durableId="548032615">
    <w:abstractNumId w:val="44"/>
  </w:num>
  <w:num w:numId="14" w16cid:durableId="1250189254">
    <w:abstractNumId w:val="65"/>
  </w:num>
  <w:num w:numId="15" w16cid:durableId="1064839330">
    <w:abstractNumId w:val="52"/>
  </w:num>
  <w:num w:numId="16" w16cid:durableId="1736972118">
    <w:abstractNumId w:val="46"/>
  </w:num>
  <w:num w:numId="17" w16cid:durableId="2133476327">
    <w:abstractNumId w:val="74"/>
  </w:num>
  <w:num w:numId="18" w16cid:durableId="967786744">
    <w:abstractNumId w:val="55"/>
  </w:num>
  <w:num w:numId="19" w16cid:durableId="240797206">
    <w:abstractNumId w:val="31"/>
  </w:num>
  <w:num w:numId="20" w16cid:durableId="111898238">
    <w:abstractNumId w:val="57"/>
  </w:num>
  <w:num w:numId="21" w16cid:durableId="1079131640">
    <w:abstractNumId w:val="32"/>
  </w:num>
  <w:num w:numId="22" w16cid:durableId="1122264973">
    <w:abstractNumId w:val="33"/>
  </w:num>
  <w:num w:numId="23" w16cid:durableId="371418369">
    <w:abstractNumId w:val="39"/>
  </w:num>
  <w:num w:numId="24" w16cid:durableId="327094802">
    <w:abstractNumId w:val="77"/>
  </w:num>
  <w:num w:numId="25" w16cid:durableId="1922248510">
    <w:abstractNumId w:val="15"/>
  </w:num>
  <w:num w:numId="26" w16cid:durableId="1639726191">
    <w:abstractNumId w:val="47"/>
  </w:num>
  <w:num w:numId="27" w16cid:durableId="382677793">
    <w:abstractNumId w:val="61"/>
  </w:num>
  <w:num w:numId="28" w16cid:durableId="1426459779">
    <w:abstractNumId w:val="70"/>
  </w:num>
  <w:num w:numId="29" w16cid:durableId="166136758">
    <w:abstractNumId w:val="24"/>
  </w:num>
  <w:num w:numId="30" w16cid:durableId="1975330046">
    <w:abstractNumId w:val="36"/>
  </w:num>
  <w:num w:numId="31" w16cid:durableId="786311893">
    <w:abstractNumId w:val="17"/>
  </w:num>
  <w:num w:numId="32" w16cid:durableId="787314483">
    <w:abstractNumId w:val="71"/>
  </w:num>
  <w:num w:numId="33" w16cid:durableId="296298264">
    <w:abstractNumId w:val="6"/>
  </w:num>
  <w:num w:numId="34" w16cid:durableId="1318074067">
    <w:abstractNumId w:val="10"/>
  </w:num>
  <w:num w:numId="35" w16cid:durableId="209270911">
    <w:abstractNumId w:val="27"/>
  </w:num>
  <w:num w:numId="36" w16cid:durableId="782456946">
    <w:abstractNumId w:val="18"/>
  </w:num>
  <w:num w:numId="37" w16cid:durableId="290988687">
    <w:abstractNumId w:val="40"/>
  </w:num>
  <w:num w:numId="38" w16cid:durableId="1637639280">
    <w:abstractNumId w:val="53"/>
  </w:num>
  <w:num w:numId="39" w16cid:durableId="1703747212">
    <w:abstractNumId w:val="72"/>
  </w:num>
  <w:num w:numId="40" w16cid:durableId="1550649135">
    <w:abstractNumId w:val="16"/>
  </w:num>
  <w:num w:numId="41" w16cid:durableId="506024544">
    <w:abstractNumId w:val="20"/>
  </w:num>
  <w:num w:numId="42" w16cid:durableId="103186081">
    <w:abstractNumId w:val="67"/>
  </w:num>
  <w:num w:numId="43" w16cid:durableId="1948853418">
    <w:abstractNumId w:val="48"/>
  </w:num>
  <w:num w:numId="44" w16cid:durableId="1496998027">
    <w:abstractNumId w:val="78"/>
  </w:num>
  <w:num w:numId="45" w16cid:durableId="147945284">
    <w:abstractNumId w:val="76"/>
  </w:num>
  <w:num w:numId="46" w16cid:durableId="1256016331">
    <w:abstractNumId w:val="19"/>
  </w:num>
  <w:num w:numId="47" w16cid:durableId="211431187">
    <w:abstractNumId w:val="51"/>
  </w:num>
  <w:num w:numId="48" w16cid:durableId="386495734">
    <w:abstractNumId w:val="84"/>
  </w:num>
  <w:num w:numId="49" w16cid:durableId="1885748921">
    <w:abstractNumId w:val="60"/>
  </w:num>
  <w:num w:numId="50" w16cid:durableId="815412882">
    <w:abstractNumId w:val="69"/>
  </w:num>
  <w:num w:numId="51" w16cid:durableId="612984238">
    <w:abstractNumId w:val="1"/>
  </w:num>
  <w:num w:numId="52" w16cid:durableId="161047309">
    <w:abstractNumId w:val="37"/>
  </w:num>
  <w:num w:numId="53" w16cid:durableId="997071681">
    <w:abstractNumId w:val="7"/>
  </w:num>
  <w:num w:numId="54" w16cid:durableId="1567304403">
    <w:abstractNumId w:val="50"/>
  </w:num>
  <w:num w:numId="55" w16cid:durableId="885678118">
    <w:abstractNumId w:val="41"/>
  </w:num>
  <w:num w:numId="56" w16cid:durableId="1494419720">
    <w:abstractNumId w:val="82"/>
  </w:num>
  <w:num w:numId="57" w16cid:durableId="201403617">
    <w:abstractNumId w:val="68"/>
  </w:num>
  <w:num w:numId="58" w16cid:durableId="1839690829">
    <w:abstractNumId w:val="21"/>
  </w:num>
  <w:num w:numId="59" w16cid:durableId="217716292">
    <w:abstractNumId w:val="73"/>
  </w:num>
  <w:num w:numId="60" w16cid:durableId="1253009534">
    <w:abstractNumId w:val="64"/>
  </w:num>
  <w:num w:numId="61" w16cid:durableId="615451279">
    <w:abstractNumId w:val="49"/>
  </w:num>
  <w:num w:numId="62" w16cid:durableId="1370959666">
    <w:abstractNumId w:val="35"/>
  </w:num>
  <w:num w:numId="63" w16cid:durableId="548226432">
    <w:abstractNumId w:val="5"/>
  </w:num>
  <w:num w:numId="64" w16cid:durableId="1955360337">
    <w:abstractNumId w:val="34"/>
  </w:num>
  <w:num w:numId="65" w16cid:durableId="475535875">
    <w:abstractNumId w:val="75"/>
  </w:num>
  <w:num w:numId="66" w16cid:durableId="646009153">
    <w:abstractNumId w:val="56"/>
  </w:num>
  <w:num w:numId="67" w16cid:durableId="1266957756">
    <w:abstractNumId w:val="54"/>
  </w:num>
  <w:num w:numId="68" w16cid:durableId="583300025">
    <w:abstractNumId w:val="80"/>
  </w:num>
  <w:num w:numId="69" w16cid:durableId="296883879">
    <w:abstractNumId w:val="30"/>
  </w:num>
  <w:num w:numId="70" w16cid:durableId="568688511">
    <w:abstractNumId w:val="59"/>
  </w:num>
  <w:num w:numId="71" w16cid:durableId="2107454894">
    <w:abstractNumId w:val="25"/>
  </w:num>
  <w:num w:numId="72" w16cid:durableId="2066100171">
    <w:abstractNumId w:val="12"/>
  </w:num>
  <w:num w:numId="73" w16cid:durableId="627928685">
    <w:abstractNumId w:val="11"/>
  </w:num>
  <w:num w:numId="74" w16cid:durableId="1435127410">
    <w:abstractNumId w:val="43"/>
  </w:num>
  <w:num w:numId="75" w16cid:durableId="2119790971">
    <w:abstractNumId w:val="26"/>
  </w:num>
  <w:num w:numId="76" w16cid:durableId="1844859557">
    <w:abstractNumId w:val="9"/>
  </w:num>
  <w:num w:numId="77" w16cid:durableId="1404329101">
    <w:abstractNumId w:val="23"/>
  </w:num>
  <w:num w:numId="78" w16cid:durableId="1773554103">
    <w:abstractNumId w:val="45"/>
  </w:num>
  <w:num w:numId="79" w16cid:durableId="75903679">
    <w:abstractNumId w:val="83"/>
  </w:num>
  <w:num w:numId="80" w16cid:durableId="1767118083">
    <w:abstractNumId w:val="28"/>
  </w:num>
  <w:num w:numId="81" w16cid:durableId="934367268">
    <w:abstractNumId w:val="8"/>
  </w:num>
  <w:num w:numId="82" w16cid:durableId="1012033066">
    <w:abstractNumId w:val="22"/>
  </w:num>
  <w:num w:numId="83" w16cid:durableId="1518419346">
    <w:abstractNumId w:val="13"/>
  </w:num>
  <w:num w:numId="84" w16cid:durableId="293412422">
    <w:abstractNumId w:val="58"/>
  </w:num>
  <w:num w:numId="85" w16cid:durableId="244339081">
    <w:abstractNumId w:val="63"/>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weł Barnak">
    <w15:presenceInfo w15:providerId="AD" w15:userId="S-1-5-21-2307463862-1796714280-2582106076-13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B8E"/>
    <w:rsid w:val="00000396"/>
    <w:rsid w:val="00000545"/>
    <w:rsid w:val="00000EBC"/>
    <w:rsid w:val="00000F8F"/>
    <w:rsid w:val="0000123D"/>
    <w:rsid w:val="0000134A"/>
    <w:rsid w:val="00001B54"/>
    <w:rsid w:val="00001CF5"/>
    <w:rsid w:val="00002B79"/>
    <w:rsid w:val="00002EBD"/>
    <w:rsid w:val="00002F3C"/>
    <w:rsid w:val="000031B5"/>
    <w:rsid w:val="00003591"/>
    <w:rsid w:val="00004386"/>
    <w:rsid w:val="00005910"/>
    <w:rsid w:val="0000682B"/>
    <w:rsid w:val="00006938"/>
    <w:rsid w:val="00006960"/>
    <w:rsid w:val="00006CB5"/>
    <w:rsid w:val="000079F3"/>
    <w:rsid w:val="00007DF6"/>
    <w:rsid w:val="000109AC"/>
    <w:rsid w:val="00010C6E"/>
    <w:rsid w:val="000111C9"/>
    <w:rsid w:val="00012531"/>
    <w:rsid w:val="000150B1"/>
    <w:rsid w:val="00015BD1"/>
    <w:rsid w:val="000168C7"/>
    <w:rsid w:val="00016D80"/>
    <w:rsid w:val="000208FF"/>
    <w:rsid w:val="000213DA"/>
    <w:rsid w:val="00021408"/>
    <w:rsid w:val="000216DB"/>
    <w:rsid w:val="0002219F"/>
    <w:rsid w:val="00022E35"/>
    <w:rsid w:val="00023236"/>
    <w:rsid w:val="0002396B"/>
    <w:rsid w:val="00023FEB"/>
    <w:rsid w:val="000248E1"/>
    <w:rsid w:val="000258C7"/>
    <w:rsid w:val="00025C5B"/>
    <w:rsid w:val="00025EAC"/>
    <w:rsid w:val="00026F99"/>
    <w:rsid w:val="00027502"/>
    <w:rsid w:val="0002756B"/>
    <w:rsid w:val="00027B98"/>
    <w:rsid w:val="00030170"/>
    <w:rsid w:val="0003032F"/>
    <w:rsid w:val="000305E1"/>
    <w:rsid w:val="00031AF3"/>
    <w:rsid w:val="0003333B"/>
    <w:rsid w:val="00033364"/>
    <w:rsid w:val="000333F4"/>
    <w:rsid w:val="00033855"/>
    <w:rsid w:val="00033D73"/>
    <w:rsid w:val="0003401A"/>
    <w:rsid w:val="00034ED2"/>
    <w:rsid w:val="00034F48"/>
    <w:rsid w:val="0003528D"/>
    <w:rsid w:val="00035450"/>
    <w:rsid w:val="00035559"/>
    <w:rsid w:val="000356CD"/>
    <w:rsid w:val="00035B2D"/>
    <w:rsid w:val="0003621B"/>
    <w:rsid w:val="00036604"/>
    <w:rsid w:val="00036A68"/>
    <w:rsid w:val="000370B7"/>
    <w:rsid w:val="0003742D"/>
    <w:rsid w:val="0003757B"/>
    <w:rsid w:val="00040132"/>
    <w:rsid w:val="00040563"/>
    <w:rsid w:val="00040BC3"/>
    <w:rsid w:val="00040D60"/>
    <w:rsid w:val="00042766"/>
    <w:rsid w:val="000433DE"/>
    <w:rsid w:val="00043729"/>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110C"/>
    <w:rsid w:val="00051E65"/>
    <w:rsid w:val="000540A8"/>
    <w:rsid w:val="0005441A"/>
    <w:rsid w:val="000547E6"/>
    <w:rsid w:val="00054B1A"/>
    <w:rsid w:val="00055DE2"/>
    <w:rsid w:val="00056A96"/>
    <w:rsid w:val="00057104"/>
    <w:rsid w:val="00060299"/>
    <w:rsid w:val="00061161"/>
    <w:rsid w:val="0006234E"/>
    <w:rsid w:val="00062372"/>
    <w:rsid w:val="0006238C"/>
    <w:rsid w:val="00063FD3"/>
    <w:rsid w:val="00064287"/>
    <w:rsid w:val="000644FE"/>
    <w:rsid w:val="00065851"/>
    <w:rsid w:val="000664DC"/>
    <w:rsid w:val="00066C65"/>
    <w:rsid w:val="0006723A"/>
    <w:rsid w:val="00067327"/>
    <w:rsid w:val="0007010F"/>
    <w:rsid w:val="00070174"/>
    <w:rsid w:val="00070561"/>
    <w:rsid w:val="000729AF"/>
    <w:rsid w:val="00072D04"/>
    <w:rsid w:val="00072DE8"/>
    <w:rsid w:val="00073107"/>
    <w:rsid w:val="0007349F"/>
    <w:rsid w:val="00073B25"/>
    <w:rsid w:val="0007508C"/>
    <w:rsid w:val="00075716"/>
    <w:rsid w:val="00075984"/>
    <w:rsid w:val="00075F3B"/>
    <w:rsid w:val="00076C41"/>
    <w:rsid w:val="00077481"/>
    <w:rsid w:val="00077D01"/>
    <w:rsid w:val="00077F38"/>
    <w:rsid w:val="00077F62"/>
    <w:rsid w:val="000803BF"/>
    <w:rsid w:val="000804F7"/>
    <w:rsid w:val="0008098A"/>
    <w:rsid w:val="00081967"/>
    <w:rsid w:val="00083933"/>
    <w:rsid w:val="0008417E"/>
    <w:rsid w:val="000844C6"/>
    <w:rsid w:val="00084876"/>
    <w:rsid w:val="000858DE"/>
    <w:rsid w:val="0008652B"/>
    <w:rsid w:val="000866F6"/>
    <w:rsid w:val="00087109"/>
    <w:rsid w:val="000875C8"/>
    <w:rsid w:val="000876D2"/>
    <w:rsid w:val="000876E3"/>
    <w:rsid w:val="0009016E"/>
    <w:rsid w:val="000906F2"/>
    <w:rsid w:val="00091218"/>
    <w:rsid w:val="00091420"/>
    <w:rsid w:val="000928DE"/>
    <w:rsid w:val="00092D91"/>
    <w:rsid w:val="00092E64"/>
    <w:rsid w:val="000930FA"/>
    <w:rsid w:val="0009355B"/>
    <w:rsid w:val="0009370B"/>
    <w:rsid w:val="000938AC"/>
    <w:rsid w:val="00093CDE"/>
    <w:rsid w:val="00093EBD"/>
    <w:rsid w:val="00094090"/>
    <w:rsid w:val="00094199"/>
    <w:rsid w:val="0009461B"/>
    <w:rsid w:val="00094622"/>
    <w:rsid w:val="00094D06"/>
    <w:rsid w:val="00095207"/>
    <w:rsid w:val="0009523A"/>
    <w:rsid w:val="0009654B"/>
    <w:rsid w:val="000969D0"/>
    <w:rsid w:val="000969F0"/>
    <w:rsid w:val="00096A15"/>
    <w:rsid w:val="00096A78"/>
    <w:rsid w:val="00096AC5"/>
    <w:rsid w:val="00096FC2"/>
    <w:rsid w:val="0009701A"/>
    <w:rsid w:val="00097D6F"/>
    <w:rsid w:val="00097EB8"/>
    <w:rsid w:val="000A14C3"/>
    <w:rsid w:val="000A1AD7"/>
    <w:rsid w:val="000A1C1D"/>
    <w:rsid w:val="000A1E12"/>
    <w:rsid w:val="000A2B8E"/>
    <w:rsid w:val="000A36F9"/>
    <w:rsid w:val="000A3AE2"/>
    <w:rsid w:val="000A4228"/>
    <w:rsid w:val="000A4698"/>
    <w:rsid w:val="000A480C"/>
    <w:rsid w:val="000A48DA"/>
    <w:rsid w:val="000A54FC"/>
    <w:rsid w:val="000A5C88"/>
    <w:rsid w:val="000A6324"/>
    <w:rsid w:val="000A6875"/>
    <w:rsid w:val="000A6A32"/>
    <w:rsid w:val="000A6DB8"/>
    <w:rsid w:val="000A7726"/>
    <w:rsid w:val="000A7FF3"/>
    <w:rsid w:val="000B0164"/>
    <w:rsid w:val="000B0571"/>
    <w:rsid w:val="000B06C0"/>
    <w:rsid w:val="000B08B9"/>
    <w:rsid w:val="000B0C8F"/>
    <w:rsid w:val="000B0D9C"/>
    <w:rsid w:val="000B10EB"/>
    <w:rsid w:val="000B147E"/>
    <w:rsid w:val="000B169A"/>
    <w:rsid w:val="000B26AC"/>
    <w:rsid w:val="000B27FA"/>
    <w:rsid w:val="000B35F0"/>
    <w:rsid w:val="000B3A97"/>
    <w:rsid w:val="000B4223"/>
    <w:rsid w:val="000B4AB6"/>
    <w:rsid w:val="000B5CE4"/>
    <w:rsid w:val="000B5D61"/>
    <w:rsid w:val="000B5FDB"/>
    <w:rsid w:val="000B6781"/>
    <w:rsid w:val="000B71F8"/>
    <w:rsid w:val="000B78C4"/>
    <w:rsid w:val="000B79BB"/>
    <w:rsid w:val="000B7A57"/>
    <w:rsid w:val="000C0431"/>
    <w:rsid w:val="000C05C3"/>
    <w:rsid w:val="000C07B4"/>
    <w:rsid w:val="000C0E26"/>
    <w:rsid w:val="000C1B35"/>
    <w:rsid w:val="000C1D49"/>
    <w:rsid w:val="000C1FE4"/>
    <w:rsid w:val="000C2520"/>
    <w:rsid w:val="000C25DB"/>
    <w:rsid w:val="000C2FA4"/>
    <w:rsid w:val="000C30F5"/>
    <w:rsid w:val="000C34E6"/>
    <w:rsid w:val="000C3E45"/>
    <w:rsid w:val="000C53E4"/>
    <w:rsid w:val="000C5570"/>
    <w:rsid w:val="000C60F6"/>
    <w:rsid w:val="000C6251"/>
    <w:rsid w:val="000D0CD2"/>
    <w:rsid w:val="000D1111"/>
    <w:rsid w:val="000D1D10"/>
    <w:rsid w:val="000D1D51"/>
    <w:rsid w:val="000D1E2F"/>
    <w:rsid w:val="000D248D"/>
    <w:rsid w:val="000D3585"/>
    <w:rsid w:val="000D3929"/>
    <w:rsid w:val="000D49F7"/>
    <w:rsid w:val="000D5158"/>
    <w:rsid w:val="000D583F"/>
    <w:rsid w:val="000D66C2"/>
    <w:rsid w:val="000D6819"/>
    <w:rsid w:val="000D76A9"/>
    <w:rsid w:val="000D7B6E"/>
    <w:rsid w:val="000D7E55"/>
    <w:rsid w:val="000E1338"/>
    <w:rsid w:val="000E1372"/>
    <w:rsid w:val="000E1C90"/>
    <w:rsid w:val="000E2A85"/>
    <w:rsid w:val="000E3339"/>
    <w:rsid w:val="000E3B5E"/>
    <w:rsid w:val="000E4E20"/>
    <w:rsid w:val="000E4F2B"/>
    <w:rsid w:val="000E4FDA"/>
    <w:rsid w:val="000E5A83"/>
    <w:rsid w:val="000E5FAD"/>
    <w:rsid w:val="000E66A2"/>
    <w:rsid w:val="000E786D"/>
    <w:rsid w:val="000E7888"/>
    <w:rsid w:val="000E7DD5"/>
    <w:rsid w:val="000F0DAC"/>
    <w:rsid w:val="000F1157"/>
    <w:rsid w:val="000F1309"/>
    <w:rsid w:val="000F26F9"/>
    <w:rsid w:val="000F27F8"/>
    <w:rsid w:val="000F298D"/>
    <w:rsid w:val="000F2A77"/>
    <w:rsid w:val="000F2ED2"/>
    <w:rsid w:val="000F3356"/>
    <w:rsid w:val="000F3760"/>
    <w:rsid w:val="000F40DF"/>
    <w:rsid w:val="000F5347"/>
    <w:rsid w:val="000F5A5F"/>
    <w:rsid w:val="000F6879"/>
    <w:rsid w:val="000F6C3E"/>
    <w:rsid w:val="000F6CA1"/>
    <w:rsid w:val="000F6DBF"/>
    <w:rsid w:val="000F7A78"/>
    <w:rsid w:val="000F7EC1"/>
    <w:rsid w:val="000F7F14"/>
    <w:rsid w:val="000F7F24"/>
    <w:rsid w:val="0010087F"/>
    <w:rsid w:val="001019DD"/>
    <w:rsid w:val="00101AC3"/>
    <w:rsid w:val="00101FE5"/>
    <w:rsid w:val="001024E8"/>
    <w:rsid w:val="00102874"/>
    <w:rsid w:val="00103110"/>
    <w:rsid w:val="00103137"/>
    <w:rsid w:val="00103FC7"/>
    <w:rsid w:val="00104B94"/>
    <w:rsid w:val="00105397"/>
    <w:rsid w:val="00105651"/>
    <w:rsid w:val="00105AD1"/>
    <w:rsid w:val="001061AB"/>
    <w:rsid w:val="0010675C"/>
    <w:rsid w:val="00106961"/>
    <w:rsid w:val="00106D24"/>
    <w:rsid w:val="00106D68"/>
    <w:rsid w:val="0010747F"/>
    <w:rsid w:val="00107767"/>
    <w:rsid w:val="00107912"/>
    <w:rsid w:val="00110227"/>
    <w:rsid w:val="00110EFB"/>
    <w:rsid w:val="00111C23"/>
    <w:rsid w:val="00112434"/>
    <w:rsid w:val="00112460"/>
    <w:rsid w:val="001134B6"/>
    <w:rsid w:val="001147C1"/>
    <w:rsid w:val="00114BB8"/>
    <w:rsid w:val="00116027"/>
    <w:rsid w:val="001161DE"/>
    <w:rsid w:val="0011639B"/>
    <w:rsid w:val="001168C7"/>
    <w:rsid w:val="00116D7A"/>
    <w:rsid w:val="00117657"/>
    <w:rsid w:val="001203D8"/>
    <w:rsid w:val="0012067A"/>
    <w:rsid w:val="00121498"/>
    <w:rsid w:val="001215CB"/>
    <w:rsid w:val="00121A00"/>
    <w:rsid w:val="001222DD"/>
    <w:rsid w:val="00122600"/>
    <w:rsid w:val="00122EE7"/>
    <w:rsid w:val="001238CE"/>
    <w:rsid w:val="00123ECD"/>
    <w:rsid w:val="001251D7"/>
    <w:rsid w:val="00125270"/>
    <w:rsid w:val="001255ED"/>
    <w:rsid w:val="001256AB"/>
    <w:rsid w:val="00125B9A"/>
    <w:rsid w:val="00127CED"/>
    <w:rsid w:val="00127D5E"/>
    <w:rsid w:val="001301A2"/>
    <w:rsid w:val="0013047E"/>
    <w:rsid w:val="00130897"/>
    <w:rsid w:val="00130F23"/>
    <w:rsid w:val="001312FC"/>
    <w:rsid w:val="0013133F"/>
    <w:rsid w:val="0013182B"/>
    <w:rsid w:val="00131B39"/>
    <w:rsid w:val="00131C1B"/>
    <w:rsid w:val="00131CB4"/>
    <w:rsid w:val="00131E56"/>
    <w:rsid w:val="001326A6"/>
    <w:rsid w:val="00132D50"/>
    <w:rsid w:val="00132EB2"/>
    <w:rsid w:val="001333AC"/>
    <w:rsid w:val="00133BF3"/>
    <w:rsid w:val="00133F0D"/>
    <w:rsid w:val="001344CA"/>
    <w:rsid w:val="0013474B"/>
    <w:rsid w:val="001348AF"/>
    <w:rsid w:val="00134CE1"/>
    <w:rsid w:val="00134F2F"/>
    <w:rsid w:val="001352BD"/>
    <w:rsid w:val="001363A2"/>
    <w:rsid w:val="00137DC2"/>
    <w:rsid w:val="0014017E"/>
    <w:rsid w:val="0014022C"/>
    <w:rsid w:val="001419A0"/>
    <w:rsid w:val="001426E8"/>
    <w:rsid w:val="00143654"/>
    <w:rsid w:val="001439B6"/>
    <w:rsid w:val="00143BA6"/>
    <w:rsid w:val="00143C43"/>
    <w:rsid w:val="00144313"/>
    <w:rsid w:val="00144A20"/>
    <w:rsid w:val="00144A44"/>
    <w:rsid w:val="0014517D"/>
    <w:rsid w:val="00145F51"/>
    <w:rsid w:val="00147018"/>
    <w:rsid w:val="00147436"/>
    <w:rsid w:val="0014747C"/>
    <w:rsid w:val="001478A5"/>
    <w:rsid w:val="00147BE7"/>
    <w:rsid w:val="00147E49"/>
    <w:rsid w:val="001507AE"/>
    <w:rsid w:val="00150FF4"/>
    <w:rsid w:val="00151673"/>
    <w:rsid w:val="00151D94"/>
    <w:rsid w:val="00152085"/>
    <w:rsid w:val="001525A2"/>
    <w:rsid w:val="00153388"/>
    <w:rsid w:val="00154074"/>
    <w:rsid w:val="001540A1"/>
    <w:rsid w:val="0015415D"/>
    <w:rsid w:val="0015444A"/>
    <w:rsid w:val="0015499F"/>
    <w:rsid w:val="00154EAA"/>
    <w:rsid w:val="00155113"/>
    <w:rsid w:val="00155571"/>
    <w:rsid w:val="0015680D"/>
    <w:rsid w:val="00156AF7"/>
    <w:rsid w:val="00156FCF"/>
    <w:rsid w:val="00157346"/>
    <w:rsid w:val="001600B4"/>
    <w:rsid w:val="00160DFF"/>
    <w:rsid w:val="00160E9D"/>
    <w:rsid w:val="001611A5"/>
    <w:rsid w:val="001616DE"/>
    <w:rsid w:val="00161BE0"/>
    <w:rsid w:val="00162BC9"/>
    <w:rsid w:val="00163068"/>
    <w:rsid w:val="00163755"/>
    <w:rsid w:val="00163B2C"/>
    <w:rsid w:val="00163EAF"/>
    <w:rsid w:val="00164399"/>
    <w:rsid w:val="001647CB"/>
    <w:rsid w:val="00164ACE"/>
    <w:rsid w:val="00164C4D"/>
    <w:rsid w:val="0016514A"/>
    <w:rsid w:val="00165373"/>
    <w:rsid w:val="00165783"/>
    <w:rsid w:val="0016581C"/>
    <w:rsid w:val="00165B86"/>
    <w:rsid w:val="0016631D"/>
    <w:rsid w:val="001666E8"/>
    <w:rsid w:val="001668A9"/>
    <w:rsid w:val="00166DF1"/>
    <w:rsid w:val="00167480"/>
    <w:rsid w:val="0016752E"/>
    <w:rsid w:val="00167DE9"/>
    <w:rsid w:val="00167E8C"/>
    <w:rsid w:val="00170015"/>
    <w:rsid w:val="00170D00"/>
    <w:rsid w:val="0017142A"/>
    <w:rsid w:val="00172327"/>
    <w:rsid w:val="0017244F"/>
    <w:rsid w:val="001726D2"/>
    <w:rsid w:val="001726E4"/>
    <w:rsid w:val="00172FDF"/>
    <w:rsid w:val="001737D0"/>
    <w:rsid w:val="00173DF3"/>
    <w:rsid w:val="0017406C"/>
    <w:rsid w:val="001754D8"/>
    <w:rsid w:val="001756BB"/>
    <w:rsid w:val="001757DF"/>
    <w:rsid w:val="00175B5B"/>
    <w:rsid w:val="00177A78"/>
    <w:rsid w:val="00177C8A"/>
    <w:rsid w:val="001800CF"/>
    <w:rsid w:val="00180517"/>
    <w:rsid w:val="001807CE"/>
    <w:rsid w:val="0018173F"/>
    <w:rsid w:val="001822FB"/>
    <w:rsid w:val="00182854"/>
    <w:rsid w:val="00182AC2"/>
    <w:rsid w:val="00182DED"/>
    <w:rsid w:val="00183B6C"/>
    <w:rsid w:val="00183ED1"/>
    <w:rsid w:val="00184890"/>
    <w:rsid w:val="00184B3F"/>
    <w:rsid w:val="00185052"/>
    <w:rsid w:val="00185163"/>
    <w:rsid w:val="00186522"/>
    <w:rsid w:val="001866FD"/>
    <w:rsid w:val="00186B74"/>
    <w:rsid w:val="001879DD"/>
    <w:rsid w:val="00187B66"/>
    <w:rsid w:val="00190556"/>
    <w:rsid w:val="001906F7"/>
    <w:rsid w:val="0019102F"/>
    <w:rsid w:val="00191146"/>
    <w:rsid w:val="00191843"/>
    <w:rsid w:val="0019187F"/>
    <w:rsid w:val="00191B41"/>
    <w:rsid w:val="00191BA1"/>
    <w:rsid w:val="001925B9"/>
    <w:rsid w:val="00192AA1"/>
    <w:rsid w:val="0019456D"/>
    <w:rsid w:val="00195259"/>
    <w:rsid w:val="001959EA"/>
    <w:rsid w:val="00195B9D"/>
    <w:rsid w:val="00196A0A"/>
    <w:rsid w:val="00196B6F"/>
    <w:rsid w:val="00196F15"/>
    <w:rsid w:val="0019794F"/>
    <w:rsid w:val="001A02E3"/>
    <w:rsid w:val="001A0496"/>
    <w:rsid w:val="001A052C"/>
    <w:rsid w:val="001A05C0"/>
    <w:rsid w:val="001A12AD"/>
    <w:rsid w:val="001A1F74"/>
    <w:rsid w:val="001A208A"/>
    <w:rsid w:val="001A2193"/>
    <w:rsid w:val="001A22D3"/>
    <w:rsid w:val="001A2357"/>
    <w:rsid w:val="001A23E2"/>
    <w:rsid w:val="001A380C"/>
    <w:rsid w:val="001A3EB4"/>
    <w:rsid w:val="001A3F60"/>
    <w:rsid w:val="001A449A"/>
    <w:rsid w:val="001A532D"/>
    <w:rsid w:val="001A56E1"/>
    <w:rsid w:val="001A5C41"/>
    <w:rsid w:val="001A6099"/>
    <w:rsid w:val="001A6597"/>
    <w:rsid w:val="001A678E"/>
    <w:rsid w:val="001A687C"/>
    <w:rsid w:val="001A69DA"/>
    <w:rsid w:val="001A6A8B"/>
    <w:rsid w:val="001A72B8"/>
    <w:rsid w:val="001A7B3A"/>
    <w:rsid w:val="001B0A3D"/>
    <w:rsid w:val="001B1E39"/>
    <w:rsid w:val="001B2DD4"/>
    <w:rsid w:val="001B418C"/>
    <w:rsid w:val="001B4558"/>
    <w:rsid w:val="001B4D3C"/>
    <w:rsid w:val="001B4E4C"/>
    <w:rsid w:val="001B5353"/>
    <w:rsid w:val="001B5672"/>
    <w:rsid w:val="001B58B1"/>
    <w:rsid w:val="001B5BA4"/>
    <w:rsid w:val="001B5C57"/>
    <w:rsid w:val="001B607B"/>
    <w:rsid w:val="001B7164"/>
    <w:rsid w:val="001C0798"/>
    <w:rsid w:val="001C08B1"/>
    <w:rsid w:val="001C094C"/>
    <w:rsid w:val="001C0E85"/>
    <w:rsid w:val="001C12CA"/>
    <w:rsid w:val="001C2AD1"/>
    <w:rsid w:val="001C38B0"/>
    <w:rsid w:val="001C3CCB"/>
    <w:rsid w:val="001C3F2C"/>
    <w:rsid w:val="001C5961"/>
    <w:rsid w:val="001C6068"/>
    <w:rsid w:val="001C6D08"/>
    <w:rsid w:val="001C7406"/>
    <w:rsid w:val="001C791C"/>
    <w:rsid w:val="001C7EC1"/>
    <w:rsid w:val="001D07C3"/>
    <w:rsid w:val="001D12D5"/>
    <w:rsid w:val="001D1FD1"/>
    <w:rsid w:val="001D2EB9"/>
    <w:rsid w:val="001D4289"/>
    <w:rsid w:val="001D4790"/>
    <w:rsid w:val="001D533D"/>
    <w:rsid w:val="001D5745"/>
    <w:rsid w:val="001D64F5"/>
    <w:rsid w:val="001D67CB"/>
    <w:rsid w:val="001D696D"/>
    <w:rsid w:val="001D6D35"/>
    <w:rsid w:val="001D6E16"/>
    <w:rsid w:val="001D7070"/>
    <w:rsid w:val="001D76AF"/>
    <w:rsid w:val="001D775D"/>
    <w:rsid w:val="001D7AC1"/>
    <w:rsid w:val="001E096E"/>
    <w:rsid w:val="001E0B0E"/>
    <w:rsid w:val="001E1463"/>
    <w:rsid w:val="001E1C30"/>
    <w:rsid w:val="001E294C"/>
    <w:rsid w:val="001E2D5C"/>
    <w:rsid w:val="001E2EF5"/>
    <w:rsid w:val="001E2F5D"/>
    <w:rsid w:val="001E31F2"/>
    <w:rsid w:val="001E3358"/>
    <w:rsid w:val="001E3E94"/>
    <w:rsid w:val="001E4011"/>
    <w:rsid w:val="001E4207"/>
    <w:rsid w:val="001E4F7E"/>
    <w:rsid w:val="001E56DD"/>
    <w:rsid w:val="001E5920"/>
    <w:rsid w:val="001E6255"/>
    <w:rsid w:val="001E70B0"/>
    <w:rsid w:val="001E70F0"/>
    <w:rsid w:val="001E72E9"/>
    <w:rsid w:val="001E74C1"/>
    <w:rsid w:val="001F0944"/>
    <w:rsid w:val="001F0B49"/>
    <w:rsid w:val="001F1414"/>
    <w:rsid w:val="001F21E7"/>
    <w:rsid w:val="001F261B"/>
    <w:rsid w:val="001F279F"/>
    <w:rsid w:val="001F2AFC"/>
    <w:rsid w:val="001F2BB5"/>
    <w:rsid w:val="001F333B"/>
    <w:rsid w:val="001F3DB6"/>
    <w:rsid w:val="001F4146"/>
    <w:rsid w:val="001F4612"/>
    <w:rsid w:val="001F5119"/>
    <w:rsid w:val="001F5364"/>
    <w:rsid w:val="001F58AE"/>
    <w:rsid w:val="001F5C0A"/>
    <w:rsid w:val="001F6545"/>
    <w:rsid w:val="001F6BD0"/>
    <w:rsid w:val="001F749D"/>
    <w:rsid w:val="001F74A5"/>
    <w:rsid w:val="001F7C04"/>
    <w:rsid w:val="00200B0F"/>
    <w:rsid w:val="00200BC6"/>
    <w:rsid w:val="00200C9A"/>
    <w:rsid w:val="002019A2"/>
    <w:rsid w:val="00201CA0"/>
    <w:rsid w:val="0020214C"/>
    <w:rsid w:val="00202384"/>
    <w:rsid w:val="00202591"/>
    <w:rsid w:val="00202669"/>
    <w:rsid w:val="002028B8"/>
    <w:rsid w:val="00202D2E"/>
    <w:rsid w:val="00202D64"/>
    <w:rsid w:val="00203339"/>
    <w:rsid w:val="0020366A"/>
    <w:rsid w:val="002039C5"/>
    <w:rsid w:val="00204552"/>
    <w:rsid w:val="002047DC"/>
    <w:rsid w:val="00205257"/>
    <w:rsid w:val="00205A1D"/>
    <w:rsid w:val="00205A84"/>
    <w:rsid w:val="00206A56"/>
    <w:rsid w:val="00206CCD"/>
    <w:rsid w:val="00206ED8"/>
    <w:rsid w:val="0020732E"/>
    <w:rsid w:val="00207416"/>
    <w:rsid w:val="00207425"/>
    <w:rsid w:val="00207514"/>
    <w:rsid w:val="0020797D"/>
    <w:rsid w:val="00207A9C"/>
    <w:rsid w:val="00210274"/>
    <w:rsid w:val="00211447"/>
    <w:rsid w:val="00211EEA"/>
    <w:rsid w:val="00212B84"/>
    <w:rsid w:val="002131C1"/>
    <w:rsid w:val="002132EE"/>
    <w:rsid w:val="0021331D"/>
    <w:rsid w:val="00213E0A"/>
    <w:rsid w:val="0021416C"/>
    <w:rsid w:val="00214346"/>
    <w:rsid w:val="00216175"/>
    <w:rsid w:val="00216509"/>
    <w:rsid w:val="0021663A"/>
    <w:rsid w:val="00217467"/>
    <w:rsid w:val="002201C3"/>
    <w:rsid w:val="00220986"/>
    <w:rsid w:val="002211C3"/>
    <w:rsid w:val="002230AA"/>
    <w:rsid w:val="002231E2"/>
    <w:rsid w:val="002233C8"/>
    <w:rsid w:val="002236F4"/>
    <w:rsid w:val="00223A26"/>
    <w:rsid w:val="00223DF0"/>
    <w:rsid w:val="00223E60"/>
    <w:rsid w:val="00224497"/>
    <w:rsid w:val="002246C5"/>
    <w:rsid w:val="00224A86"/>
    <w:rsid w:val="00225487"/>
    <w:rsid w:val="002256D6"/>
    <w:rsid w:val="0022726E"/>
    <w:rsid w:val="0022751E"/>
    <w:rsid w:val="00227662"/>
    <w:rsid w:val="002279B6"/>
    <w:rsid w:val="00227E00"/>
    <w:rsid w:val="00230C38"/>
    <w:rsid w:val="00231429"/>
    <w:rsid w:val="002319CC"/>
    <w:rsid w:val="00231A88"/>
    <w:rsid w:val="00232121"/>
    <w:rsid w:val="002326E0"/>
    <w:rsid w:val="00232F2B"/>
    <w:rsid w:val="002338E5"/>
    <w:rsid w:val="00233BB0"/>
    <w:rsid w:val="00233D72"/>
    <w:rsid w:val="00233E6B"/>
    <w:rsid w:val="002345F9"/>
    <w:rsid w:val="00234820"/>
    <w:rsid w:val="00234CAF"/>
    <w:rsid w:val="00234D52"/>
    <w:rsid w:val="00234FAF"/>
    <w:rsid w:val="00235253"/>
    <w:rsid w:val="00235388"/>
    <w:rsid w:val="00235CC3"/>
    <w:rsid w:val="00235D84"/>
    <w:rsid w:val="002364DF"/>
    <w:rsid w:val="002365F6"/>
    <w:rsid w:val="002369B7"/>
    <w:rsid w:val="00236A6D"/>
    <w:rsid w:val="00236F0C"/>
    <w:rsid w:val="00236F60"/>
    <w:rsid w:val="00237266"/>
    <w:rsid w:val="0024264A"/>
    <w:rsid w:val="00242699"/>
    <w:rsid w:val="00242732"/>
    <w:rsid w:val="002447CA"/>
    <w:rsid w:val="0024486C"/>
    <w:rsid w:val="00244DC6"/>
    <w:rsid w:val="00246285"/>
    <w:rsid w:val="00246530"/>
    <w:rsid w:val="00247C3F"/>
    <w:rsid w:val="00250AC6"/>
    <w:rsid w:val="00251BCA"/>
    <w:rsid w:val="002524C0"/>
    <w:rsid w:val="00252582"/>
    <w:rsid w:val="00253104"/>
    <w:rsid w:val="002532BA"/>
    <w:rsid w:val="002540BB"/>
    <w:rsid w:val="0025450F"/>
    <w:rsid w:val="00254AE1"/>
    <w:rsid w:val="0025553D"/>
    <w:rsid w:val="0025606C"/>
    <w:rsid w:val="00256D7E"/>
    <w:rsid w:val="002600A1"/>
    <w:rsid w:val="0026048B"/>
    <w:rsid w:val="00263030"/>
    <w:rsid w:val="00263060"/>
    <w:rsid w:val="00263C18"/>
    <w:rsid w:val="002643A5"/>
    <w:rsid w:val="0026462A"/>
    <w:rsid w:val="00264C2F"/>
    <w:rsid w:val="00264E4D"/>
    <w:rsid w:val="00264EF7"/>
    <w:rsid w:val="00264F33"/>
    <w:rsid w:val="002653FA"/>
    <w:rsid w:val="002654B3"/>
    <w:rsid w:val="00265990"/>
    <w:rsid w:val="00265CBE"/>
    <w:rsid w:val="00265FD9"/>
    <w:rsid w:val="00266585"/>
    <w:rsid w:val="00266FFA"/>
    <w:rsid w:val="00267386"/>
    <w:rsid w:val="00267444"/>
    <w:rsid w:val="00267A30"/>
    <w:rsid w:val="0027018A"/>
    <w:rsid w:val="002702BC"/>
    <w:rsid w:val="00270EE1"/>
    <w:rsid w:val="0027118B"/>
    <w:rsid w:val="0027173F"/>
    <w:rsid w:val="00271EF9"/>
    <w:rsid w:val="00271F94"/>
    <w:rsid w:val="0027203F"/>
    <w:rsid w:val="002721D1"/>
    <w:rsid w:val="002722BE"/>
    <w:rsid w:val="00272606"/>
    <w:rsid w:val="00272935"/>
    <w:rsid w:val="00274386"/>
    <w:rsid w:val="0027441B"/>
    <w:rsid w:val="002754E1"/>
    <w:rsid w:val="00275758"/>
    <w:rsid w:val="00275C0C"/>
    <w:rsid w:val="00275F4A"/>
    <w:rsid w:val="00276338"/>
    <w:rsid w:val="00276C6B"/>
    <w:rsid w:val="00277BDE"/>
    <w:rsid w:val="0028004C"/>
    <w:rsid w:val="00280801"/>
    <w:rsid w:val="002809D9"/>
    <w:rsid w:val="00280CAA"/>
    <w:rsid w:val="00280E60"/>
    <w:rsid w:val="0028111E"/>
    <w:rsid w:val="0028130C"/>
    <w:rsid w:val="002827BB"/>
    <w:rsid w:val="0028360B"/>
    <w:rsid w:val="00284055"/>
    <w:rsid w:val="00284183"/>
    <w:rsid w:val="0028434D"/>
    <w:rsid w:val="002845F6"/>
    <w:rsid w:val="00284CBC"/>
    <w:rsid w:val="002852D9"/>
    <w:rsid w:val="0028548B"/>
    <w:rsid w:val="00285BB2"/>
    <w:rsid w:val="00286539"/>
    <w:rsid w:val="0028654A"/>
    <w:rsid w:val="002870DD"/>
    <w:rsid w:val="0028749F"/>
    <w:rsid w:val="0028753B"/>
    <w:rsid w:val="002902B3"/>
    <w:rsid w:val="0029041C"/>
    <w:rsid w:val="00290D36"/>
    <w:rsid w:val="00290DBE"/>
    <w:rsid w:val="00292021"/>
    <w:rsid w:val="00292297"/>
    <w:rsid w:val="002925F2"/>
    <w:rsid w:val="00292B7A"/>
    <w:rsid w:val="00293636"/>
    <w:rsid w:val="00293AB9"/>
    <w:rsid w:val="00293BD8"/>
    <w:rsid w:val="002941AB"/>
    <w:rsid w:val="0029446F"/>
    <w:rsid w:val="002945A0"/>
    <w:rsid w:val="00294C4A"/>
    <w:rsid w:val="0029526B"/>
    <w:rsid w:val="00295A0F"/>
    <w:rsid w:val="00295FD6"/>
    <w:rsid w:val="00296269"/>
    <w:rsid w:val="00296664"/>
    <w:rsid w:val="00296B64"/>
    <w:rsid w:val="00296B95"/>
    <w:rsid w:val="00296EBD"/>
    <w:rsid w:val="002979CD"/>
    <w:rsid w:val="002A00D2"/>
    <w:rsid w:val="002A0327"/>
    <w:rsid w:val="002A04B7"/>
    <w:rsid w:val="002A0DFB"/>
    <w:rsid w:val="002A273F"/>
    <w:rsid w:val="002A2972"/>
    <w:rsid w:val="002A2A64"/>
    <w:rsid w:val="002A31E1"/>
    <w:rsid w:val="002A35B8"/>
    <w:rsid w:val="002A38B9"/>
    <w:rsid w:val="002A38F3"/>
    <w:rsid w:val="002A40AF"/>
    <w:rsid w:val="002A433B"/>
    <w:rsid w:val="002A4A11"/>
    <w:rsid w:val="002A4AF6"/>
    <w:rsid w:val="002A6D7F"/>
    <w:rsid w:val="002A7F1F"/>
    <w:rsid w:val="002B01F0"/>
    <w:rsid w:val="002B0BC9"/>
    <w:rsid w:val="002B0CCF"/>
    <w:rsid w:val="002B1A4A"/>
    <w:rsid w:val="002B27B4"/>
    <w:rsid w:val="002B2A14"/>
    <w:rsid w:val="002B4DA7"/>
    <w:rsid w:val="002B58F3"/>
    <w:rsid w:val="002B5915"/>
    <w:rsid w:val="002B5E11"/>
    <w:rsid w:val="002B6522"/>
    <w:rsid w:val="002B68E5"/>
    <w:rsid w:val="002B69E7"/>
    <w:rsid w:val="002B6E03"/>
    <w:rsid w:val="002B7334"/>
    <w:rsid w:val="002B79C8"/>
    <w:rsid w:val="002C00F0"/>
    <w:rsid w:val="002C0CD3"/>
    <w:rsid w:val="002C1C2E"/>
    <w:rsid w:val="002C2C65"/>
    <w:rsid w:val="002C32EB"/>
    <w:rsid w:val="002C38D7"/>
    <w:rsid w:val="002C3962"/>
    <w:rsid w:val="002C3E55"/>
    <w:rsid w:val="002C4F8C"/>
    <w:rsid w:val="002C5994"/>
    <w:rsid w:val="002C6033"/>
    <w:rsid w:val="002C6761"/>
    <w:rsid w:val="002C70D7"/>
    <w:rsid w:val="002C7BA1"/>
    <w:rsid w:val="002C7CFD"/>
    <w:rsid w:val="002D0034"/>
    <w:rsid w:val="002D08AE"/>
    <w:rsid w:val="002D0E8A"/>
    <w:rsid w:val="002D0F73"/>
    <w:rsid w:val="002D16D5"/>
    <w:rsid w:val="002D17E5"/>
    <w:rsid w:val="002D1A48"/>
    <w:rsid w:val="002D1D2C"/>
    <w:rsid w:val="002D258B"/>
    <w:rsid w:val="002D2DC9"/>
    <w:rsid w:val="002D2E8E"/>
    <w:rsid w:val="002D2EF0"/>
    <w:rsid w:val="002D321D"/>
    <w:rsid w:val="002D347A"/>
    <w:rsid w:val="002D3F1A"/>
    <w:rsid w:val="002D405F"/>
    <w:rsid w:val="002D422E"/>
    <w:rsid w:val="002D4E9A"/>
    <w:rsid w:val="002D4EAA"/>
    <w:rsid w:val="002D5127"/>
    <w:rsid w:val="002D555A"/>
    <w:rsid w:val="002D5730"/>
    <w:rsid w:val="002D5791"/>
    <w:rsid w:val="002D5BF4"/>
    <w:rsid w:val="002D5FA1"/>
    <w:rsid w:val="002D616E"/>
    <w:rsid w:val="002D66A9"/>
    <w:rsid w:val="002D741B"/>
    <w:rsid w:val="002D7438"/>
    <w:rsid w:val="002D7D2B"/>
    <w:rsid w:val="002E15F0"/>
    <w:rsid w:val="002E1712"/>
    <w:rsid w:val="002E26F7"/>
    <w:rsid w:val="002E2C29"/>
    <w:rsid w:val="002E3605"/>
    <w:rsid w:val="002E387E"/>
    <w:rsid w:val="002E3D10"/>
    <w:rsid w:val="002E4878"/>
    <w:rsid w:val="002E4950"/>
    <w:rsid w:val="002E4D88"/>
    <w:rsid w:val="002E5635"/>
    <w:rsid w:val="002E5CD6"/>
    <w:rsid w:val="002E5CFF"/>
    <w:rsid w:val="002E61E3"/>
    <w:rsid w:val="002E62BF"/>
    <w:rsid w:val="002E6964"/>
    <w:rsid w:val="002E6FC7"/>
    <w:rsid w:val="002E77AA"/>
    <w:rsid w:val="002E78C0"/>
    <w:rsid w:val="002E7D21"/>
    <w:rsid w:val="002F00CF"/>
    <w:rsid w:val="002F020D"/>
    <w:rsid w:val="002F0D58"/>
    <w:rsid w:val="002F14D9"/>
    <w:rsid w:val="002F210D"/>
    <w:rsid w:val="002F29C2"/>
    <w:rsid w:val="002F4C12"/>
    <w:rsid w:val="002F4DD0"/>
    <w:rsid w:val="002F59EB"/>
    <w:rsid w:val="002F6B9B"/>
    <w:rsid w:val="002F6E87"/>
    <w:rsid w:val="002F7932"/>
    <w:rsid w:val="00300053"/>
    <w:rsid w:val="003003A4"/>
    <w:rsid w:val="00301CF3"/>
    <w:rsid w:val="003024AF"/>
    <w:rsid w:val="003026C2"/>
    <w:rsid w:val="00302EA3"/>
    <w:rsid w:val="0030340D"/>
    <w:rsid w:val="003038FC"/>
    <w:rsid w:val="00303A5A"/>
    <w:rsid w:val="00303D03"/>
    <w:rsid w:val="003046B9"/>
    <w:rsid w:val="003048F6"/>
    <w:rsid w:val="00305066"/>
    <w:rsid w:val="00305498"/>
    <w:rsid w:val="003062E0"/>
    <w:rsid w:val="00306883"/>
    <w:rsid w:val="00307703"/>
    <w:rsid w:val="003077D0"/>
    <w:rsid w:val="00311635"/>
    <w:rsid w:val="00311921"/>
    <w:rsid w:val="003121F3"/>
    <w:rsid w:val="00312954"/>
    <w:rsid w:val="003135FD"/>
    <w:rsid w:val="003139E4"/>
    <w:rsid w:val="00313A7D"/>
    <w:rsid w:val="00313F6C"/>
    <w:rsid w:val="003143F2"/>
    <w:rsid w:val="0031513B"/>
    <w:rsid w:val="0031553F"/>
    <w:rsid w:val="00315E53"/>
    <w:rsid w:val="00315F6A"/>
    <w:rsid w:val="0031600A"/>
    <w:rsid w:val="0031617B"/>
    <w:rsid w:val="0031639E"/>
    <w:rsid w:val="0031646C"/>
    <w:rsid w:val="003209FE"/>
    <w:rsid w:val="00320FAF"/>
    <w:rsid w:val="0032104A"/>
    <w:rsid w:val="00321575"/>
    <w:rsid w:val="00322302"/>
    <w:rsid w:val="00322CB3"/>
    <w:rsid w:val="00323748"/>
    <w:rsid w:val="00323CEF"/>
    <w:rsid w:val="0032433D"/>
    <w:rsid w:val="003246C3"/>
    <w:rsid w:val="0032616C"/>
    <w:rsid w:val="003262AC"/>
    <w:rsid w:val="00326755"/>
    <w:rsid w:val="00327A6B"/>
    <w:rsid w:val="00327BCD"/>
    <w:rsid w:val="00330343"/>
    <w:rsid w:val="00331324"/>
    <w:rsid w:val="0033247B"/>
    <w:rsid w:val="00332AED"/>
    <w:rsid w:val="00332BF1"/>
    <w:rsid w:val="00332CCA"/>
    <w:rsid w:val="003351F2"/>
    <w:rsid w:val="00335298"/>
    <w:rsid w:val="0033545D"/>
    <w:rsid w:val="00335BB2"/>
    <w:rsid w:val="00336816"/>
    <w:rsid w:val="00337C83"/>
    <w:rsid w:val="00337DB6"/>
    <w:rsid w:val="0034101A"/>
    <w:rsid w:val="003419C3"/>
    <w:rsid w:val="00341B10"/>
    <w:rsid w:val="003424C3"/>
    <w:rsid w:val="00342D45"/>
    <w:rsid w:val="00343383"/>
    <w:rsid w:val="00343505"/>
    <w:rsid w:val="00343692"/>
    <w:rsid w:val="00343870"/>
    <w:rsid w:val="00343BB5"/>
    <w:rsid w:val="00344558"/>
    <w:rsid w:val="00345971"/>
    <w:rsid w:val="00345D90"/>
    <w:rsid w:val="00345E05"/>
    <w:rsid w:val="003475FA"/>
    <w:rsid w:val="00350234"/>
    <w:rsid w:val="00350304"/>
    <w:rsid w:val="00350751"/>
    <w:rsid w:val="00351057"/>
    <w:rsid w:val="00351173"/>
    <w:rsid w:val="003519CA"/>
    <w:rsid w:val="00352039"/>
    <w:rsid w:val="003523ED"/>
    <w:rsid w:val="00352C99"/>
    <w:rsid w:val="003534AC"/>
    <w:rsid w:val="00353F43"/>
    <w:rsid w:val="00354E32"/>
    <w:rsid w:val="00355315"/>
    <w:rsid w:val="00355425"/>
    <w:rsid w:val="00357C2F"/>
    <w:rsid w:val="00357FA0"/>
    <w:rsid w:val="00360441"/>
    <w:rsid w:val="003607EF"/>
    <w:rsid w:val="00360FD4"/>
    <w:rsid w:val="00361242"/>
    <w:rsid w:val="00361EB9"/>
    <w:rsid w:val="003629C1"/>
    <w:rsid w:val="003629DC"/>
    <w:rsid w:val="0036349C"/>
    <w:rsid w:val="00365064"/>
    <w:rsid w:val="003651FE"/>
    <w:rsid w:val="00365792"/>
    <w:rsid w:val="003658FD"/>
    <w:rsid w:val="00365CC9"/>
    <w:rsid w:val="00365EA0"/>
    <w:rsid w:val="00366547"/>
    <w:rsid w:val="00366621"/>
    <w:rsid w:val="003667CC"/>
    <w:rsid w:val="003674E5"/>
    <w:rsid w:val="003679F1"/>
    <w:rsid w:val="003679F2"/>
    <w:rsid w:val="00370762"/>
    <w:rsid w:val="00371881"/>
    <w:rsid w:val="00371C6A"/>
    <w:rsid w:val="003722D8"/>
    <w:rsid w:val="003723DC"/>
    <w:rsid w:val="003726AD"/>
    <w:rsid w:val="00372EFB"/>
    <w:rsid w:val="00375645"/>
    <w:rsid w:val="0037568A"/>
    <w:rsid w:val="00375D86"/>
    <w:rsid w:val="00376088"/>
    <w:rsid w:val="003764C0"/>
    <w:rsid w:val="0037669D"/>
    <w:rsid w:val="0037694E"/>
    <w:rsid w:val="0037740F"/>
    <w:rsid w:val="0037769E"/>
    <w:rsid w:val="003779ED"/>
    <w:rsid w:val="0038071E"/>
    <w:rsid w:val="00380E30"/>
    <w:rsid w:val="003817F8"/>
    <w:rsid w:val="00382370"/>
    <w:rsid w:val="003824E8"/>
    <w:rsid w:val="003826D2"/>
    <w:rsid w:val="003833D8"/>
    <w:rsid w:val="003835C7"/>
    <w:rsid w:val="00384800"/>
    <w:rsid w:val="003852A8"/>
    <w:rsid w:val="0038621B"/>
    <w:rsid w:val="00387458"/>
    <w:rsid w:val="00387BB5"/>
    <w:rsid w:val="00387E61"/>
    <w:rsid w:val="003905A7"/>
    <w:rsid w:val="003905C6"/>
    <w:rsid w:val="00390A5D"/>
    <w:rsid w:val="00392319"/>
    <w:rsid w:val="003926F4"/>
    <w:rsid w:val="00392734"/>
    <w:rsid w:val="0039370D"/>
    <w:rsid w:val="003939F1"/>
    <w:rsid w:val="00393BEA"/>
    <w:rsid w:val="0039586A"/>
    <w:rsid w:val="003966E6"/>
    <w:rsid w:val="003968F0"/>
    <w:rsid w:val="00396E6C"/>
    <w:rsid w:val="003970AE"/>
    <w:rsid w:val="003A211C"/>
    <w:rsid w:val="003A230B"/>
    <w:rsid w:val="003A4C0F"/>
    <w:rsid w:val="003A5730"/>
    <w:rsid w:val="003A5B8A"/>
    <w:rsid w:val="003A5C3D"/>
    <w:rsid w:val="003A65A5"/>
    <w:rsid w:val="003A6691"/>
    <w:rsid w:val="003A6C85"/>
    <w:rsid w:val="003A7247"/>
    <w:rsid w:val="003A76DA"/>
    <w:rsid w:val="003A7B9E"/>
    <w:rsid w:val="003B088C"/>
    <w:rsid w:val="003B1305"/>
    <w:rsid w:val="003B1977"/>
    <w:rsid w:val="003B1A26"/>
    <w:rsid w:val="003B2E00"/>
    <w:rsid w:val="003B2FDB"/>
    <w:rsid w:val="003B3475"/>
    <w:rsid w:val="003B3752"/>
    <w:rsid w:val="003B4018"/>
    <w:rsid w:val="003B4EBA"/>
    <w:rsid w:val="003B518E"/>
    <w:rsid w:val="003B5293"/>
    <w:rsid w:val="003B5B35"/>
    <w:rsid w:val="003B6A93"/>
    <w:rsid w:val="003B7147"/>
    <w:rsid w:val="003B771C"/>
    <w:rsid w:val="003B7B2D"/>
    <w:rsid w:val="003B7D82"/>
    <w:rsid w:val="003C0B8E"/>
    <w:rsid w:val="003C19E5"/>
    <w:rsid w:val="003C1D0E"/>
    <w:rsid w:val="003C2CC2"/>
    <w:rsid w:val="003C3817"/>
    <w:rsid w:val="003C39BE"/>
    <w:rsid w:val="003C3B32"/>
    <w:rsid w:val="003C417E"/>
    <w:rsid w:val="003C42A5"/>
    <w:rsid w:val="003C44C4"/>
    <w:rsid w:val="003C497A"/>
    <w:rsid w:val="003C49B6"/>
    <w:rsid w:val="003C5437"/>
    <w:rsid w:val="003C5670"/>
    <w:rsid w:val="003C5DCD"/>
    <w:rsid w:val="003C65BD"/>
    <w:rsid w:val="003C6D9D"/>
    <w:rsid w:val="003C6E6C"/>
    <w:rsid w:val="003C7087"/>
    <w:rsid w:val="003C7543"/>
    <w:rsid w:val="003C771E"/>
    <w:rsid w:val="003C78EF"/>
    <w:rsid w:val="003C7910"/>
    <w:rsid w:val="003C7D87"/>
    <w:rsid w:val="003D0FC4"/>
    <w:rsid w:val="003D1626"/>
    <w:rsid w:val="003D17F6"/>
    <w:rsid w:val="003D18A7"/>
    <w:rsid w:val="003D1CC2"/>
    <w:rsid w:val="003D1DF7"/>
    <w:rsid w:val="003D2293"/>
    <w:rsid w:val="003D22B4"/>
    <w:rsid w:val="003D27E9"/>
    <w:rsid w:val="003D2CCC"/>
    <w:rsid w:val="003D2FFB"/>
    <w:rsid w:val="003D3046"/>
    <w:rsid w:val="003D3C8E"/>
    <w:rsid w:val="003D3CB3"/>
    <w:rsid w:val="003D3E7A"/>
    <w:rsid w:val="003D4E4B"/>
    <w:rsid w:val="003D4F2C"/>
    <w:rsid w:val="003D5CA1"/>
    <w:rsid w:val="003D5F35"/>
    <w:rsid w:val="003D67AA"/>
    <w:rsid w:val="003D6D56"/>
    <w:rsid w:val="003D7242"/>
    <w:rsid w:val="003D73A9"/>
    <w:rsid w:val="003D78DE"/>
    <w:rsid w:val="003D7B4D"/>
    <w:rsid w:val="003D7DBB"/>
    <w:rsid w:val="003E06B1"/>
    <w:rsid w:val="003E0F9C"/>
    <w:rsid w:val="003E1173"/>
    <w:rsid w:val="003E184C"/>
    <w:rsid w:val="003E2271"/>
    <w:rsid w:val="003E2965"/>
    <w:rsid w:val="003E35B3"/>
    <w:rsid w:val="003E3AB4"/>
    <w:rsid w:val="003E3CB3"/>
    <w:rsid w:val="003E50BA"/>
    <w:rsid w:val="003E569E"/>
    <w:rsid w:val="003E5C35"/>
    <w:rsid w:val="003E5D75"/>
    <w:rsid w:val="003E5E44"/>
    <w:rsid w:val="003E60D6"/>
    <w:rsid w:val="003E64CD"/>
    <w:rsid w:val="003E6B84"/>
    <w:rsid w:val="003E6B9B"/>
    <w:rsid w:val="003E6F05"/>
    <w:rsid w:val="003E7C73"/>
    <w:rsid w:val="003E7DA6"/>
    <w:rsid w:val="003F00A3"/>
    <w:rsid w:val="003F0724"/>
    <w:rsid w:val="003F07CF"/>
    <w:rsid w:val="003F0985"/>
    <w:rsid w:val="003F13A4"/>
    <w:rsid w:val="003F50EA"/>
    <w:rsid w:val="003F555E"/>
    <w:rsid w:val="003F5F39"/>
    <w:rsid w:val="003F5F96"/>
    <w:rsid w:val="003F6D3B"/>
    <w:rsid w:val="0040190A"/>
    <w:rsid w:val="00401946"/>
    <w:rsid w:val="00401F48"/>
    <w:rsid w:val="004025AC"/>
    <w:rsid w:val="004036F2"/>
    <w:rsid w:val="00404A8D"/>
    <w:rsid w:val="00405735"/>
    <w:rsid w:val="00405BEF"/>
    <w:rsid w:val="00405CDA"/>
    <w:rsid w:val="00405F72"/>
    <w:rsid w:val="0040606E"/>
    <w:rsid w:val="004067B7"/>
    <w:rsid w:val="00406EDE"/>
    <w:rsid w:val="00407400"/>
    <w:rsid w:val="00407BBF"/>
    <w:rsid w:val="00407EE5"/>
    <w:rsid w:val="00410E6E"/>
    <w:rsid w:val="00410EDA"/>
    <w:rsid w:val="00411D44"/>
    <w:rsid w:val="00411EF7"/>
    <w:rsid w:val="004150EF"/>
    <w:rsid w:val="004156C5"/>
    <w:rsid w:val="0041660C"/>
    <w:rsid w:val="00416A41"/>
    <w:rsid w:val="00416A52"/>
    <w:rsid w:val="00416FDD"/>
    <w:rsid w:val="00417310"/>
    <w:rsid w:val="004178A9"/>
    <w:rsid w:val="004204C5"/>
    <w:rsid w:val="00421095"/>
    <w:rsid w:val="004212E1"/>
    <w:rsid w:val="004218B8"/>
    <w:rsid w:val="0042208D"/>
    <w:rsid w:val="00422754"/>
    <w:rsid w:val="00422CE5"/>
    <w:rsid w:val="004232AC"/>
    <w:rsid w:val="00425639"/>
    <w:rsid w:val="00426332"/>
    <w:rsid w:val="004264D8"/>
    <w:rsid w:val="004303D9"/>
    <w:rsid w:val="00431AEE"/>
    <w:rsid w:val="00432368"/>
    <w:rsid w:val="00432632"/>
    <w:rsid w:val="00433836"/>
    <w:rsid w:val="00433908"/>
    <w:rsid w:val="00433B29"/>
    <w:rsid w:val="00434815"/>
    <w:rsid w:val="00434B8D"/>
    <w:rsid w:val="00434D6A"/>
    <w:rsid w:val="00434FBB"/>
    <w:rsid w:val="004357E4"/>
    <w:rsid w:val="00435A38"/>
    <w:rsid w:val="00435AAF"/>
    <w:rsid w:val="00435F82"/>
    <w:rsid w:val="00437275"/>
    <w:rsid w:val="004407B8"/>
    <w:rsid w:val="00440BF6"/>
    <w:rsid w:val="00442D9B"/>
    <w:rsid w:val="0044318D"/>
    <w:rsid w:val="00443C44"/>
    <w:rsid w:val="00443CB5"/>
    <w:rsid w:val="0044442F"/>
    <w:rsid w:val="00445B69"/>
    <w:rsid w:val="00445E5C"/>
    <w:rsid w:val="00445FC3"/>
    <w:rsid w:val="00446155"/>
    <w:rsid w:val="00446467"/>
    <w:rsid w:val="0044656A"/>
    <w:rsid w:val="00446A93"/>
    <w:rsid w:val="004470C0"/>
    <w:rsid w:val="004478CF"/>
    <w:rsid w:val="004479DD"/>
    <w:rsid w:val="00447A5E"/>
    <w:rsid w:val="00447C69"/>
    <w:rsid w:val="00447F3B"/>
    <w:rsid w:val="00450481"/>
    <w:rsid w:val="004511EA"/>
    <w:rsid w:val="0045138A"/>
    <w:rsid w:val="004513E0"/>
    <w:rsid w:val="00451B07"/>
    <w:rsid w:val="004525FB"/>
    <w:rsid w:val="00453208"/>
    <w:rsid w:val="004534AA"/>
    <w:rsid w:val="00453F8E"/>
    <w:rsid w:val="004540B7"/>
    <w:rsid w:val="0045490B"/>
    <w:rsid w:val="0045538C"/>
    <w:rsid w:val="004558D7"/>
    <w:rsid w:val="00456361"/>
    <w:rsid w:val="00456C6D"/>
    <w:rsid w:val="00457F06"/>
    <w:rsid w:val="0046044C"/>
    <w:rsid w:val="00461021"/>
    <w:rsid w:val="004613D8"/>
    <w:rsid w:val="00461709"/>
    <w:rsid w:val="004619C6"/>
    <w:rsid w:val="00461E85"/>
    <w:rsid w:val="00463B9F"/>
    <w:rsid w:val="00463FE7"/>
    <w:rsid w:val="00464486"/>
    <w:rsid w:val="00464A84"/>
    <w:rsid w:val="00464FF0"/>
    <w:rsid w:val="00465273"/>
    <w:rsid w:val="00465AA3"/>
    <w:rsid w:val="00465B74"/>
    <w:rsid w:val="00465EA2"/>
    <w:rsid w:val="004662FD"/>
    <w:rsid w:val="00466E97"/>
    <w:rsid w:val="00466F08"/>
    <w:rsid w:val="00470176"/>
    <w:rsid w:val="00470A2C"/>
    <w:rsid w:val="00470E1B"/>
    <w:rsid w:val="00471DD9"/>
    <w:rsid w:val="00471F74"/>
    <w:rsid w:val="00472763"/>
    <w:rsid w:val="00472DF1"/>
    <w:rsid w:val="00473FCC"/>
    <w:rsid w:val="004746CB"/>
    <w:rsid w:val="00474702"/>
    <w:rsid w:val="004749D8"/>
    <w:rsid w:val="004758A4"/>
    <w:rsid w:val="00475F65"/>
    <w:rsid w:val="004770D6"/>
    <w:rsid w:val="004771D8"/>
    <w:rsid w:val="0048137D"/>
    <w:rsid w:val="00481541"/>
    <w:rsid w:val="004818AF"/>
    <w:rsid w:val="004818FA"/>
    <w:rsid w:val="00481B41"/>
    <w:rsid w:val="00481FDC"/>
    <w:rsid w:val="0048324C"/>
    <w:rsid w:val="00484981"/>
    <w:rsid w:val="00484A15"/>
    <w:rsid w:val="00485168"/>
    <w:rsid w:val="0048546B"/>
    <w:rsid w:val="00486737"/>
    <w:rsid w:val="004867E8"/>
    <w:rsid w:val="00486890"/>
    <w:rsid w:val="004869C3"/>
    <w:rsid w:val="00487022"/>
    <w:rsid w:val="0048753D"/>
    <w:rsid w:val="004876D4"/>
    <w:rsid w:val="00487A40"/>
    <w:rsid w:val="004905B3"/>
    <w:rsid w:val="0049065D"/>
    <w:rsid w:val="004908D2"/>
    <w:rsid w:val="00490F25"/>
    <w:rsid w:val="0049141C"/>
    <w:rsid w:val="00491510"/>
    <w:rsid w:val="00491861"/>
    <w:rsid w:val="004919D1"/>
    <w:rsid w:val="00491F56"/>
    <w:rsid w:val="00492C67"/>
    <w:rsid w:val="00492DDF"/>
    <w:rsid w:val="00492E0A"/>
    <w:rsid w:val="00493557"/>
    <w:rsid w:val="004936E8"/>
    <w:rsid w:val="004944AF"/>
    <w:rsid w:val="00495406"/>
    <w:rsid w:val="00496A1F"/>
    <w:rsid w:val="00496B1D"/>
    <w:rsid w:val="00496CD9"/>
    <w:rsid w:val="0049709D"/>
    <w:rsid w:val="004971B1"/>
    <w:rsid w:val="004975E5"/>
    <w:rsid w:val="004A0AAD"/>
    <w:rsid w:val="004A0F53"/>
    <w:rsid w:val="004A11E2"/>
    <w:rsid w:val="004A1229"/>
    <w:rsid w:val="004A16F8"/>
    <w:rsid w:val="004A1B4D"/>
    <w:rsid w:val="004A1DB3"/>
    <w:rsid w:val="004A2FCA"/>
    <w:rsid w:val="004A31EE"/>
    <w:rsid w:val="004A3823"/>
    <w:rsid w:val="004A3E65"/>
    <w:rsid w:val="004A6160"/>
    <w:rsid w:val="004A68C4"/>
    <w:rsid w:val="004A6B0F"/>
    <w:rsid w:val="004A6C14"/>
    <w:rsid w:val="004A749E"/>
    <w:rsid w:val="004A76E7"/>
    <w:rsid w:val="004A792B"/>
    <w:rsid w:val="004A7D44"/>
    <w:rsid w:val="004B008F"/>
    <w:rsid w:val="004B1A7F"/>
    <w:rsid w:val="004B1C89"/>
    <w:rsid w:val="004B1CDE"/>
    <w:rsid w:val="004B2321"/>
    <w:rsid w:val="004B257F"/>
    <w:rsid w:val="004B27FD"/>
    <w:rsid w:val="004B2885"/>
    <w:rsid w:val="004B29D0"/>
    <w:rsid w:val="004B2D2B"/>
    <w:rsid w:val="004B34CB"/>
    <w:rsid w:val="004B466F"/>
    <w:rsid w:val="004B5E9F"/>
    <w:rsid w:val="004B6EA0"/>
    <w:rsid w:val="004B792C"/>
    <w:rsid w:val="004B7A28"/>
    <w:rsid w:val="004C059B"/>
    <w:rsid w:val="004C1E10"/>
    <w:rsid w:val="004C236D"/>
    <w:rsid w:val="004C468D"/>
    <w:rsid w:val="004C56F4"/>
    <w:rsid w:val="004C59C0"/>
    <w:rsid w:val="004C62FB"/>
    <w:rsid w:val="004C67DC"/>
    <w:rsid w:val="004C68AC"/>
    <w:rsid w:val="004C794B"/>
    <w:rsid w:val="004D0DB5"/>
    <w:rsid w:val="004D1601"/>
    <w:rsid w:val="004D1723"/>
    <w:rsid w:val="004D18BC"/>
    <w:rsid w:val="004D1A12"/>
    <w:rsid w:val="004D1C73"/>
    <w:rsid w:val="004D2301"/>
    <w:rsid w:val="004D26DD"/>
    <w:rsid w:val="004D2E15"/>
    <w:rsid w:val="004D2F5E"/>
    <w:rsid w:val="004D3269"/>
    <w:rsid w:val="004D3500"/>
    <w:rsid w:val="004D3545"/>
    <w:rsid w:val="004D3DFE"/>
    <w:rsid w:val="004D3E7C"/>
    <w:rsid w:val="004D6984"/>
    <w:rsid w:val="004D6C9A"/>
    <w:rsid w:val="004D6F06"/>
    <w:rsid w:val="004D76E2"/>
    <w:rsid w:val="004E011F"/>
    <w:rsid w:val="004E015C"/>
    <w:rsid w:val="004E0619"/>
    <w:rsid w:val="004E0B3F"/>
    <w:rsid w:val="004E0EC6"/>
    <w:rsid w:val="004E1A83"/>
    <w:rsid w:val="004E1B81"/>
    <w:rsid w:val="004E1C89"/>
    <w:rsid w:val="004E2103"/>
    <w:rsid w:val="004E22E3"/>
    <w:rsid w:val="004E4379"/>
    <w:rsid w:val="004E490C"/>
    <w:rsid w:val="004E4E2F"/>
    <w:rsid w:val="004E5115"/>
    <w:rsid w:val="004E6C49"/>
    <w:rsid w:val="004E725E"/>
    <w:rsid w:val="004E73CC"/>
    <w:rsid w:val="004F0573"/>
    <w:rsid w:val="004F255D"/>
    <w:rsid w:val="004F311F"/>
    <w:rsid w:val="004F43F1"/>
    <w:rsid w:val="004F44D7"/>
    <w:rsid w:val="004F47EF"/>
    <w:rsid w:val="004F4B1D"/>
    <w:rsid w:val="004F4DB1"/>
    <w:rsid w:val="004F502D"/>
    <w:rsid w:val="004F519D"/>
    <w:rsid w:val="004F51BD"/>
    <w:rsid w:val="004F5BDD"/>
    <w:rsid w:val="004F5D56"/>
    <w:rsid w:val="004F679B"/>
    <w:rsid w:val="0050052B"/>
    <w:rsid w:val="00500D23"/>
    <w:rsid w:val="005012E8"/>
    <w:rsid w:val="00501581"/>
    <w:rsid w:val="00501906"/>
    <w:rsid w:val="00501F09"/>
    <w:rsid w:val="00502E25"/>
    <w:rsid w:val="00502EC6"/>
    <w:rsid w:val="00503440"/>
    <w:rsid w:val="005034B2"/>
    <w:rsid w:val="00503585"/>
    <w:rsid w:val="005049FB"/>
    <w:rsid w:val="00504C50"/>
    <w:rsid w:val="005050C4"/>
    <w:rsid w:val="00505580"/>
    <w:rsid w:val="005056D2"/>
    <w:rsid w:val="00505AA6"/>
    <w:rsid w:val="00505CAA"/>
    <w:rsid w:val="005063DA"/>
    <w:rsid w:val="005068AD"/>
    <w:rsid w:val="005068EA"/>
    <w:rsid w:val="00510FBD"/>
    <w:rsid w:val="00511C15"/>
    <w:rsid w:val="00511F49"/>
    <w:rsid w:val="00511FF0"/>
    <w:rsid w:val="00512393"/>
    <w:rsid w:val="0051291E"/>
    <w:rsid w:val="00512F56"/>
    <w:rsid w:val="00513DB6"/>
    <w:rsid w:val="005140E6"/>
    <w:rsid w:val="00514BA1"/>
    <w:rsid w:val="00514FC9"/>
    <w:rsid w:val="00515220"/>
    <w:rsid w:val="005157C2"/>
    <w:rsid w:val="00515843"/>
    <w:rsid w:val="00515A0B"/>
    <w:rsid w:val="00516190"/>
    <w:rsid w:val="0051666A"/>
    <w:rsid w:val="005169BB"/>
    <w:rsid w:val="0051776C"/>
    <w:rsid w:val="0051796F"/>
    <w:rsid w:val="0052062F"/>
    <w:rsid w:val="005228AF"/>
    <w:rsid w:val="00522BD7"/>
    <w:rsid w:val="00522E33"/>
    <w:rsid w:val="005230E2"/>
    <w:rsid w:val="0052392C"/>
    <w:rsid w:val="00523BDD"/>
    <w:rsid w:val="00523EFA"/>
    <w:rsid w:val="00524022"/>
    <w:rsid w:val="005240E8"/>
    <w:rsid w:val="005248F2"/>
    <w:rsid w:val="005258D6"/>
    <w:rsid w:val="00525C80"/>
    <w:rsid w:val="00526A68"/>
    <w:rsid w:val="00527215"/>
    <w:rsid w:val="00527EF8"/>
    <w:rsid w:val="005305D3"/>
    <w:rsid w:val="005308EA"/>
    <w:rsid w:val="00531684"/>
    <w:rsid w:val="005323CB"/>
    <w:rsid w:val="0053396A"/>
    <w:rsid w:val="00534645"/>
    <w:rsid w:val="005349D9"/>
    <w:rsid w:val="00534F37"/>
    <w:rsid w:val="00535015"/>
    <w:rsid w:val="00535107"/>
    <w:rsid w:val="005375BF"/>
    <w:rsid w:val="00537A3D"/>
    <w:rsid w:val="00540383"/>
    <w:rsid w:val="00540A07"/>
    <w:rsid w:val="0054163D"/>
    <w:rsid w:val="00541A4D"/>
    <w:rsid w:val="005420D0"/>
    <w:rsid w:val="0054243E"/>
    <w:rsid w:val="005424E4"/>
    <w:rsid w:val="00543A6D"/>
    <w:rsid w:val="00543F1A"/>
    <w:rsid w:val="00544B66"/>
    <w:rsid w:val="00544B9A"/>
    <w:rsid w:val="00545465"/>
    <w:rsid w:val="005457E7"/>
    <w:rsid w:val="00545C1B"/>
    <w:rsid w:val="00546AE7"/>
    <w:rsid w:val="0054709C"/>
    <w:rsid w:val="005471BB"/>
    <w:rsid w:val="00547672"/>
    <w:rsid w:val="00547997"/>
    <w:rsid w:val="00550152"/>
    <w:rsid w:val="00550170"/>
    <w:rsid w:val="0055097E"/>
    <w:rsid w:val="00550AE1"/>
    <w:rsid w:val="00550B13"/>
    <w:rsid w:val="00551745"/>
    <w:rsid w:val="00552C3D"/>
    <w:rsid w:val="005530F3"/>
    <w:rsid w:val="00554ECE"/>
    <w:rsid w:val="00554F97"/>
    <w:rsid w:val="00555736"/>
    <w:rsid w:val="00555800"/>
    <w:rsid w:val="00556A2D"/>
    <w:rsid w:val="005572F4"/>
    <w:rsid w:val="00561364"/>
    <w:rsid w:val="00561FEE"/>
    <w:rsid w:val="00561FEF"/>
    <w:rsid w:val="0056236A"/>
    <w:rsid w:val="00562D6C"/>
    <w:rsid w:val="0056307E"/>
    <w:rsid w:val="005638C3"/>
    <w:rsid w:val="00564341"/>
    <w:rsid w:val="00564410"/>
    <w:rsid w:val="0056514D"/>
    <w:rsid w:val="005657EA"/>
    <w:rsid w:val="005662AA"/>
    <w:rsid w:val="00566521"/>
    <w:rsid w:val="0056716C"/>
    <w:rsid w:val="0056718F"/>
    <w:rsid w:val="005672F4"/>
    <w:rsid w:val="00567420"/>
    <w:rsid w:val="00567601"/>
    <w:rsid w:val="0057000C"/>
    <w:rsid w:val="0057083D"/>
    <w:rsid w:val="00570AAB"/>
    <w:rsid w:val="0057100F"/>
    <w:rsid w:val="0057138C"/>
    <w:rsid w:val="00571D4E"/>
    <w:rsid w:val="00571D67"/>
    <w:rsid w:val="00572805"/>
    <w:rsid w:val="00573851"/>
    <w:rsid w:val="00573B6E"/>
    <w:rsid w:val="00573F8C"/>
    <w:rsid w:val="0057473D"/>
    <w:rsid w:val="0057530A"/>
    <w:rsid w:val="00575897"/>
    <w:rsid w:val="00575FD5"/>
    <w:rsid w:val="0057689D"/>
    <w:rsid w:val="00576A3B"/>
    <w:rsid w:val="00577B80"/>
    <w:rsid w:val="00577B9C"/>
    <w:rsid w:val="00577FA5"/>
    <w:rsid w:val="0058034D"/>
    <w:rsid w:val="005804FF"/>
    <w:rsid w:val="00580575"/>
    <w:rsid w:val="00581246"/>
    <w:rsid w:val="005816C9"/>
    <w:rsid w:val="00581EF0"/>
    <w:rsid w:val="00582774"/>
    <w:rsid w:val="00582A6E"/>
    <w:rsid w:val="00582B72"/>
    <w:rsid w:val="00582E15"/>
    <w:rsid w:val="00583441"/>
    <w:rsid w:val="0058385E"/>
    <w:rsid w:val="00584019"/>
    <w:rsid w:val="00584154"/>
    <w:rsid w:val="0058419C"/>
    <w:rsid w:val="005847CD"/>
    <w:rsid w:val="00585211"/>
    <w:rsid w:val="00586698"/>
    <w:rsid w:val="005878BD"/>
    <w:rsid w:val="0058794E"/>
    <w:rsid w:val="005905A1"/>
    <w:rsid w:val="00590A29"/>
    <w:rsid w:val="00591BB6"/>
    <w:rsid w:val="0059231B"/>
    <w:rsid w:val="00592AB4"/>
    <w:rsid w:val="005943D5"/>
    <w:rsid w:val="005946B3"/>
    <w:rsid w:val="0059480A"/>
    <w:rsid w:val="00594A60"/>
    <w:rsid w:val="00594AEE"/>
    <w:rsid w:val="00594FA6"/>
    <w:rsid w:val="005956EA"/>
    <w:rsid w:val="005960DD"/>
    <w:rsid w:val="005961DA"/>
    <w:rsid w:val="00596BDD"/>
    <w:rsid w:val="00597106"/>
    <w:rsid w:val="00597429"/>
    <w:rsid w:val="0059758E"/>
    <w:rsid w:val="005A085C"/>
    <w:rsid w:val="005A1220"/>
    <w:rsid w:val="005A1639"/>
    <w:rsid w:val="005A29A3"/>
    <w:rsid w:val="005A313C"/>
    <w:rsid w:val="005A3FF9"/>
    <w:rsid w:val="005A49C4"/>
    <w:rsid w:val="005A4B05"/>
    <w:rsid w:val="005A4BD0"/>
    <w:rsid w:val="005A57B0"/>
    <w:rsid w:val="005A6655"/>
    <w:rsid w:val="005A6C9E"/>
    <w:rsid w:val="005A76BA"/>
    <w:rsid w:val="005A782A"/>
    <w:rsid w:val="005A7948"/>
    <w:rsid w:val="005B10E7"/>
    <w:rsid w:val="005B2793"/>
    <w:rsid w:val="005B2DAA"/>
    <w:rsid w:val="005B3626"/>
    <w:rsid w:val="005B3C71"/>
    <w:rsid w:val="005B3FEC"/>
    <w:rsid w:val="005B4642"/>
    <w:rsid w:val="005B468C"/>
    <w:rsid w:val="005B4BFB"/>
    <w:rsid w:val="005B592D"/>
    <w:rsid w:val="005B6C39"/>
    <w:rsid w:val="005B6C5F"/>
    <w:rsid w:val="005B6E1C"/>
    <w:rsid w:val="005B7411"/>
    <w:rsid w:val="005C0014"/>
    <w:rsid w:val="005C024F"/>
    <w:rsid w:val="005C053B"/>
    <w:rsid w:val="005C058E"/>
    <w:rsid w:val="005C0EEE"/>
    <w:rsid w:val="005C2065"/>
    <w:rsid w:val="005C396E"/>
    <w:rsid w:val="005C3B50"/>
    <w:rsid w:val="005C41B9"/>
    <w:rsid w:val="005C4BB8"/>
    <w:rsid w:val="005C5024"/>
    <w:rsid w:val="005C502B"/>
    <w:rsid w:val="005C6C0D"/>
    <w:rsid w:val="005C70AF"/>
    <w:rsid w:val="005C73F5"/>
    <w:rsid w:val="005C7598"/>
    <w:rsid w:val="005C7AE2"/>
    <w:rsid w:val="005D0787"/>
    <w:rsid w:val="005D080F"/>
    <w:rsid w:val="005D0CCF"/>
    <w:rsid w:val="005D18BD"/>
    <w:rsid w:val="005D1B51"/>
    <w:rsid w:val="005D2308"/>
    <w:rsid w:val="005D23B2"/>
    <w:rsid w:val="005D245B"/>
    <w:rsid w:val="005D2532"/>
    <w:rsid w:val="005D2988"/>
    <w:rsid w:val="005D29F2"/>
    <w:rsid w:val="005D312B"/>
    <w:rsid w:val="005D489C"/>
    <w:rsid w:val="005D6B0A"/>
    <w:rsid w:val="005D7050"/>
    <w:rsid w:val="005D797B"/>
    <w:rsid w:val="005E0083"/>
    <w:rsid w:val="005E042D"/>
    <w:rsid w:val="005E139B"/>
    <w:rsid w:val="005E21E1"/>
    <w:rsid w:val="005E247C"/>
    <w:rsid w:val="005E37C4"/>
    <w:rsid w:val="005E39E5"/>
    <w:rsid w:val="005E47AE"/>
    <w:rsid w:val="005E4DA8"/>
    <w:rsid w:val="005E4E05"/>
    <w:rsid w:val="005E5000"/>
    <w:rsid w:val="005E5CF0"/>
    <w:rsid w:val="005E5DDA"/>
    <w:rsid w:val="005E5E56"/>
    <w:rsid w:val="005E6072"/>
    <w:rsid w:val="005E62E6"/>
    <w:rsid w:val="005E7E1F"/>
    <w:rsid w:val="005E7E95"/>
    <w:rsid w:val="005F0CC6"/>
    <w:rsid w:val="005F1432"/>
    <w:rsid w:val="005F1A9C"/>
    <w:rsid w:val="005F1DB3"/>
    <w:rsid w:val="005F25B4"/>
    <w:rsid w:val="005F31CF"/>
    <w:rsid w:val="005F35A9"/>
    <w:rsid w:val="005F37F8"/>
    <w:rsid w:val="005F4346"/>
    <w:rsid w:val="005F6A28"/>
    <w:rsid w:val="005F7009"/>
    <w:rsid w:val="005F7F46"/>
    <w:rsid w:val="005F7FA1"/>
    <w:rsid w:val="00600074"/>
    <w:rsid w:val="00600647"/>
    <w:rsid w:val="00602708"/>
    <w:rsid w:val="00602C1B"/>
    <w:rsid w:val="006031FE"/>
    <w:rsid w:val="00604567"/>
    <w:rsid w:val="00604746"/>
    <w:rsid w:val="0060526F"/>
    <w:rsid w:val="00606101"/>
    <w:rsid w:val="006066FB"/>
    <w:rsid w:val="00607701"/>
    <w:rsid w:val="00607A8A"/>
    <w:rsid w:val="0061005C"/>
    <w:rsid w:val="00610093"/>
    <w:rsid w:val="0061072B"/>
    <w:rsid w:val="006108C4"/>
    <w:rsid w:val="00610B95"/>
    <w:rsid w:val="00610DC5"/>
    <w:rsid w:val="006113D6"/>
    <w:rsid w:val="00611C86"/>
    <w:rsid w:val="0061202A"/>
    <w:rsid w:val="00612E1A"/>
    <w:rsid w:val="00613412"/>
    <w:rsid w:val="006136F3"/>
    <w:rsid w:val="00613CB8"/>
    <w:rsid w:val="006144F9"/>
    <w:rsid w:val="00616708"/>
    <w:rsid w:val="00616953"/>
    <w:rsid w:val="006170CA"/>
    <w:rsid w:val="006205BD"/>
    <w:rsid w:val="006223AB"/>
    <w:rsid w:val="0062265E"/>
    <w:rsid w:val="00622BDB"/>
    <w:rsid w:val="00622CDA"/>
    <w:rsid w:val="00622E9F"/>
    <w:rsid w:val="00622F49"/>
    <w:rsid w:val="00623006"/>
    <w:rsid w:val="0062383F"/>
    <w:rsid w:val="00623A3C"/>
    <w:rsid w:val="00623CFC"/>
    <w:rsid w:val="00623F1D"/>
    <w:rsid w:val="006240C6"/>
    <w:rsid w:val="0062488B"/>
    <w:rsid w:val="00624AAF"/>
    <w:rsid w:val="00625144"/>
    <w:rsid w:val="006251B6"/>
    <w:rsid w:val="00625675"/>
    <w:rsid w:val="0062573C"/>
    <w:rsid w:val="00625D5F"/>
    <w:rsid w:val="00626026"/>
    <w:rsid w:val="006261FB"/>
    <w:rsid w:val="006262D1"/>
    <w:rsid w:val="006266C9"/>
    <w:rsid w:val="00626AA9"/>
    <w:rsid w:val="006278CD"/>
    <w:rsid w:val="00627F29"/>
    <w:rsid w:val="00630104"/>
    <w:rsid w:val="006311E4"/>
    <w:rsid w:val="006318A3"/>
    <w:rsid w:val="00631F29"/>
    <w:rsid w:val="00632598"/>
    <w:rsid w:val="0063267A"/>
    <w:rsid w:val="0063286A"/>
    <w:rsid w:val="00632C55"/>
    <w:rsid w:val="00632C6D"/>
    <w:rsid w:val="006334A5"/>
    <w:rsid w:val="00633740"/>
    <w:rsid w:val="0063386F"/>
    <w:rsid w:val="00633C69"/>
    <w:rsid w:val="0063400E"/>
    <w:rsid w:val="006345AA"/>
    <w:rsid w:val="0063460D"/>
    <w:rsid w:val="006346AE"/>
    <w:rsid w:val="006348F9"/>
    <w:rsid w:val="00634BB3"/>
    <w:rsid w:val="00635161"/>
    <w:rsid w:val="00635273"/>
    <w:rsid w:val="006356BC"/>
    <w:rsid w:val="0063599F"/>
    <w:rsid w:val="00635CF4"/>
    <w:rsid w:val="006361CB"/>
    <w:rsid w:val="00636458"/>
    <w:rsid w:val="006367A7"/>
    <w:rsid w:val="00636B5F"/>
    <w:rsid w:val="00636CBF"/>
    <w:rsid w:val="00637310"/>
    <w:rsid w:val="00640CA1"/>
    <w:rsid w:val="0064134D"/>
    <w:rsid w:val="006415EF"/>
    <w:rsid w:val="00641794"/>
    <w:rsid w:val="0064186B"/>
    <w:rsid w:val="00641977"/>
    <w:rsid w:val="00641AA7"/>
    <w:rsid w:val="00642661"/>
    <w:rsid w:val="0064297F"/>
    <w:rsid w:val="00643566"/>
    <w:rsid w:val="00643F05"/>
    <w:rsid w:val="00644DD7"/>
    <w:rsid w:val="0064606B"/>
    <w:rsid w:val="0064651A"/>
    <w:rsid w:val="00646B6E"/>
    <w:rsid w:val="00646E3A"/>
    <w:rsid w:val="00647235"/>
    <w:rsid w:val="00647989"/>
    <w:rsid w:val="00647FF6"/>
    <w:rsid w:val="006500E8"/>
    <w:rsid w:val="006501E4"/>
    <w:rsid w:val="0065020A"/>
    <w:rsid w:val="0065078A"/>
    <w:rsid w:val="00651624"/>
    <w:rsid w:val="00652984"/>
    <w:rsid w:val="006532A2"/>
    <w:rsid w:val="006536F1"/>
    <w:rsid w:val="0065421D"/>
    <w:rsid w:val="0065428A"/>
    <w:rsid w:val="0065451A"/>
    <w:rsid w:val="00654E84"/>
    <w:rsid w:val="006551D1"/>
    <w:rsid w:val="0065545E"/>
    <w:rsid w:val="006555D8"/>
    <w:rsid w:val="00655D73"/>
    <w:rsid w:val="00656515"/>
    <w:rsid w:val="00656D92"/>
    <w:rsid w:val="0065709D"/>
    <w:rsid w:val="0065723C"/>
    <w:rsid w:val="006573A1"/>
    <w:rsid w:val="00657B0B"/>
    <w:rsid w:val="00657B1B"/>
    <w:rsid w:val="00660207"/>
    <w:rsid w:val="00660648"/>
    <w:rsid w:val="006607E2"/>
    <w:rsid w:val="00660D5E"/>
    <w:rsid w:val="00661236"/>
    <w:rsid w:val="00661668"/>
    <w:rsid w:val="006617AD"/>
    <w:rsid w:val="00662571"/>
    <w:rsid w:val="00662777"/>
    <w:rsid w:val="00662800"/>
    <w:rsid w:val="00663249"/>
    <w:rsid w:val="00663745"/>
    <w:rsid w:val="00663DDE"/>
    <w:rsid w:val="00664181"/>
    <w:rsid w:val="0066420F"/>
    <w:rsid w:val="006644CC"/>
    <w:rsid w:val="0066548A"/>
    <w:rsid w:val="00665541"/>
    <w:rsid w:val="00666292"/>
    <w:rsid w:val="006668FB"/>
    <w:rsid w:val="00666B96"/>
    <w:rsid w:val="00666BC5"/>
    <w:rsid w:val="00667388"/>
    <w:rsid w:val="006673BA"/>
    <w:rsid w:val="00670932"/>
    <w:rsid w:val="0067101B"/>
    <w:rsid w:val="00672005"/>
    <w:rsid w:val="006720A1"/>
    <w:rsid w:val="006722E3"/>
    <w:rsid w:val="00672FFD"/>
    <w:rsid w:val="0067333E"/>
    <w:rsid w:val="006735EA"/>
    <w:rsid w:val="006738B4"/>
    <w:rsid w:val="00673A35"/>
    <w:rsid w:val="00673EBE"/>
    <w:rsid w:val="00674129"/>
    <w:rsid w:val="0067424D"/>
    <w:rsid w:val="0067471F"/>
    <w:rsid w:val="0067521C"/>
    <w:rsid w:val="00675AF4"/>
    <w:rsid w:val="00677356"/>
    <w:rsid w:val="00677493"/>
    <w:rsid w:val="0067767C"/>
    <w:rsid w:val="00677B40"/>
    <w:rsid w:val="00677C5D"/>
    <w:rsid w:val="00677CDD"/>
    <w:rsid w:val="00680014"/>
    <w:rsid w:val="0068077E"/>
    <w:rsid w:val="00680A0E"/>
    <w:rsid w:val="006812B7"/>
    <w:rsid w:val="0068169D"/>
    <w:rsid w:val="00681FDD"/>
    <w:rsid w:val="006820DE"/>
    <w:rsid w:val="006828CC"/>
    <w:rsid w:val="006839D4"/>
    <w:rsid w:val="00683B41"/>
    <w:rsid w:val="0068517C"/>
    <w:rsid w:val="006856F8"/>
    <w:rsid w:val="00685CEB"/>
    <w:rsid w:val="0068655A"/>
    <w:rsid w:val="00686855"/>
    <w:rsid w:val="0068699D"/>
    <w:rsid w:val="00686EDC"/>
    <w:rsid w:val="00687C48"/>
    <w:rsid w:val="006905CF"/>
    <w:rsid w:val="00690970"/>
    <w:rsid w:val="0069128F"/>
    <w:rsid w:val="00691AFE"/>
    <w:rsid w:val="00692436"/>
    <w:rsid w:val="00692BE4"/>
    <w:rsid w:val="006941A2"/>
    <w:rsid w:val="00694366"/>
    <w:rsid w:val="006946EC"/>
    <w:rsid w:val="00694AD4"/>
    <w:rsid w:val="00694BF2"/>
    <w:rsid w:val="00694FF7"/>
    <w:rsid w:val="00695C96"/>
    <w:rsid w:val="0069638F"/>
    <w:rsid w:val="00696426"/>
    <w:rsid w:val="00696DD4"/>
    <w:rsid w:val="00696DD5"/>
    <w:rsid w:val="00696FAA"/>
    <w:rsid w:val="0069730F"/>
    <w:rsid w:val="006A0B6A"/>
    <w:rsid w:val="006A10FE"/>
    <w:rsid w:val="006A2098"/>
    <w:rsid w:val="006A34A8"/>
    <w:rsid w:val="006A3587"/>
    <w:rsid w:val="006A369E"/>
    <w:rsid w:val="006A3B69"/>
    <w:rsid w:val="006A4072"/>
    <w:rsid w:val="006A4280"/>
    <w:rsid w:val="006A4AA0"/>
    <w:rsid w:val="006A5C4E"/>
    <w:rsid w:val="006A5E6B"/>
    <w:rsid w:val="006A6FBB"/>
    <w:rsid w:val="006B0317"/>
    <w:rsid w:val="006B0842"/>
    <w:rsid w:val="006B16CF"/>
    <w:rsid w:val="006B1E88"/>
    <w:rsid w:val="006B2F7D"/>
    <w:rsid w:val="006B3655"/>
    <w:rsid w:val="006B3F38"/>
    <w:rsid w:val="006B4357"/>
    <w:rsid w:val="006B4446"/>
    <w:rsid w:val="006B488A"/>
    <w:rsid w:val="006B4BCB"/>
    <w:rsid w:val="006B5881"/>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5476"/>
    <w:rsid w:val="006C5902"/>
    <w:rsid w:val="006C5A84"/>
    <w:rsid w:val="006C5D47"/>
    <w:rsid w:val="006C6000"/>
    <w:rsid w:val="006C6625"/>
    <w:rsid w:val="006C6655"/>
    <w:rsid w:val="006C6EC3"/>
    <w:rsid w:val="006C7316"/>
    <w:rsid w:val="006C7B4F"/>
    <w:rsid w:val="006C7CC8"/>
    <w:rsid w:val="006C7E25"/>
    <w:rsid w:val="006D00A0"/>
    <w:rsid w:val="006D0D5A"/>
    <w:rsid w:val="006D0F2F"/>
    <w:rsid w:val="006D115F"/>
    <w:rsid w:val="006D130C"/>
    <w:rsid w:val="006D2106"/>
    <w:rsid w:val="006D21A6"/>
    <w:rsid w:val="006D2F96"/>
    <w:rsid w:val="006D3782"/>
    <w:rsid w:val="006D3ADF"/>
    <w:rsid w:val="006D48AF"/>
    <w:rsid w:val="006D58A3"/>
    <w:rsid w:val="006D60CA"/>
    <w:rsid w:val="006D6418"/>
    <w:rsid w:val="006D6690"/>
    <w:rsid w:val="006D6A81"/>
    <w:rsid w:val="006E0484"/>
    <w:rsid w:val="006E0FBA"/>
    <w:rsid w:val="006E2809"/>
    <w:rsid w:val="006E2E7F"/>
    <w:rsid w:val="006E31E9"/>
    <w:rsid w:val="006E3372"/>
    <w:rsid w:val="006E3B02"/>
    <w:rsid w:val="006E426C"/>
    <w:rsid w:val="006E5279"/>
    <w:rsid w:val="006E56A8"/>
    <w:rsid w:val="006E5A53"/>
    <w:rsid w:val="006E619B"/>
    <w:rsid w:val="006E641B"/>
    <w:rsid w:val="006E6529"/>
    <w:rsid w:val="006E726A"/>
    <w:rsid w:val="006E7437"/>
    <w:rsid w:val="006E74CA"/>
    <w:rsid w:val="006E7A2F"/>
    <w:rsid w:val="006E7AD9"/>
    <w:rsid w:val="006F0A6F"/>
    <w:rsid w:val="006F1178"/>
    <w:rsid w:val="006F13FE"/>
    <w:rsid w:val="006F148F"/>
    <w:rsid w:val="006F1836"/>
    <w:rsid w:val="006F196E"/>
    <w:rsid w:val="006F1E5D"/>
    <w:rsid w:val="006F24E5"/>
    <w:rsid w:val="006F2854"/>
    <w:rsid w:val="006F2EC5"/>
    <w:rsid w:val="006F3239"/>
    <w:rsid w:val="006F32EA"/>
    <w:rsid w:val="006F3363"/>
    <w:rsid w:val="006F34D6"/>
    <w:rsid w:val="006F3819"/>
    <w:rsid w:val="006F3CD2"/>
    <w:rsid w:val="006F5261"/>
    <w:rsid w:val="006F592F"/>
    <w:rsid w:val="006F62CE"/>
    <w:rsid w:val="006F65BA"/>
    <w:rsid w:val="00700F3B"/>
    <w:rsid w:val="00701E15"/>
    <w:rsid w:val="00701E1F"/>
    <w:rsid w:val="00702ABB"/>
    <w:rsid w:val="0070371F"/>
    <w:rsid w:val="0070378E"/>
    <w:rsid w:val="007038C4"/>
    <w:rsid w:val="00704354"/>
    <w:rsid w:val="00704B21"/>
    <w:rsid w:val="00704C32"/>
    <w:rsid w:val="00705BC6"/>
    <w:rsid w:val="0070603D"/>
    <w:rsid w:val="00706529"/>
    <w:rsid w:val="007067E9"/>
    <w:rsid w:val="00706C55"/>
    <w:rsid w:val="00706D35"/>
    <w:rsid w:val="0070791C"/>
    <w:rsid w:val="007079C0"/>
    <w:rsid w:val="007109E2"/>
    <w:rsid w:val="0071162A"/>
    <w:rsid w:val="00711AED"/>
    <w:rsid w:val="00711B1A"/>
    <w:rsid w:val="00711DEE"/>
    <w:rsid w:val="007125CA"/>
    <w:rsid w:val="0071295E"/>
    <w:rsid w:val="00712D5C"/>
    <w:rsid w:val="0071349B"/>
    <w:rsid w:val="00714CD0"/>
    <w:rsid w:val="00714E6E"/>
    <w:rsid w:val="007156FD"/>
    <w:rsid w:val="00715B72"/>
    <w:rsid w:val="00715F0C"/>
    <w:rsid w:val="0071616E"/>
    <w:rsid w:val="00716F0D"/>
    <w:rsid w:val="0071703F"/>
    <w:rsid w:val="007172DD"/>
    <w:rsid w:val="007177B3"/>
    <w:rsid w:val="00717E0D"/>
    <w:rsid w:val="00720941"/>
    <w:rsid w:val="00721562"/>
    <w:rsid w:val="0072163E"/>
    <w:rsid w:val="007229FD"/>
    <w:rsid w:val="00722B1F"/>
    <w:rsid w:val="0072389F"/>
    <w:rsid w:val="00723933"/>
    <w:rsid w:val="00724599"/>
    <w:rsid w:val="007255A0"/>
    <w:rsid w:val="00725D29"/>
    <w:rsid w:val="007261E8"/>
    <w:rsid w:val="0072634D"/>
    <w:rsid w:val="007267CD"/>
    <w:rsid w:val="00726951"/>
    <w:rsid w:val="007274DB"/>
    <w:rsid w:val="00727826"/>
    <w:rsid w:val="0073168F"/>
    <w:rsid w:val="0073193E"/>
    <w:rsid w:val="007319F2"/>
    <w:rsid w:val="00731F62"/>
    <w:rsid w:val="00732EEE"/>
    <w:rsid w:val="0073331C"/>
    <w:rsid w:val="007358FF"/>
    <w:rsid w:val="00735A4A"/>
    <w:rsid w:val="00735C2C"/>
    <w:rsid w:val="007360BB"/>
    <w:rsid w:val="007368EE"/>
    <w:rsid w:val="00737087"/>
    <w:rsid w:val="00737E00"/>
    <w:rsid w:val="0074041C"/>
    <w:rsid w:val="0074078A"/>
    <w:rsid w:val="00742EB2"/>
    <w:rsid w:val="00743A02"/>
    <w:rsid w:val="0074537A"/>
    <w:rsid w:val="007454D1"/>
    <w:rsid w:val="007455A5"/>
    <w:rsid w:val="00745C96"/>
    <w:rsid w:val="00745E21"/>
    <w:rsid w:val="0074624E"/>
    <w:rsid w:val="00746285"/>
    <w:rsid w:val="007463FD"/>
    <w:rsid w:val="00746B54"/>
    <w:rsid w:val="00747405"/>
    <w:rsid w:val="0074768A"/>
    <w:rsid w:val="007477FF"/>
    <w:rsid w:val="00747899"/>
    <w:rsid w:val="00747BFD"/>
    <w:rsid w:val="007508D4"/>
    <w:rsid w:val="00750DEF"/>
    <w:rsid w:val="007519C5"/>
    <w:rsid w:val="007520D2"/>
    <w:rsid w:val="00753558"/>
    <w:rsid w:val="00753CCC"/>
    <w:rsid w:val="00753D2C"/>
    <w:rsid w:val="00753F88"/>
    <w:rsid w:val="007546DC"/>
    <w:rsid w:val="00755153"/>
    <w:rsid w:val="00755427"/>
    <w:rsid w:val="0075566F"/>
    <w:rsid w:val="00755ADF"/>
    <w:rsid w:val="00755D76"/>
    <w:rsid w:val="0075607B"/>
    <w:rsid w:val="00756A3E"/>
    <w:rsid w:val="00756A9D"/>
    <w:rsid w:val="00756D62"/>
    <w:rsid w:val="00756EC1"/>
    <w:rsid w:val="007576D5"/>
    <w:rsid w:val="007578BE"/>
    <w:rsid w:val="007578CD"/>
    <w:rsid w:val="007579C7"/>
    <w:rsid w:val="0076014C"/>
    <w:rsid w:val="0076055B"/>
    <w:rsid w:val="007606D6"/>
    <w:rsid w:val="007611A3"/>
    <w:rsid w:val="007618A6"/>
    <w:rsid w:val="00761B33"/>
    <w:rsid w:val="007634EC"/>
    <w:rsid w:val="00763711"/>
    <w:rsid w:val="00763AE6"/>
    <w:rsid w:val="00763CE6"/>
    <w:rsid w:val="0076428D"/>
    <w:rsid w:val="00764CFB"/>
    <w:rsid w:val="00765B90"/>
    <w:rsid w:val="00765ECE"/>
    <w:rsid w:val="007662B7"/>
    <w:rsid w:val="00767617"/>
    <w:rsid w:val="0076789A"/>
    <w:rsid w:val="007704F8"/>
    <w:rsid w:val="00770A9D"/>
    <w:rsid w:val="0077104D"/>
    <w:rsid w:val="00772BCF"/>
    <w:rsid w:val="0077375B"/>
    <w:rsid w:val="00773C2F"/>
    <w:rsid w:val="00773E66"/>
    <w:rsid w:val="00774FAA"/>
    <w:rsid w:val="007750E5"/>
    <w:rsid w:val="00775688"/>
    <w:rsid w:val="007768B2"/>
    <w:rsid w:val="00776C83"/>
    <w:rsid w:val="00776D49"/>
    <w:rsid w:val="0078041C"/>
    <w:rsid w:val="00780615"/>
    <w:rsid w:val="007812FE"/>
    <w:rsid w:val="0078190E"/>
    <w:rsid w:val="00781989"/>
    <w:rsid w:val="0078241F"/>
    <w:rsid w:val="007833CA"/>
    <w:rsid w:val="0078363E"/>
    <w:rsid w:val="00783F79"/>
    <w:rsid w:val="0078406F"/>
    <w:rsid w:val="00784518"/>
    <w:rsid w:val="00784D97"/>
    <w:rsid w:val="00785222"/>
    <w:rsid w:val="0078582C"/>
    <w:rsid w:val="00785BC1"/>
    <w:rsid w:val="00786562"/>
    <w:rsid w:val="00786B6B"/>
    <w:rsid w:val="00786DC5"/>
    <w:rsid w:val="00787330"/>
    <w:rsid w:val="00787BBC"/>
    <w:rsid w:val="00790128"/>
    <w:rsid w:val="007903BC"/>
    <w:rsid w:val="00790A21"/>
    <w:rsid w:val="00790BFD"/>
    <w:rsid w:val="00790DBE"/>
    <w:rsid w:val="007910B3"/>
    <w:rsid w:val="007914C8"/>
    <w:rsid w:val="00791A85"/>
    <w:rsid w:val="00791DDA"/>
    <w:rsid w:val="00792AE3"/>
    <w:rsid w:val="00792E22"/>
    <w:rsid w:val="0079324C"/>
    <w:rsid w:val="007933A5"/>
    <w:rsid w:val="0079350E"/>
    <w:rsid w:val="007936DC"/>
    <w:rsid w:val="00793700"/>
    <w:rsid w:val="00793964"/>
    <w:rsid w:val="00793B48"/>
    <w:rsid w:val="0079408D"/>
    <w:rsid w:val="00794443"/>
    <w:rsid w:val="00794A97"/>
    <w:rsid w:val="007959E8"/>
    <w:rsid w:val="00797290"/>
    <w:rsid w:val="00797422"/>
    <w:rsid w:val="00797996"/>
    <w:rsid w:val="00797EF8"/>
    <w:rsid w:val="007A08CD"/>
    <w:rsid w:val="007A1562"/>
    <w:rsid w:val="007A1E4A"/>
    <w:rsid w:val="007A266D"/>
    <w:rsid w:val="007A3814"/>
    <w:rsid w:val="007A4C13"/>
    <w:rsid w:val="007A5884"/>
    <w:rsid w:val="007A6C57"/>
    <w:rsid w:val="007B06A7"/>
    <w:rsid w:val="007B1C9C"/>
    <w:rsid w:val="007B24F7"/>
    <w:rsid w:val="007B2723"/>
    <w:rsid w:val="007B2CB7"/>
    <w:rsid w:val="007B2F50"/>
    <w:rsid w:val="007B30DC"/>
    <w:rsid w:val="007B4177"/>
    <w:rsid w:val="007B489E"/>
    <w:rsid w:val="007B492E"/>
    <w:rsid w:val="007B5662"/>
    <w:rsid w:val="007B5D24"/>
    <w:rsid w:val="007B6F12"/>
    <w:rsid w:val="007B7562"/>
    <w:rsid w:val="007B75DC"/>
    <w:rsid w:val="007C058E"/>
    <w:rsid w:val="007C08E9"/>
    <w:rsid w:val="007C0DD8"/>
    <w:rsid w:val="007C22DE"/>
    <w:rsid w:val="007C27BA"/>
    <w:rsid w:val="007C2B3D"/>
    <w:rsid w:val="007C36A4"/>
    <w:rsid w:val="007C4094"/>
    <w:rsid w:val="007C4278"/>
    <w:rsid w:val="007C4575"/>
    <w:rsid w:val="007C4812"/>
    <w:rsid w:val="007C59ED"/>
    <w:rsid w:val="007C679C"/>
    <w:rsid w:val="007C73AE"/>
    <w:rsid w:val="007C73F6"/>
    <w:rsid w:val="007C7898"/>
    <w:rsid w:val="007C79E4"/>
    <w:rsid w:val="007C7C2A"/>
    <w:rsid w:val="007C7D71"/>
    <w:rsid w:val="007D03AE"/>
    <w:rsid w:val="007D0511"/>
    <w:rsid w:val="007D1612"/>
    <w:rsid w:val="007D2C2E"/>
    <w:rsid w:val="007D3011"/>
    <w:rsid w:val="007D3470"/>
    <w:rsid w:val="007D3635"/>
    <w:rsid w:val="007D395D"/>
    <w:rsid w:val="007D398A"/>
    <w:rsid w:val="007D3EDA"/>
    <w:rsid w:val="007D42BC"/>
    <w:rsid w:val="007D5305"/>
    <w:rsid w:val="007D5351"/>
    <w:rsid w:val="007D6313"/>
    <w:rsid w:val="007D6583"/>
    <w:rsid w:val="007D6BD1"/>
    <w:rsid w:val="007D7580"/>
    <w:rsid w:val="007D775E"/>
    <w:rsid w:val="007D7D39"/>
    <w:rsid w:val="007E066D"/>
    <w:rsid w:val="007E094D"/>
    <w:rsid w:val="007E0EB4"/>
    <w:rsid w:val="007E1882"/>
    <w:rsid w:val="007E221C"/>
    <w:rsid w:val="007E24B0"/>
    <w:rsid w:val="007E2742"/>
    <w:rsid w:val="007E2B70"/>
    <w:rsid w:val="007E2EBA"/>
    <w:rsid w:val="007E3E5B"/>
    <w:rsid w:val="007E4034"/>
    <w:rsid w:val="007E41AD"/>
    <w:rsid w:val="007E5E14"/>
    <w:rsid w:val="007E6175"/>
    <w:rsid w:val="007E64B1"/>
    <w:rsid w:val="007E6BE9"/>
    <w:rsid w:val="007E71C5"/>
    <w:rsid w:val="007E7663"/>
    <w:rsid w:val="007E7BDD"/>
    <w:rsid w:val="007F02C6"/>
    <w:rsid w:val="007F08C3"/>
    <w:rsid w:val="007F0A87"/>
    <w:rsid w:val="007F12C6"/>
    <w:rsid w:val="007F1AF7"/>
    <w:rsid w:val="007F3604"/>
    <w:rsid w:val="007F3A2B"/>
    <w:rsid w:val="007F4734"/>
    <w:rsid w:val="007F4C41"/>
    <w:rsid w:val="007F559D"/>
    <w:rsid w:val="007F5DA8"/>
    <w:rsid w:val="007F5F6A"/>
    <w:rsid w:val="007F6BEB"/>
    <w:rsid w:val="007F6C31"/>
    <w:rsid w:val="007F6F57"/>
    <w:rsid w:val="007F754E"/>
    <w:rsid w:val="007F790E"/>
    <w:rsid w:val="007F7B31"/>
    <w:rsid w:val="007F7BD9"/>
    <w:rsid w:val="007F7DDC"/>
    <w:rsid w:val="00801EF5"/>
    <w:rsid w:val="008024D5"/>
    <w:rsid w:val="008027B3"/>
    <w:rsid w:val="00802B0C"/>
    <w:rsid w:val="00803A83"/>
    <w:rsid w:val="00804ED4"/>
    <w:rsid w:val="0080640E"/>
    <w:rsid w:val="00806425"/>
    <w:rsid w:val="00806441"/>
    <w:rsid w:val="00807099"/>
    <w:rsid w:val="0080710A"/>
    <w:rsid w:val="0080766D"/>
    <w:rsid w:val="0080766E"/>
    <w:rsid w:val="00810054"/>
    <w:rsid w:val="00811FD8"/>
    <w:rsid w:val="00812ABA"/>
    <w:rsid w:val="00812B23"/>
    <w:rsid w:val="00814115"/>
    <w:rsid w:val="0081469E"/>
    <w:rsid w:val="0081475F"/>
    <w:rsid w:val="008148D8"/>
    <w:rsid w:val="008156D6"/>
    <w:rsid w:val="00816DE6"/>
    <w:rsid w:val="00817325"/>
    <w:rsid w:val="008178AB"/>
    <w:rsid w:val="00817D2E"/>
    <w:rsid w:val="00820461"/>
    <w:rsid w:val="00820DC8"/>
    <w:rsid w:val="008214A0"/>
    <w:rsid w:val="00822968"/>
    <w:rsid w:val="008229A4"/>
    <w:rsid w:val="00822A43"/>
    <w:rsid w:val="00822D3C"/>
    <w:rsid w:val="008236CB"/>
    <w:rsid w:val="008238C2"/>
    <w:rsid w:val="00823D0A"/>
    <w:rsid w:val="0082411E"/>
    <w:rsid w:val="008246C4"/>
    <w:rsid w:val="008249C5"/>
    <w:rsid w:val="0082539A"/>
    <w:rsid w:val="008258A4"/>
    <w:rsid w:val="00825AEE"/>
    <w:rsid w:val="00825B8E"/>
    <w:rsid w:val="00826372"/>
    <w:rsid w:val="00826CA8"/>
    <w:rsid w:val="00826DBE"/>
    <w:rsid w:val="00826EA2"/>
    <w:rsid w:val="00826F4A"/>
    <w:rsid w:val="00827524"/>
    <w:rsid w:val="008276E0"/>
    <w:rsid w:val="00831056"/>
    <w:rsid w:val="00831086"/>
    <w:rsid w:val="0083109C"/>
    <w:rsid w:val="00832342"/>
    <w:rsid w:val="00832A7A"/>
    <w:rsid w:val="008333B8"/>
    <w:rsid w:val="008339CC"/>
    <w:rsid w:val="00833B3E"/>
    <w:rsid w:val="00834691"/>
    <w:rsid w:val="00834C9A"/>
    <w:rsid w:val="00835766"/>
    <w:rsid w:val="00835AAE"/>
    <w:rsid w:val="00835AEB"/>
    <w:rsid w:val="008360C6"/>
    <w:rsid w:val="00836519"/>
    <w:rsid w:val="00836D14"/>
    <w:rsid w:val="008371DD"/>
    <w:rsid w:val="00837659"/>
    <w:rsid w:val="008377FF"/>
    <w:rsid w:val="008404C9"/>
    <w:rsid w:val="00840B0D"/>
    <w:rsid w:val="00841411"/>
    <w:rsid w:val="00841459"/>
    <w:rsid w:val="008415B4"/>
    <w:rsid w:val="00841635"/>
    <w:rsid w:val="008417EC"/>
    <w:rsid w:val="00841F77"/>
    <w:rsid w:val="00842875"/>
    <w:rsid w:val="0084312B"/>
    <w:rsid w:val="00844255"/>
    <w:rsid w:val="008442CB"/>
    <w:rsid w:val="0084446F"/>
    <w:rsid w:val="00844D44"/>
    <w:rsid w:val="00844D4B"/>
    <w:rsid w:val="00846559"/>
    <w:rsid w:val="00846AC9"/>
    <w:rsid w:val="00846AFB"/>
    <w:rsid w:val="00847C64"/>
    <w:rsid w:val="00847C76"/>
    <w:rsid w:val="00850DFE"/>
    <w:rsid w:val="00852391"/>
    <w:rsid w:val="0085317A"/>
    <w:rsid w:val="008532A2"/>
    <w:rsid w:val="008533D7"/>
    <w:rsid w:val="00853D74"/>
    <w:rsid w:val="0085419F"/>
    <w:rsid w:val="008542D9"/>
    <w:rsid w:val="00854355"/>
    <w:rsid w:val="00855152"/>
    <w:rsid w:val="00857459"/>
    <w:rsid w:val="00860FA1"/>
    <w:rsid w:val="008614F7"/>
    <w:rsid w:val="00861694"/>
    <w:rsid w:val="00861C55"/>
    <w:rsid w:val="00861DB5"/>
    <w:rsid w:val="00862038"/>
    <w:rsid w:val="008623EF"/>
    <w:rsid w:val="0086257C"/>
    <w:rsid w:val="00862B5E"/>
    <w:rsid w:val="00862FC2"/>
    <w:rsid w:val="00863429"/>
    <w:rsid w:val="008643ED"/>
    <w:rsid w:val="00865164"/>
    <w:rsid w:val="008651A7"/>
    <w:rsid w:val="00865922"/>
    <w:rsid w:val="00865A75"/>
    <w:rsid w:val="00865B9C"/>
    <w:rsid w:val="00865DE9"/>
    <w:rsid w:val="00865E22"/>
    <w:rsid w:val="0087072F"/>
    <w:rsid w:val="00870ACE"/>
    <w:rsid w:val="00870AD5"/>
    <w:rsid w:val="0087104E"/>
    <w:rsid w:val="00871101"/>
    <w:rsid w:val="00872242"/>
    <w:rsid w:val="00872B65"/>
    <w:rsid w:val="00872BA7"/>
    <w:rsid w:val="008734E2"/>
    <w:rsid w:val="0087460B"/>
    <w:rsid w:val="00874DFC"/>
    <w:rsid w:val="00874FF6"/>
    <w:rsid w:val="00875353"/>
    <w:rsid w:val="0087572B"/>
    <w:rsid w:val="00875FDB"/>
    <w:rsid w:val="0087662F"/>
    <w:rsid w:val="00876854"/>
    <w:rsid w:val="0087699E"/>
    <w:rsid w:val="00877579"/>
    <w:rsid w:val="00877DC9"/>
    <w:rsid w:val="008806D8"/>
    <w:rsid w:val="00880D12"/>
    <w:rsid w:val="00880F5D"/>
    <w:rsid w:val="00881117"/>
    <w:rsid w:val="00881F5B"/>
    <w:rsid w:val="008826AC"/>
    <w:rsid w:val="00882A6B"/>
    <w:rsid w:val="00882CF2"/>
    <w:rsid w:val="00883466"/>
    <w:rsid w:val="00884DA1"/>
    <w:rsid w:val="00885FD7"/>
    <w:rsid w:val="008860D9"/>
    <w:rsid w:val="008862CC"/>
    <w:rsid w:val="008867C7"/>
    <w:rsid w:val="00886B52"/>
    <w:rsid w:val="008874B5"/>
    <w:rsid w:val="008878B2"/>
    <w:rsid w:val="00887A8C"/>
    <w:rsid w:val="00887C9E"/>
    <w:rsid w:val="0089042C"/>
    <w:rsid w:val="00890544"/>
    <w:rsid w:val="008905F0"/>
    <w:rsid w:val="008907D5"/>
    <w:rsid w:val="008921F1"/>
    <w:rsid w:val="008922A5"/>
    <w:rsid w:val="00892718"/>
    <w:rsid w:val="008932D2"/>
    <w:rsid w:val="0089352C"/>
    <w:rsid w:val="00893817"/>
    <w:rsid w:val="00893ABF"/>
    <w:rsid w:val="00893BFA"/>
    <w:rsid w:val="00893CB3"/>
    <w:rsid w:val="00894386"/>
    <w:rsid w:val="00894A61"/>
    <w:rsid w:val="00895CC2"/>
    <w:rsid w:val="00895E2E"/>
    <w:rsid w:val="00895E8C"/>
    <w:rsid w:val="00896CB5"/>
    <w:rsid w:val="00897258"/>
    <w:rsid w:val="008975AC"/>
    <w:rsid w:val="00897E19"/>
    <w:rsid w:val="008A014F"/>
    <w:rsid w:val="008A0742"/>
    <w:rsid w:val="008A1A5D"/>
    <w:rsid w:val="008A1EBB"/>
    <w:rsid w:val="008A20DC"/>
    <w:rsid w:val="008A5A63"/>
    <w:rsid w:val="008A5C02"/>
    <w:rsid w:val="008A5EB9"/>
    <w:rsid w:val="008A79E1"/>
    <w:rsid w:val="008A7F07"/>
    <w:rsid w:val="008B092A"/>
    <w:rsid w:val="008B1FDC"/>
    <w:rsid w:val="008B3168"/>
    <w:rsid w:val="008B3609"/>
    <w:rsid w:val="008B4354"/>
    <w:rsid w:val="008B47C7"/>
    <w:rsid w:val="008B4E4E"/>
    <w:rsid w:val="008B538D"/>
    <w:rsid w:val="008B55E1"/>
    <w:rsid w:val="008B5711"/>
    <w:rsid w:val="008B57DE"/>
    <w:rsid w:val="008B5CF8"/>
    <w:rsid w:val="008B5E6B"/>
    <w:rsid w:val="008B6AAE"/>
    <w:rsid w:val="008B6AD6"/>
    <w:rsid w:val="008B721C"/>
    <w:rsid w:val="008B7294"/>
    <w:rsid w:val="008B74DB"/>
    <w:rsid w:val="008C107C"/>
    <w:rsid w:val="008C10F5"/>
    <w:rsid w:val="008C125B"/>
    <w:rsid w:val="008C1CD0"/>
    <w:rsid w:val="008C2123"/>
    <w:rsid w:val="008C3942"/>
    <w:rsid w:val="008C3AB6"/>
    <w:rsid w:val="008C3D8B"/>
    <w:rsid w:val="008C3F4A"/>
    <w:rsid w:val="008C406E"/>
    <w:rsid w:val="008C433A"/>
    <w:rsid w:val="008C4663"/>
    <w:rsid w:val="008C4BCE"/>
    <w:rsid w:val="008C4D33"/>
    <w:rsid w:val="008C5119"/>
    <w:rsid w:val="008C59CB"/>
    <w:rsid w:val="008C5AF7"/>
    <w:rsid w:val="008C7131"/>
    <w:rsid w:val="008C7303"/>
    <w:rsid w:val="008C772D"/>
    <w:rsid w:val="008C78B3"/>
    <w:rsid w:val="008D00E3"/>
    <w:rsid w:val="008D0281"/>
    <w:rsid w:val="008D1600"/>
    <w:rsid w:val="008D1AF4"/>
    <w:rsid w:val="008D1B31"/>
    <w:rsid w:val="008D2963"/>
    <w:rsid w:val="008D3371"/>
    <w:rsid w:val="008D3B88"/>
    <w:rsid w:val="008D469A"/>
    <w:rsid w:val="008D49DA"/>
    <w:rsid w:val="008D51E1"/>
    <w:rsid w:val="008D53E3"/>
    <w:rsid w:val="008D5B4D"/>
    <w:rsid w:val="008D5C7B"/>
    <w:rsid w:val="008D6B14"/>
    <w:rsid w:val="008D77C1"/>
    <w:rsid w:val="008D7FA6"/>
    <w:rsid w:val="008E0122"/>
    <w:rsid w:val="008E036A"/>
    <w:rsid w:val="008E0AB5"/>
    <w:rsid w:val="008E0DE1"/>
    <w:rsid w:val="008E129D"/>
    <w:rsid w:val="008E1D7B"/>
    <w:rsid w:val="008E23AE"/>
    <w:rsid w:val="008E29F4"/>
    <w:rsid w:val="008E3204"/>
    <w:rsid w:val="008E33FC"/>
    <w:rsid w:val="008E3C4E"/>
    <w:rsid w:val="008E3F1F"/>
    <w:rsid w:val="008E555A"/>
    <w:rsid w:val="008E601F"/>
    <w:rsid w:val="008E606E"/>
    <w:rsid w:val="008E693E"/>
    <w:rsid w:val="008F03DE"/>
    <w:rsid w:val="008F0AA0"/>
    <w:rsid w:val="008F0CFF"/>
    <w:rsid w:val="008F20FA"/>
    <w:rsid w:val="008F2CF4"/>
    <w:rsid w:val="008F39E9"/>
    <w:rsid w:val="008F43E0"/>
    <w:rsid w:val="008F55E7"/>
    <w:rsid w:val="008F5703"/>
    <w:rsid w:val="008F5D8E"/>
    <w:rsid w:val="008F5EAD"/>
    <w:rsid w:val="008F68E6"/>
    <w:rsid w:val="008F7436"/>
    <w:rsid w:val="009000EB"/>
    <w:rsid w:val="00900B40"/>
    <w:rsid w:val="00900DF8"/>
    <w:rsid w:val="00900FE5"/>
    <w:rsid w:val="00901425"/>
    <w:rsid w:val="009015A0"/>
    <w:rsid w:val="00901C4C"/>
    <w:rsid w:val="00901EC5"/>
    <w:rsid w:val="00901F66"/>
    <w:rsid w:val="009027CC"/>
    <w:rsid w:val="00905A88"/>
    <w:rsid w:val="0090647E"/>
    <w:rsid w:val="00906695"/>
    <w:rsid w:val="009066AE"/>
    <w:rsid w:val="009069FD"/>
    <w:rsid w:val="00907339"/>
    <w:rsid w:val="0090777B"/>
    <w:rsid w:val="00907B0B"/>
    <w:rsid w:val="009104A2"/>
    <w:rsid w:val="00913A9D"/>
    <w:rsid w:val="00913CEA"/>
    <w:rsid w:val="00914263"/>
    <w:rsid w:val="009146BC"/>
    <w:rsid w:val="00914C81"/>
    <w:rsid w:val="00914FF6"/>
    <w:rsid w:val="00915861"/>
    <w:rsid w:val="00915DDF"/>
    <w:rsid w:val="009161F6"/>
    <w:rsid w:val="00916227"/>
    <w:rsid w:val="009167E3"/>
    <w:rsid w:val="00917464"/>
    <w:rsid w:val="0091789F"/>
    <w:rsid w:val="009178CC"/>
    <w:rsid w:val="00920161"/>
    <w:rsid w:val="00920902"/>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346B"/>
    <w:rsid w:val="00933834"/>
    <w:rsid w:val="00933D89"/>
    <w:rsid w:val="00935F59"/>
    <w:rsid w:val="0093702D"/>
    <w:rsid w:val="00937E6B"/>
    <w:rsid w:val="00937E77"/>
    <w:rsid w:val="00941468"/>
    <w:rsid w:val="0094249C"/>
    <w:rsid w:val="00942AE3"/>
    <w:rsid w:val="00943A23"/>
    <w:rsid w:val="00944911"/>
    <w:rsid w:val="0094528D"/>
    <w:rsid w:val="00945720"/>
    <w:rsid w:val="0094586B"/>
    <w:rsid w:val="00947A85"/>
    <w:rsid w:val="00950C1B"/>
    <w:rsid w:val="00951614"/>
    <w:rsid w:val="00952698"/>
    <w:rsid w:val="00952811"/>
    <w:rsid w:val="00954077"/>
    <w:rsid w:val="00954254"/>
    <w:rsid w:val="00954CFC"/>
    <w:rsid w:val="00955401"/>
    <w:rsid w:val="00955458"/>
    <w:rsid w:val="00955918"/>
    <w:rsid w:val="00955DDB"/>
    <w:rsid w:val="0095670E"/>
    <w:rsid w:val="00957582"/>
    <w:rsid w:val="00957C3A"/>
    <w:rsid w:val="009600BE"/>
    <w:rsid w:val="009602EA"/>
    <w:rsid w:val="00960782"/>
    <w:rsid w:val="00960B2D"/>
    <w:rsid w:val="00960F72"/>
    <w:rsid w:val="009613B3"/>
    <w:rsid w:val="00961A18"/>
    <w:rsid w:val="0096269D"/>
    <w:rsid w:val="00962D47"/>
    <w:rsid w:val="00962DC9"/>
    <w:rsid w:val="00962DDE"/>
    <w:rsid w:val="00963060"/>
    <w:rsid w:val="0096392A"/>
    <w:rsid w:val="00963B0D"/>
    <w:rsid w:val="009648D1"/>
    <w:rsid w:val="0096539B"/>
    <w:rsid w:val="00965E3B"/>
    <w:rsid w:val="009664DA"/>
    <w:rsid w:val="00966973"/>
    <w:rsid w:val="00966C61"/>
    <w:rsid w:val="00967F1B"/>
    <w:rsid w:val="0097015D"/>
    <w:rsid w:val="00970C60"/>
    <w:rsid w:val="009713B5"/>
    <w:rsid w:val="00971F7E"/>
    <w:rsid w:val="0097237A"/>
    <w:rsid w:val="00974009"/>
    <w:rsid w:val="0097410D"/>
    <w:rsid w:val="00974288"/>
    <w:rsid w:val="009761A8"/>
    <w:rsid w:val="00977FDD"/>
    <w:rsid w:val="009802E7"/>
    <w:rsid w:val="009805A4"/>
    <w:rsid w:val="0098065C"/>
    <w:rsid w:val="00980C0F"/>
    <w:rsid w:val="00980D91"/>
    <w:rsid w:val="0098122C"/>
    <w:rsid w:val="0098132C"/>
    <w:rsid w:val="00983018"/>
    <w:rsid w:val="00983EBE"/>
    <w:rsid w:val="00984C16"/>
    <w:rsid w:val="00984EFA"/>
    <w:rsid w:val="009855FF"/>
    <w:rsid w:val="009859AE"/>
    <w:rsid w:val="00985B71"/>
    <w:rsid w:val="00986B31"/>
    <w:rsid w:val="00986C82"/>
    <w:rsid w:val="00986D97"/>
    <w:rsid w:val="00986F57"/>
    <w:rsid w:val="00987054"/>
    <w:rsid w:val="00987147"/>
    <w:rsid w:val="0098733C"/>
    <w:rsid w:val="009901D7"/>
    <w:rsid w:val="00990CDA"/>
    <w:rsid w:val="00990FDA"/>
    <w:rsid w:val="0099115C"/>
    <w:rsid w:val="00991429"/>
    <w:rsid w:val="00991483"/>
    <w:rsid w:val="00991A60"/>
    <w:rsid w:val="00992D32"/>
    <w:rsid w:val="009939A2"/>
    <w:rsid w:val="00993BC5"/>
    <w:rsid w:val="00993E49"/>
    <w:rsid w:val="00994ACF"/>
    <w:rsid w:val="00994D00"/>
    <w:rsid w:val="00994EDA"/>
    <w:rsid w:val="009950A3"/>
    <w:rsid w:val="009953C4"/>
    <w:rsid w:val="00995EEA"/>
    <w:rsid w:val="00996367"/>
    <w:rsid w:val="00996741"/>
    <w:rsid w:val="009A0024"/>
    <w:rsid w:val="009A0623"/>
    <w:rsid w:val="009A1A7C"/>
    <w:rsid w:val="009A1C5D"/>
    <w:rsid w:val="009A1FED"/>
    <w:rsid w:val="009A2516"/>
    <w:rsid w:val="009A2D25"/>
    <w:rsid w:val="009A3216"/>
    <w:rsid w:val="009A3378"/>
    <w:rsid w:val="009A387C"/>
    <w:rsid w:val="009A43F8"/>
    <w:rsid w:val="009A48F7"/>
    <w:rsid w:val="009A4DCA"/>
    <w:rsid w:val="009A5A5F"/>
    <w:rsid w:val="009A5A7D"/>
    <w:rsid w:val="009A5CD6"/>
    <w:rsid w:val="009A5EDB"/>
    <w:rsid w:val="009A6015"/>
    <w:rsid w:val="009A6E67"/>
    <w:rsid w:val="009A75A5"/>
    <w:rsid w:val="009A774C"/>
    <w:rsid w:val="009B040A"/>
    <w:rsid w:val="009B2222"/>
    <w:rsid w:val="009B2C5E"/>
    <w:rsid w:val="009B31E7"/>
    <w:rsid w:val="009B32B4"/>
    <w:rsid w:val="009B32FC"/>
    <w:rsid w:val="009B3DBE"/>
    <w:rsid w:val="009B432E"/>
    <w:rsid w:val="009B4A4D"/>
    <w:rsid w:val="009B4AC8"/>
    <w:rsid w:val="009B4DC1"/>
    <w:rsid w:val="009B4F8C"/>
    <w:rsid w:val="009B4F9A"/>
    <w:rsid w:val="009B56FA"/>
    <w:rsid w:val="009B57AF"/>
    <w:rsid w:val="009B6046"/>
    <w:rsid w:val="009B60F7"/>
    <w:rsid w:val="009B61A8"/>
    <w:rsid w:val="009B66D7"/>
    <w:rsid w:val="009B679A"/>
    <w:rsid w:val="009B67B6"/>
    <w:rsid w:val="009B6A74"/>
    <w:rsid w:val="009B6D2D"/>
    <w:rsid w:val="009B6E15"/>
    <w:rsid w:val="009B7904"/>
    <w:rsid w:val="009B7937"/>
    <w:rsid w:val="009B7EC7"/>
    <w:rsid w:val="009C1793"/>
    <w:rsid w:val="009C1F0E"/>
    <w:rsid w:val="009C2199"/>
    <w:rsid w:val="009C2B0C"/>
    <w:rsid w:val="009C2C22"/>
    <w:rsid w:val="009C2D47"/>
    <w:rsid w:val="009C3376"/>
    <w:rsid w:val="009C3F04"/>
    <w:rsid w:val="009C4FFA"/>
    <w:rsid w:val="009C5157"/>
    <w:rsid w:val="009C516B"/>
    <w:rsid w:val="009C5517"/>
    <w:rsid w:val="009C60A5"/>
    <w:rsid w:val="009C6899"/>
    <w:rsid w:val="009C6BC2"/>
    <w:rsid w:val="009C6E0A"/>
    <w:rsid w:val="009C6EC1"/>
    <w:rsid w:val="009C76A7"/>
    <w:rsid w:val="009C7D6C"/>
    <w:rsid w:val="009D0511"/>
    <w:rsid w:val="009D1076"/>
    <w:rsid w:val="009D1317"/>
    <w:rsid w:val="009D2475"/>
    <w:rsid w:val="009D2A80"/>
    <w:rsid w:val="009D2D5C"/>
    <w:rsid w:val="009D3DC5"/>
    <w:rsid w:val="009D47B2"/>
    <w:rsid w:val="009D498B"/>
    <w:rsid w:val="009D4C1E"/>
    <w:rsid w:val="009D5096"/>
    <w:rsid w:val="009D5AA7"/>
    <w:rsid w:val="009D5D33"/>
    <w:rsid w:val="009D5D3B"/>
    <w:rsid w:val="009D60C9"/>
    <w:rsid w:val="009D613E"/>
    <w:rsid w:val="009D6A70"/>
    <w:rsid w:val="009D7863"/>
    <w:rsid w:val="009D78C8"/>
    <w:rsid w:val="009D793A"/>
    <w:rsid w:val="009D7F5F"/>
    <w:rsid w:val="009E075B"/>
    <w:rsid w:val="009E1EC3"/>
    <w:rsid w:val="009E1F05"/>
    <w:rsid w:val="009E2A54"/>
    <w:rsid w:val="009E2C87"/>
    <w:rsid w:val="009E2E84"/>
    <w:rsid w:val="009E31B0"/>
    <w:rsid w:val="009E338C"/>
    <w:rsid w:val="009E38F3"/>
    <w:rsid w:val="009E4132"/>
    <w:rsid w:val="009E45CD"/>
    <w:rsid w:val="009E5975"/>
    <w:rsid w:val="009E66AB"/>
    <w:rsid w:val="009E766D"/>
    <w:rsid w:val="009E7C0C"/>
    <w:rsid w:val="009F0AB7"/>
    <w:rsid w:val="009F0C7A"/>
    <w:rsid w:val="009F19DC"/>
    <w:rsid w:val="009F2391"/>
    <w:rsid w:val="009F29DC"/>
    <w:rsid w:val="009F2A71"/>
    <w:rsid w:val="009F2BC0"/>
    <w:rsid w:val="009F3802"/>
    <w:rsid w:val="009F4135"/>
    <w:rsid w:val="009F4464"/>
    <w:rsid w:val="009F635B"/>
    <w:rsid w:val="009F72B3"/>
    <w:rsid w:val="009F74AC"/>
    <w:rsid w:val="009F7505"/>
    <w:rsid w:val="009F754A"/>
    <w:rsid w:val="009F7875"/>
    <w:rsid w:val="009F7DA9"/>
    <w:rsid w:val="00A0321B"/>
    <w:rsid w:val="00A03CAA"/>
    <w:rsid w:val="00A03E91"/>
    <w:rsid w:val="00A03F69"/>
    <w:rsid w:val="00A041FB"/>
    <w:rsid w:val="00A04F3D"/>
    <w:rsid w:val="00A06157"/>
    <w:rsid w:val="00A067B0"/>
    <w:rsid w:val="00A06DDF"/>
    <w:rsid w:val="00A073F5"/>
    <w:rsid w:val="00A07DDF"/>
    <w:rsid w:val="00A07F90"/>
    <w:rsid w:val="00A102CE"/>
    <w:rsid w:val="00A1030E"/>
    <w:rsid w:val="00A11B32"/>
    <w:rsid w:val="00A11FB9"/>
    <w:rsid w:val="00A129B5"/>
    <w:rsid w:val="00A133FC"/>
    <w:rsid w:val="00A13FDD"/>
    <w:rsid w:val="00A15015"/>
    <w:rsid w:val="00A15081"/>
    <w:rsid w:val="00A153C2"/>
    <w:rsid w:val="00A163E4"/>
    <w:rsid w:val="00A1681A"/>
    <w:rsid w:val="00A16F25"/>
    <w:rsid w:val="00A16F72"/>
    <w:rsid w:val="00A1758C"/>
    <w:rsid w:val="00A177A5"/>
    <w:rsid w:val="00A20BFB"/>
    <w:rsid w:val="00A21470"/>
    <w:rsid w:val="00A216DD"/>
    <w:rsid w:val="00A218A9"/>
    <w:rsid w:val="00A21EB0"/>
    <w:rsid w:val="00A2258E"/>
    <w:rsid w:val="00A2356A"/>
    <w:rsid w:val="00A23626"/>
    <w:rsid w:val="00A238AB"/>
    <w:rsid w:val="00A239A3"/>
    <w:rsid w:val="00A247E2"/>
    <w:rsid w:val="00A253DE"/>
    <w:rsid w:val="00A25B62"/>
    <w:rsid w:val="00A265D2"/>
    <w:rsid w:val="00A26A12"/>
    <w:rsid w:val="00A26B17"/>
    <w:rsid w:val="00A26B23"/>
    <w:rsid w:val="00A27F29"/>
    <w:rsid w:val="00A3046A"/>
    <w:rsid w:val="00A30C02"/>
    <w:rsid w:val="00A30DBE"/>
    <w:rsid w:val="00A31093"/>
    <w:rsid w:val="00A312AF"/>
    <w:rsid w:val="00A31549"/>
    <w:rsid w:val="00A31717"/>
    <w:rsid w:val="00A31CD4"/>
    <w:rsid w:val="00A320A8"/>
    <w:rsid w:val="00A320AE"/>
    <w:rsid w:val="00A32B59"/>
    <w:rsid w:val="00A34EC2"/>
    <w:rsid w:val="00A35B08"/>
    <w:rsid w:val="00A35B77"/>
    <w:rsid w:val="00A36561"/>
    <w:rsid w:val="00A36B31"/>
    <w:rsid w:val="00A36D9D"/>
    <w:rsid w:val="00A37B74"/>
    <w:rsid w:val="00A37F81"/>
    <w:rsid w:val="00A37FEB"/>
    <w:rsid w:val="00A408C4"/>
    <w:rsid w:val="00A40A81"/>
    <w:rsid w:val="00A40DF3"/>
    <w:rsid w:val="00A41011"/>
    <w:rsid w:val="00A41634"/>
    <w:rsid w:val="00A4166C"/>
    <w:rsid w:val="00A42479"/>
    <w:rsid w:val="00A428FA"/>
    <w:rsid w:val="00A42BEF"/>
    <w:rsid w:val="00A4306D"/>
    <w:rsid w:val="00A437C0"/>
    <w:rsid w:val="00A43892"/>
    <w:rsid w:val="00A43CBE"/>
    <w:rsid w:val="00A44553"/>
    <w:rsid w:val="00A44562"/>
    <w:rsid w:val="00A44CCB"/>
    <w:rsid w:val="00A4509B"/>
    <w:rsid w:val="00A453E3"/>
    <w:rsid w:val="00A45E7D"/>
    <w:rsid w:val="00A45E87"/>
    <w:rsid w:val="00A46A05"/>
    <w:rsid w:val="00A46BA1"/>
    <w:rsid w:val="00A4795C"/>
    <w:rsid w:val="00A502A7"/>
    <w:rsid w:val="00A5095E"/>
    <w:rsid w:val="00A50AC8"/>
    <w:rsid w:val="00A51656"/>
    <w:rsid w:val="00A52A7E"/>
    <w:rsid w:val="00A53378"/>
    <w:rsid w:val="00A53515"/>
    <w:rsid w:val="00A54041"/>
    <w:rsid w:val="00A55663"/>
    <w:rsid w:val="00A5578A"/>
    <w:rsid w:val="00A55D34"/>
    <w:rsid w:val="00A56D28"/>
    <w:rsid w:val="00A56D2E"/>
    <w:rsid w:val="00A56FAB"/>
    <w:rsid w:val="00A57F31"/>
    <w:rsid w:val="00A60743"/>
    <w:rsid w:val="00A61170"/>
    <w:rsid w:val="00A61808"/>
    <w:rsid w:val="00A6210A"/>
    <w:rsid w:val="00A62334"/>
    <w:rsid w:val="00A6249B"/>
    <w:rsid w:val="00A627BF"/>
    <w:rsid w:val="00A62FA0"/>
    <w:rsid w:val="00A6339C"/>
    <w:rsid w:val="00A63FE7"/>
    <w:rsid w:val="00A640AE"/>
    <w:rsid w:val="00A644C8"/>
    <w:rsid w:val="00A65935"/>
    <w:rsid w:val="00A65A69"/>
    <w:rsid w:val="00A66BAD"/>
    <w:rsid w:val="00A66CEC"/>
    <w:rsid w:val="00A675DF"/>
    <w:rsid w:val="00A67E27"/>
    <w:rsid w:val="00A7083A"/>
    <w:rsid w:val="00A70F99"/>
    <w:rsid w:val="00A718CA"/>
    <w:rsid w:val="00A71A48"/>
    <w:rsid w:val="00A71BA8"/>
    <w:rsid w:val="00A71CDE"/>
    <w:rsid w:val="00A72055"/>
    <w:rsid w:val="00A735AB"/>
    <w:rsid w:val="00A73E32"/>
    <w:rsid w:val="00A74112"/>
    <w:rsid w:val="00A74CFB"/>
    <w:rsid w:val="00A75016"/>
    <w:rsid w:val="00A751DC"/>
    <w:rsid w:val="00A75A45"/>
    <w:rsid w:val="00A76304"/>
    <w:rsid w:val="00A7645F"/>
    <w:rsid w:val="00A7781F"/>
    <w:rsid w:val="00A77B24"/>
    <w:rsid w:val="00A80357"/>
    <w:rsid w:val="00A808B8"/>
    <w:rsid w:val="00A80CF3"/>
    <w:rsid w:val="00A80F2E"/>
    <w:rsid w:val="00A8219E"/>
    <w:rsid w:val="00A82326"/>
    <w:rsid w:val="00A824F3"/>
    <w:rsid w:val="00A82FC2"/>
    <w:rsid w:val="00A83BF8"/>
    <w:rsid w:val="00A84117"/>
    <w:rsid w:val="00A84A13"/>
    <w:rsid w:val="00A84E18"/>
    <w:rsid w:val="00A851D2"/>
    <w:rsid w:val="00A8587E"/>
    <w:rsid w:val="00A85EE6"/>
    <w:rsid w:val="00A8683D"/>
    <w:rsid w:val="00A86D31"/>
    <w:rsid w:val="00A86EEE"/>
    <w:rsid w:val="00A87025"/>
    <w:rsid w:val="00A8787E"/>
    <w:rsid w:val="00A87B67"/>
    <w:rsid w:val="00A87E0A"/>
    <w:rsid w:val="00A904F2"/>
    <w:rsid w:val="00A90613"/>
    <w:rsid w:val="00A908D9"/>
    <w:rsid w:val="00A9091C"/>
    <w:rsid w:val="00A909DC"/>
    <w:rsid w:val="00A90DA2"/>
    <w:rsid w:val="00A918D8"/>
    <w:rsid w:val="00A91B71"/>
    <w:rsid w:val="00A928EE"/>
    <w:rsid w:val="00A92C85"/>
    <w:rsid w:val="00A92D8C"/>
    <w:rsid w:val="00A93346"/>
    <w:rsid w:val="00A93D3F"/>
    <w:rsid w:val="00A93D90"/>
    <w:rsid w:val="00A93EC0"/>
    <w:rsid w:val="00A943D7"/>
    <w:rsid w:val="00A944BE"/>
    <w:rsid w:val="00A94B3F"/>
    <w:rsid w:val="00A950A6"/>
    <w:rsid w:val="00A951CA"/>
    <w:rsid w:val="00A95365"/>
    <w:rsid w:val="00A965AF"/>
    <w:rsid w:val="00A96E42"/>
    <w:rsid w:val="00AA0062"/>
    <w:rsid w:val="00AA02D5"/>
    <w:rsid w:val="00AA04A7"/>
    <w:rsid w:val="00AA07F6"/>
    <w:rsid w:val="00AA0E91"/>
    <w:rsid w:val="00AA1982"/>
    <w:rsid w:val="00AA1BC3"/>
    <w:rsid w:val="00AA23ED"/>
    <w:rsid w:val="00AA29F2"/>
    <w:rsid w:val="00AA2BE2"/>
    <w:rsid w:val="00AA2BEC"/>
    <w:rsid w:val="00AA3396"/>
    <w:rsid w:val="00AA3898"/>
    <w:rsid w:val="00AA3D3B"/>
    <w:rsid w:val="00AA4223"/>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556D"/>
    <w:rsid w:val="00AB5BB9"/>
    <w:rsid w:val="00AB6934"/>
    <w:rsid w:val="00AC0811"/>
    <w:rsid w:val="00AC0CE7"/>
    <w:rsid w:val="00AC10EB"/>
    <w:rsid w:val="00AC1850"/>
    <w:rsid w:val="00AC1AE2"/>
    <w:rsid w:val="00AC1F80"/>
    <w:rsid w:val="00AC20EB"/>
    <w:rsid w:val="00AC2204"/>
    <w:rsid w:val="00AC230B"/>
    <w:rsid w:val="00AC26F0"/>
    <w:rsid w:val="00AC2BCD"/>
    <w:rsid w:val="00AC2C79"/>
    <w:rsid w:val="00AC3058"/>
    <w:rsid w:val="00AC3F19"/>
    <w:rsid w:val="00AC43DD"/>
    <w:rsid w:val="00AC50D4"/>
    <w:rsid w:val="00AC51C8"/>
    <w:rsid w:val="00AC59BC"/>
    <w:rsid w:val="00AC5D27"/>
    <w:rsid w:val="00AC5DA4"/>
    <w:rsid w:val="00AC6B36"/>
    <w:rsid w:val="00AC6DE3"/>
    <w:rsid w:val="00AC7715"/>
    <w:rsid w:val="00AC79B2"/>
    <w:rsid w:val="00AC7DD4"/>
    <w:rsid w:val="00AD0DA5"/>
    <w:rsid w:val="00AD0F70"/>
    <w:rsid w:val="00AD10A3"/>
    <w:rsid w:val="00AD16AA"/>
    <w:rsid w:val="00AD1945"/>
    <w:rsid w:val="00AD1EF6"/>
    <w:rsid w:val="00AD2654"/>
    <w:rsid w:val="00AD2ADF"/>
    <w:rsid w:val="00AD2B7F"/>
    <w:rsid w:val="00AD43F9"/>
    <w:rsid w:val="00AD4461"/>
    <w:rsid w:val="00AD5632"/>
    <w:rsid w:val="00AD5BE5"/>
    <w:rsid w:val="00AD5E1B"/>
    <w:rsid w:val="00AD72FE"/>
    <w:rsid w:val="00AD7839"/>
    <w:rsid w:val="00AE0576"/>
    <w:rsid w:val="00AE146C"/>
    <w:rsid w:val="00AE1B7F"/>
    <w:rsid w:val="00AE22A6"/>
    <w:rsid w:val="00AE25D5"/>
    <w:rsid w:val="00AE2653"/>
    <w:rsid w:val="00AE41F8"/>
    <w:rsid w:val="00AE4284"/>
    <w:rsid w:val="00AE462E"/>
    <w:rsid w:val="00AE5ACF"/>
    <w:rsid w:val="00AE6E72"/>
    <w:rsid w:val="00AE732E"/>
    <w:rsid w:val="00AE784C"/>
    <w:rsid w:val="00AE7DB3"/>
    <w:rsid w:val="00AF08BA"/>
    <w:rsid w:val="00AF0BCC"/>
    <w:rsid w:val="00AF12B5"/>
    <w:rsid w:val="00AF1A8F"/>
    <w:rsid w:val="00AF24E6"/>
    <w:rsid w:val="00AF37DC"/>
    <w:rsid w:val="00AF3F06"/>
    <w:rsid w:val="00AF657B"/>
    <w:rsid w:val="00AF68C7"/>
    <w:rsid w:val="00AF6F64"/>
    <w:rsid w:val="00AF76FE"/>
    <w:rsid w:val="00B00865"/>
    <w:rsid w:val="00B00DDE"/>
    <w:rsid w:val="00B01149"/>
    <w:rsid w:val="00B013B4"/>
    <w:rsid w:val="00B016AB"/>
    <w:rsid w:val="00B021A9"/>
    <w:rsid w:val="00B02337"/>
    <w:rsid w:val="00B02641"/>
    <w:rsid w:val="00B02CAC"/>
    <w:rsid w:val="00B0396B"/>
    <w:rsid w:val="00B03A70"/>
    <w:rsid w:val="00B042A1"/>
    <w:rsid w:val="00B04496"/>
    <w:rsid w:val="00B044D5"/>
    <w:rsid w:val="00B045F1"/>
    <w:rsid w:val="00B056AE"/>
    <w:rsid w:val="00B064E7"/>
    <w:rsid w:val="00B0667A"/>
    <w:rsid w:val="00B066B9"/>
    <w:rsid w:val="00B06DC4"/>
    <w:rsid w:val="00B06ED7"/>
    <w:rsid w:val="00B07180"/>
    <w:rsid w:val="00B072E5"/>
    <w:rsid w:val="00B073CD"/>
    <w:rsid w:val="00B07DDA"/>
    <w:rsid w:val="00B105CD"/>
    <w:rsid w:val="00B10D66"/>
    <w:rsid w:val="00B110C5"/>
    <w:rsid w:val="00B1118E"/>
    <w:rsid w:val="00B11CF9"/>
    <w:rsid w:val="00B123D3"/>
    <w:rsid w:val="00B12C28"/>
    <w:rsid w:val="00B12CDA"/>
    <w:rsid w:val="00B136A7"/>
    <w:rsid w:val="00B13846"/>
    <w:rsid w:val="00B14013"/>
    <w:rsid w:val="00B14704"/>
    <w:rsid w:val="00B1477F"/>
    <w:rsid w:val="00B15943"/>
    <w:rsid w:val="00B15E5B"/>
    <w:rsid w:val="00B166BD"/>
    <w:rsid w:val="00B167E3"/>
    <w:rsid w:val="00B16DB5"/>
    <w:rsid w:val="00B170CA"/>
    <w:rsid w:val="00B1760D"/>
    <w:rsid w:val="00B178E6"/>
    <w:rsid w:val="00B20479"/>
    <w:rsid w:val="00B215D5"/>
    <w:rsid w:val="00B21ECE"/>
    <w:rsid w:val="00B220EE"/>
    <w:rsid w:val="00B22849"/>
    <w:rsid w:val="00B229F5"/>
    <w:rsid w:val="00B22CFC"/>
    <w:rsid w:val="00B239F2"/>
    <w:rsid w:val="00B24091"/>
    <w:rsid w:val="00B24A20"/>
    <w:rsid w:val="00B25013"/>
    <w:rsid w:val="00B251F3"/>
    <w:rsid w:val="00B252E0"/>
    <w:rsid w:val="00B25799"/>
    <w:rsid w:val="00B25BBF"/>
    <w:rsid w:val="00B25E21"/>
    <w:rsid w:val="00B262DF"/>
    <w:rsid w:val="00B264CE"/>
    <w:rsid w:val="00B2733E"/>
    <w:rsid w:val="00B27DC3"/>
    <w:rsid w:val="00B3048F"/>
    <w:rsid w:val="00B30675"/>
    <w:rsid w:val="00B308D3"/>
    <w:rsid w:val="00B3092F"/>
    <w:rsid w:val="00B30B54"/>
    <w:rsid w:val="00B30D26"/>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D34"/>
    <w:rsid w:val="00B35E85"/>
    <w:rsid w:val="00B360A3"/>
    <w:rsid w:val="00B3620F"/>
    <w:rsid w:val="00B362A6"/>
    <w:rsid w:val="00B3674A"/>
    <w:rsid w:val="00B36B71"/>
    <w:rsid w:val="00B36F64"/>
    <w:rsid w:val="00B371B6"/>
    <w:rsid w:val="00B37285"/>
    <w:rsid w:val="00B37A73"/>
    <w:rsid w:val="00B400F0"/>
    <w:rsid w:val="00B4021A"/>
    <w:rsid w:val="00B40540"/>
    <w:rsid w:val="00B406F1"/>
    <w:rsid w:val="00B40DEE"/>
    <w:rsid w:val="00B412FA"/>
    <w:rsid w:val="00B41495"/>
    <w:rsid w:val="00B41A44"/>
    <w:rsid w:val="00B420B1"/>
    <w:rsid w:val="00B4281B"/>
    <w:rsid w:val="00B43847"/>
    <w:rsid w:val="00B44322"/>
    <w:rsid w:val="00B44DBC"/>
    <w:rsid w:val="00B44ECC"/>
    <w:rsid w:val="00B457BA"/>
    <w:rsid w:val="00B458A9"/>
    <w:rsid w:val="00B45F0B"/>
    <w:rsid w:val="00B46591"/>
    <w:rsid w:val="00B47DF0"/>
    <w:rsid w:val="00B47DF9"/>
    <w:rsid w:val="00B47E4A"/>
    <w:rsid w:val="00B5093B"/>
    <w:rsid w:val="00B50A09"/>
    <w:rsid w:val="00B50B0C"/>
    <w:rsid w:val="00B51884"/>
    <w:rsid w:val="00B5229B"/>
    <w:rsid w:val="00B52E87"/>
    <w:rsid w:val="00B52F59"/>
    <w:rsid w:val="00B530A0"/>
    <w:rsid w:val="00B539C0"/>
    <w:rsid w:val="00B53C23"/>
    <w:rsid w:val="00B54B8F"/>
    <w:rsid w:val="00B54C6B"/>
    <w:rsid w:val="00B551D1"/>
    <w:rsid w:val="00B55339"/>
    <w:rsid w:val="00B5558E"/>
    <w:rsid w:val="00B557C4"/>
    <w:rsid w:val="00B55C6A"/>
    <w:rsid w:val="00B56881"/>
    <w:rsid w:val="00B56DAD"/>
    <w:rsid w:val="00B573CA"/>
    <w:rsid w:val="00B60355"/>
    <w:rsid w:val="00B604AC"/>
    <w:rsid w:val="00B60C0A"/>
    <w:rsid w:val="00B61061"/>
    <w:rsid w:val="00B6113D"/>
    <w:rsid w:val="00B613E2"/>
    <w:rsid w:val="00B62025"/>
    <w:rsid w:val="00B63207"/>
    <w:rsid w:val="00B63715"/>
    <w:rsid w:val="00B63D18"/>
    <w:rsid w:val="00B64B9B"/>
    <w:rsid w:val="00B64C2F"/>
    <w:rsid w:val="00B654EB"/>
    <w:rsid w:val="00B65A36"/>
    <w:rsid w:val="00B65A6C"/>
    <w:rsid w:val="00B65DAD"/>
    <w:rsid w:val="00B662BA"/>
    <w:rsid w:val="00B66A30"/>
    <w:rsid w:val="00B67048"/>
    <w:rsid w:val="00B67CA3"/>
    <w:rsid w:val="00B67D7C"/>
    <w:rsid w:val="00B703F2"/>
    <w:rsid w:val="00B705A3"/>
    <w:rsid w:val="00B70FF8"/>
    <w:rsid w:val="00B712E0"/>
    <w:rsid w:val="00B71A1A"/>
    <w:rsid w:val="00B7215D"/>
    <w:rsid w:val="00B72B5B"/>
    <w:rsid w:val="00B72E18"/>
    <w:rsid w:val="00B73AD8"/>
    <w:rsid w:val="00B73FB6"/>
    <w:rsid w:val="00B763AA"/>
    <w:rsid w:val="00B765E4"/>
    <w:rsid w:val="00B77B0A"/>
    <w:rsid w:val="00B80123"/>
    <w:rsid w:val="00B81385"/>
    <w:rsid w:val="00B8160F"/>
    <w:rsid w:val="00B81A96"/>
    <w:rsid w:val="00B81EBB"/>
    <w:rsid w:val="00B825FB"/>
    <w:rsid w:val="00B82DA2"/>
    <w:rsid w:val="00B83121"/>
    <w:rsid w:val="00B832C0"/>
    <w:rsid w:val="00B83344"/>
    <w:rsid w:val="00B83D5C"/>
    <w:rsid w:val="00B8403A"/>
    <w:rsid w:val="00B8444B"/>
    <w:rsid w:val="00B84532"/>
    <w:rsid w:val="00B84A11"/>
    <w:rsid w:val="00B84CFF"/>
    <w:rsid w:val="00B84FB6"/>
    <w:rsid w:val="00B865BE"/>
    <w:rsid w:val="00B90A4C"/>
    <w:rsid w:val="00B91893"/>
    <w:rsid w:val="00B91AF3"/>
    <w:rsid w:val="00B92987"/>
    <w:rsid w:val="00B929EC"/>
    <w:rsid w:val="00B929F3"/>
    <w:rsid w:val="00B92D68"/>
    <w:rsid w:val="00B92EE0"/>
    <w:rsid w:val="00B9415C"/>
    <w:rsid w:val="00B9434B"/>
    <w:rsid w:val="00B9463E"/>
    <w:rsid w:val="00B95220"/>
    <w:rsid w:val="00B956FF"/>
    <w:rsid w:val="00B958F3"/>
    <w:rsid w:val="00B963D9"/>
    <w:rsid w:val="00B96E8D"/>
    <w:rsid w:val="00B970C2"/>
    <w:rsid w:val="00B977D9"/>
    <w:rsid w:val="00BA04A0"/>
    <w:rsid w:val="00BA085F"/>
    <w:rsid w:val="00BA17DB"/>
    <w:rsid w:val="00BA1F08"/>
    <w:rsid w:val="00BA2FF7"/>
    <w:rsid w:val="00BA3124"/>
    <w:rsid w:val="00BA37E1"/>
    <w:rsid w:val="00BA3860"/>
    <w:rsid w:val="00BA3B7B"/>
    <w:rsid w:val="00BA4C84"/>
    <w:rsid w:val="00BA4E28"/>
    <w:rsid w:val="00BA4EC7"/>
    <w:rsid w:val="00BA64ED"/>
    <w:rsid w:val="00BA6958"/>
    <w:rsid w:val="00BA6D72"/>
    <w:rsid w:val="00BA7401"/>
    <w:rsid w:val="00BA7E64"/>
    <w:rsid w:val="00BB0068"/>
    <w:rsid w:val="00BB0213"/>
    <w:rsid w:val="00BB0225"/>
    <w:rsid w:val="00BB06F8"/>
    <w:rsid w:val="00BB0D06"/>
    <w:rsid w:val="00BB0FB9"/>
    <w:rsid w:val="00BB17F3"/>
    <w:rsid w:val="00BB211A"/>
    <w:rsid w:val="00BB23BD"/>
    <w:rsid w:val="00BB2743"/>
    <w:rsid w:val="00BB2756"/>
    <w:rsid w:val="00BB3B03"/>
    <w:rsid w:val="00BB3CD9"/>
    <w:rsid w:val="00BB4CFA"/>
    <w:rsid w:val="00BB52D9"/>
    <w:rsid w:val="00BB54A9"/>
    <w:rsid w:val="00BB5A5E"/>
    <w:rsid w:val="00BB5E7D"/>
    <w:rsid w:val="00BB6889"/>
    <w:rsid w:val="00BB6992"/>
    <w:rsid w:val="00BB7250"/>
    <w:rsid w:val="00BB769A"/>
    <w:rsid w:val="00BB76D3"/>
    <w:rsid w:val="00BB7A2A"/>
    <w:rsid w:val="00BC0467"/>
    <w:rsid w:val="00BC06E5"/>
    <w:rsid w:val="00BC2134"/>
    <w:rsid w:val="00BC38BA"/>
    <w:rsid w:val="00BC3FBF"/>
    <w:rsid w:val="00BC426F"/>
    <w:rsid w:val="00BC4598"/>
    <w:rsid w:val="00BC4AF0"/>
    <w:rsid w:val="00BC5318"/>
    <w:rsid w:val="00BC609E"/>
    <w:rsid w:val="00BC73CB"/>
    <w:rsid w:val="00BC7AB0"/>
    <w:rsid w:val="00BD0160"/>
    <w:rsid w:val="00BD0442"/>
    <w:rsid w:val="00BD0550"/>
    <w:rsid w:val="00BD1180"/>
    <w:rsid w:val="00BD28D4"/>
    <w:rsid w:val="00BD2DFF"/>
    <w:rsid w:val="00BD2EC5"/>
    <w:rsid w:val="00BD474E"/>
    <w:rsid w:val="00BD48B4"/>
    <w:rsid w:val="00BD4DC9"/>
    <w:rsid w:val="00BD5225"/>
    <w:rsid w:val="00BD542F"/>
    <w:rsid w:val="00BD5452"/>
    <w:rsid w:val="00BD575B"/>
    <w:rsid w:val="00BD584C"/>
    <w:rsid w:val="00BD62AB"/>
    <w:rsid w:val="00BD7984"/>
    <w:rsid w:val="00BE09CF"/>
    <w:rsid w:val="00BE14C4"/>
    <w:rsid w:val="00BE1D0A"/>
    <w:rsid w:val="00BE1FAE"/>
    <w:rsid w:val="00BE2182"/>
    <w:rsid w:val="00BE471D"/>
    <w:rsid w:val="00BE4B34"/>
    <w:rsid w:val="00BE4DBC"/>
    <w:rsid w:val="00BE4F72"/>
    <w:rsid w:val="00BE5442"/>
    <w:rsid w:val="00BE665D"/>
    <w:rsid w:val="00BE6684"/>
    <w:rsid w:val="00BE72F2"/>
    <w:rsid w:val="00BE72FE"/>
    <w:rsid w:val="00BE7C03"/>
    <w:rsid w:val="00BF0512"/>
    <w:rsid w:val="00BF07FC"/>
    <w:rsid w:val="00BF1321"/>
    <w:rsid w:val="00BF16D3"/>
    <w:rsid w:val="00BF17BE"/>
    <w:rsid w:val="00BF19FF"/>
    <w:rsid w:val="00BF1A51"/>
    <w:rsid w:val="00BF1D2A"/>
    <w:rsid w:val="00BF1E4E"/>
    <w:rsid w:val="00BF1E69"/>
    <w:rsid w:val="00BF1FB9"/>
    <w:rsid w:val="00BF28AE"/>
    <w:rsid w:val="00BF28C0"/>
    <w:rsid w:val="00BF383E"/>
    <w:rsid w:val="00BF3AF5"/>
    <w:rsid w:val="00BF3E50"/>
    <w:rsid w:val="00BF427C"/>
    <w:rsid w:val="00BF42B5"/>
    <w:rsid w:val="00BF42C7"/>
    <w:rsid w:val="00BF43CF"/>
    <w:rsid w:val="00BF43EE"/>
    <w:rsid w:val="00BF4446"/>
    <w:rsid w:val="00BF46AB"/>
    <w:rsid w:val="00BF54EA"/>
    <w:rsid w:val="00BF55A3"/>
    <w:rsid w:val="00BF602F"/>
    <w:rsid w:val="00BF62EF"/>
    <w:rsid w:val="00BF6BAB"/>
    <w:rsid w:val="00BF74D4"/>
    <w:rsid w:val="00BF750F"/>
    <w:rsid w:val="00BF7961"/>
    <w:rsid w:val="00BF79DD"/>
    <w:rsid w:val="00BF7D7C"/>
    <w:rsid w:val="00C002B6"/>
    <w:rsid w:val="00C0054A"/>
    <w:rsid w:val="00C014C1"/>
    <w:rsid w:val="00C015A7"/>
    <w:rsid w:val="00C016D3"/>
    <w:rsid w:val="00C01B7A"/>
    <w:rsid w:val="00C0252A"/>
    <w:rsid w:val="00C03E16"/>
    <w:rsid w:val="00C0436C"/>
    <w:rsid w:val="00C04549"/>
    <w:rsid w:val="00C05CDB"/>
    <w:rsid w:val="00C05FAA"/>
    <w:rsid w:val="00C0697C"/>
    <w:rsid w:val="00C077F6"/>
    <w:rsid w:val="00C101D3"/>
    <w:rsid w:val="00C10297"/>
    <w:rsid w:val="00C10DBB"/>
    <w:rsid w:val="00C10E78"/>
    <w:rsid w:val="00C1198F"/>
    <w:rsid w:val="00C123ED"/>
    <w:rsid w:val="00C12D32"/>
    <w:rsid w:val="00C13923"/>
    <w:rsid w:val="00C13E06"/>
    <w:rsid w:val="00C146A3"/>
    <w:rsid w:val="00C14BED"/>
    <w:rsid w:val="00C15875"/>
    <w:rsid w:val="00C15FC5"/>
    <w:rsid w:val="00C16BC9"/>
    <w:rsid w:val="00C208B5"/>
    <w:rsid w:val="00C209E0"/>
    <w:rsid w:val="00C20CCA"/>
    <w:rsid w:val="00C21ADB"/>
    <w:rsid w:val="00C21D85"/>
    <w:rsid w:val="00C23705"/>
    <w:rsid w:val="00C2380F"/>
    <w:rsid w:val="00C23B59"/>
    <w:rsid w:val="00C23D82"/>
    <w:rsid w:val="00C23F98"/>
    <w:rsid w:val="00C259B6"/>
    <w:rsid w:val="00C26B42"/>
    <w:rsid w:val="00C26C3E"/>
    <w:rsid w:val="00C26F35"/>
    <w:rsid w:val="00C26FA2"/>
    <w:rsid w:val="00C276CA"/>
    <w:rsid w:val="00C27A5E"/>
    <w:rsid w:val="00C307D6"/>
    <w:rsid w:val="00C319AE"/>
    <w:rsid w:val="00C334CA"/>
    <w:rsid w:val="00C33853"/>
    <w:rsid w:val="00C33B5F"/>
    <w:rsid w:val="00C344D2"/>
    <w:rsid w:val="00C34A9A"/>
    <w:rsid w:val="00C34AEC"/>
    <w:rsid w:val="00C34D93"/>
    <w:rsid w:val="00C35121"/>
    <w:rsid w:val="00C35447"/>
    <w:rsid w:val="00C36321"/>
    <w:rsid w:val="00C37507"/>
    <w:rsid w:val="00C37697"/>
    <w:rsid w:val="00C37E0D"/>
    <w:rsid w:val="00C37E11"/>
    <w:rsid w:val="00C4066B"/>
    <w:rsid w:val="00C406DE"/>
    <w:rsid w:val="00C414E3"/>
    <w:rsid w:val="00C41B19"/>
    <w:rsid w:val="00C41CE9"/>
    <w:rsid w:val="00C41DEE"/>
    <w:rsid w:val="00C4214F"/>
    <w:rsid w:val="00C423A7"/>
    <w:rsid w:val="00C43145"/>
    <w:rsid w:val="00C43BB0"/>
    <w:rsid w:val="00C43C5F"/>
    <w:rsid w:val="00C43EBE"/>
    <w:rsid w:val="00C43EC8"/>
    <w:rsid w:val="00C45174"/>
    <w:rsid w:val="00C45825"/>
    <w:rsid w:val="00C46939"/>
    <w:rsid w:val="00C46D13"/>
    <w:rsid w:val="00C47013"/>
    <w:rsid w:val="00C4745F"/>
    <w:rsid w:val="00C47FB7"/>
    <w:rsid w:val="00C50B4E"/>
    <w:rsid w:val="00C5152C"/>
    <w:rsid w:val="00C51BE6"/>
    <w:rsid w:val="00C51E65"/>
    <w:rsid w:val="00C52A94"/>
    <w:rsid w:val="00C52B51"/>
    <w:rsid w:val="00C52C58"/>
    <w:rsid w:val="00C5383D"/>
    <w:rsid w:val="00C544C5"/>
    <w:rsid w:val="00C54767"/>
    <w:rsid w:val="00C5534C"/>
    <w:rsid w:val="00C5593A"/>
    <w:rsid w:val="00C55FE8"/>
    <w:rsid w:val="00C560F9"/>
    <w:rsid w:val="00C56C5A"/>
    <w:rsid w:val="00C56E76"/>
    <w:rsid w:val="00C574C3"/>
    <w:rsid w:val="00C57D18"/>
    <w:rsid w:val="00C62A45"/>
    <w:rsid w:val="00C636DA"/>
    <w:rsid w:val="00C638B8"/>
    <w:rsid w:val="00C64263"/>
    <w:rsid w:val="00C65156"/>
    <w:rsid w:val="00C655F1"/>
    <w:rsid w:val="00C66161"/>
    <w:rsid w:val="00C66AF4"/>
    <w:rsid w:val="00C67706"/>
    <w:rsid w:val="00C679D5"/>
    <w:rsid w:val="00C7068C"/>
    <w:rsid w:val="00C70E0B"/>
    <w:rsid w:val="00C71351"/>
    <w:rsid w:val="00C71453"/>
    <w:rsid w:val="00C71B26"/>
    <w:rsid w:val="00C7211B"/>
    <w:rsid w:val="00C72B40"/>
    <w:rsid w:val="00C72DB7"/>
    <w:rsid w:val="00C72F84"/>
    <w:rsid w:val="00C730E4"/>
    <w:rsid w:val="00C73A63"/>
    <w:rsid w:val="00C73B4C"/>
    <w:rsid w:val="00C73DD3"/>
    <w:rsid w:val="00C7649A"/>
    <w:rsid w:val="00C765D8"/>
    <w:rsid w:val="00C76693"/>
    <w:rsid w:val="00C7696E"/>
    <w:rsid w:val="00C77025"/>
    <w:rsid w:val="00C770E9"/>
    <w:rsid w:val="00C80392"/>
    <w:rsid w:val="00C8102E"/>
    <w:rsid w:val="00C815B6"/>
    <w:rsid w:val="00C825DB"/>
    <w:rsid w:val="00C82C19"/>
    <w:rsid w:val="00C831C9"/>
    <w:rsid w:val="00C84057"/>
    <w:rsid w:val="00C84595"/>
    <w:rsid w:val="00C84765"/>
    <w:rsid w:val="00C8480F"/>
    <w:rsid w:val="00C84A89"/>
    <w:rsid w:val="00C84A8A"/>
    <w:rsid w:val="00C84EB7"/>
    <w:rsid w:val="00C865A3"/>
    <w:rsid w:val="00C86669"/>
    <w:rsid w:val="00C866BF"/>
    <w:rsid w:val="00C86813"/>
    <w:rsid w:val="00C86B76"/>
    <w:rsid w:val="00C87039"/>
    <w:rsid w:val="00C872C5"/>
    <w:rsid w:val="00C87B1B"/>
    <w:rsid w:val="00C87E3A"/>
    <w:rsid w:val="00C914B4"/>
    <w:rsid w:val="00C915E9"/>
    <w:rsid w:val="00C919CE"/>
    <w:rsid w:val="00C91EE1"/>
    <w:rsid w:val="00C93A08"/>
    <w:rsid w:val="00C93A51"/>
    <w:rsid w:val="00C942BC"/>
    <w:rsid w:val="00C943DA"/>
    <w:rsid w:val="00C944FB"/>
    <w:rsid w:val="00C94710"/>
    <w:rsid w:val="00C947E5"/>
    <w:rsid w:val="00C94CB7"/>
    <w:rsid w:val="00C96148"/>
    <w:rsid w:val="00C9646B"/>
    <w:rsid w:val="00C9698D"/>
    <w:rsid w:val="00C96BAB"/>
    <w:rsid w:val="00C96CA9"/>
    <w:rsid w:val="00C97142"/>
    <w:rsid w:val="00C97664"/>
    <w:rsid w:val="00CA06F9"/>
    <w:rsid w:val="00CA0EA9"/>
    <w:rsid w:val="00CA2239"/>
    <w:rsid w:val="00CA26CE"/>
    <w:rsid w:val="00CA2DC2"/>
    <w:rsid w:val="00CA30DA"/>
    <w:rsid w:val="00CA35E8"/>
    <w:rsid w:val="00CA3BDD"/>
    <w:rsid w:val="00CA468C"/>
    <w:rsid w:val="00CA4C23"/>
    <w:rsid w:val="00CA57DB"/>
    <w:rsid w:val="00CA5DC6"/>
    <w:rsid w:val="00CA6328"/>
    <w:rsid w:val="00CA677C"/>
    <w:rsid w:val="00CA6A4A"/>
    <w:rsid w:val="00CA72E0"/>
    <w:rsid w:val="00CB026D"/>
    <w:rsid w:val="00CB170E"/>
    <w:rsid w:val="00CB1C94"/>
    <w:rsid w:val="00CB1E19"/>
    <w:rsid w:val="00CB1F2B"/>
    <w:rsid w:val="00CB21FA"/>
    <w:rsid w:val="00CB2340"/>
    <w:rsid w:val="00CB2AFB"/>
    <w:rsid w:val="00CB3883"/>
    <w:rsid w:val="00CB39E9"/>
    <w:rsid w:val="00CB3A75"/>
    <w:rsid w:val="00CB3F02"/>
    <w:rsid w:val="00CB4080"/>
    <w:rsid w:val="00CB44BD"/>
    <w:rsid w:val="00CB591D"/>
    <w:rsid w:val="00CB5D82"/>
    <w:rsid w:val="00CB63B2"/>
    <w:rsid w:val="00CB6608"/>
    <w:rsid w:val="00CB6F15"/>
    <w:rsid w:val="00CB734D"/>
    <w:rsid w:val="00CB756A"/>
    <w:rsid w:val="00CB76C2"/>
    <w:rsid w:val="00CC1ACE"/>
    <w:rsid w:val="00CC2404"/>
    <w:rsid w:val="00CC25A7"/>
    <w:rsid w:val="00CC3369"/>
    <w:rsid w:val="00CC3631"/>
    <w:rsid w:val="00CC378C"/>
    <w:rsid w:val="00CC3ABF"/>
    <w:rsid w:val="00CC55A2"/>
    <w:rsid w:val="00CC5EE8"/>
    <w:rsid w:val="00CC5F76"/>
    <w:rsid w:val="00CC6690"/>
    <w:rsid w:val="00CC6A56"/>
    <w:rsid w:val="00CC6B14"/>
    <w:rsid w:val="00CC6CA0"/>
    <w:rsid w:val="00CC7C6A"/>
    <w:rsid w:val="00CD03BD"/>
    <w:rsid w:val="00CD06C4"/>
    <w:rsid w:val="00CD070E"/>
    <w:rsid w:val="00CD0FC8"/>
    <w:rsid w:val="00CD100E"/>
    <w:rsid w:val="00CD1660"/>
    <w:rsid w:val="00CD205D"/>
    <w:rsid w:val="00CD23A4"/>
    <w:rsid w:val="00CD25AD"/>
    <w:rsid w:val="00CD2F2B"/>
    <w:rsid w:val="00CD34B1"/>
    <w:rsid w:val="00CD3742"/>
    <w:rsid w:val="00CD379A"/>
    <w:rsid w:val="00CD3E49"/>
    <w:rsid w:val="00CD44E9"/>
    <w:rsid w:val="00CD489E"/>
    <w:rsid w:val="00CD49BF"/>
    <w:rsid w:val="00CD4E6F"/>
    <w:rsid w:val="00CD544A"/>
    <w:rsid w:val="00CD5495"/>
    <w:rsid w:val="00CD5508"/>
    <w:rsid w:val="00CD55F6"/>
    <w:rsid w:val="00CD56CC"/>
    <w:rsid w:val="00CD5B41"/>
    <w:rsid w:val="00CD60FC"/>
    <w:rsid w:val="00CD7466"/>
    <w:rsid w:val="00CD7648"/>
    <w:rsid w:val="00CD76FE"/>
    <w:rsid w:val="00CE02FD"/>
    <w:rsid w:val="00CE0763"/>
    <w:rsid w:val="00CE0E41"/>
    <w:rsid w:val="00CE0F4B"/>
    <w:rsid w:val="00CE1873"/>
    <w:rsid w:val="00CE1912"/>
    <w:rsid w:val="00CE1A63"/>
    <w:rsid w:val="00CE1B2F"/>
    <w:rsid w:val="00CE1BB5"/>
    <w:rsid w:val="00CE1C93"/>
    <w:rsid w:val="00CE1FDD"/>
    <w:rsid w:val="00CE2205"/>
    <w:rsid w:val="00CE28DD"/>
    <w:rsid w:val="00CE352D"/>
    <w:rsid w:val="00CE365D"/>
    <w:rsid w:val="00CE36B0"/>
    <w:rsid w:val="00CE3D55"/>
    <w:rsid w:val="00CE4A25"/>
    <w:rsid w:val="00CE4B4B"/>
    <w:rsid w:val="00CE4D93"/>
    <w:rsid w:val="00CE50BC"/>
    <w:rsid w:val="00CE5143"/>
    <w:rsid w:val="00CE551C"/>
    <w:rsid w:val="00CE5C25"/>
    <w:rsid w:val="00CE678F"/>
    <w:rsid w:val="00CE7959"/>
    <w:rsid w:val="00CE7F11"/>
    <w:rsid w:val="00CF007C"/>
    <w:rsid w:val="00CF0229"/>
    <w:rsid w:val="00CF06DD"/>
    <w:rsid w:val="00CF09CF"/>
    <w:rsid w:val="00CF1D59"/>
    <w:rsid w:val="00CF1FF0"/>
    <w:rsid w:val="00CF2023"/>
    <w:rsid w:val="00CF2144"/>
    <w:rsid w:val="00CF22B1"/>
    <w:rsid w:val="00CF2CEB"/>
    <w:rsid w:val="00CF2D24"/>
    <w:rsid w:val="00CF3C38"/>
    <w:rsid w:val="00CF4592"/>
    <w:rsid w:val="00CF4987"/>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3799"/>
    <w:rsid w:val="00D04D48"/>
    <w:rsid w:val="00D057DE"/>
    <w:rsid w:val="00D06892"/>
    <w:rsid w:val="00D06F87"/>
    <w:rsid w:val="00D07703"/>
    <w:rsid w:val="00D07C5C"/>
    <w:rsid w:val="00D10D3E"/>
    <w:rsid w:val="00D10F6B"/>
    <w:rsid w:val="00D14208"/>
    <w:rsid w:val="00D14AB1"/>
    <w:rsid w:val="00D151E4"/>
    <w:rsid w:val="00D156A5"/>
    <w:rsid w:val="00D15C41"/>
    <w:rsid w:val="00D16CA3"/>
    <w:rsid w:val="00D17138"/>
    <w:rsid w:val="00D172C9"/>
    <w:rsid w:val="00D17D03"/>
    <w:rsid w:val="00D17DC7"/>
    <w:rsid w:val="00D17E00"/>
    <w:rsid w:val="00D20168"/>
    <w:rsid w:val="00D205A8"/>
    <w:rsid w:val="00D20BF3"/>
    <w:rsid w:val="00D20D9C"/>
    <w:rsid w:val="00D21667"/>
    <w:rsid w:val="00D217DE"/>
    <w:rsid w:val="00D2254B"/>
    <w:rsid w:val="00D227E6"/>
    <w:rsid w:val="00D236B4"/>
    <w:rsid w:val="00D23CB7"/>
    <w:rsid w:val="00D24134"/>
    <w:rsid w:val="00D2433F"/>
    <w:rsid w:val="00D2504B"/>
    <w:rsid w:val="00D2567D"/>
    <w:rsid w:val="00D25D5D"/>
    <w:rsid w:val="00D25E67"/>
    <w:rsid w:val="00D276EC"/>
    <w:rsid w:val="00D27807"/>
    <w:rsid w:val="00D3040D"/>
    <w:rsid w:val="00D31064"/>
    <w:rsid w:val="00D311BC"/>
    <w:rsid w:val="00D31D39"/>
    <w:rsid w:val="00D31F13"/>
    <w:rsid w:val="00D31F2F"/>
    <w:rsid w:val="00D32046"/>
    <w:rsid w:val="00D329E1"/>
    <w:rsid w:val="00D33C9F"/>
    <w:rsid w:val="00D3512F"/>
    <w:rsid w:val="00D35A49"/>
    <w:rsid w:val="00D373A6"/>
    <w:rsid w:val="00D374CC"/>
    <w:rsid w:val="00D37F39"/>
    <w:rsid w:val="00D37F48"/>
    <w:rsid w:val="00D40141"/>
    <w:rsid w:val="00D40345"/>
    <w:rsid w:val="00D4061F"/>
    <w:rsid w:val="00D408CD"/>
    <w:rsid w:val="00D40EB1"/>
    <w:rsid w:val="00D40F3B"/>
    <w:rsid w:val="00D41D59"/>
    <w:rsid w:val="00D41D62"/>
    <w:rsid w:val="00D421E6"/>
    <w:rsid w:val="00D4228D"/>
    <w:rsid w:val="00D4285E"/>
    <w:rsid w:val="00D43552"/>
    <w:rsid w:val="00D43563"/>
    <w:rsid w:val="00D43A27"/>
    <w:rsid w:val="00D43B1B"/>
    <w:rsid w:val="00D43E4B"/>
    <w:rsid w:val="00D44B24"/>
    <w:rsid w:val="00D45099"/>
    <w:rsid w:val="00D452AA"/>
    <w:rsid w:val="00D45B36"/>
    <w:rsid w:val="00D46657"/>
    <w:rsid w:val="00D46699"/>
    <w:rsid w:val="00D46907"/>
    <w:rsid w:val="00D46A58"/>
    <w:rsid w:val="00D46B26"/>
    <w:rsid w:val="00D46E25"/>
    <w:rsid w:val="00D47202"/>
    <w:rsid w:val="00D4722B"/>
    <w:rsid w:val="00D478F7"/>
    <w:rsid w:val="00D50D3A"/>
    <w:rsid w:val="00D50D61"/>
    <w:rsid w:val="00D5106C"/>
    <w:rsid w:val="00D515C9"/>
    <w:rsid w:val="00D51644"/>
    <w:rsid w:val="00D517CD"/>
    <w:rsid w:val="00D5196D"/>
    <w:rsid w:val="00D52164"/>
    <w:rsid w:val="00D5271A"/>
    <w:rsid w:val="00D53EFA"/>
    <w:rsid w:val="00D5496D"/>
    <w:rsid w:val="00D54AEB"/>
    <w:rsid w:val="00D5501F"/>
    <w:rsid w:val="00D551BD"/>
    <w:rsid w:val="00D55E6B"/>
    <w:rsid w:val="00D56787"/>
    <w:rsid w:val="00D56E24"/>
    <w:rsid w:val="00D57806"/>
    <w:rsid w:val="00D6099B"/>
    <w:rsid w:val="00D6154E"/>
    <w:rsid w:val="00D61CB3"/>
    <w:rsid w:val="00D61CBB"/>
    <w:rsid w:val="00D61CDA"/>
    <w:rsid w:val="00D6205E"/>
    <w:rsid w:val="00D627E7"/>
    <w:rsid w:val="00D62CE4"/>
    <w:rsid w:val="00D62F15"/>
    <w:rsid w:val="00D63150"/>
    <w:rsid w:val="00D634D8"/>
    <w:rsid w:val="00D63517"/>
    <w:rsid w:val="00D64773"/>
    <w:rsid w:val="00D647AC"/>
    <w:rsid w:val="00D649E4"/>
    <w:rsid w:val="00D659A8"/>
    <w:rsid w:val="00D65AAF"/>
    <w:rsid w:val="00D66BC7"/>
    <w:rsid w:val="00D671EA"/>
    <w:rsid w:val="00D67271"/>
    <w:rsid w:val="00D67699"/>
    <w:rsid w:val="00D7103D"/>
    <w:rsid w:val="00D718CA"/>
    <w:rsid w:val="00D718D5"/>
    <w:rsid w:val="00D7363A"/>
    <w:rsid w:val="00D73BD1"/>
    <w:rsid w:val="00D73D4C"/>
    <w:rsid w:val="00D7493B"/>
    <w:rsid w:val="00D74EBC"/>
    <w:rsid w:val="00D75489"/>
    <w:rsid w:val="00D765F2"/>
    <w:rsid w:val="00D76D4F"/>
    <w:rsid w:val="00D77444"/>
    <w:rsid w:val="00D77892"/>
    <w:rsid w:val="00D8022B"/>
    <w:rsid w:val="00D802DD"/>
    <w:rsid w:val="00D807E5"/>
    <w:rsid w:val="00D8094F"/>
    <w:rsid w:val="00D82E81"/>
    <w:rsid w:val="00D83322"/>
    <w:rsid w:val="00D83443"/>
    <w:rsid w:val="00D83DCA"/>
    <w:rsid w:val="00D84BBF"/>
    <w:rsid w:val="00D84CD4"/>
    <w:rsid w:val="00D84DA1"/>
    <w:rsid w:val="00D8515B"/>
    <w:rsid w:val="00D85CA7"/>
    <w:rsid w:val="00D86836"/>
    <w:rsid w:val="00D86BCC"/>
    <w:rsid w:val="00D87086"/>
    <w:rsid w:val="00D87148"/>
    <w:rsid w:val="00D8773B"/>
    <w:rsid w:val="00D87817"/>
    <w:rsid w:val="00D87F11"/>
    <w:rsid w:val="00D91C1E"/>
    <w:rsid w:val="00D91E0D"/>
    <w:rsid w:val="00D940B0"/>
    <w:rsid w:val="00D9444D"/>
    <w:rsid w:val="00D94A31"/>
    <w:rsid w:val="00D95621"/>
    <w:rsid w:val="00D95698"/>
    <w:rsid w:val="00D96A2B"/>
    <w:rsid w:val="00D96A93"/>
    <w:rsid w:val="00D96C16"/>
    <w:rsid w:val="00D96C9B"/>
    <w:rsid w:val="00D9728E"/>
    <w:rsid w:val="00D9797D"/>
    <w:rsid w:val="00DA01E5"/>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A10"/>
    <w:rsid w:val="00DA7D5A"/>
    <w:rsid w:val="00DA7FF5"/>
    <w:rsid w:val="00DB0756"/>
    <w:rsid w:val="00DB07F6"/>
    <w:rsid w:val="00DB2C8C"/>
    <w:rsid w:val="00DB3BF6"/>
    <w:rsid w:val="00DB3F61"/>
    <w:rsid w:val="00DB4291"/>
    <w:rsid w:val="00DB4BD8"/>
    <w:rsid w:val="00DB6710"/>
    <w:rsid w:val="00DB6AB7"/>
    <w:rsid w:val="00DB7867"/>
    <w:rsid w:val="00DC0D2D"/>
    <w:rsid w:val="00DC0E65"/>
    <w:rsid w:val="00DC17CC"/>
    <w:rsid w:val="00DC20FE"/>
    <w:rsid w:val="00DC2242"/>
    <w:rsid w:val="00DC2257"/>
    <w:rsid w:val="00DC27EF"/>
    <w:rsid w:val="00DC2BF0"/>
    <w:rsid w:val="00DC3B30"/>
    <w:rsid w:val="00DC3DC0"/>
    <w:rsid w:val="00DC45D9"/>
    <w:rsid w:val="00DC4DDB"/>
    <w:rsid w:val="00DC5456"/>
    <w:rsid w:val="00DC5521"/>
    <w:rsid w:val="00DC6170"/>
    <w:rsid w:val="00DC7166"/>
    <w:rsid w:val="00DC75D7"/>
    <w:rsid w:val="00DC7CDE"/>
    <w:rsid w:val="00DD076D"/>
    <w:rsid w:val="00DD0BFA"/>
    <w:rsid w:val="00DD0F22"/>
    <w:rsid w:val="00DD18C7"/>
    <w:rsid w:val="00DD1B13"/>
    <w:rsid w:val="00DD307F"/>
    <w:rsid w:val="00DD31E9"/>
    <w:rsid w:val="00DD3336"/>
    <w:rsid w:val="00DD35B0"/>
    <w:rsid w:val="00DD36D9"/>
    <w:rsid w:val="00DD43F7"/>
    <w:rsid w:val="00DD44EA"/>
    <w:rsid w:val="00DD49D1"/>
    <w:rsid w:val="00DD4A67"/>
    <w:rsid w:val="00DD4B49"/>
    <w:rsid w:val="00DD5B6F"/>
    <w:rsid w:val="00DD61BE"/>
    <w:rsid w:val="00DD677C"/>
    <w:rsid w:val="00DD6793"/>
    <w:rsid w:val="00DD704D"/>
    <w:rsid w:val="00DD7869"/>
    <w:rsid w:val="00DD7D08"/>
    <w:rsid w:val="00DD7D62"/>
    <w:rsid w:val="00DE2772"/>
    <w:rsid w:val="00DE278A"/>
    <w:rsid w:val="00DE28C2"/>
    <w:rsid w:val="00DE29EB"/>
    <w:rsid w:val="00DE2A42"/>
    <w:rsid w:val="00DE2B9E"/>
    <w:rsid w:val="00DE4C17"/>
    <w:rsid w:val="00DE4E82"/>
    <w:rsid w:val="00DE540B"/>
    <w:rsid w:val="00DE551D"/>
    <w:rsid w:val="00DE5D4D"/>
    <w:rsid w:val="00DE67F9"/>
    <w:rsid w:val="00DE7549"/>
    <w:rsid w:val="00DE75E1"/>
    <w:rsid w:val="00DE7D83"/>
    <w:rsid w:val="00DF0A54"/>
    <w:rsid w:val="00DF179B"/>
    <w:rsid w:val="00DF210B"/>
    <w:rsid w:val="00DF2676"/>
    <w:rsid w:val="00DF3754"/>
    <w:rsid w:val="00DF3782"/>
    <w:rsid w:val="00DF41AE"/>
    <w:rsid w:val="00DF4B91"/>
    <w:rsid w:val="00DF68FD"/>
    <w:rsid w:val="00DF7CEA"/>
    <w:rsid w:val="00E015FC"/>
    <w:rsid w:val="00E0165A"/>
    <w:rsid w:val="00E01698"/>
    <w:rsid w:val="00E01783"/>
    <w:rsid w:val="00E01809"/>
    <w:rsid w:val="00E018C5"/>
    <w:rsid w:val="00E01C8D"/>
    <w:rsid w:val="00E030AB"/>
    <w:rsid w:val="00E03167"/>
    <w:rsid w:val="00E038D0"/>
    <w:rsid w:val="00E0493F"/>
    <w:rsid w:val="00E04B73"/>
    <w:rsid w:val="00E0534C"/>
    <w:rsid w:val="00E0670C"/>
    <w:rsid w:val="00E0688D"/>
    <w:rsid w:val="00E06F90"/>
    <w:rsid w:val="00E110D0"/>
    <w:rsid w:val="00E113C1"/>
    <w:rsid w:val="00E11D2E"/>
    <w:rsid w:val="00E12CF0"/>
    <w:rsid w:val="00E1335A"/>
    <w:rsid w:val="00E13606"/>
    <w:rsid w:val="00E1365F"/>
    <w:rsid w:val="00E141C1"/>
    <w:rsid w:val="00E1496A"/>
    <w:rsid w:val="00E15651"/>
    <w:rsid w:val="00E15CDD"/>
    <w:rsid w:val="00E169F6"/>
    <w:rsid w:val="00E16C68"/>
    <w:rsid w:val="00E2032C"/>
    <w:rsid w:val="00E20FC6"/>
    <w:rsid w:val="00E2105D"/>
    <w:rsid w:val="00E21509"/>
    <w:rsid w:val="00E21FD3"/>
    <w:rsid w:val="00E22487"/>
    <w:rsid w:val="00E226A1"/>
    <w:rsid w:val="00E22A93"/>
    <w:rsid w:val="00E22B8D"/>
    <w:rsid w:val="00E22CDE"/>
    <w:rsid w:val="00E22D17"/>
    <w:rsid w:val="00E231D0"/>
    <w:rsid w:val="00E234F5"/>
    <w:rsid w:val="00E23703"/>
    <w:rsid w:val="00E23722"/>
    <w:rsid w:val="00E23ACE"/>
    <w:rsid w:val="00E246EC"/>
    <w:rsid w:val="00E24DED"/>
    <w:rsid w:val="00E25EA2"/>
    <w:rsid w:val="00E265F2"/>
    <w:rsid w:val="00E273B9"/>
    <w:rsid w:val="00E27D74"/>
    <w:rsid w:val="00E312EF"/>
    <w:rsid w:val="00E31602"/>
    <w:rsid w:val="00E3215B"/>
    <w:rsid w:val="00E321A8"/>
    <w:rsid w:val="00E33305"/>
    <w:rsid w:val="00E33A2F"/>
    <w:rsid w:val="00E3436C"/>
    <w:rsid w:val="00E36609"/>
    <w:rsid w:val="00E37C9E"/>
    <w:rsid w:val="00E4088C"/>
    <w:rsid w:val="00E40D0E"/>
    <w:rsid w:val="00E41AAC"/>
    <w:rsid w:val="00E42182"/>
    <w:rsid w:val="00E43307"/>
    <w:rsid w:val="00E4335B"/>
    <w:rsid w:val="00E43924"/>
    <w:rsid w:val="00E43A0E"/>
    <w:rsid w:val="00E43A2F"/>
    <w:rsid w:val="00E43A37"/>
    <w:rsid w:val="00E44CCA"/>
    <w:rsid w:val="00E45B92"/>
    <w:rsid w:val="00E47410"/>
    <w:rsid w:val="00E4795E"/>
    <w:rsid w:val="00E47B9A"/>
    <w:rsid w:val="00E47FE4"/>
    <w:rsid w:val="00E50EA4"/>
    <w:rsid w:val="00E51779"/>
    <w:rsid w:val="00E51A1C"/>
    <w:rsid w:val="00E5253B"/>
    <w:rsid w:val="00E52BC2"/>
    <w:rsid w:val="00E52DE2"/>
    <w:rsid w:val="00E53066"/>
    <w:rsid w:val="00E533E5"/>
    <w:rsid w:val="00E53936"/>
    <w:rsid w:val="00E539E2"/>
    <w:rsid w:val="00E544F7"/>
    <w:rsid w:val="00E545D5"/>
    <w:rsid w:val="00E54F12"/>
    <w:rsid w:val="00E556D3"/>
    <w:rsid w:val="00E55FDE"/>
    <w:rsid w:val="00E571B4"/>
    <w:rsid w:val="00E57593"/>
    <w:rsid w:val="00E57AD4"/>
    <w:rsid w:val="00E60A5B"/>
    <w:rsid w:val="00E6118B"/>
    <w:rsid w:val="00E626BC"/>
    <w:rsid w:val="00E626EC"/>
    <w:rsid w:val="00E62D40"/>
    <w:rsid w:val="00E63130"/>
    <w:rsid w:val="00E63309"/>
    <w:rsid w:val="00E64708"/>
    <w:rsid w:val="00E64BD1"/>
    <w:rsid w:val="00E6625F"/>
    <w:rsid w:val="00E6630B"/>
    <w:rsid w:val="00E666C7"/>
    <w:rsid w:val="00E66A6B"/>
    <w:rsid w:val="00E67630"/>
    <w:rsid w:val="00E73131"/>
    <w:rsid w:val="00E731D6"/>
    <w:rsid w:val="00E73555"/>
    <w:rsid w:val="00E73B8D"/>
    <w:rsid w:val="00E73C32"/>
    <w:rsid w:val="00E742BC"/>
    <w:rsid w:val="00E74338"/>
    <w:rsid w:val="00E74E52"/>
    <w:rsid w:val="00E7539D"/>
    <w:rsid w:val="00E77C46"/>
    <w:rsid w:val="00E77CF6"/>
    <w:rsid w:val="00E77EA3"/>
    <w:rsid w:val="00E77F84"/>
    <w:rsid w:val="00E8028E"/>
    <w:rsid w:val="00E80716"/>
    <w:rsid w:val="00E80978"/>
    <w:rsid w:val="00E81B4F"/>
    <w:rsid w:val="00E81BBC"/>
    <w:rsid w:val="00E821A4"/>
    <w:rsid w:val="00E82643"/>
    <w:rsid w:val="00E82849"/>
    <w:rsid w:val="00E82E22"/>
    <w:rsid w:val="00E8359C"/>
    <w:rsid w:val="00E83731"/>
    <w:rsid w:val="00E84554"/>
    <w:rsid w:val="00E84591"/>
    <w:rsid w:val="00E8601E"/>
    <w:rsid w:val="00E8660B"/>
    <w:rsid w:val="00E87E60"/>
    <w:rsid w:val="00E90150"/>
    <w:rsid w:val="00E906EA"/>
    <w:rsid w:val="00E91927"/>
    <w:rsid w:val="00E91B25"/>
    <w:rsid w:val="00E91D5F"/>
    <w:rsid w:val="00E91EB8"/>
    <w:rsid w:val="00E921A2"/>
    <w:rsid w:val="00E92DE9"/>
    <w:rsid w:val="00E93088"/>
    <w:rsid w:val="00E934CD"/>
    <w:rsid w:val="00E935E8"/>
    <w:rsid w:val="00E94475"/>
    <w:rsid w:val="00E9456D"/>
    <w:rsid w:val="00E94F6A"/>
    <w:rsid w:val="00E9516C"/>
    <w:rsid w:val="00E95D10"/>
    <w:rsid w:val="00E9612D"/>
    <w:rsid w:val="00E96439"/>
    <w:rsid w:val="00E96981"/>
    <w:rsid w:val="00E96B6F"/>
    <w:rsid w:val="00E96EC4"/>
    <w:rsid w:val="00E973FF"/>
    <w:rsid w:val="00E97673"/>
    <w:rsid w:val="00EA0386"/>
    <w:rsid w:val="00EA07AF"/>
    <w:rsid w:val="00EA133E"/>
    <w:rsid w:val="00EA1639"/>
    <w:rsid w:val="00EA19B5"/>
    <w:rsid w:val="00EA3473"/>
    <w:rsid w:val="00EA35DD"/>
    <w:rsid w:val="00EA389A"/>
    <w:rsid w:val="00EA397A"/>
    <w:rsid w:val="00EA43B8"/>
    <w:rsid w:val="00EA463F"/>
    <w:rsid w:val="00EA4A21"/>
    <w:rsid w:val="00EA4C1D"/>
    <w:rsid w:val="00EA5C56"/>
    <w:rsid w:val="00EA5DBA"/>
    <w:rsid w:val="00EA6269"/>
    <w:rsid w:val="00EA68FB"/>
    <w:rsid w:val="00EA698D"/>
    <w:rsid w:val="00EA7664"/>
    <w:rsid w:val="00EA776A"/>
    <w:rsid w:val="00EA7A24"/>
    <w:rsid w:val="00EA7B74"/>
    <w:rsid w:val="00EB1DB1"/>
    <w:rsid w:val="00EB1E36"/>
    <w:rsid w:val="00EB24A4"/>
    <w:rsid w:val="00EB2FB1"/>
    <w:rsid w:val="00EB3C8F"/>
    <w:rsid w:val="00EB44EF"/>
    <w:rsid w:val="00EB4847"/>
    <w:rsid w:val="00EB490C"/>
    <w:rsid w:val="00EB51F6"/>
    <w:rsid w:val="00EB58C7"/>
    <w:rsid w:val="00EB58F1"/>
    <w:rsid w:val="00EB58FE"/>
    <w:rsid w:val="00EB777F"/>
    <w:rsid w:val="00EB79B3"/>
    <w:rsid w:val="00EB7C85"/>
    <w:rsid w:val="00EC0444"/>
    <w:rsid w:val="00EC145B"/>
    <w:rsid w:val="00EC1DC6"/>
    <w:rsid w:val="00EC21A5"/>
    <w:rsid w:val="00EC272C"/>
    <w:rsid w:val="00EC356B"/>
    <w:rsid w:val="00EC3B58"/>
    <w:rsid w:val="00EC3C73"/>
    <w:rsid w:val="00EC3C94"/>
    <w:rsid w:val="00EC3DEB"/>
    <w:rsid w:val="00EC41B1"/>
    <w:rsid w:val="00EC4274"/>
    <w:rsid w:val="00EC4D87"/>
    <w:rsid w:val="00EC59B5"/>
    <w:rsid w:val="00EC60AD"/>
    <w:rsid w:val="00EC62B1"/>
    <w:rsid w:val="00EC6F88"/>
    <w:rsid w:val="00EC6FC0"/>
    <w:rsid w:val="00EC7504"/>
    <w:rsid w:val="00EC781B"/>
    <w:rsid w:val="00EC7AB0"/>
    <w:rsid w:val="00EC7D0C"/>
    <w:rsid w:val="00ED0144"/>
    <w:rsid w:val="00ED0722"/>
    <w:rsid w:val="00ED0EC7"/>
    <w:rsid w:val="00ED1943"/>
    <w:rsid w:val="00ED21C4"/>
    <w:rsid w:val="00ED2308"/>
    <w:rsid w:val="00ED23C4"/>
    <w:rsid w:val="00ED2F67"/>
    <w:rsid w:val="00ED3077"/>
    <w:rsid w:val="00ED34D4"/>
    <w:rsid w:val="00ED4362"/>
    <w:rsid w:val="00ED4C42"/>
    <w:rsid w:val="00ED6631"/>
    <w:rsid w:val="00ED677F"/>
    <w:rsid w:val="00ED735F"/>
    <w:rsid w:val="00ED7CB7"/>
    <w:rsid w:val="00EE058F"/>
    <w:rsid w:val="00EE0AE1"/>
    <w:rsid w:val="00EE264A"/>
    <w:rsid w:val="00EE26A6"/>
    <w:rsid w:val="00EE3589"/>
    <w:rsid w:val="00EE5052"/>
    <w:rsid w:val="00EE57BF"/>
    <w:rsid w:val="00EE5F7B"/>
    <w:rsid w:val="00EE60EC"/>
    <w:rsid w:val="00EE6226"/>
    <w:rsid w:val="00EF0E66"/>
    <w:rsid w:val="00EF144A"/>
    <w:rsid w:val="00EF1731"/>
    <w:rsid w:val="00EF17EF"/>
    <w:rsid w:val="00EF3120"/>
    <w:rsid w:val="00EF3532"/>
    <w:rsid w:val="00EF35A0"/>
    <w:rsid w:val="00EF38BD"/>
    <w:rsid w:val="00EF3B18"/>
    <w:rsid w:val="00EF3F6D"/>
    <w:rsid w:val="00EF4A31"/>
    <w:rsid w:val="00EF56B5"/>
    <w:rsid w:val="00EF57D5"/>
    <w:rsid w:val="00EF5C46"/>
    <w:rsid w:val="00F00277"/>
    <w:rsid w:val="00F008AF"/>
    <w:rsid w:val="00F00A69"/>
    <w:rsid w:val="00F00AED"/>
    <w:rsid w:val="00F00D5F"/>
    <w:rsid w:val="00F00E9E"/>
    <w:rsid w:val="00F01052"/>
    <w:rsid w:val="00F0152C"/>
    <w:rsid w:val="00F016A4"/>
    <w:rsid w:val="00F01FA7"/>
    <w:rsid w:val="00F02D0A"/>
    <w:rsid w:val="00F02D2C"/>
    <w:rsid w:val="00F039BA"/>
    <w:rsid w:val="00F03C71"/>
    <w:rsid w:val="00F03ED9"/>
    <w:rsid w:val="00F040BC"/>
    <w:rsid w:val="00F04EFF"/>
    <w:rsid w:val="00F0566C"/>
    <w:rsid w:val="00F05F48"/>
    <w:rsid w:val="00F06211"/>
    <w:rsid w:val="00F066EB"/>
    <w:rsid w:val="00F07A92"/>
    <w:rsid w:val="00F11A43"/>
    <w:rsid w:val="00F12771"/>
    <w:rsid w:val="00F12995"/>
    <w:rsid w:val="00F12F08"/>
    <w:rsid w:val="00F13191"/>
    <w:rsid w:val="00F1339B"/>
    <w:rsid w:val="00F13C6E"/>
    <w:rsid w:val="00F13DB4"/>
    <w:rsid w:val="00F13DE3"/>
    <w:rsid w:val="00F14367"/>
    <w:rsid w:val="00F143D7"/>
    <w:rsid w:val="00F14E88"/>
    <w:rsid w:val="00F15515"/>
    <w:rsid w:val="00F15602"/>
    <w:rsid w:val="00F15A6F"/>
    <w:rsid w:val="00F1664D"/>
    <w:rsid w:val="00F16B1D"/>
    <w:rsid w:val="00F16F86"/>
    <w:rsid w:val="00F171BF"/>
    <w:rsid w:val="00F204F1"/>
    <w:rsid w:val="00F213B7"/>
    <w:rsid w:val="00F21E72"/>
    <w:rsid w:val="00F224C2"/>
    <w:rsid w:val="00F2294B"/>
    <w:rsid w:val="00F243C9"/>
    <w:rsid w:val="00F24818"/>
    <w:rsid w:val="00F24A52"/>
    <w:rsid w:val="00F25128"/>
    <w:rsid w:val="00F25310"/>
    <w:rsid w:val="00F253F0"/>
    <w:rsid w:val="00F2644A"/>
    <w:rsid w:val="00F267FA"/>
    <w:rsid w:val="00F27EEC"/>
    <w:rsid w:val="00F30290"/>
    <w:rsid w:val="00F303FD"/>
    <w:rsid w:val="00F30950"/>
    <w:rsid w:val="00F311F1"/>
    <w:rsid w:val="00F31784"/>
    <w:rsid w:val="00F31E2F"/>
    <w:rsid w:val="00F31E58"/>
    <w:rsid w:val="00F3256B"/>
    <w:rsid w:val="00F32B8B"/>
    <w:rsid w:val="00F32C4B"/>
    <w:rsid w:val="00F32FFF"/>
    <w:rsid w:val="00F3307B"/>
    <w:rsid w:val="00F33C91"/>
    <w:rsid w:val="00F344C9"/>
    <w:rsid w:val="00F35008"/>
    <w:rsid w:val="00F351A2"/>
    <w:rsid w:val="00F35291"/>
    <w:rsid w:val="00F35472"/>
    <w:rsid w:val="00F36295"/>
    <w:rsid w:val="00F364E5"/>
    <w:rsid w:val="00F37A4E"/>
    <w:rsid w:val="00F37CAE"/>
    <w:rsid w:val="00F37EF9"/>
    <w:rsid w:val="00F401AE"/>
    <w:rsid w:val="00F410B6"/>
    <w:rsid w:val="00F415E6"/>
    <w:rsid w:val="00F415EE"/>
    <w:rsid w:val="00F41622"/>
    <w:rsid w:val="00F41791"/>
    <w:rsid w:val="00F41956"/>
    <w:rsid w:val="00F42277"/>
    <w:rsid w:val="00F432E4"/>
    <w:rsid w:val="00F43BBC"/>
    <w:rsid w:val="00F43E05"/>
    <w:rsid w:val="00F43F89"/>
    <w:rsid w:val="00F44652"/>
    <w:rsid w:val="00F44E15"/>
    <w:rsid w:val="00F456FB"/>
    <w:rsid w:val="00F472D5"/>
    <w:rsid w:val="00F47AC2"/>
    <w:rsid w:val="00F5007E"/>
    <w:rsid w:val="00F5039D"/>
    <w:rsid w:val="00F516AA"/>
    <w:rsid w:val="00F527B2"/>
    <w:rsid w:val="00F5295C"/>
    <w:rsid w:val="00F529BB"/>
    <w:rsid w:val="00F52CD4"/>
    <w:rsid w:val="00F52F1F"/>
    <w:rsid w:val="00F542F3"/>
    <w:rsid w:val="00F543B4"/>
    <w:rsid w:val="00F54FBB"/>
    <w:rsid w:val="00F554B3"/>
    <w:rsid w:val="00F55601"/>
    <w:rsid w:val="00F55737"/>
    <w:rsid w:val="00F55A50"/>
    <w:rsid w:val="00F5705E"/>
    <w:rsid w:val="00F5754C"/>
    <w:rsid w:val="00F576E6"/>
    <w:rsid w:val="00F60007"/>
    <w:rsid w:val="00F60C81"/>
    <w:rsid w:val="00F61B04"/>
    <w:rsid w:val="00F62AD7"/>
    <w:rsid w:val="00F6323C"/>
    <w:rsid w:val="00F63DC6"/>
    <w:rsid w:val="00F642D9"/>
    <w:rsid w:val="00F65CCF"/>
    <w:rsid w:val="00F65E51"/>
    <w:rsid w:val="00F66085"/>
    <w:rsid w:val="00F66B46"/>
    <w:rsid w:val="00F66CC1"/>
    <w:rsid w:val="00F67963"/>
    <w:rsid w:val="00F67F10"/>
    <w:rsid w:val="00F70A32"/>
    <w:rsid w:val="00F71599"/>
    <w:rsid w:val="00F71623"/>
    <w:rsid w:val="00F71B9E"/>
    <w:rsid w:val="00F72798"/>
    <w:rsid w:val="00F729EB"/>
    <w:rsid w:val="00F72A9C"/>
    <w:rsid w:val="00F73318"/>
    <w:rsid w:val="00F73404"/>
    <w:rsid w:val="00F74A43"/>
    <w:rsid w:val="00F75EC5"/>
    <w:rsid w:val="00F75FBE"/>
    <w:rsid w:val="00F7714D"/>
    <w:rsid w:val="00F771A1"/>
    <w:rsid w:val="00F775A6"/>
    <w:rsid w:val="00F77B02"/>
    <w:rsid w:val="00F8009E"/>
    <w:rsid w:val="00F80166"/>
    <w:rsid w:val="00F8020E"/>
    <w:rsid w:val="00F8086F"/>
    <w:rsid w:val="00F817BE"/>
    <w:rsid w:val="00F81C33"/>
    <w:rsid w:val="00F820B9"/>
    <w:rsid w:val="00F8248A"/>
    <w:rsid w:val="00F827C7"/>
    <w:rsid w:val="00F8318B"/>
    <w:rsid w:val="00F83915"/>
    <w:rsid w:val="00F83C94"/>
    <w:rsid w:val="00F8408E"/>
    <w:rsid w:val="00F8413B"/>
    <w:rsid w:val="00F85C67"/>
    <w:rsid w:val="00F86130"/>
    <w:rsid w:val="00F86E2F"/>
    <w:rsid w:val="00F87820"/>
    <w:rsid w:val="00F87B10"/>
    <w:rsid w:val="00F87BFF"/>
    <w:rsid w:val="00F87C18"/>
    <w:rsid w:val="00F87C45"/>
    <w:rsid w:val="00F87D08"/>
    <w:rsid w:val="00F903A5"/>
    <w:rsid w:val="00F90553"/>
    <w:rsid w:val="00F9153F"/>
    <w:rsid w:val="00F91BCF"/>
    <w:rsid w:val="00F922B3"/>
    <w:rsid w:val="00F92315"/>
    <w:rsid w:val="00F93037"/>
    <w:rsid w:val="00F9330A"/>
    <w:rsid w:val="00F935E1"/>
    <w:rsid w:val="00F936A2"/>
    <w:rsid w:val="00F936B7"/>
    <w:rsid w:val="00F951D2"/>
    <w:rsid w:val="00F955E6"/>
    <w:rsid w:val="00F95D25"/>
    <w:rsid w:val="00F95D97"/>
    <w:rsid w:val="00F963C6"/>
    <w:rsid w:val="00F965A8"/>
    <w:rsid w:val="00F96651"/>
    <w:rsid w:val="00F96848"/>
    <w:rsid w:val="00F96C88"/>
    <w:rsid w:val="00F96D20"/>
    <w:rsid w:val="00F96EB1"/>
    <w:rsid w:val="00F9788E"/>
    <w:rsid w:val="00F978D0"/>
    <w:rsid w:val="00FA025B"/>
    <w:rsid w:val="00FA065D"/>
    <w:rsid w:val="00FA0750"/>
    <w:rsid w:val="00FA0773"/>
    <w:rsid w:val="00FA0D85"/>
    <w:rsid w:val="00FA0F6F"/>
    <w:rsid w:val="00FA15D2"/>
    <w:rsid w:val="00FA1774"/>
    <w:rsid w:val="00FA1E46"/>
    <w:rsid w:val="00FA28E8"/>
    <w:rsid w:val="00FA2D8A"/>
    <w:rsid w:val="00FA3006"/>
    <w:rsid w:val="00FA3A11"/>
    <w:rsid w:val="00FA3E43"/>
    <w:rsid w:val="00FA4042"/>
    <w:rsid w:val="00FA4263"/>
    <w:rsid w:val="00FA4E91"/>
    <w:rsid w:val="00FA784C"/>
    <w:rsid w:val="00FA7850"/>
    <w:rsid w:val="00FA7F73"/>
    <w:rsid w:val="00FB023B"/>
    <w:rsid w:val="00FB042E"/>
    <w:rsid w:val="00FB0646"/>
    <w:rsid w:val="00FB09EB"/>
    <w:rsid w:val="00FB0E50"/>
    <w:rsid w:val="00FB1633"/>
    <w:rsid w:val="00FB16AA"/>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5AE4"/>
    <w:rsid w:val="00FB7DF5"/>
    <w:rsid w:val="00FC00DA"/>
    <w:rsid w:val="00FC0214"/>
    <w:rsid w:val="00FC0996"/>
    <w:rsid w:val="00FC163B"/>
    <w:rsid w:val="00FC19AC"/>
    <w:rsid w:val="00FC1D5A"/>
    <w:rsid w:val="00FC1DD8"/>
    <w:rsid w:val="00FC1F0F"/>
    <w:rsid w:val="00FC250E"/>
    <w:rsid w:val="00FC266F"/>
    <w:rsid w:val="00FC2AC0"/>
    <w:rsid w:val="00FC2D19"/>
    <w:rsid w:val="00FC32DB"/>
    <w:rsid w:val="00FC3C0D"/>
    <w:rsid w:val="00FC46C2"/>
    <w:rsid w:val="00FC47D0"/>
    <w:rsid w:val="00FC513F"/>
    <w:rsid w:val="00FC65E3"/>
    <w:rsid w:val="00FC74C6"/>
    <w:rsid w:val="00FC7562"/>
    <w:rsid w:val="00FC7747"/>
    <w:rsid w:val="00FC782C"/>
    <w:rsid w:val="00FC7A5A"/>
    <w:rsid w:val="00FD0084"/>
    <w:rsid w:val="00FD0E4B"/>
    <w:rsid w:val="00FD1384"/>
    <w:rsid w:val="00FD163F"/>
    <w:rsid w:val="00FD1D67"/>
    <w:rsid w:val="00FD207A"/>
    <w:rsid w:val="00FD381B"/>
    <w:rsid w:val="00FD3DB8"/>
    <w:rsid w:val="00FD3DD4"/>
    <w:rsid w:val="00FD4189"/>
    <w:rsid w:val="00FD4B74"/>
    <w:rsid w:val="00FD55F9"/>
    <w:rsid w:val="00FD5618"/>
    <w:rsid w:val="00FD567B"/>
    <w:rsid w:val="00FD5841"/>
    <w:rsid w:val="00FD636E"/>
    <w:rsid w:val="00FD6CF4"/>
    <w:rsid w:val="00FD6E23"/>
    <w:rsid w:val="00FD7439"/>
    <w:rsid w:val="00FD7A48"/>
    <w:rsid w:val="00FD7DE4"/>
    <w:rsid w:val="00FD7FC8"/>
    <w:rsid w:val="00FE188A"/>
    <w:rsid w:val="00FE1B78"/>
    <w:rsid w:val="00FE2972"/>
    <w:rsid w:val="00FE29FE"/>
    <w:rsid w:val="00FE3843"/>
    <w:rsid w:val="00FE4ABB"/>
    <w:rsid w:val="00FE4CC3"/>
    <w:rsid w:val="00FE5619"/>
    <w:rsid w:val="00FE593B"/>
    <w:rsid w:val="00FE600C"/>
    <w:rsid w:val="00FE62A2"/>
    <w:rsid w:val="00FE6447"/>
    <w:rsid w:val="00FE678A"/>
    <w:rsid w:val="00FE71DF"/>
    <w:rsid w:val="00FE76C0"/>
    <w:rsid w:val="00FF06A1"/>
    <w:rsid w:val="00FF08D1"/>
    <w:rsid w:val="00FF09F7"/>
    <w:rsid w:val="00FF10DF"/>
    <w:rsid w:val="00FF11C7"/>
    <w:rsid w:val="00FF2288"/>
    <w:rsid w:val="00FF23BA"/>
    <w:rsid w:val="00FF247A"/>
    <w:rsid w:val="00FF2CFF"/>
    <w:rsid w:val="00FF3656"/>
    <w:rsid w:val="00FF37E2"/>
    <w:rsid w:val="00FF3A10"/>
    <w:rsid w:val="00FF4750"/>
    <w:rsid w:val="00FF4C5C"/>
    <w:rsid w:val="00FF4CB3"/>
    <w:rsid w:val="00FF5822"/>
    <w:rsid w:val="00FF5BB7"/>
    <w:rsid w:val="00FF5F72"/>
    <w:rsid w:val="00FF6094"/>
    <w:rsid w:val="00FF659A"/>
    <w:rsid w:val="00FF6B57"/>
    <w:rsid w:val="00FF6B79"/>
    <w:rsid w:val="00FF75A7"/>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3C897EAC-A221-4CF3-AF1F-4142D3564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9F6"/>
    <w:pPr>
      <w:spacing w:before="40" w:after="40"/>
      <w:ind w:left="284" w:hanging="284"/>
    </w:pPr>
    <w:rPr>
      <w:rFonts w:ascii="Calibri" w:hAnsi="Calibri"/>
      <w:sz w:val="24"/>
    </w:rPr>
  </w:style>
  <w:style w:type="paragraph" w:styleId="Nagwek1">
    <w:name w:val="heading 1"/>
    <w:basedOn w:val="Normalny"/>
    <w:next w:val="Normalny"/>
    <w:link w:val="Nagwek1Znak"/>
    <w:uiPriority w:val="9"/>
    <w:qFormat/>
    <w:rsid w:val="00D96C16"/>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DE4E82"/>
    <w:rPr>
      <w:sz w:val="18"/>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D96C16"/>
    <w:rPr>
      <w:rFonts w:ascii="Arial" w:eastAsiaTheme="majorEastAsia" w:hAnsi="Arial" w:cstheme="majorBidi"/>
      <w:b/>
      <w:bCs/>
      <w:color w:val="000000" w:themeColor="text1"/>
      <w:sz w:val="24"/>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456FB"/>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5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F456FB"/>
    <w:rPr>
      <w:rFonts w:ascii="Calibri" w:hAnsi="Calibri"/>
      <w:sz w:val="24"/>
    </w:rPr>
  </w:style>
  <w:style w:type="character" w:customStyle="1" w:styleId="Nierozpoznanawzmianka3">
    <w:name w:val="Nierozpoznana wzmianka3"/>
    <w:basedOn w:val="Domylnaczcionkaakapitu"/>
    <w:uiPriority w:val="99"/>
    <w:semiHidden/>
    <w:unhideWhenUsed/>
    <w:rsid w:val="00246285"/>
    <w:rPr>
      <w:color w:val="605E5C"/>
      <w:shd w:val="clear" w:color="auto" w:fill="E1DFDD"/>
    </w:rPr>
  </w:style>
  <w:style w:type="character" w:customStyle="1" w:styleId="Nierozpoznanawzmianka4">
    <w:name w:val="Nierozpoznana wzmianka4"/>
    <w:basedOn w:val="Domylnaczcionkaakapitu"/>
    <w:uiPriority w:val="99"/>
    <w:semiHidden/>
    <w:unhideWhenUsed/>
    <w:rsid w:val="00AC5DA4"/>
    <w:rPr>
      <w:color w:val="605E5C"/>
      <w:shd w:val="clear" w:color="auto" w:fill="E1DFDD"/>
    </w:rPr>
  </w:style>
  <w:style w:type="character" w:customStyle="1" w:styleId="Nierozpoznanawzmianka5">
    <w:name w:val="Nierozpoznana wzmianka5"/>
    <w:basedOn w:val="Domylnaczcionkaakapitu"/>
    <w:uiPriority w:val="99"/>
    <w:semiHidden/>
    <w:unhideWhenUsed/>
    <w:rsid w:val="00C1198F"/>
    <w:rPr>
      <w:color w:val="605E5C"/>
      <w:shd w:val="clear" w:color="auto" w:fill="E1DFDD"/>
    </w:rPr>
  </w:style>
  <w:style w:type="character" w:customStyle="1" w:styleId="fontstyle01">
    <w:name w:val="fontstyle01"/>
    <w:basedOn w:val="Domylnaczcionkaakapitu"/>
    <w:rsid w:val="00035450"/>
    <w:rPr>
      <w:rFonts w:ascii="Helvetica" w:hAnsi="Helvetica" w:hint="default"/>
      <w:b w:val="0"/>
      <w:bCs w:val="0"/>
      <w:i w:val="0"/>
      <w:iCs w:val="0"/>
      <w:color w:val="000000"/>
      <w:sz w:val="22"/>
      <w:szCs w:val="22"/>
    </w:rPr>
  </w:style>
  <w:style w:type="paragraph" w:customStyle="1" w:styleId="pktpunkt">
    <w:name w:val="pktpunkt"/>
    <w:basedOn w:val="Normalny"/>
    <w:rsid w:val="00C23705"/>
    <w:pPr>
      <w:spacing w:before="100" w:beforeAutospacing="1" w:after="100" w:afterAutospacing="1" w:line="240" w:lineRule="auto"/>
      <w:ind w:left="0" w:firstLine="0"/>
    </w:pPr>
    <w:rPr>
      <w:rFonts w:ascii="Times New Roman" w:eastAsia="Times New Roman" w:hAnsi="Times New Roman"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099318">
      <w:bodyDiv w:val="1"/>
      <w:marLeft w:val="0"/>
      <w:marRight w:val="0"/>
      <w:marTop w:val="0"/>
      <w:marBottom w:val="0"/>
      <w:divBdr>
        <w:top w:val="none" w:sz="0" w:space="0" w:color="auto"/>
        <w:left w:val="none" w:sz="0" w:space="0" w:color="auto"/>
        <w:bottom w:val="none" w:sz="0" w:space="0" w:color="auto"/>
        <w:right w:val="none" w:sz="0" w:space="0" w:color="auto"/>
      </w:divBdr>
    </w:div>
    <w:div w:id="422652948">
      <w:bodyDiv w:val="1"/>
      <w:marLeft w:val="0"/>
      <w:marRight w:val="0"/>
      <w:marTop w:val="0"/>
      <w:marBottom w:val="0"/>
      <w:divBdr>
        <w:top w:val="none" w:sz="0" w:space="0" w:color="auto"/>
        <w:left w:val="none" w:sz="0" w:space="0" w:color="auto"/>
        <w:bottom w:val="none" w:sz="0" w:space="0" w:color="auto"/>
        <w:right w:val="none" w:sz="0" w:space="0" w:color="auto"/>
      </w:divBdr>
    </w:div>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897597116">
      <w:bodyDiv w:val="1"/>
      <w:marLeft w:val="0"/>
      <w:marRight w:val="0"/>
      <w:marTop w:val="0"/>
      <w:marBottom w:val="0"/>
      <w:divBdr>
        <w:top w:val="none" w:sz="0" w:space="0" w:color="auto"/>
        <w:left w:val="none" w:sz="0" w:space="0" w:color="auto"/>
        <w:bottom w:val="none" w:sz="0" w:space="0" w:color="auto"/>
        <w:right w:val="none" w:sz="0" w:space="0" w:color="auto"/>
      </w:divBdr>
    </w:div>
    <w:div w:id="1042166716">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 w:id="1972638240">
      <w:bodyDiv w:val="1"/>
      <w:marLeft w:val="0"/>
      <w:marRight w:val="0"/>
      <w:marTop w:val="0"/>
      <w:marBottom w:val="0"/>
      <w:divBdr>
        <w:top w:val="none" w:sz="0" w:space="0" w:color="auto"/>
        <w:left w:val="none" w:sz="0" w:space="0" w:color="auto"/>
        <w:bottom w:val="none" w:sz="0" w:space="0" w:color="auto"/>
        <w:right w:val="none" w:sz="0" w:space="0" w:color="auto"/>
      </w:divBdr>
    </w:div>
    <w:div w:id="207862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egio-poland@ec.europa.eu" TargetMode="External"/><Relationship Id="rId18" Type="http://schemas.openxmlformats.org/officeDocument/2006/relationships/hyperlink" Target="mailto:info.dip@dolnyslask.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otwarcia.projektow@dolnyslask.pl?subject=Informacja%20o%20planowanym%20wydarzeniu%20w%20ramach%20Projektu" TargetMode="External"/><Relationship Id="rId2" Type="http://schemas.openxmlformats.org/officeDocument/2006/relationships/numbering" Target="numbering.xml"/><Relationship Id="rId16" Type="http://schemas.openxmlformats.org/officeDocument/2006/relationships/hyperlink" Target="mailto:info.dip@dolnyslask.pl" TargetMode="External"/><Relationship Id="rId20" Type="http://schemas.openxmlformats.org/officeDocument/2006/relationships/hyperlink" Target="https://sso.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o.dolnyslask.pl/o-projekcie/rpo-wd-2021-202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otwarcia.projektow@dolnyslask.pl?subject=Informacja%20o%20planowanym%20wydarzeniu%20w%20ramach%20Projektu" TargetMode="External"/><Relationship Id="rId23" Type="http://schemas.microsoft.com/office/2011/relationships/people" Target="people.xml"/><Relationship Id="rId10" Type="http://schemas.openxmlformats.org/officeDocument/2006/relationships/footer" Target="footer2.xml"/><Relationship Id="rId19" Type="http://schemas.openxmlformats.org/officeDocument/2006/relationships/hyperlink" Target="https://sso.cst2021.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dip@dolnyslask.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1D0A4-B9AC-491C-90E4-DB11F509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40</Pages>
  <Words>15938</Words>
  <Characters>95628</Characters>
  <Application>Microsoft Office Word</Application>
  <DocSecurity>0</DocSecurity>
  <Lines>796</Lines>
  <Paragraphs>222</Paragraphs>
  <ScaleCrop>false</ScaleCrop>
  <HeadingPairs>
    <vt:vector size="2" baseType="variant">
      <vt:variant>
        <vt:lpstr>Tytuł</vt:lpstr>
      </vt:variant>
      <vt:variant>
        <vt:i4>1</vt:i4>
      </vt:variant>
    </vt:vector>
  </HeadingPairs>
  <TitlesOfParts>
    <vt:vector size="1" baseType="lpstr">
      <vt:lpstr>wzór umowy o dofinansowanie projektu w ramach FEDS 2021-2027 (nie dotyczy EFS+ i komponentu społecznego FST)</vt:lpstr>
    </vt:vector>
  </TitlesOfParts>
  <Company/>
  <LinksUpToDate>false</LinksUpToDate>
  <CharactersWithSpaces>111344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 w ramach FEDS 2021-2027 (nie dotyczy EFS+ i komponentu społecznego FST)</dc:title>
  <dc:creator>Agnieszka Porębska</dc:creator>
  <cp:lastModifiedBy>Sylwia Gacek</cp:lastModifiedBy>
  <cp:revision>21</cp:revision>
  <cp:lastPrinted>2024-09-10T10:31:00Z</cp:lastPrinted>
  <dcterms:created xsi:type="dcterms:W3CDTF">2024-09-12T09:26:00Z</dcterms:created>
  <dcterms:modified xsi:type="dcterms:W3CDTF">2024-09-13T07:54:00Z</dcterms:modified>
</cp:coreProperties>
</file>