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0F571C0C" w:rsidR="00460523" w:rsidRPr="00CA128E" w:rsidRDefault="00460523" w:rsidP="00CA128E">
      <w:pPr>
        <w:pStyle w:val="Nagwek1"/>
        <w:spacing w:before="240"/>
        <w:rPr>
          <w:rFonts w:ascii="Calibri" w:eastAsia="Calibri" w:hAnsi="Calibri" w:cs="Calibri"/>
          <w:color w:val="000000" w:themeColor="text1"/>
          <w:sz w:val="24"/>
          <w:szCs w:val="24"/>
        </w:rPr>
      </w:pPr>
      <w:bookmarkStart w:id="0" w:name="_Hlk109640499"/>
      <w:r w:rsidRPr="00CA128E">
        <w:rPr>
          <w:rFonts w:ascii="Calibri" w:eastAsia="Calibri" w:hAnsi="Calibri" w:cs="Calibri"/>
          <w:color w:val="000000" w:themeColor="text1"/>
          <w:sz w:val="24"/>
          <w:szCs w:val="24"/>
        </w:rPr>
        <w:t xml:space="preserve">Załącznik nr </w:t>
      </w:r>
      <w:r w:rsidR="00C01736" w:rsidRPr="00CA128E">
        <w:rPr>
          <w:rFonts w:ascii="Calibri" w:eastAsia="Calibri" w:hAnsi="Calibri" w:cs="Calibri"/>
          <w:color w:val="000000" w:themeColor="text1"/>
          <w:sz w:val="24"/>
          <w:szCs w:val="24"/>
        </w:rPr>
        <w:t>9</w:t>
      </w:r>
      <w:r w:rsidRPr="00CA128E">
        <w:rPr>
          <w:rFonts w:ascii="Calibri" w:eastAsia="Calibri" w:hAnsi="Calibri" w:cs="Calibri"/>
          <w:color w:val="000000" w:themeColor="text1"/>
          <w:sz w:val="24"/>
          <w:szCs w:val="24"/>
        </w:rPr>
        <w:t xml:space="preserve"> </w:t>
      </w:r>
      <w:r w:rsidRPr="00CA128E">
        <w:rPr>
          <w:rFonts w:ascii="Calibri" w:eastAsia="Calibri" w:hAnsi="Calibri" w:cs="Calibri"/>
          <w:b w:val="0"/>
          <w:bCs w:val="0"/>
          <w:color w:val="000000" w:themeColor="text1"/>
          <w:sz w:val="24"/>
          <w:szCs w:val="24"/>
        </w:rPr>
        <w:t xml:space="preserve">do </w:t>
      </w:r>
      <w:r w:rsidR="007863FA">
        <w:rPr>
          <w:rFonts w:ascii="Calibri" w:eastAsia="Calibri" w:hAnsi="Calibri" w:cs="Calibri"/>
          <w:b w:val="0"/>
          <w:bCs w:val="0"/>
          <w:color w:val="000000" w:themeColor="text1"/>
          <w:sz w:val="24"/>
          <w:szCs w:val="24"/>
        </w:rPr>
        <w:t>U</w:t>
      </w:r>
      <w:r w:rsidRPr="00CA128E">
        <w:rPr>
          <w:rFonts w:ascii="Calibri" w:eastAsia="Calibri" w:hAnsi="Calibri" w:cs="Calibri"/>
          <w:b w:val="0"/>
          <w:bCs w:val="0"/>
          <w:color w:val="000000" w:themeColor="text1"/>
          <w:sz w:val="24"/>
          <w:szCs w:val="24"/>
        </w:rPr>
        <w:t>mowy o dofinansowanie projektu w ramach Programu Fundusze Europejskie dla Dolnego Śląska 2021</w:t>
      </w:r>
      <w:r w:rsidR="00C878E9" w:rsidRPr="00CA128E">
        <w:rPr>
          <w:rFonts w:ascii="Calibri" w:eastAsia="Calibri" w:hAnsi="Calibri" w:cs="Calibri"/>
          <w:b w:val="0"/>
          <w:bCs w:val="0"/>
          <w:color w:val="000000" w:themeColor="text1"/>
          <w:sz w:val="24"/>
          <w:szCs w:val="24"/>
        </w:rPr>
        <w:t>–</w:t>
      </w:r>
      <w:r w:rsidRPr="00CA128E">
        <w:rPr>
          <w:rFonts w:ascii="Calibri" w:eastAsia="Calibri" w:hAnsi="Calibri" w:cs="Calibri"/>
          <w:b w:val="0"/>
          <w:bCs w:val="0"/>
          <w:color w:val="000000" w:themeColor="text1"/>
          <w:sz w:val="24"/>
          <w:szCs w:val="24"/>
        </w:rPr>
        <w:t>2027</w:t>
      </w:r>
    </w:p>
    <w:bookmarkEnd w:id="0"/>
    <w:p w14:paraId="02426BBE" w14:textId="2E06FD60" w:rsidR="00D25A3B" w:rsidRPr="00CA128E" w:rsidRDefault="00DD1263" w:rsidP="00905722">
      <w:pPr>
        <w:pStyle w:val="Nagwek2"/>
        <w:spacing w:before="480" w:after="600"/>
        <w:jc w:val="center"/>
        <w:rPr>
          <w:rFonts w:ascii="Calibri" w:eastAsia="Times New Roman" w:hAnsi="Calibri" w:cs="Calibri"/>
          <w:b/>
          <w:bCs/>
          <w:color w:val="000000" w:themeColor="text1"/>
          <w:sz w:val="28"/>
          <w:szCs w:val="28"/>
          <w:lang w:eastAsia="pl-PL"/>
        </w:rPr>
      </w:pPr>
      <w:r w:rsidRPr="00CA128E">
        <w:rPr>
          <w:rFonts w:ascii="Calibri" w:eastAsia="Times New Roman" w:hAnsi="Calibri" w:cs="Calibri"/>
          <w:b/>
          <w:bCs/>
          <w:color w:val="000000" w:themeColor="text1"/>
          <w:sz w:val="28"/>
          <w:szCs w:val="28"/>
          <w:lang w:eastAsia="pl-PL"/>
        </w:rPr>
        <w:t xml:space="preserve">Oświadczenie </w:t>
      </w:r>
      <w:r w:rsidR="00DC7C3B" w:rsidRPr="00CA128E">
        <w:rPr>
          <w:rFonts w:ascii="Calibri" w:eastAsia="Times New Roman" w:hAnsi="Calibri" w:cs="Calibri"/>
          <w:b/>
          <w:bCs/>
          <w:color w:val="000000" w:themeColor="text1"/>
          <w:sz w:val="28"/>
          <w:szCs w:val="28"/>
          <w:lang w:eastAsia="pl-PL"/>
        </w:rPr>
        <w:t>Partnera/</w:t>
      </w:r>
      <w:r w:rsidR="00FC4BCC" w:rsidRPr="00CA128E">
        <w:rPr>
          <w:rFonts w:ascii="Calibri" w:eastAsia="Times New Roman" w:hAnsi="Calibri" w:cs="Calibri"/>
          <w:b/>
          <w:bCs/>
          <w:color w:val="000000" w:themeColor="text1"/>
          <w:sz w:val="28"/>
          <w:szCs w:val="28"/>
          <w:lang w:eastAsia="pl-PL"/>
        </w:rPr>
        <w:t>Podmiotu upoważnionego do ponoszenia wydatków</w:t>
      </w:r>
      <w:r w:rsidR="003B21C1" w:rsidRPr="00CA128E">
        <w:rPr>
          <w:rFonts w:ascii="Calibri" w:eastAsia="Times New Roman" w:hAnsi="Calibri" w:cs="Calibri"/>
          <w:b/>
          <w:bCs/>
          <w:color w:val="000000" w:themeColor="text1"/>
          <w:sz w:val="28"/>
          <w:szCs w:val="28"/>
          <w:lang w:eastAsia="pl-PL"/>
        </w:rPr>
        <w:br/>
      </w:r>
      <w:r w:rsidRPr="00CA128E">
        <w:rPr>
          <w:rFonts w:ascii="Calibri" w:eastAsia="Times New Roman" w:hAnsi="Calibri" w:cs="Calibri"/>
          <w:b/>
          <w:bCs/>
          <w:color w:val="000000" w:themeColor="text1"/>
          <w:sz w:val="28"/>
          <w:szCs w:val="28"/>
          <w:lang w:eastAsia="pl-PL"/>
        </w:rPr>
        <w:t>o kwalifikowalności VAT</w:t>
      </w:r>
      <w:r w:rsidR="00FA062E" w:rsidRPr="00CA128E">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F56583">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F56583">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5737E7B6" w:rsidR="00D25A3B" w:rsidRPr="00987798" w:rsidRDefault="00D25A3B" w:rsidP="00F56583">
      <w:pPr>
        <w:spacing w:before="120" w:after="12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0DE20074" w:rsidR="00E9627F" w:rsidRPr="00987798" w:rsidRDefault="00E9627F" w:rsidP="00FA7BDD">
      <w:pPr>
        <w:spacing w:before="480" w:after="6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2"/>
      </w:r>
      <w:r w:rsidR="00096001" w:rsidRPr="00CA128E">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E37D8D">
        <w:rPr>
          <w:rFonts w:eastAsia="Times New Roman" w:cstheme="minorHAnsi"/>
          <w:sz w:val="24"/>
          <w:szCs w:val="24"/>
          <w:lang w:eastAsia="pl-PL"/>
        </w:rPr>
        <w:t xml:space="preserve"> </w:t>
      </w:r>
      <w:r w:rsidR="00096001" w:rsidRPr="00CA128E">
        <w:rPr>
          <w:rStyle w:val="Odwoanieprzypisudolnego"/>
          <w:rFonts w:eastAsia="Times New Roman" w:cstheme="minorHAnsi"/>
          <w:b/>
          <w:bCs/>
          <w:sz w:val="24"/>
          <w:szCs w:val="24"/>
          <w:lang w:eastAsia="pl-PL"/>
        </w:rPr>
        <w:footnoteReference w:id="3"/>
      </w:r>
      <w:r w:rsidR="00096001" w:rsidRPr="00CA128E">
        <w:rPr>
          <w:rFonts w:eastAsia="Times New Roman" w:cstheme="minorHAnsi"/>
          <w:b/>
          <w:bCs/>
          <w:sz w:val="20"/>
          <w:szCs w:val="20"/>
          <w:lang w:eastAsia="pl-PL"/>
        </w:rPr>
        <w:t xml:space="preserve"> </w:t>
      </w:r>
      <w:r w:rsidRPr="00987798">
        <w:rPr>
          <w:rFonts w:eastAsia="Times New Roman" w:cstheme="minorHAnsi"/>
          <w:sz w:val="24"/>
          <w:szCs w:val="24"/>
          <w:lang w:eastAsia="pl-PL"/>
        </w:rPr>
        <w:t>nie może odzyskać w</w:t>
      </w:r>
      <w:r w:rsidR="00D1114D">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C1536B">
        <w:rPr>
          <w:rFonts w:eastAsia="Times New Roman" w:cstheme="minorHAnsi"/>
          <w:sz w:val="24"/>
          <w:szCs w:val="24"/>
          <w:lang w:eastAsia="pl-PL"/>
        </w:rPr>
        <w:t xml:space="preserve">sekcji </w:t>
      </w:r>
      <w:r w:rsidR="009F5166" w:rsidRPr="00987798">
        <w:rPr>
          <w:rFonts w:eastAsia="Times New Roman" w:cstheme="minorHAnsi"/>
          <w:sz w:val="24"/>
          <w:szCs w:val="24"/>
          <w:lang w:eastAsia="pl-PL"/>
        </w:rPr>
        <w:t>„Budżet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D1114D">
        <w:rPr>
          <w:rFonts w:eastAsia="Times New Roman" w:cstheme="minorHAnsi"/>
          <w:sz w:val="24"/>
          <w:szCs w:val="24"/>
          <w:lang w:eastAsia="pl-PL"/>
        </w:rPr>
        <w:t xml:space="preserve"> </w:t>
      </w:r>
      <w:r w:rsidR="00D1114D" w:rsidRPr="00D1114D">
        <w:rPr>
          <w:rFonts w:eastAsia="Times New Roman" w:cstheme="minorHAnsi"/>
          <w:sz w:val="24"/>
          <w:szCs w:val="24"/>
          <w:lang w:eastAsia="pl-PL"/>
        </w:rPr>
        <w:t>i Załączniku nr 2 do umowy o dofinansowanie projektu</w:t>
      </w:r>
      <w:r w:rsidRPr="00987798">
        <w:rPr>
          <w:rFonts w:eastAsia="Times New Roman" w:cstheme="minorHAnsi"/>
          <w:sz w:val="24"/>
          <w:szCs w:val="24"/>
          <w:lang w:eastAsia="pl-PL"/>
        </w:rPr>
        <w:t>.</w:t>
      </w:r>
    </w:p>
    <w:p w14:paraId="057A5472" w14:textId="10618D90" w:rsidR="00E9627F" w:rsidRPr="00987798" w:rsidRDefault="0035752A" w:rsidP="00CA128E">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CA128E">
        <w:rPr>
          <w:rFonts w:eastAsia="Times New Roman" w:cstheme="minorHAnsi"/>
          <w:sz w:val="24"/>
          <w:szCs w:val="24"/>
          <w:lang w:eastAsia="pl-PL"/>
        </w:rPr>
        <w:t>..........</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CA128E">
        <w:rPr>
          <w:rStyle w:val="Odwoanieprzypisudolnego"/>
          <w:rFonts w:eastAsia="Times New Roman" w:cstheme="minorHAnsi"/>
          <w:b/>
          <w:bCs/>
          <w:sz w:val="24"/>
          <w:szCs w:val="24"/>
          <w:lang w:eastAsia="pl-PL"/>
        </w:rPr>
        <w:footnoteReference w:id="4"/>
      </w:r>
    </w:p>
    <w:p w14:paraId="0F7B9F2F" w14:textId="5F630674"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 xml:space="preserve">Beneficjenta i </w:t>
      </w:r>
      <w:r w:rsidR="00B476C7">
        <w:rPr>
          <w:rFonts w:eastAsia="Times New Roman" w:cstheme="minorHAnsi"/>
          <w:color w:val="000000" w:themeColor="text1"/>
          <w:sz w:val="24"/>
          <w:szCs w:val="24"/>
          <w:lang w:eastAsia="pl-PL"/>
        </w:rPr>
        <w:t>DIP</w:t>
      </w:r>
      <w:r w:rsidRPr="00987798">
        <w:rPr>
          <w:rFonts w:eastAsia="Times New Roman" w:cstheme="minorHAnsi"/>
          <w:color w:val="000000" w:themeColor="text1"/>
          <w:sz w:val="24"/>
          <w:szCs w:val="24"/>
          <w:lang w:eastAsia="pl-PL"/>
        </w:rPr>
        <w:t xml:space="preserve">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5E267827" w14:textId="09E5251D" w:rsidR="00675D1C"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FA7BDD" w:rsidRPr="00FA7BDD">
        <w:t xml:space="preserve"> </w:t>
      </w:r>
      <w:r w:rsidR="00FA7BDD" w:rsidRPr="00FA7BDD">
        <w:rPr>
          <w:rFonts w:eastAsia="Times New Roman" w:cstheme="minorHAnsi"/>
          <w:sz w:val="24"/>
          <w:szCs w:val="24"/>
          <w:lang w:eastAsia="pl-PL"/>
        </w:rPr>
        <w:t>obniżenie kwoty podatku należnego o kwotę podatku naliczonego lub ubieganie się o zwrot podatku VAT</w:t>
      </w:r>
      <w:r w:rsidRPr="00987798">
        <w:rPr>
          <w:rFonts w:eastAsia="Times New Roman" w:cstheme="minorHAnsi"/>
          <w:sz w:val="24"/>
          <w:szCs w:val="24"/>
          <w:lang w:eastAsia="pl-PL"/>
        </w:rPr>
        <w:t>.</w:t>
      </w:r>
    </w:p>
    <w:sectPr w:rsidR="00675D1C" w:rsidSect="00FA7BDD">
      <w:footerReference w:type="default" r:id="rId8"/>
      <w:headerReference w:type="first" r:id="rId9"/>
      <w:footerReference w:type="first" r:id="rId10"/>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86E05" w14:textId="77777777" w:rsidR="00114361" w:rsidRDefault="00114361" w:rsidP="00D25944">
      <w:pPr>
        <w:spacing w:after="0" w:line="240" w:lineRule="auto"/>
      </w:pPr>
      <w:r>
        <w:separator/>
      </w:r>
    </w:p>
  </w:endnote>
  <w:endnote w:type="continuationSeparator" w:id="0">
    <w:p w14:paraId="50178F3F" w14:textId="77777777" w:rsidR="00114361" w:rsidRDefault="00114361"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0838EEF9" w:rsidR="001568EF" w:rsidRPr="002B25F8" w:rsidRDefault="001568EF" w:rsidP="006F59C5">
    <w:pPr>
      <w:pStyle w:val="Stopka"/>
      <w:jc w:val="right"/>
      <w:rPr>
        <w:sz w:val="18"/>
        <w:szCs w:val="18"/>
      </w:rPr>
    </w:pPr>
    <w:r w:rsidRPr="002B25F8">
      <w:rPr>
        <w:sz w:val="18"/>
        <w:szCs w:val="18"/>
      </w:rPr>
      <w:t>v.1</w:t>
    </w:r>
    <w:r w:rsidR="006F59C5">
      <w:rPr>
        <w:sz w:val="18"/>
        <w:szCs w:val="18"/>
      </w:rPr>
      <w:t xml:space="preserve">                                                                                        </w:t>
    </w:r>
    <w:r w:rsidR="006F59C5" w:rsidRPr="006F59C5">
      <w:rPr>
        <w:sz w:val="18"/>
        <w:szCs w:val="18"/>
      </w:rPr>
      <w:t xml:space="preserve">Strona </w:t>
    </w:r>
    <w:r w:rsidR="006F59C5" w:rsidRPr="006F59C5">
      <w:rPr>
        <w:b/>
        <w:bCs/>
        <w:sz w:val="18"/>
        <w:szCs w:val="18"/>
      </w:rPr>
      <w:fldChar w:fldCharType="begin"/>
    </w:r>
    <w:r w:rsidR="006F59C5" w:rsidRPr="006F59C5">
      <w:rPr>
        <w:b/>
        <w:bCs/>
        <w:sz w:val="18"/>
        <w:szCs w:val="18"/>
      </w:rPr>
      <w:instrText>PAGE  \* Arabic  \* MERGEFORMAT</w:instrText>
    </w:r>
    <w:r w:rsidR="006F59C5" w:rsidRPr="006F59C5">
      <w:rPr>
        <w:b/>
        <w:bCs/>
        <w:sz w:val="18"/>
        <w:szCs w:val="18"/>
      </w:rPr>
      <w:fldChar w:fldCharType="separate"/>
    </w:r>
    <w:r w:rsidR="006F59C5" w:rsidRPr="006F59C5">
      <w:rPr>
        <w:b/>
        <w:bCs/>
        <w:sz w:val="18"/>
        <w:szCs w:val="18"/>
      </w:rPr>
      <w:t>1</w:t>
    </w:r>
    <w:r w:rsidR="006F59C5" w:rsidRPr="006F59C5">
      <w:rPr>
        <w:b/>
        <w:bCs/>
        <w:sz w:val="18"/>
        <w:szCs w:val="18"/>
      </w:rPr>
      <w:fldChar w:fldCharType="end"/>
    </w:r>
    <w:r w:rsidR="006F59C5" w:rsidRPr="006F59C5">
      <w:rPr>
        <w:sz w:val="18"/>
        <w:szCs w:val="18"/>
      </w:rPr>
      <w:t xml:space="preserve"> z </w:t>
    </w:r>
    <w:r w:rsidR="006F59C5" w:rsidRPr="006F59C5">
      <w:rPr>
        <w:b/>
        <w:bCs/>
        <w:sz w:val="18"/>
        <w:szCs w:val="18"/>
      </w:rPr>
      <w:fldChar w:fldCharType="begin"/>
    </w:r>
    <w:r w:rsidR="006F59C5" w:rsidRPr="006F59C5">
      <w:rPr>
        <w:b/>
        <w:bCs/>
        <w:sz w:val="18"/>
        <w:szCs w:val="18"/>
      </w:rPr>
      <w:instrText>NUMPAGES  \* Arabic  \* MERGEFORMAT</w:instrText>
    </w:r>
    <w:r w:rsidR="006F59C5" w:rsidRPr="006F59C5">
      <w:rPr>
        <w:b/>
        <w:bCs/>
        <w:sz w:val="18"/>
        <w:szCs w:val="18"/>
      </w:rPr>
      <w:fldChar w:fldCharType="separate"/>
    </w:r>
    <w:r w:rsidR="006F59C5" w:rsidRPr="006F59C5">
      <w:rPr>
        <w:b/>
        <w:bCs/>
        <w:sz w:val="18"/>
        <w:szCs w:val="18"/>
      </w:rPr>
      <w:t>2</w:t>
    </w:r>
    <w:r w:rsidR="006F59C5" w:rsidRPr="006F59C5">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E90F" w14:textId="2B28BFE0" w:rsidR="006F59C5" w:rsidRPr="006F59C5" w:rsidRDefault="006F59C5" w:rsidP="006F59C5">
    <w:pPr>
      <w:pStyle w:val="Stopka"/>
      <w:jc w:val="center"/>
      <w:rPr>
        <w:sz w:val="18"/>
        <w:szCs w:val="18"/>
      </w:rPr>
    </w:pPr>
    <w:r w:rsidRPr="006F59C5">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0430C" w14:textId="77777777" w:rsidR="00114361" w:rsidRDefault="00114361" w:rsidP="00D25944">
      <w:pPr>
        <w:spacing w:after="0" w:line="240" w:lineRule="auto"/>
      </w:pPr>
      <w:r>
        <w:separator/>
      </w:r>
    </w:p>
  </w:footnote>
  <w:footnote w:type="continuationSeparator" w:id="0">
    <w:p w14:paraId="30BFACDA" w14:textId="77777777" w:rsidR="00114361" w:rsidRDefault="00114361" w:rsidP="00D25944">
      <w:pPr>
        <w:spacing w:after="0" w:line="240" w:lineRule="auto"/>
      </w:pPr>
      <w:r>
        <w:continuationSeparator/>
      </w:r>
    </w:p>
  </w:footnote>
  <w:footnote w:id="1">
    <w:p w14:paraId="43D830EC" w14:textId="76C4D77C" w:rsidR="00FA062E" w:rsidRPr="00E26B48" w:rsidRDefault="00FA062E" w:rsidP="00E26B48">
      <w:pPr>
        <w:pStyle w:val="Tekstprzypisudolnego"/>
        <w:spacing w:before="40" w:after="40"/>
        <w:ind w:left="113" w:hanging="113"/>
        <w:jc w:val="both"/>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731FB1">
        <w:rPr>
          <w:color w:val="000000" w:themeColor="text1"/>
          <w:sz w:val="18"/>
          <w:szCs w:val="18"/>
        </w:rPr>
        <w:t>u</w:t>
      </w:r>
      <w:r w:rsidR="005B3062" w:rsidRPr="00E26B48">
        <w:rPr>
          <w:color w:val="000000" w:themeColor="text1"/>
          <w:sz w:val="18"/>
          <w:szCs w:val="18"/>
        </w:rPr>
        <w:t>, któr</w:t>
      </w:r>
      <w:r w:rsidR="00731FB1">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731FB1">
        <w:rPr>
          <w:color w:val="000000" w:themeColor="text1"/>
          <w:sz w:val="18"/>
          <w:szCs w:val="18"/>
        </w:rPr>
        <w:t xml:space="preserve"> </w:t>
      </w:r>
      <w:r w:rsidR="00731FB1" w:rsidRPr="00731FB1">
        <w:rPr>
          <w:color w:val="000000" w:themeColor="text1"/>
          <w:sz w:val="18"/>
          <w:szCs w:val="18"/>
        </w:rPr>
        <w:t xml:space="preserve">oraz projektu objętego pomocą publiczną/de </w:t>
      </w:r>
      <w:proofErr w:type="spellStart"/>
      <w:r w:rsidR="00731FB1" w:rsidRPr="00731FB1">
        <w:rPr>
          <w:color w:val="000000" w:themeColor="text1"/>
          <w:sz w:val="18"/>
          <w:szCs w:val="18"/>
        </w:rPr>
        <w:t>minimis</w:t>
      </w:r>
      <w:proofErr w:type="spellEnd"/>
      <w:r w:rsidR="00731FB1" w:rsidRPr="00731FB1">
        <w:rPr>
          <w:color w:val="000000" w:themeColor="text1"/>
          <w:sz w:val="18"/>
          <w:szCs w:val="18"/>
        </w:rPr>
        <w:t xml:space="preserve"> (bez względu na wartość projektu) –</w:t>
      </w:r>
      <w:r w:rsidR="005B3062" w:rsidRPr="00E26B48">
        <w:rPr>
          <w:color w:val="000000" w:themeColor="text1"/>
          <w:sz w:val="18"/>
          <w:szCs w:val="18"/>
        </w:rPr>
        <w:t xml:space="preserve"> 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C878E9" w:rsidRPr="00C878E9">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884F" w14:textId="79D4A742" w:rsidR="006F59C5" w:rsidRDefault="006F59C5">
    <w:pPr>
      <w:pStyle w:val="Nagwek"/>
    </w:pPr>
    <w:r w:rsidRPr="006F59C5">
      <w:rPr>
        <w:rFonts w:ascii="Calibri" w:eastAsia="Calibri" w:hAnsi="Calibri" w:cs="Times New Roman"/>
        <w:noProof/>
      </w:rPr>
      <w:drawing>
        <wp:inline distT="0" distB="0" distL="0" distR="0" wp14:anchorId="6E21777B" wp14:editId="558FB291">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3054A"/>
    <w:rsid w:val="00066118"/>
    <w:rsid w:val="00096001"/>
    <w:rsid w:val="000C5A54"/>
    <w:rsid w:val="000E2FB9"/>
    <w:rsid w:val="000F4874"/>
    <w:rsid w:val="000F6629"/>
    <w:rsid w:val="001002E3"/>
    <w:rsid w:val="00101D6D"/>
    <w:rsid w:val="00114361"/>
    <w:rsid w:val="001568EF"/>
    <w:rsid w:val="00166605"/>
    <w:rsid w:val="001E2380"/>
    <w:rsid w:val="00207695"/>
    <w:rsid w:val="00276A4A"/>
    <w:rsid w:val="002B25F8"/>
    <w:rsid w:val="002D01E9"/>
    <w:rsid w:val="00312DBC"/>
    <w:rsid w:val="0035752A"/>
    <w:rsid w:val="003B1CC9"/>
    <w:rsid w:val="003B21C1"/>
    <w:rsid w:val="003C1BFA"/>
    <w:rsid w:val="00412E25"/>
    <w:rsid w:val="00417E15"/>
    <w:rsid w:val="00424025"/>
    <w:rsid w:val="00447751"/>
    <w:rsid w:val="00460523"/>
    <w:rsid w:val="004701C2"/>
    <w:rsid w:val="00482869"/>
    <w:rsid w:val="00490D2C"/>
    <w:rsid w:val="004A5586"/>
    <w:rsid w:val="004B5506"/>
    <w:rsid w:val="004D3658"/>
    <w:rsid w:val="00527DAC"/>
    <w:rsid w:val="005B3062"/>
    <w:rsid w:val="005F7917"/>
    <w:rsid w:val="006014E2"/>
    <w:rsid w:val="00602208"/>
    <w:rsid w:val="006023FE"/>
    <w:rsid w:val="00652CC9"/>
    <w:rsid w:val="00675D1C"/>
    <w:rsid w:val="00677B85"/>
    <w:rsid w:val="00694D9E"/>
    <w:rsid w:val="006B03A6"/>
    <w:rsid w:val="006B1A28"/>
    <w:rsid w:val="006F4F90"/>
    <w:rsid w:val="006F59C5"/>
    <w:rsid w:val="00701B4F"/>
    <w:rsid w:val="00706E5C"/>
    <w:rsid w:val="00714ACB"/>
    <w:rsid w:val="00731FB1"/>
    <w:rsid w:val="00736FD3"/>
    <w:rsid w:val="00774D49"/>
    <w:rsid w:val="007863FA"/>
    <w:rsid w:val="007905F7"/>
    <w:rsid w:val="0079795E"/>
    <w:rsid w:val="007A5F57"/>
    <w:rsid w:val="007B498F"/>
    <w:rsid w:val="007D56D2"/>
    <w:rsid w:val="00801B25"/>
    <w:rsid w:val="00804878"/>
    <w:rsid w:val="0080742A"/>
    <w:rsid w:val="00817659"/>
    <w:rsid w:val="00835318"/>
    <w:rsid w:val="0084638D"/>
    <w:rsid w:val="0087535D"/>
    <w:rsid w:val="00890FFC"/>
    <w:rsid w:val="008B582D"/>
    <w:rsid w:val="00905722"/>
    <w:rsid w:val="00932BB7"/>
    <w:rsid w:val="00961A4D"/>
    <w:rsid w:val="00974DBF"/>
    <w:rsid w:val="00975E93"/>
    <w:rsid w:val="0098495C"/>
    <w:rsid w:val="00987798"/>
    <w:rsid w:val="009A0D47"/>
    <w:rsid w:val="009E73AF"/>
    <w:rsid w:val="009F5166"/>
    <w:rsid w:val="009F6A12"/>
    <w:rsid w:val="00A027D7"/>
    <w:rsid w:val="00A26FA7"/>
    <w:rsid w:val="00A434B9"/>
    <w:rsid w:val="00A60CC8"/>
    <w:rsid w:val="00A749CB"/>
    <w:rsid w:val="00A77C3F"/>
    <w:rsid w:val="00AA53BC"/>
    <w:rsid w:val="00AE67BD"/>
    <w:rsid w:val="00B26B50"/>
    <w:rsid w:val="00B476C7"/>
    <w:rsid w:val="00B913AC"/>
    <w:rsid w:val="00BA4253"/>
    <w:rsid w:val="00BE6838"/>
    <w:rsid w:val="00BE6DE2"/>
    <w:rsid w:val="00C01736"/>
    <w:rsid w:val="00C1536B"/>
    <w:rsid w:val="00C23D2B"/>
    <w:rsid w:val="00C52150"/>
    <w:rsid w:val="00C52920"/>
    <w:rsid w:val="00C529C2"/>
    <w:rsid w:val="00C57093"/>
    <w:rsid w:val="00C878E9"/>
    <w:rsid w:val="00CA128E"/>
    <w:rsid w:val="00D1114D"/>
    <w:rsid w:val="00D12263"/>
    <w:rsid w:val="00D25944"/>
    <w:rsid w:val="00D25A3B"/>
    <w:rsid w:val="00D44C0B"/>
    <w:rsid w:val="00D8071C"/>
    <w:rsid w:val="00DA5FAB"/>
    <w:rsid w:val="00DC5D41"/>
    <w:rsid w:val="00DC7C3B"/>
    <w:rsid w:val="00DD1263"/>
    <w:rsid w:val="00DD40D5"/>
    <w:rsid w:val="00DD4B49"/>
    <w:rsid w:val="00E00457"/>
    <w:rsid w:val="00E10A32"/>
    <w:rsid w:val="00E17EE1"/>
    <w:rsid w:val="00E26B48"/>
    <w:rsid w:val="00E32CE2"/>
    <w:rsid w:val="00E37D8D"/>
    <w:rsid w:val="00E615D4"/>
    <w:rsid w:val="00E9627F"/>
    <w:rsid w:val="00EA2931"/>
    <w:rsid w:val="00EF7ECE"/>
    <w:rsid w:val="00F026F1"/>
    <w:rsid w:val="00F56583"/>
    <w:rsid w:val="00F63921"/>
    <w:rsid w:val="00F737E8"/>
    <w:rsid w:val="00F835E7"/>
    <w:rsid w:val="00FA062E"/>
    <w:rsid w:val="00FA26F9"/>
    <w:rsid w:val="00FA7BDD"/>
    <w:rsid w:val="00FC4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245</Words>
  <Characters>1471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cp:lastModifiedBy>Agnieszka Porębska</cp:lastModifiedBy>
  <cp:revision>57</cp:revision>
  <dcterms:created xsi:type="dcterms:W3CDTF">2021-12-15T13:50:00Z</dcterms:created>
  <dcterms:modified xsi:type="dcterms:W3CDTF">2023-05-15T10:49:00Z</dcterms:modified>
  <cp:category>załącznik do umowy o dofinansowanie projektu FEDS 2021-2027</cp:category>
</cp:coreProperties>
</file>