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004C" w14:textId="77777777" w:rsidR="00634622" w:rsidRPr="001844CE" w:rsidRDefault="00634622" w:rsidP="00EC703A">
      <w:pPr>
        <w:spacing w:before="80" w:after="80" w:line="240" w:lineRule="exact"/>
        <w:rPr>
          <w:rFonts w:asciiTheme="minorHAnsi" w:hAnsiTheme="minorHAnsi" w:cstheme="minorHAnsi"/>
          <w:sz w:val="19"/>
          <w:szCs w:val="19"/>
        </w:rPr>
      </w:pPr>
    </w:p>
    <w:p w14:paraId="79069BCA" w14:textId="4132B746" w:rsidR="00584514" w:rsidRPr="00AD6F06" w:rsidRDefault="001012EB" w:rsidP="00EC703A">
      <w:pPr>
        <w:pStyle w:val="Teksttreci40"/>
        <w:shd w:val="clear" w:color="auto" w:fill="auto"/>
        <w:spacing w:before="0" w:after="534" w:line="331" w:lineRule="exact"/>
        <w:jc w:val="left"/>
        <w:rPr>
          <w:rFonts w:asciiTheme="minorHAnsi" w:eastAsia="Times New Roman" w:hAnsiTheme="minorHAnsi" w:cstheme="minorHAnsi"/>
          <w:b w:val="0"/>
          <w:bCs w:val="0"/>
          <w:color w:val="auto"/>
          <w:kern w:val="32"/>
          <w:sz w:val="22"/>
          <w:szCs w:val="22"/>
          <w:lang w:bidi="ar-SA"/>
        </w:rPr>
      </w:pPr>
      <w:r w:rsidRPr="00AD6F06">
        <w:rPr>
          <w:rFonts w:asciiTheme="minorHAnsi" w:hAnsiTheme="minorHAnsi" w:cstheme="minorHAnsi"/>
          <w:sz w:val="24"/>
          <w:szCs w:val="24"/>
        </w:rPr>
        <w:t>DEKLARACJA WNIOSKODAWCY</w:t>
      </w:r>
      <w:r w:rsidR="00162CFD" w:rsidRPr="00AD6F06">
        <w:rPr>
          <w:rFonts w:asciiTheme="minorHAnsi" w:hAnsiTheme="minorHAnsi" w:cstheme="minorHAnsi"/>
          <w:sz w:val="24"/>
          <w:szCs w:val="24"/>
        </w:rPr>
        <w:t>/PARTNERA</w:t>
      </w:r>
      <w:r w:rsidR="00584514" w:rsidRPr="00AD6F06">
        <w:rPr>
          <w:rFonts w:asciiTheme="minorHAnsi" w:hAnsiTheme="minorHAnsi" w:cstheme="minorHAnsi"/>
          <w:sz w:val="24"/>
          <w:szCs w:val="24"/>
        </w:rPr>
        <w:t>/REALIZATORA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584514" w:rsidRPr="00AD6F06" w14:paraId="78B72189" w14:textId="77777777" w:rsidTr="00584514">
        <w:tc>
          <w:tcPr>
            <w:tcW w:w="3402" w:type="dxa"/>
          </w:tcPr>
          <w:p w14:paraId="06050F16" w14:textId="602B60B9" w:rsidR="00584514" w:rsidRPr="00AD6F06" w:rsidRDefault="003F2B26" w:rsidP="003F2B26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 xml:space="preserve">Nr naboru </w:t>
            </w:r>
          </w:p>
        </w:tc>
        <w:tc>
          <w:tcPr>
            <w:tcW w:w="6663" w:type="dxa"/>
          </w:tcPr>
          <w:p w14:paraId="0B207F0F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68704087" w14:textId="77777777" w:rsidTr="00584514">
        <w:tc>
          <w:tcPr>
            <w:tcW w:w="3402" w:type="dxa"/>
          </w:tcPr>
          <w:p w14:paraId="248E82BA" w14:textId="70265A3A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Nr wniosku o dofinansowanie</w:t>
            </w:r>
          </w:p>
        </w:tc>
        <w:tc>
          <w:tcPr>
            <w:tcW w:w="6663" w:type="dxa"/>
          </w:tcPr>
          <w:p w14:paraId="0A39DA16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03D6EBB4" w14:textId="77777777" w:rsidTr="00584514">
        <w:tc>
          <w:tcPr>
            <w:tcW w:w="3402" w:type="dxa"/>
          </w:tcPr>
          <w:p w14:paraId="35686046" w14:textId="7B2A79B6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Nazwa Wnioskodawcy/Partnera/ Realizatora</w:t>
            </w:r>
          </w:p>
        </w:tc>
        <w:tc>
          <w:tcPr>
            <w:tcW w:w="6663" w:type="dxa"/>
          </w:tcPr>
          <w:p w14:paraId="0042201F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584514" w:rsidRPr="00AD6F06" w14:paraId="7FC3993C" w14:textId="77777777" w:rsidTr="00584514">
        <w:tc>
          <w:tcPr>
            <w:tcW w:w="3402" w:type="dxa"/>
          </w:tcPr>
          <w:p w14:paraId="671D12D6" w14:textId="0A60477A" w:rsidR="00584514" w:rsidRPr="00AD6F06" w:rsidRDefault="003F2B26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Tytuł projektu</w:t>
            </w:r>
          </w:p>
        </w:tc>
        <w:tc>
          <w:tcPr>
            <w:tcW w:w="6663" w:type="dxa"/>
          </w:tcPr>
          <w:p w14:paraId="616877AA" w14:textId="77777777" w:rsidR="00584514" w:rsidRPr="00AD6F06" w:rsidRDefault="00584514" w:rsidP="00EC703A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</w:tbl>
    <w:p w14:paraId="7A818E5C" w14:textId="77777777" w:rsidR="00584514" w:rsidRPr="00AD6F06" w:rsidRDefault="00584514" w:rsidP="00EC703A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4EC35B03" w14:textId="77777777" w:rsidR="00297C7D" w:rsidRPr="00AD6F06" w:rsidRDefault="00297C7D" w:rsidP="00EC703A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i/>
          <w:iCs/>
          <w:color w:val="auto"/>
          <w:sz w:val="18"/>
          <w:szCs w:val="18"/>
          <w:lang w:bidi="ar-SA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16"/>
        <w:gridCol w:w="7351"/>
        <w:gridCol w:w="544"/>
        <w:gridCol w:w="663"/>
        <w:gridCol w:w="917"/>
      </w:tblGrid>
      <w:tr w:rsidR="00A36C8D" w:rsidRPr="00AD6F06" w14:paraId="5B4186B1" w14:textId="77777777" w:rsidTr="001A6F00">
        <w:trPr>
          <w:trHeight w:val="709"/>
        </w:trPr>
        <w:tc>
          <w:tcPr>
            <w:tcW w:w="7967" w:type="dxa"/>
            <w:gridSpan w:val="2"/>
          </w:tcPr>
          <w:p w14:paraId="3FA6B4BE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AD6F06">
              <w:rPr>
                <w:rFonts w:asciiTheme="minorHAnsi" w:hAnsiTheme="minorHAnsi" w:cstheme="minorHAnsi"/>
                <w:sz w:val="28"/>
                <w:szCs w:val="28"/>
              </w:rPr>
              <w:t>Oświadczenia</w:t>
            </w:r>
          </w:p>
        </w:tc>
        <w:tc>
          <w:tcPr>
            <w:tcW w:w="544" w:type="dxa"/>
          </w:tcPr>
          <w:p w14:paraId="7970A57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63" w:type="dxa"/>
          </w:tcPr>
          <w:p w14:paraId="71892BF5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917" w:type="dxa"/>
          </w:tcPr>
          <w:p w14:paraId="366852E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  <w:tr w:rsidR="00A36C8D" w:rsidRPr="00AD6F06" w14:paraId="3248F292" w14:textId="77777777" w:rsidTr="001A6F00">
        <w:trPr>
          <w:trHeight w:val="910"/>
        </w:trPr>
        <w:tc>
          <w:tcPr>
            <w:tcW w:w="616" w:type="dxa"/>
          </w:tcPr>
          <w:p w14:paraId="7BD90A2A" w14:textId="5FB54D77" w:rsidR="00A36C8D" w:rsidRPr="00AD6F06" w:rsidRDefault="0057130E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351" w:type="dxa"/>
          </w:tcPr>
          <w:p w14:paraId="5067F39B" w14:textId="088B3ABF" w:rsidR="00A36C8D" w:rsidRPr="00AD6F06" w:rsidRDefault="00297C7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zgodnie z wiedzą jaką dysponuję informacje zawarte we wniosku o dofinansowanie wraz z załącznikami są zgodne ze stanem faktycznym i prawnym</w:t>
            </w:r>
            <w:r w:rsidR="00A36C8D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oraz że jestem świadoma/y odpowiedzialności karnej za złożenie fałszywych oświadczeń</w:t>
            </w:r>
            <w:r w:rsidR="007F1145">
              <w:t xml:space="preserve"> </w:t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>określonej w art. 233</w:t>
            </w:r>
            <w:r w:rsidR="007F1145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i art. 297</w:t>
            </w:r>
            <w:r w:rsidR="007F1145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="007F1145"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kodeksu karnego</w:t>
            </w:r>
            <w:r w:rsidR="00A36C8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4" w:type="dxa"/>
            <w:vAlign w:val="center"/>
          </w:tcPr>
          <w:p w14:paraId="3EF94F02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D58E76D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6B3296C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04D6FD85" w14:textId="77777777" w:rsidTr="00AA4C05">
        <w:trPr>
          <w:trHeight w:val="1904"/>
        </w:trPr>
        <w:tc>
          <w:tcPr>
            <w:tcW w:w="616" w:type="dxa"/>
          </w:tcPr>
          <w:p w14:paraId="338E98D1" w14:textId="77777777" w:rsidR="00A36C8D" w:rsidRPr="00AD6F06" w:rsidRDefault="00B71F82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351" w:type="dxa"/>
          </w:tcPr>
          <w:p w14:paraId="0089523C" w14:textId="65FDC0FE" w:rsidR="00A36C8D" w:rsidRPr="00AD6F06" w:rsidRDefault="00A36C8D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iż zapoznałam/em się z Regulaminem wyboru projektów</w:t>
            </w:r>
            <w:r w:rsidR="008D0EA5" w:rsidRPr="00AD6F06">
              <w:rPr>
                <w:rFonts w:asciiTheme="minorHAnsi" w:hAnsiTheme="minorHAnsi" w:cstheme="minorHAnsi"/>
              </w:rPr>
              <w:t xml:space="preserve"> w</w:t>
            </w:r>
            <w:r w:rsidR="008D0EA5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ramach programu Fundusze Europejskie dla Dolnego Śląska 2021-2027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i akceptuję jego zasady</w:t>
            </w:r>
            <w:r w:rsidR="008D0EA5" w:rsidRPr="00AD6F06">
              <w:rPr>
                <w:rFonts w:asciiTheme="minorHAnsi" w:hAnsiTheme="minorHAnsi" w:cstheme="minorHAnsi"/>
                <w:sz w:val="22"/>
                <w:szCs w:val="22"/>
              </w:rPr>
              <w:t>, w szczególności formę i sposobów komunikacji z DIP w trakcie trwania naboru i jestem świadomy skutków ich niezachowania (w tym niedochowania wyznaczonych przez DIP terminów).</w:t>
            </w:r>
          </w:p>
        </w:tc>
        <w:tc>
          <w:tcPr>
            <w:tcW w:w="544" w:type="dxa"/>
            <w:vAlign w:val="center"/>
          </w:tcPr>
          <w:p w14:paraId="2F248623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3ACB5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5980A7C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EB2388" w:rsidRPr="00AD6F06" w14:paraId="05B01E76" w14:textId="77777777" w:rsidTr="001A6F00">
        <w:trPr>
          <w:trHeight w:val="663"/>
        </w:trPr>
        <w:tc>
          <w:tcPr>
            <w:tcW w:w="616" w:type="dxa"/>
          </w:tcPr>
          <w:p w14:paraId="46C89791" w14:textId="77777777" w:rsidR="00EB2388" w:rsidRPr="00AD6F06" w:rsidRDefault="00642FB9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351" w:type="dxa"/>
          </w:tcPr>
          <w:p w14:paraId="58C155C3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, że zakres projektu przedstawiony we wniosku nie był przedmiotem wniosku złożonego 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(samodzielnie lub w partnerstwie) 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ramach innego naboru organizowanego dla programu FEDS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930B6B" w:rsidRPr="00AD6F06">
              <w:rPr>
                <w:rFonts w:asciiTheme="minorHAnsi" w:hAnsiTheme="minorHAnsi" w:cstheme="minorHAnsi"/>
                <w:sz w:val="22"/>
                <w:szCs w:val="22"/>
              </w:rPr>
              <w:t>niezależnie o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d roli pełnionej w danym projekcie).</w:t>
            </w:r>
            <w:r w:rsidR="00E1165C" w:rsidRPr="00AD6F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6A3E9C9C" w14:textId="77777777" w:rsidR="00C505DB" w:rsidRPr="00AD6F06" w:rsidRDefault="00C505DB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6B795F" w14:textId="7E43FE78" w:rsidR="00E1165C" w:rsidRPr="00AD6F06" w:rsidRDefault="00E1165C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*należy zaznaczyć „nie dotyczy” w sytuacji, gdy wcześniej wnioskodawca/partner złożył wniosek w naborze, który został rozstrzyg</w:t>
            </w:r>
            <w:r w:rsidR="0035632B" w:rsidRPr="00AD6F0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3C0A" w:rsidRPr="00AD6F0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ęty, a projekt nie został  </w:t>
            </w:r>
            <w:r w:rsidR="00D33C0A" w:rsidRPr="00AD6F06">
              <w:rPr>
                <w:rFonts w:asciiTheme="minorHAnsi" w:hAnsiTheme="minorHAnsi" w:cstheme="minorHAnsi"/>
                <w:sz w:val="22"/>
                <w:szCs w:val="22"/>
              </w:rPr>
              <w:t>wybrany do dofinansowania.</w:t>
            </w:r>
          </w:p>
        </w:tc>
        <w:tc>
          <w:tcPr>
            <w:tcW w:w="544" w:type="dxa"/>
            <w:vAlign w:val="center"/>
          </w:tcPr>
          <w:p w14:paraId="6E1BEBA7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402C6413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207F0DE" w14:textId="77777777" w:rsidR="00EB2388" w:rsidRPr="00AD6F06" w:rsidRDefault="00EB2388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4EA08C9A" w14:textId="77777777" w:rsidTr="001A6F00">
        <w:tc>
          <w:tcPr>
            <w:tcW w:w="616" w:type="dxa"/>
          </w:tcPr>
          <w:p w14:paraId="508D55FB" w14:textId="77777777" w:rsidR="00A36C8D" w:rsidRPr="00AD6F06" w:rsidRDefault="00642FB9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351" w:type="dxa"/>
          </w:tcPr>
          <w:p w14:paraId="59286918" w14:textId="77777777" w:rsidR="00A36C8D" w:rsidRPr="00AD6F06" w:rsidRDefault="002B73A1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544" w:type="dxa"/>
            <w:vAlign w:val="center"/>
          </w:tcPr>
          <w:p w14:paraId="7E54B65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2E4857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63E1204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4625AE3F" w14:textId="77777777" w:rsidTr="00AA4C05">
        <w:trPr>
          <w:trHeight w:val="2167"/>
        </w:trPr>
        <w:tc>
          <w:tcPr>
            <w:tcW w:w="616" w:type="dxa"/>
          </w:tcPr>
          <w:p w14:paraId="2F12DA75" w14:textId="12A85084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A917335" w14:textId="77777777" w:rsidR="00AA4C05" w:rsidRPr="00AD6F06" w:rsidRDefault="008D0AD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696396" w:rsidRPr="00AD6F06">
              <w:rPr>
                <w:rFonts w:asciiTheme="minorHAnsi" w:hAnsiTheme="minorHAnsi" w:cstheme="minorHAnsi"/>
                <w:sz w:val="22"/>
                <w:szCs w:val="22"/>
              </w:rPr>
              <w:t>na podmiocie, który reprezentuję nie ciąży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obowiązek zwrotu pomocy, wynikający z decyzji Komisji Europejskiej, uznającej pomoc za niezgodną z prawem oraz ze wspólnym rynkiem w rozumieniu art. 107 TFUE</w:t>
            </w:r>
          </w:p>
          <w:p w14:paraId="7F0AEFB9" w14:textId="77777777" w:rsidR="00C505DB" w:rsidRPr="00AD6F06" w:rsidRDefault="00C505DB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537E8B" w14:textId="78FD8AD2" w:rsidR="00A36C8D" w:rsidRPr="00AD6F06" w:rsidRDefault="00AA4C0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544" w:type="dxa"/>
            <w:vAlign w:val="center"/>
          </w:tcPr>
          <w:p w14:paraId="7B2A4B45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0969FC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D7CC1D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4050EE31" w14:textId="77777777" w:rsidTr="001A6F00">
        <w:tc>
          <w:tcPr>
            <w:tcW w:w="616" w:type="dxa"/>
          </w:tcPr>
          <w:p w14:paraId="2E9A8FDD" w14:textId="61238F7A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A8DD71D" w14:textId="14AECA86" w:rsidR="00A36C8D" w:rsidRPr="00AD6F06" w:rsidRDefault="00441EE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znajduje się w trudnej sytuacji w rozumieniu unijnych przepisów dotyczących pomocy państwa, zgodnie z art. 2 ust. 18 Rozporządzenia Komisji (UE) nr 651/2014 z dnia 17 czerwca 2014 r.</w:t>
            </w:r>
            <w:r w:rsidR="00D602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ins w:id="0" w:author="Julita Wolnik-Pałaniuk" w:date="2023-10-23T10:31:00Z">
              <w:r w:rsidR="00D60211">
                <w:rPr>
                  <w:rFonts w:asciiTheme="minorHAnsi" w:hAnsiTheme="minorHAnsi" w:cstheme="minorHAnsi"/>
                  <w:sz w:val="22"/>
                  <w:szCs w:val="22"/>
                </w:rPr>
                <w:t>(jeżeli dotyczy)</w:t>
              </w:r>
            </w:ins>
          </w:p>
        </w:tc>
        <w:tc>
          <w:tcPr>
            <w:tcW w:w="544" w:type="dxa"/>
            <w:vAlign w:val="center"/>
          </w:tcPr>
          <w:p w14:paraId="2E827ED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5F48584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756F0CF4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AD6F06" w14:paraId="5FDC0BC4" w14:textId="77777777" w:rsidTr="001A6F00">
        <w:trPr>
          <w:trHeight w:val="3251"/>
        </w:trPr>
        <w:tc>
          <w:tcPr>
            <w:tcW w:w="616" w:type="dxa"/>
          </w:tcPr>
          <w:p w14:paraId="7BCEA9E2" w14:textId="4CF2004A" w:rsidR="00A36C8D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42FB9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42584C5F" w14:textId="77777777" w:rsidR="0010239F" w:rsidRPr="00AD6F06" w:rsidRDefault="0010239F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naprawczego. *</w:t>
            </w:r>
          </w:p>
          <w:p w14:paraId="2A909D39" w14:textId="77777777" w:rsidR="00EC703A" w:rsidRPr="00AD6F06" w:rsidRDefault="00EC703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6A95C" w14:textId="61378D21" w:rsidR="00A36C8D" w:rsidRPr="00AD6F06" w:rsidRDefault="0010239F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dotyczy przedsiębiorców (tj. podmiotów wpisanych do Centralnej Ewidencji i Informacji o Działalności Gospodarczej lub wpis</w:t>
            </w:r>
            <w:r w:rsidR="00F73E73" w:rsidRPr="00AD6F06">
              <w:rPr>
                <w:rFonts w:asciiTheme="minorHAnsi" w:hAnsiTheme="minorHAnsi" w:cstheme="minorHAnsi"/>
                <w:sz w:val="22"/>
                <w:szCs w:val="22"/>
              </w:rPr>
              <w:t>anych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ejestru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rzedsiębiorców Krajowego Rejestru Sądowego)</w:t>
            </w:r>
          </w:p>
        </w:tc>
        <w:tc>
          <w:tcPr>
            <w:tcW w:w="544" w:type="dxa"/>
            <w:vAlign w:val="center"/>
          </w:tcPr>
          <w:p w14:paraId="734C07E2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6D764A9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03D6F1A" w14:textId="77777777" w:rsidR="00A36C8D" w:rsidRPr="00AD6F06" w:rsidRDefault="00A36C8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7740E861" w14:textId="77777777" w:rsidTr="001A6F00">
        <w:trPr>
          <w:trHeight w:val="3510"/>
        </w:trPr>
        <w:tc>
          <w:tcPr>
            <w:tcW w:w="616" w:type="dxa"/>
          </w:tcPr>
          <w:p w14:paraId="17BC3772" w14:textId="127D11E7" w:rsidR="00CC7113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351" w:type="dxa"/>
            <w:vAlign w:val="center"/>
          </w:tcPr>
          <w:p w14:paraId="2AA7D0B4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prawa). </w:t>
            </w:r>
          </w:p>
          <w:p w14:paraId="619B915A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2FE5D64" w14:textId="276C6E25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* jeżeli projekt jest zgodny z przepisami prawa wspólnotowego i krajowego, jednakże dla określonego zakresu wykryto uchybienia, należy zaznaczyć "Nie dotyczy" i wypełnić Oświadczenie nr </w:t>
            </w:r>
            <w:r w:rsidR="00C67DB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</w:t>
            </w:r>
          </w:p>
        </w:tc>
        <w:tc>
          <w:tcPr>
            <w:tcW w:w="544" w:type="dxa"/>
            <w:vAlign w:val="center"/>
          </w:tcPr>
          <w:p w14:paraId="73516A3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563C1B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F0BEAF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70CCF85C" w14:textId="77777777" w:rsidTr="001A6F00">
        <w:trPr>
          <w:trHeight w:val="533"/>
        </w:trPr>
        <w:tc>
          <w:tcPr>
            <w:tcW w:w="616" w:type="dxa"/>
          </w:tcPr>
          <w:p w14:paraId="101FC05C" w14:textId="0AB2B320" w:rsidR="00CC7113" w:rsidRPr="00AD6F06" w:rsidRDefault="00D3012F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351" w:type="dxa"/>
            <w:vAlign w:val="bottom"/>
          </w:tcPr>
          <w:p w14:paraId="2D234B49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prawa), z następującymi zastrzeżeniami:</w:t>
            </w:r>
          </w:p>
          <w:p w14:paraId="3E0BFC65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Jednocześnie oświadczam, że podmiot który reprezentuję zobowiązuje się poddać ewentualnym konsekwencjom finansowym z tytułu ww. uchybień oraz wyłączyć z kwalifikowalności właściwą część wydatków (na etapie podpisywania umowy o dofinansowanie), odpowiadającą uchybieniom. *</w:t>
            </w:r>
          </w:p>
          <w:p w14:paraId="2824215C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DE9677" w14:textId="3BD55098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* Oświadczenie nie dotyczy jeśli w </w:t>
            </w:r>
            <w:r w:rsidR="00C67DB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a zaznaczono „Tak"</w:t>
            </w:r>
          </w:p>
        </w:tc>
        <w:tc>
          <w:tcPr>
            <w:tcW w:w="544" w:type="dxa"/>
            <w:vAlign w:val="center"/>
          </w:tcPr>
          <w:p w14:paraId="323F430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3FFB1752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EBA6BF9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7F1145" w:rsidRPr="00AD6F06" w14:paraId="6426F798" w14:textId="77777777" w:rsidTr="001A6F00">
        <w:trPr>
          <w:trHeight w:val="533"/>
        </w:trPr>
        <w:tc>
          <w:tcPr>
            <w:tcW w:w="616" w:type="dxa"/>
          </w:tcPr>
          <w:p w14:paraId="094A2E7E" w14:textId="49F03E3E" w:rsidR="007F1145" w:rsidRDefault="00227E6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351" w:type="dxa"/>
            <w:vAlign w:val="bottom"/>
          </w:tcPr>
          <w:p w14:paraId="35B8547D" w14:textId="77777777" w:rsidR="007F1145" w:rsidRDefault="007F1145" w:rsidP="007F1145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>Oświadczam, że nie podlegam wykluczeniu z możliwości otrzymania wsparcia, wynikającego z sankcji nałożonych w celu ograniczenia lub wyłączenia z możliwości wspierania ze środków publicznych podmiotów, które w bezpośredni lub pośredni sposób wspierają działania wojenne Federacji Rosyjskiej lub są za nie odpowiedzialne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E6464D" w14:textId="36DDC515" w:rsidR="007F1145" w:rsidRPr="00AD6F06" w:rsidRDefault="007F1145" w:rsidP="007F1145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>W przypadku niepodlegania wykluczeniu,  przedmiotowe oświadczenie pozostanie aktualne w toku realizacji projektu, a obowiązujące sankcje, o których mowa wyżej, będą przeze mnie respektowane w szczególności w  związku z zamówieniami udzielanymi w ramach projektu.</w:t>
            </w:r>
          </w:p>
        </w:tc>
        <w:tc>
          <w:tcPr>
            <w:tcW w:w="544" w:type="dxa"/>
            <w:vAlign w:val="center"/>
          </w:tcPr>
          <w:p w14:paraId="0623F076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663" w:type="dxa"/>
            <w:vAlign w:val="center"/>
          </w:tcPr>
          <w:p w14:paraId="2BCC9557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17" w:type="dxa"/>
            <w:vAlign w:val="center"/>
          </w:tcPr>
          <w:p w14:paraId="628A0677" w14:textId="77777777" w:rsidR="007F1145" w:rsidRPr="00AD6F06" w:rsidRDefault="007F1145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CC7113" w:rsidRPr="00AD6F06" w14:paraId="42020A32" w14:textId="77777777" w:rsidTr="001A6F00">
        <w:trPr>
          <w:trHeight w:val="533"/>
        </w:trPr>
        <w:tc>
          <w:tcPr>
            <w:tcW w:w="616" w:type="dxa"/>
          </w:tcPr>
          <w:p w14:paraId="0260D783" w14:textId="568680BC" w:rsidR="00CC7113" w:rsidRPr="00AD6F06" w:rsidRDefault="00227E6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C7113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58387A41" w14:textId="74DE8A3F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w wyniku otrzymania przez projekt dofinansowania we wnioskowanej wysokości, na określone we wniosku o dofinansowanie wydatki kwalifikowalne, nie dojdzie w projekcie do podwójnego dofinansowania wydatków kwalifikowalnych</w:t>
            </w:r>
            <w:r w:rsidR="00CE4329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w rozumieniu zapisów Wytycznych dotyczących kwalifikowalności wydatków na lata 2021-2027 aktualnymi na dzień naboru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4" w:type="dxa"/>
            <w:vAlign w:val="center"/>
          </w:tcPr>
          <w:p w14:paraId="09B6FC44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F86F5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4D4C7CF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D33C0A" w:rsidRPr="00AD6F06" w14:paraId="48B68ADD" w14:textId="77777777" w:rsidTr="00AB4504">
        <w:trPr>
          <w:trHeight w:val="533"/>
        </w:trPr>
        <w:tc>
          <w:tcPr>
            <w:tcW w:w="616" w:type="dxa"/>
          </w:tcPr>
          <w:p w14:paraId="4C51C788" w14:textId="4ACCCBD6" w:rsidR="00D33C0A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3AE1C2E" w14:textId="77777777" w:rsidR="00D33C0A" w:rsidRPr="00AD6F06" w:rsidRDefault="00D33C0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iż podmiot, który reprezentuję, nie otrzymał pomocy przeznaczonej na te same koszty kwalifikujące się do objęcia pomocą, na pokrycie których ubiegam się o pomoc publiczną w ramach niniejszego naboru.</w:t>
            </w:r>
          </w:p>
          <w:p w14:paraId="78608CE9" w14:textId="297BFC9C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544" w:type="dxa"/>
          </w:tcPr>
          <w:p w14:paraId="2B0AC50D" w14:textId="5E2D5BB4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573647AE" w14:textId="0D23FBB5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868D4BF" w14:textId="387C1723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D33C0A" w:rsidRPr="00AD6F06" w14:paraId="4DB018BA" w14:textId="77777777" w:rsidTr="0055019C">
        <w:trPr>
          <w:trHeight w:val="533"/>
        </w:trPr>
        <w:tc>
          <w:tcPr>
            <w:tcW w:w="616" w:type="dxa"/>
          </w:tcPr>
          <w:p w14:paraId="5346FF05" w14:textId="07ECA8AA" w:rsidR="00D33C0A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45F14D5" w14:textId="77777777" w:rsidR="00D33C0A" w:rsidRPr="00AD6F06" w:rsidRDefault="00D33C0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podmiot, który reprezentuję, nie otrzymał pomocy de </w:t>
            </w:r>
            <w:proofErr w:type="spellStart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w roku, w którym ubiega się o pomoc w ramach niniejszego naboru oraz w ciągu 2 poprzedzających go lat podatkowych.*</w:t>
            </w:r>
          </w:p>
          <w:p w14:paraId="0D207CF9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B2492B" w14:textId="5F4AD355" w:rsidR="00D33C0A" w:rsidRPr="00AD6F06" w:rsidRDefault="00D33C0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* należy zaznaczyć „nie dotyczy” w przypadku projektu nieobjętego pomocą de </w:t>
            </w:r>
            <w:proofErr w:type="spellStart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</w:tcPr>
          <w:p w14:paraId="03ADEC1D" w14:textId="6A948974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4247C0D1" w14:textId="5F6A295E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5BCF92D" w14:textId="06C1D49E" w:rsidR="00D33C0A" w:rsidRPr="00AD6F06" w:rsidRDefault="00D33C0A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CC7113" w:rsidRPr="00AD6F06" w14:paraId="4D9D75D7" w14:textId="77777777" w:rsidTr="001A6F00">
        <w:trPr>
          <w:trHeight w:val="533"/>
        </w:trPr>
        <w:tc>
          <w:tcPr>
            <w:tcW w:w="616" w:type="dxa"/>
          </w:tcPr>
          <w:p w14:paraId="634DEA44" w14:textId="6B4EF268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351" w:type="dxa"/>
          </w:tcPr>
          <w:p w14:paraId="3F212532" w14:textId="7D3C406E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budowlane w rozumieniu ustawy Prawo budowlane, w odniesieniu do nieruchomości na której/których zlokalizowany jest/będzie projekt, na okres jego realizacji i trwałości. *</w:t>
            </w:r>
          </w:p>
          <w:p w14:paraId="326718ED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A80980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infrastrukturalnych z wyjątkiem m.in. projektów z zakresu sieci wodno-kanalizacyjnych, sieci szkieletowych i sieci dostępowych (z wyłączeniem sieci opartej na technologii bezprzewodowej), sieci dystrybucji energii elektrycznej, sieci gazociągowych), projektów z zakresu współpracy międzynarodowej, międzyregionalnej, a także promocji.</w:t>
            </w:r>
          </w:p>
          <w:p w14:paraId="759CB79E" w14:textId="31FCED87" w:rsidR="00696396" w:rsidRPr="00AD6F06" w:rsidRDefault="00696396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W przypadku projektu partnerskiego oświadczenie dotyczy tej części projektu, za którą odpowiada wnioskodawca/partner.</w:t>
            </w:r>
          </w:p>
        </w:tc>
        <w:tc>
          <w:tcPr>
            <w:tcW w:w="544" w:type="dxa"/>
            <w:vAlign w:val="center"/>
          </w:tcPr>
          <w:p w14:paraId="183D1B0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B43252C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9F6015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333C24C3" w14:textId="77777777" w:rsidTr="001A6F00">
        <w:trPr>
          <w:trHeight w:val="533"/>
        </w:trPr>
        <w:tc>
          <w:tcPr>
            <w:tcW w:w="616" w:type="dxa"/>
          </w:tcPr>
          <w:p w14:paraId="2CBE84C9" w14:textId="480B72E1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27E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351" w:type="dxa"/>
          </w:tcPr>
          <w:p w14:paraId="23F8D808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realizacji projektu, w odniesieniu do nieruchomości na/w której/których zlokalizowany jest/będzie projekt, na okres jego realizacji i trwałości*</w:t>
            </w:r>
          </w:p>
          <w:p w14:paraId="383405FA" w14:textId="77777777" w:rsidR="00C505DB" w:rsidRPr="00AD6F06" w:rsidRDefault="00C505DB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F52D51" w14:textId="77777777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nieinfrastrukturalnych, nie dotyczy projektów z zakresu współpracy międzynarodowej,</w:t>
            </w:r>
            <w:r w:rsidR="00FA06D6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międzyregionalnej, promocji a także projektów infrastrukturalnych;</w:t>
            </w:r>
          </w:p>
          <w:p w14:paraId="1C84698C" w14:textId="40AAA05F" w:rsidR="00696396" w:rsidRPr="00AD6F06" w:rsidRDefault="00696396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W przypadku projektu partnerskiego oświadczenie dotyczy tej części wniosku, za którą odpowiada wnioskodawca/partner. </w:t>
            </w:r>
          </w:p>
        </w:tc>
        <w:tc>
          <w:tcPr>
            <w:tcW w:w="544" w:type="dxa"/>
            <w:vAlign w:val="center"/>
          </w:tcPr>
          <w:p w14:paraId="1ED1F402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8AA38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CB051BB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18AC951B" w14:textId="77777777" w:rsidTr="001A6F00">
        <w:trPr>
          <w:trHeight w:val="533"/>
        </w:trPr>
        <w:tc>
          <w:tcPr>
            <w:tcW w:w="616" w:type="dxa"/>
          </w:tcPr>
          <w:p w14:paraId="255B1EAA" w14:textId="599C90AA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3B420B9" w14:textId="155968D6" w:rsidR="00CC7113" w:rsidRPr="00AD6F06" w:rsidRDefault="00CC7113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wybór partnera/partnerów do projektu został dokonany zgodnie z art. 39 Ustawy z dnia 28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kwietnia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2022 r. o zasadach realizacji zadań finansowanych ze środków europejskich w perspektywie finansowej 2021-2027</w:t>
            </w:r>
            <w:r w:rsidR="00EB2388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  <w:vAlign w:val="center"/>
          </w:tcPr>
          <w:p w14:paraId="20581F3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6FB1674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3D4E046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5F7BB7B3" w14:textId="77777777" w:rsidTr="001A6F00">
        <w:trPr>
          <w:trHeight w:val="533"/>
        </w:trPr>
        <w:tc>
          <w:tcPr>
            <w:tcW w:w="616" w:type="dxa"/>
          </w:tcPr>
          <w:p w14:paraId="2FE0DEB6" w14:textId="0E8D08FE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0CCC4E8" w14:textId="07F75386" w:rsidR="00CC7113" w:rsidRPr="00AD6F06" w:rsidRDefault="00C17021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podlega wykluczeniu na podstawie obowiązujących przepisów prawa, w szczególności zapisów ustawy z dnia 27 sierpnia 2009 r. o finansach publicznych i ustawy z dnia 15 czerwca 2012 r. o skutkach powierzania wykonywania pracy cudzoziemcom przebywającym wbrew przepisom na terytorium Rzeczypospolitej Polskiej </w:t>
            </w:r>
            <w:r w:rsidR="003114C1" w:rsidRPr="00AD6F06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 ustawy z dnia 28 października 2002 r. o odpowiedzialności podmiotów zbiorowych za czyny zabronione pod groźbą kary;</w:t>
            </w:r>
          </w:p>
        </w:tc>
        <w:tc>
          <w:tcPr>
            <w:tcW w:w="544" w:type="dxa"/>
            <w:vAlign w:val="center"/>
          </w:tcPr>
          <w:p w14:paraId="2AAADB7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B310C4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B971E8C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6E5AAD8C" w14:textId="77777777" w:rsidTr="001A6F00">
        <w:trPr>
          <w:trHeight w:val="533"/>
        </w:trPr>
        <w:tc>
          <w:tcPr>
            <w:tcW w:w="616" w:type="dxa"/>
          </w:tcPr>
          <w:p w14:paraId="28433BE0" w14:textId="0B6E9C8F" w:rsidR="00CC7113" w:rsidRPr="00AD6F06" w:rsidRDefault="00B56F8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365CBECB" w14:textId="2116F80D" w:rsidR="00CC7113" w:rsidRPr="00AD6F06" w:rsidRDefault="00C17021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nie został zakończony w rozumieniu art. 63 ust. 6 Rozporządzenia Parlamentu Europejskiego i Rady (UE) nr </w:t>
            </w:r>
            <w:r w:rsidR="004F61F2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2021/1060 z dnia </w:t>
            </w:r>
            <w:r w:rsidR="00B56F83" w:rsidRPr="00AD6F06">
              <w:rPr>
                <w:rFonts w:asciiTheme="minorHAnsi" w:hAnsiTheme="minorHAnsi" w:cstheme="minorHAnsi"/>
                <w:sz w:val="22"/>
                <w:szCs w:val="22"/>
              </w:rPr>
              <w:t>24 czerwca 2021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="00EA79BE" w:rsidRPr="00AD6F06">
              <w:rPr>
                <w:rFonts w:asciiTheme="minorHAnsi" w:hAnsiTheme="minorHAnsi" w:cstheme="minorHAnsi"/>
              </w:rPr>
              <w:t xml:space="preserve"> </w:t>
            </w:r>
            <w:r w:rsidR="00EA79BE" w:rsidRPr="00AD6F06">
              <w:rPr>
                <w:rFonts w:asciiTheme="minorHAnsi" w:hAnsiTheme="minorHAnsi" w:cstheme="minorHAnsi"/>
                <w:sz w:val="22"/>
                <w:szCs w:val="22"/>
              </w:rPr>
      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  <w:r w:rsidR="00B530F7" w:rsidRPr="00AD6F06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544" w:type="dxa"/>
            <w:vAlign w:val="center"/>
          </w:tcPr>
          <w:p w14:paraId="1F1030FD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341913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8B2CC77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2219C026" w14:textId="77777777" w:rsidTr="001A6F00">
        <w:trPr>
          <w:trHeight w:val="533"/>
        </w:trPr>
        <w:tc>
          <w:tcPr>
            <w:tcW w:w="616" w:type="dxa"/>
          </w:tcPr>
          <w:p w14:paraId="27C0B62B" w14:textId="11533EE8" w:rsidR="00CC7113" w:rsidRPr="00AD6F06" w:rsidRDefault="00042B1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9654C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27194F16" w14:textId="221787E6" w:rsidR="00CC7113" w:rsidRPr="00AD6F06" w:rsidRDefault="00EA79BE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B2431A" w:rsidRPr="00AD6F06">
              <w:rPr>
                <w:rFonts w:asciiTheme="minorHAnsi" w:hAnsiTheme="minorHAnsi" w:cstheme="minorHAnsi"/>
                <w:sz w:val="22"/>
                <w:szCs w:val="22"/>
              </w:rPr>
      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 niniejszego Rozporządzenia;</w:t>
            </w:r>
          </w:p>
        </w:tc>
        <w:tc>
          <w:tcPr>
            <w:tcW w:w="544" w:type="dxa"/>
            <w:vAlign w:val="center"/>
          </w:tcPr>
          <w:p w14:paraId="10FBD31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DCDF03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F643388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AD6F06" w14:paraId="185E1A91" w14:textId="77777777" w:rsidTr="001A6F00">
        <w:trPr>
          <w:trHeight w:val="533"/>
        </w:trPr>
        <w:tc>
          <w:tcPr>
            <w:tcW w:w="616" w:type="dxa"/>
          </w:tcPr>
          <w:p w14:paraId="19C7A3CE" w14:textId="59C63B0B" w:rsidR="00CC7113" w:rsidRPr="00AD6F06" w:rsidRDefault="000626F4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1AE3D394" w14:textId="54FAF05D" w:rsidR="00CC7113" w:rsidRPr="00AD6F06" w:rsidRDefault="008326B0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Zobowiązuję się, zgodnie z postanowieniami art. 65 rozporządzenia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>2021/1060</w:t>
            </w:r>
            <w:r w:rsidR="00A92C11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>z dnia 24 czerwca 2021 r.</w:t>
            </w:r>
            <w:r w:rsidR="00A92C11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zachować trwałość projektu przez okres 5 lat (3 lat w przypadku MŚP - w odniesieniu do projektów, z którymi 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związany jest wymóg utrzymania inwestycji lub miejsc pracy) od daty płatności końcowej na rzecz beneficjenta</w:t>
            </w:r>
            <w:r w:rsidR="000626F4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44" w:type="dxa"/>
            <w:vAlign w:val="center"/>
          </w:tcPr>
          <w:p w14:paraId="3138A205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64AC57B5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2AD95F1" w14:textId="77777777" w:rsidR="00CC7113" w:rsidRPr="00AD6F06" w:rsidRDefault="00CC7113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E074D" w:rsidRPr="00AD6F06" w14:paraId="54C0CEA3" w14:textId="77777777" w:rsidTr="00631763">
        <w:trPr>
          <w:trHeight w:val="533"/>
        </w:trPr>
        <w:tc>
          <w:tcPr>
            <w:tcW w:w="616" w:type="dxa"/>
          </w:tcPr>
          <w:p w14:paraId="6D2DE23F" w14:textId="71339CC6" w:rsidR="00AE074D" w:rsidRPr="00AD6F06" w:rsidRDefault="00757AB4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2EB714EF" w14:textId="77777777" w:rsidR="00AE074D" w:rsidRDefault="00EC703A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49211517"/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 xml:space="preserve">, że wkład własny 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 xml:space="preserve">w postaci 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 xml:space="preserve"> własn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 xml:space="preserve"> lub z zewnętrznych źródeł finansowania</w:t>
            </w:r>
            <w:r w:rsidR="00575B05">
              <w:rPr>
                <w:rFonts w:asciiTheme="minorHAnsi" w:hAnsiTheme="minorHAnsi" w:cstheme="minorHAnsi"/>
                <w:sz w:val="22"/>
                <w:szCs w:val="22"/>
              </w:rPr>
              <w:t xml:space="preserve"> są </w:t>
            </w:r>
            <w:r w:rsidR="00575B05" w:rsidRPr="00575B05">
              <w:rPr>
                <w:rFonts w:asciiTheme="minorHAnsi" w:hAnsiTheme="minorHAnsi" w:cstheme="minorHAnsi"/>
                <w:sz w:val="22"/>
                <w:szCs w:val="22"/>
              </w:rPr>
              <w:t>wolne od wszelkiego publicznego wsparcia finansowego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4D8639" w14:textId="645E0CB0" w:rsidR="00575B05" w:rsidRPr="00AD6F06" w:rsidRDefault="00575B05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(dotyczy projektów objętych pomocą publiczną)</w:t>
            </w:r>
            <w:bookmarkEnd w:id="1"/>
          </w:p>
        </w:tc>
        <w:tc>
          <w:tcPr>
            <w:tcW w:w="544" w:type="dxa"/>
          </w:tcPr>
          <w:p w14:paraId="7D22EB94" w14:textId="57FE33ED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FB499C8" w14:textId="4E1AFC77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0E7C61CE" w14:textId="7C54343F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3BED85AB" w14:textId="77777777" w:rsidTr="00C47CA6">
        <w:trPr>
          <w:trHeight w:val="533"/>
        </w:trPr>
        <w:tc>
          <w:tcPr>
            <w:tcW w:w="616" w:type="dxa"/>
          </w:tcPr>
          <w:p w14:paraId="03C422E7" w14:textId="1FDF65B0" w:rsidR="00AE074D" w:rsidRPr="00AD6F06" w:rsidRDefault="00D3012F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AE074D"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167BA9AC" w14:textId="78C1E3F9" w:rsidR="00AE074D" w:rsidRPr="00AD6F06" w:rsidRDefault="00AE074D" w:rsidP="00EC703A">
            <w:pPr>
              <w:pStyle w:val="Teksttreci40"/>
              <w:spacing w:before="0" w:after="0" w:line="36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jest świadomy obowiązku poddania się kontroli oraz audytowi w zakresie prawidłowości realizacji projektu przeprowadzanych przez podmioty do tego uprawnione, o których mowa w art. 24 i 25 Ustawy z dnia z dnia 28 kwietnia 2022 r. o zasadach realizacji zadań finansowanych ze środków europejskich w perspektywie finansowej 2021-2027. </w:t>
            </w:r>
          </w:p>
        </w:tc>
        <w:tc>
          <w:tcPr>
            <w:tcW w:w="544" w:type="dxa"/>
          </w:tcPr>
          <w:p w14:paraId="2128F657" w14:textId="3741FE40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B7F2CB1" w14:textId="79C3BE9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18E247E9" w14:textId="65733218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26298501" w14:textId="77777777" w:rsidTr="00D07812">
        <w:trPr>
          <w:trHeight w:val="533"/>
        </w:trPr>
        <w:tc>
          <w:tcPr>
            <w:tcW w:w="616" w:type="dxa"/>
          </w:tcPr>
          <w:p w14:paraId="606A240F" w14:textId="16F20755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62F6415E" w14:textId="10279BA7" w:rsidR="00AE074D" w:rsidRPr="00AD6F06" w:rsidRDefault="00AE074D" w:rsidP="00EC703A">
            <w:pPr>
              <w:spacing w:line="360" w:lineRule="auto"/>
              <w:rPr>
                <w:rFonts w:cstheme="minorHAnsi"/>
                <w:color w:val="FF0000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Wyrażam zgodę na doręczanie wezwania do poprawy lub uzupełnienia wniosku o dofinansowanie za pomocą platformy </w:t>
            </w:r>
            <w:proofErr w:type="spellStart"/>
            <w:r w:rsidRPr="00AD6F06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 na adres elektronicznej skrytki </w:t>
            </w:r>
            <w:proofErr w:type="spellStart"/>
            <w:r w:rsidRPr="00AD6F06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AD6F06">
              <w:rPr>
                <w:rFonts w:eastAsia="Calibri" w:cstheme="minorHAnsi"/>
                <w:b/>
                <w:bCs/>
                <w:color w:val="auto"/>
              </w:rPr>
              <w:t>, podany przeze mnie w treści wniosku o dofinansowanie.</w:t>
            </w:r>
          </w:p>
        </w:tc>
        <w:tc>
          <w:tcPr>
            <w:tcW w:w="544" w:type="dxa"/>
          </w:tcPr>
          <w:p w14:paraId="1C369EE6" w14:textId="2113296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767A98AC" w14:textId="7728609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583FE463" w14:textId="630F14BD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40B50770" w14:textId="77777777" w:rsidTr="00911F7E">
        <w:trPr>
          <w:trHeight w:val="533"/>
        </w:trPr>
        <w:tc>
          <w:tcPr>
            <w:tcW w:w="616" w:type="dxa"/>
          </w:tcPr>
          <w:p w14:paraId="5A02F0EC" w14:textId="2A35752D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01056D2" w14:textId="13D51ED1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FF0000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Oświadczam, że zamierzam posiadać siedzibę/oddział/filię/zakład lub stałe/dodatkowe miejsce wykonywania/prowadzenia działalności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na obszarze </w:t>
            </w:r>
            <w:r w:rsidR="00132773" w:rsidRPr="00AD6F06">
              <w:rPr>
                <w:rFonts w:eastAsia="Calibri" w:cstheme="minorHAnsi"/>
                <w:b/>
                <w:bCs/>
                <w:color w:val="FF0000"/>
              </w:rPr>
              <w:t xml:space="preserve">województwa Dolnego Śląska. W przypadku naborów z FST na obszarze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subregionu wałbrzyskiego.* </w:t>
            </w:r>
          </w:p>
          <w:p w14:paraId="3DE17450" w14:textId="2EC63B97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*dotyczy wnioskodawcy, który na dzień składania wniosku o dofinansowanie nie posiada siedziby/oddziału/filii/zakładu lub stałego/dodatkowego miejsca wykonywania/prowadzenia działalności </w:t>
            </w:r>
            <w:r w:rsidRPr="00AD6F06">
              <w:rPr>
                <w:rFonts w:eastAsia="Calibri" w:cstheme="minorHAnsi"/>
                <w:b/>
                <w:bCs/>
                <w:color w:val="FF0000"/>
              </w:rPr>
              <w:t xml:space="preserve">na obszarze </w:t>
            </w:r>
            <w:r w:rsidR="00132773" w:rsidRPr="00AD6F06">
              <w:rPr>
                <w:rFonts w:eastAsia="Calibri" w:cstheme="minorHAnsi"/>
                <w:b/>
                <w:bCs/>
                <w:color w:val="FF0000"/>
              </w:rPr>
              <w:t>województwa dolnośląskiego lub</w:t>
            </w:r>
            <w:r w:rsidR="00132773" w:rsidRPr="00AD6F06">
              <w:rPr>
                <w:rFonts w:eastAsia="Calibri" w:cstheme="minorHAnsi"/>
                <w:b/>
                <w:bCs/>
                <w:color w:val="auto"/>
              </w:rPr>
              <w:t xml:space="preserve"> 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t>subregionu wałbrzyskiego objętego interwencją FST (powiaty: dzierżoniowski, kłodzki, świdnicki, wałbrzyski, ząbkowicki</w:t>
            </w:r>
            <w:r w:rsidR="004C058B">
              <w:rPr>
                <w:rFonts w:eastAsia="Calibri" w:cstheme="minorHAnsi"/>
                <w:b/>
                <w:bCs/>
                <w:color w:val="auto"/>
              </w:rPr>
              <w:t>, m. Wałbrzych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t>).</w:t>
            </w:r>
          </w:p>
        </w:tc>
        <w:tc>
          <w:tcPr>
            <w:tcW w:w="544" w:type="dxa"/>
          </w:tcPr>
          <w:p w14:paraId="0D37EE18" w14:textId="5D81073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35B5B7B5" w14:textId="39FE37B6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17555BF2" w14:textId="68AC0CC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5434AA1C" w14:textId="77777777" w:rsidTr="00D55B89">
        <w:trPr>
          <w:trHeight w:val="533"/>
        </w:trPr>
        <w:tc>
          <w:tcPr>
            <w:tcW w:w="616" w:type="dxa"/>
          </w:tcPr>
          <w:p w14:paraId="21312F68" w14:textId="3C2E0560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6F47222" w14:textId="5A7030A2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>Oświadczam, że zapewniam przestrzeganie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dofinansowanie;</w:t>
            </w:r>
          </w:p>
        </w:tc>
        <w:tc>
          <w:tcPr>
            <w:tcW w:w="544" w:type="dxa"/>
          </w:tcPr>
          <w:p w14:paraId="1ACB7BE3" w14:textId="6B3B5D64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663" w:type="dxa"/>
          </w:tcPr>
          <w:p w14:paraId="0B5C7EEC" w14:textId="5F7AA7B5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767DD3D6" w14:textId="7F80B79F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0D47DECC" w14:textId="77777777" w:rsidTr="00292E95">
        <w:trPr>
          <w:trHeight w:val="533"/>
        </w:trPr>
        <w:tc>
          <w:tcPr>
            <w:tcW w:w="616" w:type="dxa"/>
          </w:tcPr>
          <w:p w14:paraId="5A7600BD" w14:textId="71669291" w:rsidR="00AE074D" w:rsidRPr="00AD6F06" w:rsidRDefault="00AE074D" w:rsidP="00757AB4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012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351" w:type="dxa"/>
          </w:tcPr>
          <w:p w14:paraId="7C073689" w14:textId="32A20820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 xml:space="preserve">Wnoszę o zagwarantowanie przez właściwą instytucję ochrony informacji i tajemnic) zawartych w niniejszym wniosku  (art. 48 Ustawy  z dnia 28 </w:t>
            </w:r>
            <w:r w:rsidRPr="00AD6F06">
              <w:rPr>
                <w:rFonts w:eastAsia="Calibri" w:cstheme="minorHAnsi"/>
                <w:b/>
                <w:bCs/>
                <w:color w:val="auto"/>
              </w:rPr>
              <w:lastRenderedPageBreak/>
              <w:t>kwietnia 2022 r. o zasadach realizacji zadań finansowanych ze środków europejskich w perspektywie finansowej 2021-2027)</w:t>
            </w:r>
          </w:p>
        </w:tc>
        <w:tc>
          <w:tcPr>
            <w:tcW w:w="544" w:type="dxa"/>
          </w:tcPr>
          <w:p w14:paraId="3BC42AD8" w14:textId="49816802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lastRenderedPageBreak/>
              <w:t>□</w:t>
            </w:r>
          </w:p>
        </w:tc>
        <w:tc>
          <w:tcPr>
            <w:tcW w:w="663" w:type="dxa"/>
          </w:tcPr>
          <w:p w14:paraId="6FAC6AB8" w14:textId="047FE19B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  <w:tc>
          <w:tcPr>
            <w:tcW w:w="917" w:type="dxa"/>
          </w:tcPr>
          <w:p w14:paraId="44871545" w14:textId="38FEB8B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t>□</w:t>
            </w:r>
          </w:p>
        </w:tc>
      </w:tr>
      <w:tr w:rsidR="00AE074D" w:rsidRPr="00AD6F06" w14:paraId="24AC770B" w14:textId="77777777" w:rsidTr="00AF0571">
        <w:trPr>
          <w:trHeight w:val="533"/>
        </w:trPr>
        <w:tc>
          <w:tcPr>
            <w:tcW w:w="616" w:type="dxa"/>
          </w:tcPr>
          <w:p w14:paraId="29D58D0E" w14:textId="77777777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75" w:type="dxa"/>
            <w:gridSpan w:val="4"/>
          </w:tcPr>
          <w:p w14:paraId="5E7649C2" w14:textId="77777777" w:rsidR="00AE074D" w:rsidRPr="00AD6F06" w:rsidRDefault="00AE074D" w:rsidP="00EC703A">
            <w:pPr>
              <w:spacing w:line="360" w:lineRule="auto"/>
              <w:rPr>
                <w:rFonts w:eastAsia="Calibri" w:cstheme="minorHAnsi"/>
                <w:b/>
                <w:bCs/>
                <w:color w:val="auto"/>
              </w:rPr>
            </w:pPr>
            <w:r w:rsidRPr="00AD6F06">
              <w:rPr>
                <w:rFonts w:eastAsia="Calibri" w:cstheme="minorHAnsi"/>
                <w:b/>
                <w:bCs/>
                <w:color w:val="auto"/>
              </w:rPr>
              <w:t>Podstawa prawna ochrony ww. informacji i tajemnic ze względu na status wnioskodawcy:</w:t>
            </w:r>
          </w:p>
          <w:p w14:paraId="4F08EE58" w14:textId="7AF88279" w:rsidR="00AE074D" w:rsidRPr="00AD6F06" w:rsidRDefault="00AE074D" w:rsidP="00EC703A">
            <w:pPr>
              <w:pStyle w:val="Teksttreci40"/>
              <w:shd w:val="clear" w:color="auto" w:fill="auto"/>
              <w:spacing w:before="0" w:after="0" w:line="36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eastAsia="Calibri" w:cstheme="minorHAnsi"/>
                <w:color w:val="auto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348EEBBE" w14:textId="77777777" w:rsidR="00B64F94" w:rsidRDefault="00B64F94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6E20DACC" w14:textId="510BA6F4" w:rsidR="007B7F86" w:rsidRPr="007B7F86" w:rsidRDefault="007B7F86" w:rsidP="00EC703A">
      <w:pPr>
        <w:widowControl/>
        <w:spacing w:after="200" w:line="276" w:lineRule="auto"/>
        <w:rPr>
          <w:rFonts w:asciiTheme="minorHAnsi" w:eastAsia="Calibri" w:hAnsiTheme="minorHAnsi" w:cstheme="minorHAnsi"/>
          <w:b/>
          <w:bCs/>
          <w:color w:val="auto"/>
          <w:lang w:eastAsia="en-US" w:bidi="ar-SA"/>
        </w:rPr>
      </w:pPr>
      <w:r w:rsidRPr="007B7F86">
        <w:rPr>
          <w:rFonts w:asciiTheme="minorHAnsi" w:eastAsia="Calibri" w:hAnsiTheme="minorHAnsi" w:cstheme="minorHAnsi"/>
          <w:b/>
          <w:bCs/>
          <w:color w:val="auto"/>
          <w:lang w:eastAsia="en-US" w:bidi="ar-SA"/>
        </w:rPr>
        <w:t>Jestem świadomy/świadoma odpowiedzialności karnej za złożenie fałszywych oświadczeń.</w:t>
      </w:r>
    </w:p>
    <w:p w14:paraId="1BF499C7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b/>
          <w:bCs/>
          <w:color w:val="auto"/>
          <w:lang w:val="sk-SK" w:eastAsia="en-GB"/>
        </w:rPr>
      </w:pPr>
      <w:r w:rsidRPr="00AD6F06">
        <w:rPr>
          <w:rFonts w:asciiTheme="minorHAnsi" w:eastAsia="Calibri" w:hAnsiTheme="minorHAnsi" w:cstheme="minorHAnsi"/>
          <w:b/>
          <w:bCs/>
          <w:lang w:val="sk-SK" w:eastAsia="en-GB"/>
        </w:rPr>
        <w:t>Osoba uprawniona do składania oświadczeń:</w:t>
      </w:r>
    </w:p>
    <w:p w14:paraId="11BC1620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val="sk-SK" w:eastAsia="en-GB"/>
        </w:rPr>
        <w:t>Imię i nazwisko</w:t>
      </w:r>
      <w:r w:rsidRPr="00AD6F06">
        <w:rPr>
          <w:rFonts w:asciiTheme="minorHAnsi" w:eastAsia="Calibri" w:hAnsiTheme="minorHAnsi" w:cstheme="minorHAnsi"/>
          <w:lang w:eastAsia="en-GB"/>
        </w:rPr>
        <w:t xml:space="preserve">……………………… </w:t>
      </w:r>
    </w:p>
    <w:p w14:paraId="77A99141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eastAsia="en-GB"/>
        </w:rPr>
        <w:t>Stanowisko………………………</w:t>
      </w:r>
    </w:p>
    <w:p w14:paraId="3F365D54" w14:textId="77777777" w:rsidR="00297C7D" w:rsidRPr="00AD6F06" w:rsidRDefault="00297C7D" w:rsidP="00EC703A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AD6F06">
        <w:rPr>
          <w:rFonts w:asciiTheme="minorHAnsi" w:eastAsia="Calibri" w:hAnsiTheme="minorHAnsi" w:cstheme="minorHAnsi"/>
          <w:lang w:eastAsia="en-GB"/>
        </w:rPr>
        <w:t>Data……………………</w:t>
      </w:r>
    </w:p>
    <w:p w14:paraId="23A73CF4" w14:textId="229E3FF7" w:rsidR="00297C7D" w:rsidRPr="00AD6F06" w:rsidRDefault="00297C7D" w:rsidP="00EC703A">
      <w:pPr>
        <w:spacing w:after="160"/>
        <w:rPr>
          <w:rFonts w:asciiTheme="minorHAnsi" w:eastAsia="Calibri" w:hAnsiTheme="minorHAnsi" w:cstheme="minorHAnsi"/>
          <w:b/>
          <w:bCs/>
          <w:lang w:eastAsia="en-US"/>
        </w:rPr>
      </w:pPr>
      <w:r w:rsidRPr="00AD6F06">
        <w:rPr>
          <w:rFonts w:asciiTheme="minorHAnsi" w:eastAsia="Calibri" w:hAnsiTheme="minorHAnsi" w:cstheme="minorHAnsi"/>
          <w:lang w:eastAsia="en-GB"/>
        </w:rPr>
        <w:t>Elektroniczny podpis kwalifikowany lub podpis zaufany……………………</w:t>
      </w:r>
      <w:r w:rsidR="001844CE" w:rsidRPr="00AD6F06">
        <w:rPr>
          <w:rFonts w:asciiTheme="minorHAnsi" w:eastAsia="Calibri" w:hAnsiTheme="minorHAnsi" w:cstheme="minorHAnsi"/>
          <w:lang w:eastAsia="en-GB"/>
        </w:rPr>
        <w:t>….</w:t>
      </w:r>
    </w:p>
    <w:p w14:paraId="2A7F6B80" w14:textId="77777777" w:rsidR="00297C7D" w:rsidRPr="00AD6F06" w:rsidRDefault="00297C7D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29F298F4" w14:textId="77777777" w:rsidR="005F6858" w:rsidRPr="00AD6F06" w:rsidRDefault="005F6858" w:rsidP="00EC703A">
      <w:pPr>
        <w:pStyle w:val="Style9"/>
        <w:widowControl/>
        <w:spacing w:before="211" w:line="276" w:lineRule="auto"/>
        <w:jc w:val="left"/>
        <w:rPr>
          <w:rStyle w:val="FontStyle38"/>
          <w:rFonts w:asciiTheme="minorHAnsi" w:eastAsia="Arial" w:hAnsiTheme="minorHAnsi" w:cstheme="minorHAnsi"/>
          <w:b/>
          <w:bCs/>
        </w:rPr>
      </w:pPr>
      <w:r w:rsidRPr="00AD6F06">
        <w:rPr>
          <w:rStyle w:val="FontStyle38"/>
          <w:rFonts w:asciiTheme="minorHAnsi" w:eastAsia="Arial" w:hAnsiTheme="minorHAnsi" w:cstheme="minorHAnsi"/>
          <w:b/>
          <w:bCs/>
        </w:rPr>
        <w:t>KLAUZULA INFORMACYJNA RODO DLA WNIOSKODAWCÓW</w:t>
      </w:r>
    </w:p>
    <w:p w14:paraId="5AE286FB" w14:textId="77777777" w:rsidR="005F6858" w:rsidRPr="00AD6F06" w:rsidRDefault="005F6858" w:rsidP="00EC703A">
      <w:pPr>
        <w:pStyle w:val="Style9"/>
        <w:widowControl/>
        <w:spacing w:before="211" w:line="276" w:lineRule="auto"/>
        <w:jc w:val="left"/>
        <w:rPr>
          <w:rFonts w:asciiTheme="minorHAnsi" w:hAnsiTheme="minorHAnsi" w:cstheme="minorHAnsi"/>
        </w:rPr>
      </w:pPr>
      <w:r w:rsidRPr="00AD6F06">
        <w:rPr>
          <w:rStyle w:val="FontStyle38"/>
          <w:rFonts w:asciiTheme="minorHAnsi" w:eastAsia="Arial" w:hAnsiTheme="minorHAnsi" w:cstheme="minorHAnsi"/>
        </w:rPr>
        <w:t xml:space="preserve">Zgodnie z art. 13 i 14 </w:t>
      </w:r>
      <w:r w:rsidRPr="00AD6F06">
        <w:rPr>
          <w:rFonts w:asciiTheme="minorHAnsi" w:hAnsiTheme="minorHAnsi" w:cstheme="minorHAnsi"/>
        </w:rPr>
        <w:t xml:space="preserve">Rozporządzenia Parlamentu Europejskiego i Rady (UE) 2016/679 z dnia </w:t>
      </w:r>
      <w:r w:rsidRPr="00AD6F06">
        <w:rPr>
          <w:rFonts w:asciiTheme="minorHAnsi" w:hAnsiTheme="minorHAnsi" w:cstheme="minorHAnsi"/>
        </w:rPr>
        <w:br/>
        <w:t>27 kwietnia 2016 r.  w sprawie ochrony osób fizycznych w związku z przetwarzaniem danych osobowych i w sprawie swobodnego przepływu takich danych oraz uchylenia dyrektywy 95/46/WE (ogólne rozporządzenie o ochronie danych) informujmy, że:</w:t>
      </w:r>
    </w:p>
    <w:p w14:paraId="3F6129D2" w14:textId="5394C2B2" w:rsidR="005F6858" w:rsidRPr="00AD6F06" w:rsidRDefault="005F6858" w:rsidP="00EC703A">
      <w:pPr>
        <w:pStyle w:val="Style9"/>
        <w:widowControl/>
        <w:numPr>
          <w:ilvl w:val="0"/>
          <w:numId w:val="23"/>
        </w:numPr>
        <w:spacing w:before="211" w:line="276" w:lineRule="auto"/>
        <w:jc w:val="left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Administratorem Pani/ Pana danych jest </w:t>
      </w:r>
      <w:r w:rsidR="0004300D" w:rsidRPr="00AD6F06">
        <w:rPr>
          <w:rFonts w:asciiTheme="minorHAnsi" w:hAnsiTheme="minorHAnsi" w:cstheme="minorHAnsi"/>
        </w:rPr>
        <w:t xml:space="preserve">Dyrektor </w:t>
      </w:r>
      <w:r w:rsidRPr="00AD6F06">
        <w:rPr>
          <w:rFonts w:asciiTheme="minorHAnsi" w:hAnsiTheme="minorHAnsi" w:cstheme="minorHAnsi"/>
        </w:rPr>
        <w:t>Dolnośląsk</w:t>
      </w:r>
      <w:r w:rsidR="0004300D" w:rsidRPr="00AD6F06">
        <w:rPr>
          <w:rFonts w:asciiTheme="minorHAnsi" w:hAnsiTheme="minorHAnsi" w:cstheme="minorHAnsi"/>
        </w:rPr>
        <w:t>iej</w:t>
      </w:r>
      <w:r w:rsidRPr="00AD6F06">
        <w:rPr>
          <w:rFonts w:asciiTheme="minorHAnsi" w:hAnsiTheme="minorHAnsi" w:cstheme="minorHAnsi"/>
        </w:rPr>
        <w:t xml:space="preserve"> Instytucj</w:t>
      </w:r>
      <w:r w:rsidR="0004300D" w:rsidRPr="00AD6F06">
        <w:rPr>
          <w:rFonts w:asciiTheme="minorHAnsi" w:hAnsiTheme="minorHAnsi" w:cstheme="minorHAnsi"/>
        </w:rPr>
        <w:t>i</w:t>
      </w:r>
      <w:r w:rsidRPr="00AD6F06">
        <w:rPr>
          <w:rFonts w:asciiTheme="minorHAnsi" w:hAnsiTheme="minorHAnsi" w:cstheme="minorHAnsi"/>
        </w:rPr>
        <w:t xml:space="preserve"> Pośrednicząc</w:t>
      </w:r>
      <w:r w:rsidR="0004300D" w:rsidRPr="00AD6F06">
        <w:rPr>
          <w:rFonts w:asciiTheme="minorHAnsi" w:hAnsiTheme="minorHAnsi" w:cstheme="minorHAnsi"/>
        </w:rPr>
        <w:t>ej</w:t>
      </w:r>
      <w:r w:rsidRPr="00AD6F06">
        <w:rPr>
          <w:rFonts w:asciiTheme="minorHAnsi" w:hAnsiTheme="minorHAnsi" w:cstheme="minorHAnsi"/>
        </w:rPr>
        <w:t xml:space="preserve">, ul. E. Kwiatkowskiego 4, 52-407 Wrocław, </w:t>
      </w:r>
    </w:p>
    <w:p w14:paraId="0D8E2094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Została wyznaczona osoba do kontaktu w sprawie przetwarzania danych osobowych (inspektor ochrony danych), adres email: iod@dip.dolnyslask.pl.</w:t>
      </w:r>
    </w:p>
    <w:p w14:paraId="2084859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Pani/Pana dane osobowe przetwarzane są/będą w celu przeprowadzenia weryfikacji wniosku o dofinansowanie, zawarciu umowy/porozumienia / podjęcia decyzji o dofinansowaniu, monitorowania, sprawozdawczości, komunikacji, publikacji, ewaluacji, audytów oraz wypełnienia obowiązku archiwizacji dokumentów. </w:t>
      </w:r>
    </w:p>
    <w:p w14:paraId="1705B1B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Podstawami prawnymi przetwarzania danych osobowych w ww. celach są:</w:t>
      </w:r>
    </w:p>
    <w:p w14:paraId="507ECA36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zawarcie umowy lub działania prowadzące do zawarcia takiej umowy, </w:t>
      </w:r>
      <w:r w:rsidRPr="00AD6F06">
        <w:rPr>
          <w:rFonts w:asciiTheme="minorHAnsi" w:hAnsiTheme="minorHAnsi" w:cstheme="minorHAnsi"/>
        </w:rPr>
        <w:br/>
        <w:t>na podstawie art. 6 ust. 1 lit. b RODO – jeśli dotyczy,</w:t>
      </w:r>
    </w:p>
    <w:p w14:paraId="2B205D93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 xml:space="preserve">wypełnienia obowiązku prawnego ciążącego na Administratorze, na podstawie art. 6 ust. 1 lit. c RODO w związku z ustawą z dnia 28 kwietnia 2022 r. o zasadach realizacji zadań finansowanych ze środków europejskich w perspektywie finansowej 2021-2027 (zwaną dalej ustawą wdrożeniową), art. 4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</w:t>
      </w:r>
      <w:r w:rsidRPr="00AD6F06">
        <w:rPr>
          <w:rFonts w:asciiTheme="minorHAnsi" w:hAnsiTheme="minorHAnsi" w:cstheme="minorHAnsi"/>
        </w:rPr>
        <w:lastRenderedPageBreak/>
        <w:t xml:space="preserve">UE. L. z 2021 r. Nr 231, str. 159 z </w:t>
      </w:r>
      <w:proofErr w:type="spellStart"/>
      <w:r w:rsidRPr="00AD6F06">
        <w:rPr>
          <w:rFonts w:asciiTheme="minorHAnsi" w:hAnsiTheme="minorHAnsi" w:cstheme="minorHAnsi"/>
        </w:rPr>
        <w:t>późn</w:t>
      </w:r>
      <w:proofErr w:type="spellEnd"/>
      <w:r w:rsidRPr="00AD6F06">
        <w:rPr>
          <w:rFonts w:asciiTheme="minorHAnsi" w:hAnsiTheme="minorHAnsi" w:cstheme="minorHAnsi"/>
        </w:rPr>
        <w:t>. zm.) oraz w związku z art. 6 ustawy o narodowym zasobie archiwalnym i archiwach,</w:t>
      </w:r>
    </w:p>
    <w:p w14:paraId="13B28FB8" w14:textId="77777777" w:rsidR="005F6858" w:rsidRPr="00AD6F06" w:rsidRDefault="005F6858" w:rsidP="00EC703A">
      <w:pPr>
        <w:widowControl/>
        <w:numPr>
          <w:ilvl w:val="0"/>
          <w:numId w:val="24"/>
        </w:numPr>
        <w:spacing w:line="276" w:lineRule="auto"/>
        <w:ind w:left="1145" w:hanging="357"/>
        <w:contextualSpacing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prawnie uzasadniony interes Administratora polegający na konieczności przetwarzania danych osobowych dla celów związanych z zawarciem  umowy/porozumienia / podjęciem decyzji o dofinasowaniu (prawidłowym oznaczeniem Stron), realizacją umowy/porozumienia/decyzji o dofinasowaniu (zapewnienie bieżącego kontaktu pomiędzy przedstawicielami Stron) na podstawie art. 6 ust. 1 lit. f RODO.</w:t>
      </w:r>
    </w:p>
    <w:p w14:paraId="44404BFA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Źródłem pochodzenia danych osobowych jest wniosek o dofinasowanie. Kategorie odnośnych danych osobowych obejmują dane takie imię i nazwisko, adres poczty e-mail, numer telefonu, a także mogą obejmować inne dane, niezbędne do realizacji ww. celów, ujawnione w toku realizacji.</w:t>
      </w:r>
    </w:p>
    <w:p w14:paraId="71AF904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trike/>
        </w:rPr>
      </w:pPr>
      <w:r w:rsidRPr="00AD6F06">
        <w:rPr>
          <w:rFonts w:asciiTheme="minorHAnsi" w:hAnsiTheme="minorHAnsi" w:cstheme="minorHAnsi"/>
        </w:rPr>
        <w:t xml:space="preserve">Odbiorcami Pani/ Pana danych osobowych będą podmioty uprawnione na podstawie przepisów prawa, w tym przede wszystkim podmioty wskazane w art. 89 </w:t>
      </w:r>
      <w:r w:rsidRPr="00AD6F06">
        <w:rPr>
          <w:rFonts w:asciiTheme="minorHAnsi" w:hAnsiTheme="minorHAnsi" w:cstheme="minorHAnsi"/>
          <w:i/>
          <w:iCs/>
        </w:rPr>
        <w:t>ustawy</w:t>
      </w:r>
      <w:r w:rsidRPr="00AD6F06">
        <w:rPr>
          <w:rFonts w:asciiTheme="minorHAnsi" w:hAnsiTheme="minorHAnsi" w:cstheme="minorHAnsi"/>
        </w:rPr>
        <w:t xml:space="preserve"> wdrożeniowej.</w:t>
      </w:r>
    </w:p>
    <w:p w14:paraId="773E170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Pani/Pana dane osobowe będą przechowywane przez okres niezbędny do realizacji ww. celów, a w szczególności do czasu rozliczenia i zamknięcia programu Fundusze Europejskie dla Dolnego Śląska 2021-2027 oraz do czasu zakończenia archiwizacji dokumentacji.</w:t>
      </w:r>
    </w:p>
    <w:p w14:paraId="24066CD8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Posiada Pani/Pan prawo dostępu do treści swoich danych oraz prawo ich sprostowania, ograniczenia przetwarzania, prawo wniesienia sprzeciwu.</w:t>
      </w:r>
    </w:p>
    <w:p w14:paraId="258A5357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Ma Pani/Pan prawo wniesienia skargi do Prezesa Urzędu Ochrony Danych, ul. Stawki 2, 00-193 Warszawa, gdy uzna Pani/Pan, iż przetwarzanie danych osobowych Pani/Pana dotyczących narusza przepisy ogólnego rozporządzenia o ochronie danych osobowych z dnia 27 kwietnia 2016 r.</w:t>
      </w:r>
    </w:p>
    <w:p w14:paraId="46AC0546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Podanie danych jest konieczne do złożenia wniosku o dofinansowanie oraz w przypadku wyboru projektu do dofinansowania – zawarcia umowy/porozumienia / podjęcia decyzji o dofinansowaniu. Konsekwencją niepodania danych będzie brak możliwości zarejestrowania się jako użytkownik WOD2021/CST2021, brak możliwości złożenia wniosku o dofinansowanie oraz brak możliwości udzielenia wsparcia.</w:t>
      </w:r>
    </w:p>
    <w:p w14:paraId="50533202" w14:textId="77777777" w:rsidR="005F6858" w:rsidRPr="00AD6F06" w:rsidRDefault="005F6858" w:rsidP="00EC703A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AD6F06">
        <w:rPr>
          <w:rFonts w:asciiTheme="minorHAnsi" w:hAnsiTheme="minorHAnsi" w:cstheme="minorHAnsi"/>
        </w:rPr>
        <w:t>Pani/Pana dane nie będą wykorzystywane do zautomatyzowanego podejmowania decyzji w tym  profilowania, o którym mowa w art. 22 rozporządzenia.</w:t>
      </w:r>
    </w:p>
    <w:p w14:paraId="22B25FEE" w14:textId="77777777" w:rsidR="005F6858" w:rsidRPr="001844CE" w:rsidRDefault="005F6858" w:rsidP="00EC703A">
      <w:pPr>
        <w:pStyle w:val="Nagwek"/>
        <w:spacing w:before="120" w:after="120" w:line="276" w:lineRule="auto"/>
        <w:rPr>
          <w:rFonts w:asciiTheme="minorHAnsi" w:hAnsiTheme="minorHAnsi" w:cstheme="minorHAnsi"/>
        </w:rPr>
      </w:pPr>
    </w:p>
    <w:p w14:paraId="797E62BA" w14:textId="77777777" w:rsidR="00297C7D" w:rsidRPr="001844CE" w:rsidRDefault="00297C7D" w:rsidP="00EC703A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53A3767E" w14:textId="77777777" w:rsidR="00D4004C" w:rsidRPr="001844CE" w:rsidRDefault="00D4004C" w:rsidP="00EC703A">
      <w:pPr>
        <w:rPr>
          <w:rFonts w:asciiTheme="minorHAnsi" w:hAnsiTheme="minorHAnsi" w:cstheme="minorHAnsi"/>
          <w:color w:val="FF0000"/>
          <w:sz w:val="2"/>
          <w:szCs w:val="2"/>
        </w:rPr>
      </w:pPr>
    </w:p>
    <w:p w14:paraId="41059112" w14:textId="77777777" w:rsidR="00D4004C" w:rsidRPr="001844CE" w:rsidRDefault="00D4004C" w:rsidP="00EC703A">
      <w:pPr>
        <w:framePr w:w="10205" w:wrap="notBeside" w:vAnchor="text" w:hAnchor="text" w:xAlign="center" w:y="1"/>
        <w:rPr>
          <w:rFonts w:asciiTheme="minorHAnsi" w:hAnsiTheme="minorHAnsi" w:cstheme="minorHAnsi"/>
          <w:color w:val="FF0000"/>
          <w:sz w:val="2"/>
          <w:szCs w:val="2"/>
        </w:rPr>
      </w:pPr>
    </w:p>
    <w:p w14:paraId="2B49BF00" w14:textId="6FE731DE" w:rsidR="00D4004C" w:rsidRPr="001844CE" w:rsidRDefault="00D4004C" w:rsidP="00EC703A">
      <w:pPr>
        <w:pStyle w:val="Teksttreci21"/>
        <w:shd w:val="clear" w:color="auto" w:fill="auto"/>
        <w:tabs>
          <w:tab w:val="left" w:pos="555"/>
          <w:tab w:val="left" w:leader="dot" w:pos="3517"/>
        </w:tabs>
        <w:spacing w:before="871" w:line="264" w:lineRule="exact"/>
        <w:jc w:val="left"/>
        <w:rPr>
          <w:rFonts w:asciiTheme="minorHAnsi" w:hAnsiTheme="minorHAnsi" w:cstheme="minorHAnsi"/>
          <w:sz w:val="2"/>
          <w:szCs w:val="2"/>
        </w:rPr>
      </w:pPr>
    </w:p>
    <w:sectPr w:rsidR="00D4004C" w:rsidRPr="001844CE" w:rsidSect="00601230">
      <w:headerReference w:type="default" r:id="rId8"/>
      <w:footerReference w:type="default" r:id="rId9"/>
      <w:headerReference w:type="first" r:id="rId1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DD99E" w14:textId="77777777" w:rsidR="00E0271C" w:rsidRDefault="00E0271C">
      <w:r>
        <w:separator/>
      </w:r>
    </w:p>
  </w:endnote>
  <w:endnote w:type="continuationSeparator" w:id="0">
    <w:p w14:paraId="1867D5FE" w14:textId="77777777" w:rsidR="00E0271C" w:rsidRDefault="00E0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0303852"/>
      <w:docPartObj>
        <w:docPartGallery w:val="Page Numbers (Bottom of Page)"/>
        <w:docPartUnique/>
      </w:docPartObj>
    </w:sdtPr>
    <w:sdtEndPr/>
    <w:sdtContent>
      <w:p w14:paraId="312A0087" w14:textId="61B64B30" w:rsidR="00CD676C" w:rsidRDefault="00CD6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8B">
          <w:rPr>
            <w:noProof/>
          </w:rPr>
          <w:t>5</w:t>
        </w:r>
        <w:r>
          <w:fldChar w:fldCharType="end"/>
        </w:r>
      </w:p>
    </w:sdtContent>
  </w:sdt>
  <w:p w14:paraId="0B16ADF3" w14:textId="18027407" w:rsidR="003F7188" w:rsidRDefault="003F71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25713" w14:textId="77777777" w:rsidR="00E0271C" w:rsidRDefault="00E0271C"/>
  </w:footnote>
  <w:footnote w:type="continuationSeparator" w:id="0">
    <w:p w14:paraId="215B67F7" w14:textId="77777777" w:rsidR="00E0271C" w:rsidRDefault="00E0271C"/>
  </w:footnote>
  <w:footnote w:id="1">
    <w:p w14:paraId="7BAE943F" w14:textId="77777777" w:rsidR="007F1145" w:rsidRPr="00547084" w:rsidRDefault="007F1145" w:rsidP="007F1145">
      <w:pPr>
        <w:shd w:val="clear" w:color="auto" w:fill="FFFFFF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Art.  233. </w:t>
      </w:r>
      <w:r w:rsidRPr="00547084">
        <w:rPr>
          <w:rStyle w:val="alb-s"/>
          <w:rFonts w:ascii="Calibri" w:hAnsi="Calibri" w:cs="Calibri"/>
          <w:b/>
          <w:bCs/>
          <w:i/>
          <w:iCs/>
          <w:color w:val="333333"/>
          <w:sz w:val="14"/>
          <w:szCs w:val="14"/>
        </w:rPr>
        <w:t> [Fałszywe zeznania]</w:t>
      </w:r>
    </w:p>
    <w:p w14:paraId="737A2666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1.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0201E74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 xml:space="preserve">§  1a.  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5B3D044F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2.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Warunkiem odpowiedzialności jest, aby przyjmujący zeznanie, działając w zakresie swoich uprawnień, uprzedził zeznającego o odpowiedzialności karnej za fałszywe zeznanie lub odebrał od niego przyrzeczenie.</w:t>
      </w:r>
    </w:p>
    <w:p w14:paraId="4EDB1F11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3.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Nie podlega karze za czyn określony w § 1a, kto składa fałszywe zeznanie, nie wiedząc o prawie odmowy zeznania lub odpowiedzi na pytania.</w:t>
      </w:r>
    </w:p>
    <w:p w14:paraId="4743BD3F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jako biegły, rzeczoznawca lub tłumacz, przedstawia fałszywą opinię, ekspertyzę lub tłumaczenie mające służyć za dowód w postępowaniu określonym w § 1, podlega karze pozbawienia wolności od roku do lat 10.</w:t>
      </w:r>
    </w:p>
    <w:p w14:paraId="0CBFED36" w14:textId="77777777" w:rsidR="007F1145" w:rsidRPr="00547084" w:rsidRDefault="007F1145" w:rsidP="007F1145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4a.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4 działa nieumyślnie, narażając na istotną szkodę interes publiczny, podlega karze pozbawienia wolności do lat 3.</w:t>
      </w:r>
    </w:p>
    <w:p w14:paraId="39FBE37F" w14:textId="77777777" w:rsidR="007F1145" w:rsidRPr="00547084" w:rsidRDefault="007F1145" w:rsidP="007F1145">
      <w:pPr>
        <w:pStyle w:val="Tekstprzypisudolnego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(…)</w:t>
      </w:r>
    </w:p>
    <w:p w14:paraId="0F533F6E" w14:textId="77777777" w:rsidR="007F1145" w:rsidRPr="00547084" w:rsidRDefault="007F1145" w:rsidP="007F1145">
      <w:pPr>
        <w:pStyle w:val="Tekstprzypisudolnego"/>
        <w:jc w:val="both"/>
        <w:rPr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6.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Przepisy § 1-3 oraz 5 stosuje się odpowiednio do osoby, która składa fałszywe oświadczenie, jeżeli przepis </w:t>
      </w:r>
      <w:hyperlink r:id="rId1" w:anchor="/search-hypertext/16798683_art(233)_1?pit=2023-08-07" w:history="1">
        <w:r w:rsidRPr="00547084">
          <w:rPr>
            <w:rStyle w:val="Hipercze"/>
            <w:rFonts w:ascii="Calibri" w:hAnsi="Calibri" w:cs="Calibri"/>
            <w:i/>
            <w:iCs/>
            <w:color w:val="1B7AB8"/>
            <w:sz w:val="14"/>
            <w:szCs w:val="14"/>
          </w:rPr>
          <w:t>ustawy</w:t>
        </w:r>
      </w:hyperlink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 przewiduje możliwość odebrania oświadczenia pod rygorem odpowiedzialności karnej.</w:t>
      </w:r>
    </w:p>
    <w:p w14:paraId="0AD693E1" w14:textId="07B50C99" w:rsidR="007F1145" w:rsidRDefault="007F1145">
      <w:pPr>
        <w:pStyle w:val="Tekstprzypisudolnego"/>
      </w:pPr>
    </w:p>
  </w:footnote>
  <w:footnote w:id="2">
    <w:p w14:paraId="0968530E" w14:textId="77777777" w:rsidR="007F1145" w:rsidRPr="00547084" w:rsidRDefault="007F1145" w:rsidP="007F1145">
      <w:pPr>
        <w:shd w:val="clear" w:color="auto" w:fill="FFFFFF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Art.  297.  [Wyłudzenie dotacji]</w:t>
      </w:r>
    </w:p>
    <w:p w14:paraId="0246F058" w14:textId="77777777" w:rsidR="007F1145" w:rsidRPr="00547084" w:rsidRDefault="007F1145" w:rsidP="007F1145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1.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 xml:space="preserve"> 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podlega karze pozbawienia wolności od 3 miesięcy do lat 5.</w:t>
      </w:r>
    </w:p>
    <w:p w14:paraId="767F128B" w14:textId="77777777" w:rsidR="007F1145" w:rsidRPr="00547084" w:rsidRDefault="007F1145" w:rsidP="007F1145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2.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60597352" w14:textId="03F74FA5" w:rsidR="007F1145" w:rsidRDefault="007F114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644A" w14:textId="49E4A768" w:rsidR="00E06386" w:rsidRDefault="00443238">
    <w:pPr>
      <w:pStyle w:val="Nagwek"/>
    </w:pPr>
    <w:r>
      <w:rPr>
        <w:noProof/>
        <w:lang w:bidi="ar-SA"/>
      </w:rPr>
      <w:drawing>
        <wp:inline distT="0" distB="0" distL="0" distR="0" wp14:anchorId="2B1E09C4" wp14:editId="3A695D4D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03FD" w14:textId="77777777" w:rsidR="003F7188" w:rsidRDefault="003F7188" w:rsidP="00E771BF">
    <w:pPr>
      <w:widowControl/>
      <w:rPr>
        <w:rFonts w:ascii="Arial" w:eastAsia="Times New Roman" w:hAnsi="Arial" w:cs="Times New Roman"/>
        <w:noProof/>
        <w:sz w:val="16"/>
        <w:szCs w:val="16"/>
        <w:lang w:bidi="ar-SA"/>
      </w:rPr>
    </w:pPr>
  </w:p>
  <w:p w14:paraId="3290E34B" w14:textId="77777777" w:rsidR="003F7188" w:rsidRPr="00E771BF" w:rsidRDefault="003F7188" w:rsidP="007A4589">
    <w:pPr>
      <w:widowControl/>
      <w:ind w:firstLine="708"/>
      <w:rPr>
        <w:rFonts w:ascii="Arial" w:eastAsia="Times New Roman" w:hAnsi="Arial" w:cs="Times New Roman"/>
        <w:noProof/>
        <w:sz w:val="16"/>
        <w:szCs w:val="16"/>
        <w:lang w:bidi="ar-SA"/>
      </w:rPr>
    </w:pPr>
    <w:r w:rsidRPr="00571064">
      <w:rPr>
        <w:rFonts w:asciiTheme="minorHAnsi" w:hAnsiTheme="minorHAnsi" w:cstheme="minorHAnsi"/>
        <w:b/>
        <w:noProof/>
        <w:lang w:bidi="ar-SA"/>
      </w:rPr>
      <w:drawing>
        <wp:inline distT="0" distB="0" distL="0" distR="0" wp14:anchorId="55791450" wp14:editId="210D34FB">
          <wp:extent cx="5391150" cy="571500"/>
          <wp:effectExtent l="0" t="0" r="0" b="0"/>
          <wp:docPr id="1376765401" name="Obraz 1376765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A41"/>
    <w:multiLevelType w:val="hybridMultilevel"/>
    <w:tmpl w:val="38F0C9F6"/>
    <w:lvl w:ilvl="0" w:tplc="12E65E92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804B3"/>
    <w:multiLevelType w:val="multilevel"/>
    <w:tmpl w:val="E2BE1B9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948C5"/>
    <w:multiLevelType w:val="hybridMultilevel"/>
    <w:tmpl w:val="D3DE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8D7"/>
    <w:multiLevelType w:val="multilevel"/>
    <w:tmpl w:val="7D6033F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A17EB"/>
    <w:multiLevelType w:val="hybridMultilevel"/>
    <w:tmpl w:val="A99C4138"/>
    <w:lvl w:ilvl="0" w:tplc="8CE485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E14BD"/>
    <w:multiLevelType w:val="hybridMultilevel"/>
    <w:tmpl w:val="B210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A3567"/>
    <w:multiLevelType w:val="multilevel"/>
    <w:tmpl w:val="C56403FE"/>
    <w:lvl w:ilvl="0">
      <w:start w:val="1"/>
      <w:numFmt w:val="upperRoman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60839"/>
    <w:multiLevelType w:val="hybridMultilevel"/>
    <w:tmpl w:val="9A402C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125B77"/>
    <w:multiLevelType w:val="hybridMultilevel"/>
    <w:tmpl w:val="6976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556"/>
    <w:multiLevelType w:val="multilevel"/>
    <w:tmpl w:val="C8FAC33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20776E"/>
    <w:multiLevelType w:val="multilevel"/>
    <w:tmpl w:val="207A4D6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DA7CCC"/>
    <w:multiLevelType w:val="multilevel"/>
    <w:tmpl w:val="001C872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5C259B"/>
    <w:multiLevelType w:val="multilevel"/>
    <w:tmpl w:val="EB6E91D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86C09"/>
    <w:multiLevelType w:val="multilevel"/>
    <w:tmpl w:val="DC88F7F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CF0BC7"/>
    <w:multiLevelType w:val="multilevel"/>
    <w:tmpl w:val="F1749354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7B40"/>
    <w:multiLevelType w:val="multilevel"/>
    <w:tmpl w:val="3F60B84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82E01"/>
    <w:multiLevelType w:val="multilevel"/>
    <w:tmpl w:val="2320EF6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7808BA"/>
    <w:multiLevelType w:val="multilevel"/>
    <w:tmpl w:val="EF7AD6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848D9"/>
    <w:multiLevelType w:val="multilevel"/>
    <w:tmpl w:val="BF1E6B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104F7"/>
    <w:multiLevelType w:val="multilevel"/>
    <w:tmpl w:val="37A8894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B64836"/>
    <w:multiLevelType w:val="multilevel"/>
    <w:tmpl w:val="EFC89644"/>
    <w:lvl w:ilvl="0">
      <w:start w:val="1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0968822">
    <w:abstractNumId w:val="11"/>
  </w:num>
  <w:num w:numId="2" w16cid:durableId="1216359040">
    <w:abstractNumId w:val="1"/>
  </w:num>
  <w:num w:numId="3" w16cid:durableId="814370453">
    <w:abstractNumId w:val="21"/>
  </w:num>
  <w:num w:numId="4" w16cid:durableId="1208490003">
    <w:abstractNumId w:val="22"/>
  </w:num>
  <w:num w:numId="5" w16cid:durableId="1142816787">
    <w:abstractNumId w:val="18"/>
  </w:num>
  <w:num w:numId="6" w16cid:durableId="481695785">
    <w:abstractNumId w:val="17"/>
  </w:num>
  <w:num w:numId="7" w16cid:durableId="1852404883">
    <w:abstractNumId w:val="16"/>
  </w:num>
  <w:num w:numId="8" w16cid:durableId="1334991989">
    <w:abstractNumId w:val="23"/>
  </w:num>
  <w:num w:numId="9" w16cid:durableId="35158434">
    <w:abstractNumId w:val="6"/>
  </w:num>
  <w:num w:numId="10" w16cid:durableId="230820661">
    <w:abstractNumId w:val="9"/>
  </w:num>
  <w:num w:numId="11" w16cid:durableId="423037613">
    <w:abstractNumId w:val="3"/>
  </w:num>
  <w:num w:numId="12" w16cid:durableId="2118014912">
    <w:abstractNumId w:val="12"/>
  </w:num>
  <w:num w:numId="13" w16cid:durableId="742339784">
    <w:abstractNumId w:val="10"/>
  </w:num>
  <w:num w:numId="14" w16cid:durableId="197011641">
    <w:abstractNumId w:val="13"/>
  </w:num>
  <w:num w:numId="15" w16cid:durableId="822889016">
    <w:abstractNumId w:val="14"/>
  </w:num>
  <w:num w:numId="16" w16cid:durableId="1948150183">
    <w:abstractNumId w:val="8"/>
  </w:num>
  <w:num w:numId="17" w16cid:durableId="1340236911">
    <w:abstractNumId w:val="0"/>
  </w:num>
  <w:num w:numId="18" w16cid:durableId="1792818299">
    <w:abstractNumId w:val="19"/>
  </w:num>
  <w:num w:numId="19" w16cid:durableId="1677414030">
    <w:abstractNumId w:val="15"/>
  </w:num>
  <w:num w:numId="20" w16cid:durableId="908879767">
    <w:abstractNumId w:val="20"/>
  </w:num>
  <w:num w:numId="21" w16cid:durableId="1611623608">
    <w:abstractNumId w:val="2"/>
  </w:num>
  <w:num w:numId="22" w16cid:durableId="1107892692">
    <w:abstractNumId w:val="5"/>
  </w:num>
  <w:num w:numId="23" w16cid:durableId="92943436">
    <w:abstractNumId w:val="4"/>
  </w:num>
  <w:num w:numId="24" w16cid:durableId="39481833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lita Wolnik-Pałaniuk">
    <w15:presenceInfo w15:providerId="AD" w15:userId="S-1-5-21-2307463862-1796714280-2582106076-12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4C"/>
    <w:rsid w:val="000107D8"/>
    <w:rsid w:val="00011F2B"/>
    <w:rsid w:val="00022F1C"/>
    <w:rsid w:val="00032B87"/>
    <w:rsid w:val="00042B14"/>
    <w:rsid w:val="0004300D"/>
    <w:rsid w:val="000477E6"/>
    <w:rsid w:val="000626F4"/>
    <w:rsid w:val="00067053"/>
    <w:rsid w:val="0007039B"/>
    <w:rsid w:val="0009217E"/>
    <w:rsid w:val="000A35CA"/>
    <w:rsid w:val="000B59DA"/>
    <w:rsid w:val="000D1499"/>
    <w:rsid w:val="000E1BD1"/>
    <w:rsid w:val="000E20F4"/>
    <w:rsid w:val="000E3B99"/>
    <w:rsid w:val="000F200C"/>
    <w:rsid w:val="001012EB"/>
    <w:rsid w:val="0010239F"/>
    <w:rsid w:val="0011146D"/>
    <w:rsid w:val="00132650"/>
    <w:rsid w:val="00132773"/>
    <w:rsid w:val="00143DD6"/>
    <w:rsid w:val="001520C5"/>
    <w:rsid w:val="00160494"/>
    <w:rsid w:val="00162CFD"/>
    <w:rsid w:val="001844CE"/>
    <w:rsid w:val="00184991"/>
    <w:rsid w:val="001A6F00"/>
    <w:rsid w:val="001B78DA"/>
    <w:rsid w:val="001D0816"/>
    <w:rsid w:val="001D7AF3"/>
    <w:rsid w:val="001F25F8"/>
    <w:rsid w:val="001F5129"/>
    <w:rsid w:val="00204A21"/>
    <w:rsid w:val="00204DDF"/>
    <w:rsid w:val="002057B0"/>
    <w:rsid w:val="00205DB3"/>
    <w:rsid w:val="00211FE5"/>
    <w:rsid w:val="00214FF7"/>
    <w:rsid w:val="002257B2"/>
    <w:rsid w:val="00227E63"/>
    <w:rsid w:val="00243AC2"/>
    <w:rsid w:val="00247A5E"/>
    <w:rsid w:val="002529CE"/>
    <w:rsid w:val="00253F79"/>
    <w:rsid w:val="0026203D"/>
    <w:rsid w:val="00290FDC"/>
    <w:rsid w:val="00292D34"/>
    <w:rsid w:val="00297C7D"/>
    <w:rsid w:val="002A3629"/>
    <w:rsid w:val="002A6B82"/>
    <w:rsid w:val="002B0E15"/>
    <w:rsid w:val="002B73A1"/>
    <w:rsid w:val="002C35EA"/>
    <w:rsid w:val="002D0535"/>
    <w:rsid w:val="002D6803"/>
    <w:rsid w:val="002E0622"/>
    <w:rsid w:val="002F1A0B"/>
    <w:rsid w:val="0030227E"/>
    <w:rsid w:val="003114C1"/>
    <w:rsid w:val="00311E91"/>
    <w:rsid w:val="00317A63"/>
    <w:rsid w:val="00326058"/>
    <w:rsid w:val="00335F98"/>
    <w:rsid w:val="00336236"/>
    <w:rsid w:val="0035632B"/>
    <w:rsid w:val="003621F5"/>
    <w:rsid w:val="00371AE6"/>
    <w:rsid w:val="003900D2"/>
    <w:rsid w:val="003A0791"/>
    <w:rsid w:val="003E1FA1"/>
    <w:rsid w:val="003F215D"/>
    <w:rsid w:val="003F2B26"/>
    <w:rsid w:val="003F7188"/>
    <w:rsid w:val="0040578E"/>
    <w:rsid w:val="004059AB"/>
    <w:rsid w:val="00415C61"/>
    <w:rsid w:val="00435955"/>
    <w:rsid w:val="00441EED"/>
    <w:rsid w:val="00443238"/>
    <w:rsid w:val="004452EE"/>
    <w:rsid w:val="0044784B"/>
    <w:rsid w:val="0045461E"/>
    <w:rsid w:val="004576A7"/>
    <w:rsid w:val="004967DD"/>
    <w:rsid w:val="004B0F65"/>
    <w:rsid w:val="004B2CF4"/>
    <w:rsid w:val="004C058B"/>
    <w:rsid w:val="004D15EA"/>
    <w:rsid w:val="004F61F2"/>
    <w:rsid w:val="005027A3"/>
    <w:rsid w:val="00506D05"/>
    <w:rsid w:val="00520073"/>
    <w:rsid w:val="00520251"/>
    <w:rsid w:val="005323B9"/>
    <w:rsid w:val="00535E97"/>
    <w:rsid w:val="005444B6"/>
    <w:rsid w:val="005445E1"/>
    <w:rsid w:val="005652D4"/>
    <w:rsid w:val="00565FDA"/>
    <w:rsid w:val="0057130E"/>
    <w:rsid w:val="00575B05"/>
    <w:rsid w:val="005761CE"/>
    <w:rsid w:val="00584514"/>
    <w:rsid w:val="005959B9"/>
    <w:rsid w:val="005A5545"/>
    <w:rsid w:val="005B24B9"/>
    <w:rsid w:val="005B735E"/>
    <w:rsid w:val="005D55A2"/>
    <w:rsid w:val="005F3DA1"/>
    <w:rsid w:val="005F6858"/>
    <w:rsid w:val="00601230"/>
    <w:rsid w:val="00615180"/>
    <w:rsid w:val="00626C47"/>
    <w:rsid w:val="00634622"/>
    <w:rsid w:val="0063716D"/>
    <w:rsid w:val="006419E2"/>
    <w:rsid w:val="00642FB9"/>
    <w:rsid w:val="0064630E"/>
    <w:rsid w:val="00662AFB"/>
    <w:rsid w:val="00682428"/>
    <w:rsid w:val="00692256"/>
    <w:rsid w:val="00696396"/>
    <w:rsid w:val="006A44C4"/>
    <w:rsid w:val="006B081A"/>
    <w:rsid w:val="006C06DF"/>
    <w:rsid w:val="006C1630"/>
    <w:rsid w:val="006C39D2"/>
    <w:rsid w:val="006C3A4E"/>
    <w:rsid w:val="006D7373"/>
    <w:rsid w:val="006F181A"/>
    <w:rsid w:val="00702FD9"/>
    <w:rsid w:val="007071D7"/>
    <w:rsid w:val="0071583B"/>
    <w:rsid w:val="00715E1F"/>
    <w:rsid w:val="00740E46"/>
    <w:rsid w:val="00757AB4"/>
    <w:rsid w:val="00761787"/>
    <w:rsid w:val="00761C86"/>
    <w:rsid w:val="00781E28"/>
    <w:rsid w:val="00783985"/>
    <w:rsid w:val="0078502F"/>
    <w:rsid w:val="00791BFD"/>
    <w:rsid w:val="00795585"/>
    <w:rsid w:val="007A1C75"/>
    <w:rsid w:val="007A4589"/>
    <w:rsid w:val="007B7F86"/>
    <w:rsid w:val="007C4E84"/>
    <w:rsid w:val="007E6E95"/>
    <w:rsid w:val="007F1145"/>
    <w:rsid w:val="008326B0"/>
    <w:rsid w:val="00845765"/>
    <w:rsid w:val="00852067"/>
    <w:rsid w:val="00852908"/>
    <w:rsid w:val="00863AF0"/>
    <w:rsid w:val="00873515"/>
    <w:rsid w:val="008A1A12"/>
    <w:rsid w:val="008A308C"/>
    <w:rsid w:val="008A3D3B"/>
    <w:rsid w:val="008B3D1F"/>
    <w:rsid w:val="008C6BDE"/>
    <w:rsid w:val="008D0ADA"/>
    <w:rsid w:val="008D0EA5"/>
    <w:rsid w:val="008D1315"/>
    <w:rsid w:val="008D15ED"/>
    <w:rsid w:val="008D4A13"/>
    <w:rsid w:val="008D6E56"/>
    <w:rsid w:val="008E6448"/>
    <w:rsid w:val="0091762C"/>
    <w:rsid w:val="00924226"/>
    <w:rsid w:val="00930B6B"/>
    <w:rsid w:val="00937657"/>
    <w:rsid w:val="009565B5"/>
    <w:rsid w:val="00976992"/>
    <w:rsid w:val="009823B5"/>
    <w:rsid w:val="0098568F"/>
    <w:rsid w:val="009931DB"/>
    <w:rsid w:val="009A2E9B"/>
    <w:rsid w:val="009A47F6"/>
    <w:rsid w:val="009B419E"/>
    <w:rsid w:val="009B5D0D"/>
    <w:rsid w:val="009C01E3"/>
    <w:rsid w:val="009C4794"/>
    <w:rsid w:val="009F22F5"/>
    <w:rsid w:val="009F7C1C"/>
    <w:rsid w:val="00A00BB8"/>
    <w:rsid w:val="00A221CB"/>
    <w:rsid w:val="00A306E1"/>
    <w:rsid w:val="00A36C8D"/>
    <w:rsid w:val="00A73318"/>
    <w:rsid w:val="00A7494C"/>
    <w:rsid w:val="00A761AA"/>
    <w:rsid w:val="00A83A7A"/>
    <w:rsid w:val="00A92C11"/>
    <w:rsid w:val="00A952A1"/>
    <w:rsid w:val="00A97DB2"/>
    <w:rsid w:val="00AA4C05"/>
    <w:rsid w:val="00AB562B"/>
    <w:rsid w:val="00AC1B0A"/>
    <w:rsid w:val="00AC531A"/>
    <w:rsid w:val="00AD15B2"/>
    <w:rsid w:val="00AD5662"/>
    <w:rsid w:val="00AD6F06"/>
    <w:rsid w:val="00AE074D"/>
    <w:rsid w:val="00AE2FC5"/>
    <w:rsid w:val="00AE56E7"/>
    <w:rsid w:val="00B03FED"/>
    <w:rsid w:val="00B05CBA"/>
    <w:rsid w:val="00B12C15"/>
    <w:rsid w:val="00B17093"/>
    <w:rsid w:val="00B2431A"/>
    <w:rsid w:val="00B2539C"/>
    <w:rsid w:val="00B46DF0"/>
    <w:rsid w:val="00B530F7"/>
    <w:rsid w:val="00B56F83"/>
    <w:rsid w:val="00B576A4"/>
    <w:rsid w:val="00B6268E"/>
    <w:rsid w:val="00B6277F"/>
    <w:rsid w:val="00B64F94"/>
    <w:rsid w:val="00B71F82"/>
    <w:rsid w:val="00B745D6"/>
    <w:rsid w:val="00BB28CE"/>
    <w:rsid w:val="00BC38DA"/>
    <w:rsid w:val="00BD6954"/>
    <w:rsid w:val="00BE20FE"/>
    <w:rsid w:val="00BE364D"/>
    <w:rsid w:val="00BE4D23"/>
    <w:rsid w:val="00BE4EA1"/>
    <w:rsid w:val="00BE6F21"/>
    <w:rsid w:val="00BF0E09"/>
    <w:rsid w:val="00C17021"/>
    <w:rsid w:val="00C3089F"/>
    <w:rsid w:val="00C505DB"/>
    <w:rsid w:val="00C61B87"/>
    <w:rsid w:val="00C67DB4"/>
    <w:rsid w:val="00C9654C"/>
    <w:rsid w:val="00CA17BC"/>
    <w:rsid w:val="00CA2377"/>
    <w:rsid w:val="00CA3F26"/>
    <w:rsid w:val="00CA6B45"/>
    <w:rsid w:val="00CA6DAD"/>
    <w:rsid w:val="00CC56D9"/>
    <w:rsid w:val="00CC7113"/>
    <w:rsid w:val="00CD2F33"/>
    <w:rsid w:val="00CD676C"/>
    <w:rsid w:val="00CE2823"/>
    <w:rsid w:val="00CE2CBC"/>
    <w:rsid w:val="00CE4329"/>
    <w:rsid w:val="00D11B4E"/>
    <w:rsid w:val="00D26B32"/>
    <w:rsid w:val="00D3012F"/>
    <w:rsid w:val="00D3023F"/>
    <w:rsid w:val="00D32690"/>
    <w:rsid w:val="00D33C0A"/>
    <w:rsid w:val="00D4004C"/>
    <w:rsid w:val="00D4556F"/>
    <w:rsid w:val="00D46EE4"/>
    <w:rsid w:val="00D47A0B"/>
    <w:rsid w:val="00D60211"/>
    <w:rsid w:val="00D61805"/>
    <w:rsid w:val="00D72FF6"/>
    <w:rsid w:val="00DD3C7D"/>
    <w:rsid w:val="00DD40B7"/>
    <w:rsid w:val="00DD41B7"/>
    <w:rsid w:val="00DD63B8"/>
    <w:rsid w:val="00DE52F9"/>
    <w:rsid w:val="00DE7993"/>
    <w:rsid w:val="00E0271C"/>
    <w:rsid w:val="00E06386"/>
    <w:rsid w:val="00E1165C"/>
    <w:rsid w:val="00E11842"/>
    <w:rsid w:val="00E24716"/>
    <w:rsid w:val="00E413D9"/>
    <w:rsid w:val="00E4232A"/>
    <w:rsid w:val="00E504DF"/>
    <w:rsid w:val="00E579A5"/>
    <w:rsid w:val="00E771BF"/>
    <w:rsid w:val="00EA79BE"/>
    <w:rsid w:val="00EB2388"/>
    <w:rsid w:val="00EC01A9"/>
    <w:rsid w:val="00EC5CAC"/>
    <w:rsid w:val="00EC703A"/>
    <w:rsid w:val="00EE62F3"/>
    <w:rsid w:val="00F02E69"/>
    <w:rsid w:val="00F16E9D"/>
    <w:rsid w:val="00F27E41"/>
    <w:rsid w:val="00F37648"/>
    <w:rsid w:val="00F528AE"/>
    <w:rsid w:val="00F60E98"/>
    <w:rsid w:val="00F63EF5"/>
    <w:rsid w:val="00F71707"/>
    <w:rsid w:val="00F73E73"/>
    <w:rsid w:val="00FA06D6"/>
    <w:rsid w:val="00FB2F1C"/>
    <w:rsid w:val="00FB75D0"/>
    <w:rsid w:val="00FD6622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44744C"/>
  <w15:docId w15:val="{46B8E156-97B4-4670-8A82-8692CDA6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579A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4784B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1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7ptBezpogrubieniaKursywa">
    <w:name w:val="Nagłówek lub stopka + 7 pt;Bez pogrubienia;Kursywa"/>
    <w:basedOn w:val="Nagweklubstopka"/>
    <w:rsid w:val="0044784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AngsanaUPC11ptBezpogrubieniaKursywa">
    <w:name w:val="Nagłówek lub stopka + AngsanaUPC;11 pt;Bez pogrubienia;Kursywa"/>
    <w:basedOn w:val="Nagweklubstopka"/>
    <w:rsid w:val="0044784B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Exact">
    <w:name w:val="Tekst treści (6)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1">
    <w:name w:val="Tekst treści (6) Exact1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Exact">
    <w:name w:val="Nagłówek #2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Exact">
    <w:name w:val="Nagłówek #1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Teksttreci3">
    <w:name w:val="Tekst treści (3)_"/>
    <w:basedOn w:val="Domylnaczcionkaakapitu"/>
    <w:link w:val="Teksttreci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5pt">
    <w:name w:val="Pogrubienie;Tekst treści (2) + 10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31">
    <w:name w:val="Nagłówek #31"/>
    <w:basedOn w:val="Nagwek3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2">
    <w:name w:val="Tekst treści (2)2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">
    <w:name w:val="Tekst treści (4)1"/>
    <w:basedOn w:val="Teksttreci4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Gulim9ptKursywa">
    <w:name w:val="Tekst treści (2) + Gulim;9 pt;Kursywa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1">
    <w:name w:val="Podpis tabeli (3)1"/>
    <w:basedOn w:val="Podpistabeli3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Nagwek3Exact">
    <w:name w:val="Nagłówek #3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95pt">
    <w:name w:val="Pogrubienie;Tekst treści (2) + 9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5pt">
    <w:name w:val="Tekst treści (2) + 8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05ptPogrubienieExact">
    <w:name w:val="Tekst treści (2) + 10;5 pt;Pogrubienie Exac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44784B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Exact1">
    <w:name w:val="Tekst treści (8) Exact1"/>
    <w:basedOn w:val="Teksttreci8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1">
    <w:name w:val="Tekst treści (7) Exact1"/>
    <w:basedOn w:val="Teksttreci7Exact"/>
    <w:rsid w:val="0044784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1">
    <w:name w:val="Tekst treści (9) Exact1"/>
    <w:basedOn w:val="Teksttreci9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1Exact1">
    <w:name w:val="Tekst treści (11) Exact1"/>
    <w:basedOn w:val="Teksttreci11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2Exact1">
    <w:name w:val="Tekst treści (12) Exact1"/>
    <w:basedOn w:val="Teksttreci12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Gulim9ptKursywaExact">
    <w:name w:val="Tekst treści (2) + Gulim;9 pt;Kursywa Exact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105pt1">
    <w:name w:val="Pogrubienie;Tekst treści (2) + 10;5 pt1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AngsanaUPC95pt">
    <w:name w:val="Tekst treści (2) + AngsanaUPC;9;5 pt"/>
    <w:basedOn w:val="Teksttreci2"/>
    <w:rsid w:val="0044784B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lubstopka1">
    <w:name w:val="Nagłówek lub stopka1"/>
    <w:basedOn w:val="Normalny"/>
    <w:link w:val="Nagweklubstopka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Teksttreci21">
    <w:name w:val="Tekst treści (2)1"/>
    <w:basedOn w:val="Normalny"/>
    <w:link w:val="Teksttreci2"/>
    <w:rsid w:val="0044784B"/>
    <w:pPr>
      <w:shd w:val="clear" w:color="auto" w:fill="FFFFFF"/>
      <w:spacing w:line="269" w:lineRule="exact"/>
      <w:jc w:val="right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1">
    <w:name w:val="Tekst treści (6)1"/>
    <w:basedOn w:val="Normalny"/>
    <w:link w:val="Teksttreci6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44784B"/>
    <w:pPr>
      <w:shd w:val="clear" w:color="auto" w:fill="FFFFFF"/>
      <w:spacing w:line="259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rsid w:val="0044784B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pacing w:val="-20"/>
      <w:sz w:val="42"/>
      <w:szCs w:val="42"/>
    </w:rPr>
  </w:style>
  <w:style w:type="paragraph" w:customStyle="1" w:styleId="Teksttreci30">
    <w:name w:val="Tekst treści (3)"/>
    <w:basedOn w:val="Normalny"/>
    <w:link w:val="Teksttreci3"/>
    <w:rsid w:val="0044784B"/>
    <w:pPr>
      <w:shd w:val="clear" w:color="auto" w:fill="FFFFFF"/>
      <w:spacing w:after="120" w:line="0" w:lineRule="atLeast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44784B"/>
    <w:pPr>
      <w:shd w:val="clear" w:color="auto" w:fill="FFFFFF"/>
      <w:spacing w:before="120" w:after="900" w:line="317" w:lineRule="exact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rsid w:val="0044784B"/>
    <w:pPr>
      <w:shd w:val="clear" w:color="auto" w:fill="FFFFFF"/>
      <w:spacing w:before="600" w:after="6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30">
    <w:name w:val="Podpis tabeli (3)"/>
    <w:basedOn w:val="Normalny"/>
    <w:link w:val="Podpistabeli3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44784B"/>
    <w:pPr>
      <w:shd w:val="clear" w:color="auto" w:fill="FFFFFF"/>
      <w:spacing w:line="298" w:lineRule="exact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Teksttreci8">
    <w:name w:val="Tekst treści (8)"/>
    <w:basedOn w:val="Normalny"/>
    <w:link w:val="Teksttreci8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">
    <w:name w:val="Tekst treści (10)"/>
    <w:basedOn w:val="Normalny"/>
    <w:link w:val="Teksttreci10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2">
    <w:name w:val="Tekst treści (12)"/>
    <w:basedOn w:val="Normalny"/>
    <w:link w:val="Teksttreci12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4059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9AB"/>
    <w:rPr>
      <w:color w:val="000000"/>
    </w:rPr>
  </w:style>
  <w:style w:type="character" w:styleId="Odwoaniedokomentarza">
    <w:name w:val="annotation reference"/>
    <w:basedOn w:val="Domylnaczcionkaakapitu"/>
    <w:unhideWhenUsed/>
    <w:rsid w:val="002C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C3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C35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EA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A00B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63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9B419E"/>
    <w:pPr>
      <w:ind w:left="720"/>
      <w:contextualSpacing/>
    </w:pPr>
  </w:style>
  <w:style w:type="paragraph" w:styleId="Poprawka">
    <w:name w:val="Revision"/>
    <w:hidden/>
    <w:uiPriority w:val="99"/>
    <w:semiHidden/>
    <w:rsid w:val="00C17021"/>
    <w:pPr>
      <w:widowControl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4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45D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45D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4B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130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5F6858"/>
    <w:rPr>
      <w:color w:val="000000"/>
    </w:rPr>
  </w:style>
  <w:style w:type="character" w:customStyle="1" w:styleId="FontStyle38">
    <w:name w:val="Font Style38"/>
    <w:uiPriority w:val="99"/>
    <w:rsid w:val="005F6858"/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5F6858"/>
    <w:pPr>
      <w:autoSpaceDE w:val="0"/>
      <w:autoSpaceDN w:val="0"/>
      <w:adjustRightInd w:val="0"/>
      <w:jc w:val="both"/>
    </w:pPr>
    <w:rPr>
      <w:rFonts w:ascii="Calibri" w:eastAsia="Times New Roman" w:hAnsi="Calibri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1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145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145"/>
    <w:rPr>
      <w:vertAlign w:val="superscript"/>
    </w:rPr>
  </w:style>
  <w:style w:type="character" w:customStyle="1" w:styleId="alb-s">
    <w:name w:val="a_lb-s"/>
    <w:basedOn w:val="Domylnaczcionkaakapitu"/>
    <w:rsid w:val="007F1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7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0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E3C19-B64D-4A4D-B0EB-25FCC987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2309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Syrek</dc:creator>
  <cp:lastModifiedBy>Julita Wolnik-Pałaniuk</cp:lastModifiedBy>
  <cp:revision>4</cp:revision>
  <cp:lastPrinted>2023-05-10T07:30:00Z</cp:lastPrinted>
  <dcterms:created xsi:type="dcterms:W3CDTF">2023-10-23T08:30:00Z</dcterms:created>
  <dcterms:modified xsi:type="dcterms:W3CDTF">2023-10-26T09:21:00Z</dcterms:modified>
</cp:coreProperties>
</file>