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E56D5" w14:textId="13F15311" w:rsidR="00A119BC" w:rsidRPr="00172573" w:rsidRDefault="00A41ABB" w:rsidP="00F0103F">
      <w:pPr>
        <w:pStyle w:val="Nagwek1"/>
        <w:spacing w:before="200" w:line="276" w:lineRule="auto"/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</w:pPr>
      <w:bookmarkStart w:id="0" w:name="_Hlk109640499"/>
      <w:r w:rsidRPr="00172573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  <w:t xml:space="preserve">Załącznik nr </w:t>
      </w:r>
      <w:r w:rsidR="007E5128" w:rsidRPr="00172573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  <w:t>6</w:t>
      </w:r>
      <w:r w:rsidRPr="00172573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  <w:t xml:space="preserve"> </w:t>
      </w:r>
      <w:r w:rsidRPr="00172573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do </w:t>
      </w:r>
      <w:r w:rsidR="0066248B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D</w:t>
      </w:r>
      <w:r w:rsidR="001901A4" w:rsidRPr="00172573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ecyzji</w:t>
      </w:r>
      <w:r w:rsidRPr="00172573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 o dofinansowani</w:t>
      </w:r>
      <w:r w:rsidR="001901A4" w:rsidRPr="00172573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u</w:t>
      </w:r>
      <w:r w:rsidRPr="00172573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 projektu w ramach Programu Fundusze Europejskie dla Dolnego Śląska 2021</w:t>
      </w:r>
      <w:r w:rsidR="00283169" w:rsidRPr="00172573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–</w:t>
      </w:r>
      <w:r w:rsidRPr="00172573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2027</w:t>
      </w:r>
      <w:bookmarkEnd w:id="0"/>
    </w:p>
    <w:p w14:paraId="033E823A" w14:textId="3AE0DD25" w:rsidR="00A119BC" w:rsidRPr="00172573" w:rsidRDefault="00A119BC" w:rsidP="00F0103F">
      <w:pPr>
        <w:pStyle w:val="Nagwek2"/>
        <w:spacing w:before="480" w:after="480" w:line="276" w:lineRule="auto"/>
        <w:jc w:val="center"/>
        <w:rPr>
          <w:rFonts w:ascii="Calibri" w:eastAsia="Times New Roman" w:hAnsi="Calibri" w:cs="Calibri"/>
          <w:b/>
          <w:bCs/>
          <w:color w:val="000000" w:themeColor="text1"/>
          <w:sz w:val="28"/>
          <w:szCs w:val="28"/>
          <w:lang w:eastAsia="pl-PL"/>
        </w:rPr>
      </w:pPr>
      <w:r w:rsidRPr="00172573">
        <w:rPr>
          <w:rFonts w:ascii="Calibri" w:eastAsia="Times New Roman" w:hAnsi="Calibri" w:cs="Calibri"/>
          <w:b/>
          <w:bCs/>
          <w:color w:val="000000" w:themeColor="text1"/>
          <w:sz w:val="28"/>
          <w:szCs w:val="28"/>
          <w:lang w:eastAsia="pl-PL"/>
        </w:rPr>
        <w:t>Harmonogram uzyskiwania decyzji/pozwoleń</w:t>
      </w:r>
    </w:p>
    <w:p w14:paraId="3350954F" w14:textId="1065C226" w:rsidR="003C787C" w:rsidRPr="00123A2C" w:rsidRDefault="003C787C" w:rsidP="00097FA5">
      <w:pPr>
        <w:tabs>
          <w:tab w:val="right" w:pos="9638"/>
        </w:tabs>
        <w:spacing w:before="120" w:after="120" w:line="276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>Beneficjent: …………………………………………………...</w:t>
      </w:r>
      <w:r w:rsidR="00BE0A8C">
        <w:rPr>
          <w:rFonts w:ascii="Calibri" w:eastAsia="Times New Roman" w:hAnsi="Calibri" w:cs="Times New Roman"/>
          <w:b/>
          <w:sz w:val="24"/>
          <w:szCs w:val="24"/>
          <w:lang w:eastAsia="pl-PL"/>
        </w:rPr>
        <w:tab/>
      </w:r>
    </w:p>
    <w:p w14:paraId="7C2D4BEE" w14:textId="196E30BE" w:rsidR="00A119BC" w:rsidRPr="00123A2C" w:rsidRDefault="00A119BC" w:rsidP="00097FA5">
      <w:pPr>
        <w:spacing w:before="120" w:after="120" w:line="276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Numer </w:t>
      </w:r>
      <w:r w:rsidR="006A22B2"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>p</w:t>
      </w:r>
      <w:r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>rojektu:</w:t>
      </w:r>
      <w:r w:rsidR="00261085"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 </w:t>
      </w:r>
      <w:r w:rsidR="00261085" w:rsidRPr="00123A2C">
        <w:rPr>
          <w:rFonts w:ascii="Calibri" w:eastAsia="Times New Roman" w:hAnsi="Calibri" w:cs="Times New Roman"/>
          <w:bCs/>
          <w:sz w:val="24"/>
          <w:szCs w:val="24"/>
          <w:lang w:eastAsia="pl-PL"/>
        </w:rPr>
        <w:t>………………………………………………</w:t>
      </w:r>
    </w:p>
    <w:p w14:paraId="324342BA" w14:textId="34CE615E" w:rsidR="00261085" w:rsidRPr="005D0D08" w:rsidRDefault="00A119BC" w:rsidP="00097FA5">
      <w:pPr>
        <w:spacing w:before="120" w:after="120" w:line="276" w:lineRule="auto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 w:rsidRPr="005D0D08">
        <w:rPr>
          <w:rFonts w:ascii="Calibri" w:eastAsia="Times New Roman" w:hAnsi="Calibri" w:cs="Times New Roman"/>
          <w:bCs/>
          <w:sz w:val="24"/>
          <w:szCs w:val="24"/>
          <w:lang w:eastAsia="pl-PL"/>
        </w:rPr>
        <w:t>Data sporządzenia:</w:t>
      </w:r>
      <w:r w:rsidR="00261085" w:rsidRPr="005D0D08">
        <w:rPr>
          <w:rFonts w:ascii="Calibri" w:eastAsia="Times New Roman" w:hAnsi="Calibri" w:cs="Times New Roman"/>
          <w:bCs/>
          <w:sz w:val="24"/>
          <w:szCs w:val="24"/>
          <w:lang w:eastAsia="pl-PL"/>
        </w:rPr>
        <w:t xml:space="preserve"> ………………</w:t>
      </w:r>
      <w:r w:rsidR="005D0D08" w:rsidRPr="005D0D08">
        <w:rPr>
          <w:rFonts w:ascii="Calibri" w:eastAsia="Times New Roman" w:hAnsi="Calibri" w:cs="Times New Roman"/>
          <w:bCs/>
          <w:sz w:val="24"/>
          <w:szCs w:val="24"/>
          <w:lang w:eastAsia="pl-PL"/>
        </w:rPr>
        <w:t>………………………..</w:t>
      </w:r>
      <w:r w:rsidR="00261085" w:rsidRPr="005D0D08">
        <w:rPr>
          <w:rFonts w:ascii="Calibri" w:eastAsia="Times New Roman" w:hAnsi="Calibri" w:cs="Times New Roman"/>
          <w:bCs/>
          <w:sz w:val="24"/>
          <w:szCs w:val="24"/>
          <w:lang w:eastAsia="pl-PL"/>
        </w:rPr>
        <w:t>…</w:t>
      </w:r>
    </w:p>
    <w:p w14:paraId="1CA9F017" w14:textId="1B2A1A3C" w:rsidR="00B42728" w:rsidRDefault="00A119BC" w:rsidP="00F0103F">
      <w:pPr>
        <w:pStyle w:val="Nagwek3"/>
        <w:rPr>
          <w:rStyle w:val="Nagwek3Znak"/>
          <w:b/>
          <w:bCs/>
        </w:rPr>
      </w:pPr>
      <w:r w:rsidRPr="00123A2C">
        <w:rPr>
          <w:rStyle w:val="Nagwek3Znak"/>
          <w:b/>
          <w:bCs/>
        </w:rPr>
        <w:t>Harmonogram uzyskiwania decyzji o środowiskowych uwarunkowaniach</w:t>
      </w:r>
      <w:r w:rsidRPr="00123A2C">
        <w:rPr>
          <w:rFonts w:cs="Times New Roman"/>
          <w:vertAlign w:val="superscript"/>
          <w:lang w:eastAsia="pl-PL"/>
        </w:rPr>
        <w:footnoteReference w:id="1"/>
      </w:r>
    </w:p>
    <w:tbl>
      <w:tblPr>
        <w:tblStyle w:val="Tabela-Siatka"/>
        <w:tblW w:w="5456" w:type="pct"/>
        <w:tblLayout w:type="fixed"/>
        <w:tblLook w:val="00A0" w:firstRow="1" w:lastRow="0" w:firstColumn="1" w:lastColumn="0" w:noHBand="0" w:noVBand="0"/>
        <w:tblCaption w:val="Harmonogram uzyskiwania decyzji o środowiskowych uwarunkowaniach"/>
        <w:tblDescription w:val="Należy wypełnić tabelę zgodnie z opisem kolumn"/>
      </w:tblPr>
      <w:tblGrid>
        <w:gridCol w:w="562"/>
        <w:gridCol w:w="1560"/>
        <w:gridCol w:w="1398"/>
        <w:gridCol w:w="1438"/>
        <w:gridCol w:w="1416"/>
        <w:gridCol w:w="1338"/>
        <w:gridCol w:w="1397"/>
        <w:gridCol w:w="1397"/>
      </w:tblGrid>
      <w:tr w:rsidR="00B42728" w:rsidRPr="00A119BC" w14:paraId="3850B455" w14:textId="77777777" w:rsidTr="00EB294F">
        <w:trPr>
          <w:cantSplit/>
          <w:trHeight w:val="1814"/>
          <w:tblHeader/>
        </w:trPr>
        <w:tc>
          <w:tcPr>
            <w:tcW w:w="267" w:type="pct"/>
            <w:vAlign w:val="center"/>
          </w:tcPr>
          <w:p w14:paraId="4B329E58" w14:textId="77777777" w:rsidR="00B42728" w:rsidRPr="005D0D08" w:rsidRDefault="00B42728" w:rsidP="00F0103F">
            <w:pPr>
              <w:tabs>
                <w:tab w:val="num" w:pos="426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bookmarkStart w:id="3" w:name="_Hlk130800273"/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42" w:type="pct"/>
            <w:vAlign w:val="center"/>
          </w:tcPr>
          <w:p w14:paraId="6FF167B7" w14:textId="592EC5A3" w:rsidR="00B42728" w:rsidRPr="005D0D08" w:rsidRDefault="00B42728" w:rsidP="00F0103F">
            <w:pPr>
              <w:spacing w:line="259" w:lineRule="auto"/>
              <w:rPr>
                <w:sz w:val="20"/>
                <w:szCs w:val="20"/>
              </w:rPr>
            </w:pPr>
            <w:r w:rsidRPr="005D0D08">
              <w:rPr>
                <w:sz w:val="20"/>
                <w:szCs w:val="20"/>
              </w:rPr>
              <w:t>Zakres przedsięwzięcia (odcinek, obszar), które</w:t>
            </w:r>
            <w:r w:rsidR="00DA67E6">
              <w:rPr>
                <w:sz w:val="20"/>
                <w:szCs w:val="20"/>
              </w:rPr>
              <w:t xml:space="preserve">go </w:t>
            </w:r>
            <w:r w:rsidRPr="005D0D08">
              <w:rPr>
                <w:sz w:val="20"/>
                <w:szCs w:val="20"/>
              </w:rPr>
              <w:t>dotyczy decyzja</w:t>
            </w:r>
          </w:p>
        </w:tc>
        <w:tc>
          <w:tcPr>
            <w:tcW w:w="665" w:type="pct"/>
            <w:vAlign w:val="center"/>
          </w:tcPr>
          <w:p w14:paraId="1B24B7D7" w14:textId="77777777" w:rsidR="00B42728" w:rsidRPr="005D0D08" w:rsidRDefault="00B42728" w:rsidP="00F0103F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złożenia/ przewidywana data złożenia wniosku o wydanie decyzji</w:t>
            </w:r>
          </w:p>
        </w:tc>
        <w:tc>
          <w:tcPr>
            <w:tcW w:w="684" w:type="pct"/>
            <w:vAlign w:val="center"/>
          </w:tcPr>
          <w:p w14:paraId="6AAD7D5B" w14:textId="77777777" w:rsidR="00B42728" w:rsidRPr="005D0D08" w:rsidRDefault="00B42728" w:rsidP="00F0103F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wydania i numer/ przewidywana data wydania Postanowienia nakładającego obowiązek/o braku obowiązku przeprowadzenia OOŚ (Raport)</w:t>
            </w:r>
          </w:p>
        </w:tc>
        <w:tc>
          <w:tcPr>
            <w:tcW w:w="674" w:type="pct"/>
            <w:vAlign w:val="center"/>
          </w:tcPr>
          <w:p w14:paraId="1CAF0C7D" w14:textId="77777777" w:rsidR="00B42728" w:rsidRPr="005D0D08" w:rsidRDefault="00B42728" w:rsidP="00F0103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złożenia/</w:t>
            </w:r>
          </w:p>
          <w:p w14:paraId="027ED7A1" w14:textId="77777777" w:rsidR="00B42728" w:rsidRPr="005D0D08" w:rsidRDefault="00B42728" w:rsidP="00F0103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przewidywana data złożenia Raportu o oddziaływaniu na środowisko</w:t>
            </w:r>
          </w:p>
        </w:tc>
        <w:tc>
          <w:tcPr>
            <w:tcW w:w="637" w:type="pct"/>
            <w:vAlign w:val="center"/>
          </w:tcPr>
          <w:p w14:paraId="5722E226" w14:textId="77777777" w:rsidR="00B42728" w:rsidRPr="005D0D08" w:rsidRDefault="00B42728" w:rsidP="00F0103F">
            <w:pPr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wydania i numer/</w:t>
            </w:r>
          </w:p>
          <w:p w14:paraId="704AC184" w14:textId="0B63DF32" w:rsidR="00B42728" w:rsidRPr="005D0D08" w:rsidRDefault="00DA67E6" w:rsidP="00F0103F">
            <w:pPr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</w:t>
            </w:r>
            <w:r w:rsidR="00B42728"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rzewidy</w:t>
            </w:r>
            <w:r w:rsidR="00E7774D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-</w:t>
            </w:r>
            <w:r w:rsidR="00B42728"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wana</w:t>
            </w:r>
            <w:proofErr w:type="spellEnd"/>
            <w:r w:rsidR="00B42728"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data wydania decyzji</w:t>
            </w:r>
          </w:p>
        </w:tc>
        <w:tc>
          <w:tcPr>
            <w:tcW w:w="665" w:type="pct"/>
            <w:vAlign w:val="center"/>
          </w:tcPr>
          <w:p w14:paraId="7EEEE381" w14:textId="77777777" w:rsidR="00B42728" w:rsidRPr="005D0D08" w:rsidRDefault="00B42728" w:rsidP="00F0103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Data/</w:t>
            </w:r>
          </w:p>
          <w:p w14:paraId="2D9AC420" w14:textId="77777777" w:rsidR="00B42728" w:rsidRPr="005D0D08" w:rsidRDefault="00B42728" w:rsidP="00F0103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przewidywana data decyzji ostatecznej</w:t>
            </w:r>
          </w:p>
        </w:tc>
        <w:tc>
          <w:tcPr>
            <w:tcW w:w="665" w:type="pct"/>
            <w:vAlign w:val="center"/>
          </w:tcPr>
          <w:p w14:paraId="2562C7A2" w14:textId="0CEA13FA" w:rsidR="00B42728" w:rsidRPr="005D0D08" w:rsidDel="00622CC3" w:rsidRDefault="00B42728" w:rsidP="00F0103F">
            <w:pPr>
              <w:tabs>
                <w:tab w:val="num" w:pos="35"/>
              </w:tabs>
              <w:spacing w:line="259" w:lineRule="auto"/>
              <w:rPr>
                <w:del w:id="4" w:author="Joanna Koczenasz" w:date="2023-08-22T13:23:00Z"/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del w:id="5" w:author="Joanna Koczenasz" w:date="2023-08-22T13:23:00Z">
              <w:r w:rsidRPr="005D0D08" w:rsidDel="00622CC3">
                <w:rPr>
                  <w:rFonts w:ascii="Calibri" w:eastAsia="Times New Roman" w:hAnsi="Calibri" w:cs="Arial"/>
                  <w:sz w:val="20"/>
                  <w:szCs w:val="20"/>
                  <w:lang w:eastAsia="pl-PL"/>
                </w:rPr>
                <w:delText>Data dostarczenia/</w:delText>
              </w:r>
            </w:del>
          </w:p>
          <w:p w14:paraId="59915AAE" w14:textId="1A1EB436" w:rsidR="00B42728" w:rsidRPr="005D0D08" w:rsidRDefault="00B42728" w:rsidP="00F0103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del w:id="6" w:author="Joanna Koczenasz" w:date="2023-08-22T13:23:00Z">
              <w:r w:rsidRPr="005D0D08" w:rsidDel="00622CC3">
                <w:rPr>
                  <w:rFonts w:ascii="Calibri" w:eastAsia="Times New Roman" w:hAnsi="Calibri" w:cs="Arial"/>
                  <w:sz w:val="20"/>
                  <w:szCs w:val="20"/>
                  <w:lang w:eastAsia="pl-PL"/>
                </w:rPr>
                <w:delText>przewidywana data dostarczenia decyzji ostatecznej do IZ FEDS 2021</w:delText>
              </w:r>
              <w:r w:rsidR="00283169" w:rsidRPr="00283169" w:rsidDel="00622CC3">
                <w:rPr>
                  <w:rFonts w:ascii="Calibri" w:eastAsia="Times New Roman" w:hAnsi="Calibri" w:cs="Arial"/>
                  <w:sz w:val="20"/>
                  <w:szCs w:val="20"/>
                  <w:lang w:eastAsia="pl-PL"/>
                </w:rPr>
                <w:delText>–</w:delText>
              </w:r>
              <w:r w:rsidRPr="005D0D08" w:rsidDel="00622CC3">
                <w:rPr>
                  <w:rFonts w:ascii="Calibri" w:eastAsia="Times New Roman" w:hAnsi="Calibri" w:cs="Arial"/>
                  <w:sz w:val="20"/>
                  <w:szCs w:val="20"/>
                  <w:lang w:eastAsia="pl-PL"/>
                </w:rPr>
                <w:delText>2027</w:delText>
              </w:r>
            </w:del>
          </w:p>
        </w:tc>
      </w:tr>
      <w:tr w:rsidR="00B42728" w:rsidRPr="00A119BC" w14:paraId="4657F6EE" w14:textId="77777777" w:rsidTr="00EB294F">
        <w:trPr>
          <w:trHeight w:val="519"/>
        </w:trPr>
        <w:tc>
          <w:tcPr>
            <w:tcW w:w="267" w:type="pct"/>
          </w:tcPr>
          <w:p w14:paraId="0B22E2AB" w14:textId="77777777" w:rsidR="00B42728" w:rsidRPr="00A119BC" w:rsidRDefault="00B42728" w:rsidP="00F0103F">
            <w:pPr>
              <w:tabs>
                <w:tab w:val="num" w:pos="426"/>
              </w:tabs>
              <w:spacing w:before="120" w:after="120" w:line="276" w:lineRule="auto"/>
              <w:ind w:left="426" w:hanging="426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742" w:type="pct"/>
          </w:tcPr>
          <w:p w14:paraId="545E8007" w14:textId="77777777" w:rsidR="00B42728" w:rsidRPr="00A119BC" w:rsidRDefault="00B42728" w:rsidP="00F0103F">
            <w:pPr>
              <w:tabs>
                <w:tab w:val="num" w:pos="0"/>
              </w:tabs>
              <w:spacing w:before="120" w:after="120" w:line="276" w:lineRule="auto"/>
              <w:ind w:left="34" w:right="-44" w:hanging="3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65" w:type="pct"/>
          </w:tcPr>
          <w:p w14:paraId="48627871" w14:textId="77777777" w:rsidR="00B42728" w:rsidRPr="00A119BC" w:rsidRDefault="00B42728" w:rsidP="00F0103F">
            <w:pPr>
              <w:tabs>
                <w:tab w:val="num" w:pos="0"/>
              </w:tabs>
              <w:spacing w:before="120" w:line="276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84" w:type="pct"/>
          </w:tcPr>
          <w:p w14:paraId="04B3501C" w14:textId="77777777" w:rsidR="00B42728" w:rsidRPr="00A119BC" w:rsidRDefault="00B42728" w:rsidP="00F0103F">
            <w:pPr>
              <w:tabs>
                <w:tab w:val="num" w:pos="0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</w:tcPr>
          <w:p w14:paraId="6E14F977" w14:textId="77777777" w:rsidR="00B42728" w:rsidRPr="00A119BC" w:rsidRDefault="00B42728" w:rsidP="00F0103F">
            <w:pPr>
              <w:tabs>
                <w:tab w:val="num" w:pos="35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37" w:type="pct"/>
          </w:tcPr>
          <w:p w14:paraId="35B34C62" w14:textId="77777777" w:rsidR="00B42728" w:rsidRPr="00A119BC" w:rsidRDefault="00B42728" w:rsidP="00F0103F">
            <w:pPr>
              <w:tabs>
                <w:tab w:val="num" w:pos="35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65" w:type="pct"/>
          </w:tcPr>
          <w:p w14:paraId="3A8612B6" w14:textId="77777777" w:rsidR="00B42728" w:rsidRPr="00A119BC" w:rsidRDefault="00B42728" w:rsidP="00F0103F">
            <w:pPr>
              <w:tabs>
                <w:tab w:val="num" w:pos="35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65" w:type="pct"/>
          </w:tcPr>
          <w:p w14:paraId="4488920E" w14:textId="77777777" w:rsidR="00B42728" w:rsidRPr="00A119BC" w:rsidRDefault="00B42728" w:rsidP="00F0103F">
            <w:pPr>
              <w:tabs>
                <w:tab w:val="num" w:pos="35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</w:tbl>
    <w:bookmarkEnd w:id="3"/>
    <w:p w14:paraId="097EB10F" w14:textId="77777777" w:rsidR="00B42728" w:rsidRPr="00B42728" w:rsidRDefault="00A119BC" w:rsidP="000B299C">
      <w:pPr>
        <w:pStyle w:val="Akapitzlist"/>
        <w:numPr>
          <w:ilvl w:val="0"/>
          <w:numId w:val="8"/>
        </w:numPr>
        <w:spacing w:before="240" w:after="120" w:line="276" w:lineRule="auto"/>
        <w:ind w:left="357" w:hanging="357"/>
        <w:contextualSpacing w:val="0"/>
      </w:pP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Procedura uzyskiwania decyzji środowiskowych</w:t>
      </w:r>
      <w:r w:rsidR="001B0EAF" w:rsidRPr="00B42728">
        <w:rPr>
          <w:rFonts w:ascii="Calibri" w:eastAsia="Times New Roman" w:hAnsi="Calibri" w:cs="Arial"/>
          <w:sz w:val="24"/>
          <w:szCs w:val="24"/>
          <w:lang w:eastAsia="pl-PL"/>
        </w:rPr>
        <w:t>:</w:t>
      </w: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 xml:space="preserve"> </w:t>
      </w:r>
      <w:r w:rsidRPr="00B42728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została zakończona/nie została zakończona</w:t>
      </w:r>
      <w:r w:rsidR="00EE1B5A" w:rsidRPr="00B42728">
        <w:rPr>
          <w:rFonts w:ascii="Calibri" w:eastAsia="Times New Roman" w:hAnsi="Calibri" w:cs="Times New Roman"/>
          <w:sz w:val="24"/>
          <w:szCs w:val="24"/>
          <w:vertAlign w:val="superscript"/>
          <w:lang w:eastAsia="pl-PL"/>
        </w:rPr>
        <w:t xml:space="preserve"> </w:t>
      </w:r>
      <w:r w:rsidR="00EE1B5A" w:rsidRPr="00B42728">
        <w:rPr>
          <w:rFonts w:ascii="Calibri" w:eastAsia="Times New Roman" w:hAnsi="Calibri" w:cs="Times New Roman"/>
          <w:sz w:val="24"/>
          <w:szCs w:val="24"/>
          <w:lang w:eastAsia="pl-PL"/>
        </w:rPr>
        <w:t>*</w:t>
      </w:r>
    </w:p>
    <w:p w14:paraId="31CF9510" w14:textId="401D0067" w:rsidR="00B42728" w:rsidRPr="00B42728" w:rsidRDefault="00A119BC" w:rsidP="000B299C">
      <w:pPr>
        <w:pStyle w:val="Akapitzlist"/>
        <w:numPr>
          <w:ilvl w:val="0"/>
          <w:numId w:val="8"/>
        </w:numPr>
        <w:spacing w:before="120" w:after="120" w:line="276" w:lineRule="auto"/>
        <w:ind w:left="357" w:hanging="357"/>
        <w:contextualSpacing w:val="0"/>
      </w:pP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U</w:t>
      </w:r>
      <w:r w:rsidR="00603CAB" w:rsidRPr="00B42728">
        <w:rPr>
          <w:rFonts w:ascii="Calibri" w:eastAsia="Times New Roman" w:hAnsi="Calibri" w:cs="Arial"/>
          <w:sz w:val="24"/>
          <w:szCs w:val="24"/>
          <w:lang w:eastAsia="pl-PL"/>
        </w:rPr>
        <w:t xml:space="preserve">wagi </w:t>
      </w: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dotyczące przygotowania</w:t>
      </w:r>
      <w:r w:rsidR="00BA1F15" w:rsidRPr="00123A2C">
        <w:rPr>
          <w:rStyle w:val="Odwoanieprzypisudolnego"/>
          <w:rFonts w:ascii="Calibri" w:eastAsia="Times New Roman" w:hAnsi="Calibri"/>
          <w:sz w:val="24"/>
          <w:szCs w:val="24"/>
          <w:lang w:eastAsia="pl-PL"/>
        </w:rPr>
        <w:footnoteReference w:id="2"/>
      </w: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:</w:t>
      </w:r>
      <w:r w:rsidR="005770D3" w:rsidRPr="00B42728">
        <w:rPr>
          <w:rFonts w:ascii="Calibri" w:eastAsia="Times New Roman" w:hAnsi="Calibri" w:cs="Arial"/>
          <w:sz w:val="24"/>
          <w:szCs w:val="24"/>
          <w:lang w:eastAsia="pl-PL"/>
        </w:rPr>
        <w:t xml:space="preserve"> ………………………………………………………………………………………</w:t>
      </w:r>
      <w:r w:rsidR="00300770" w:rsidRPr="00B42728">
        <w:rPr>
          <w:rFonts w:ascii="Calibri" w:eastAsia="Times New Roman" w:hAnsi="Calibri" w:cs="Arial"/>
          <w:sz w:val="24"/>
          <w:szCs w:val="24"/>
          <w:lang w:eastAsia="pl-PL"/>
        </w:rPr>
        <w:t>……………………………………………</w:t>
      </w:r>
      <w:r w:rsidR="005770D3" w:rsidRPr="00B42728">
        <w:rPr>
          <w:rFonts w:ascii="Calibri" w:eastAsia="Times New Roman" w:hAnsi="Calibri" w:cs="Arial"/>
          <w:sz w:val="24"/>
          <w:szCs w:val="24"/>
          <w:lang w:eastAsia="pl-PL"/>
        </w:rPr>
        <w:t>.…………</w:t>
      </w:r>
    </w:p>
    <w:p w14:paraId="1F26AB9A" w14:textId="6D2F996D" w:rsidR="00A119BC" w:rsidRDefault="00A119BC" w:rsidP="00F0103F">
      <w:pPr>
        <w:pStyle w:val="Nagwek3"/>
        <w:rPr>
          <w:rFonts w:eastAsia="Times New Roman" w:cs="Arial"/>
          <w:lang w:eastAsia="pl-PL"/>
        </w:rPr>
      </w:pPr>
      <w:r w:rsidRPr="00B002C8">
        <w:rPr>
          <w:rStyle w:val="Nagwek3Znak"/>
          <w:b/>
          <w:bCs/>
        </w:rPr>
        <w:lastRenderedPageBreak/>
        <w:t>Harmonogram uzyskiwania decyzji pozwolenia na budowę lub decyzji o zezwoleniu na realizację inwestycji</w:t>
      </w:r>
      <w:r w:rsidRPr="00B002C8">
        <w:rPr>
          <w:rFonts w:cs="Times New Roman"/>
          <w:vertAlign w:val="superscript"/>
          <w:lang w:eastAsia="pl-PL"/>
        </w:rPr>
        <w:footnoteReference w:id="3"/>
      </w:r>
      <w:r w:rsidRPr="00B002C8">
        <w:rPr>
          <w:rFonts w:eastAsia="Times New Roman" w:cs="Arial"/>
          <w:lang w:eastAsia="pl-PL"/>
        </w:rPr>
        <w:t xml:space="preserve"> </w:t>
      </w:r>
    </w:p>
    <w:tbl>
      <w:tblPr>
        <w:tblStyle w:val="Tabela-Siatka"/>
        <w:tblW w:w="5371" w:type="pct"/>
        <w:tblLayout w:type="fixed"/>
        <w:tblLook w:val="00A0" w:firstRow="1" w:lastRow="0" w:firstColumn="1" w:lastColumn="0" w:noHBand="0" w:noVBand="0"/>
        <w:tblCaption w:val="Harmonogram uzyskiwania decyzji pozwolenia na budowę lub decyzji o zezwoleniu na realizację inwestycji"/>
        <w:tblDescription w:val="Należy wypełnić tabelę zgodnie z opisem kolumn"/>
      </w:tblPr>
      <w:tblGrid>
        <w:gridCol w:w="496"/>
        <w:gridCol w:w="2619"/>
        <w:gridCol w:w="2575"/>
        <w:gridCol w:w="1537"/>
        <w:gridCol w:w="1475"/>
        <w:gridCol w:w="1640"/>
      </w:tblGrid>
      <w:tr w:rsidR="00E74A11" w:rsidRPr="00A119BC" w14:paraId="28070DE0" w14:textId="77777777" w:rsidTr="00EB294F">
        <w:trPr>
          <w:trHeight w:val="1058"/>
          <w:tblHeader/>
        </w:trPr>
        <w:tc>
          <w:tcPr>
            <w:tcW w:w="240" w:type="pct"/>
            <w:vAlign w:val="center"/>
          </w:tcPr>
          <w:p w14:paraId="3B9942E0" w14:textId="77777777" w:rsidR="00E74A11" w:rsidRPr="002863DA" w:rsidRDefault="00E74A11" w:rsidP="00F0103F">
            <w:pPr>
              <w:tabs>
                <w:tab w:val="num" w:pos="426"/>
              </w:tabs>
              <w:spacing w:before="120" w:after="60" w:line="259" w:lineRule="auto"/>
              <w:ind w:left="426" w:hanging="426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266" w:type="pct"/>
            <w:vAlign w:val="center"/>
          </w:tcPr>
          <w:p w14:paraId="01A76A3D" w14:textId="13319590" w:rsidR="00E74A11" w:rsidRPr="002863DA" w:rsidRDefault="00E74A11" w:rsidP="00D94053">
            <w:pPr>
              <w:tabs>
                <w:tab w:val="num" w:pos="0"/>
              </w:tabs>
              <w:spacing w:before="120" w:after="60" w:line="259" w:lineRule="auto"/>
              <w:ind w:right="-74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Zakres przedsięwzięcia 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br/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(odcinek, obszar), które</w:t>
            </w:r>
            <w:r w:rsidR="00D9405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go 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dotyczy decyzja</w:t>
            </w:r>
          </w:p>
        </w:tc>
        <w:tc>
          <w:tcPr>
            <w:tcW w:w="1245" w:type="pct"/>
            <w:vAlign w:val="center"/>
          </w:tcPr>
          <w:p w14:paraId="0EA357FE" w14:textId="77777777" w:rsidR="00E74A11" w:rsidRPr="002863DA" w:rsidRDefault="00E74A11" w:rsidP="00F0103F">
            <w:pPr>
              <w:tabs>
                <w:tab w:val="num" w:pos="0"/>
              </w:tabs>
              <w:spacing w:before="120" w:after="120"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złożenia/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br/>
              <w:t>przewidywana data złożenia wniosku o wydanie decyzji</w:t>
            </w:r>
          </w:p>
        </w:tc>
        <w:tc>
          <w:tcPr>
            <w:tcW w:w="743" w:type="pct"/>
            <w:vAlign w:val="center"/>
          </w:tcPr>
          <w:p w14:paraId="2B7356BC" w14:textId="77777777" w:rsidR="00E74A11" w:rsidRPr="002863DA" w:rsidRDefault="00E74A11" w:rsidP="00F0103F">
            <w:pPr>
              <w:tabs>
                <w:tab w:val="num" w:pos="35"/>
              </w:tabs>
              <w:spacing w:before="120" w:after="120"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wydania i numer/ przewidywana data wydania decyzji</w:t>
            </w:r>
          </w:p>
        </w:tc>
        <w:tc>
          <w:tcPr>
            <w:tcW w:w="713" w:type="pct"/>
            <w:vAlign w:val="center"/>
          </w:tcPr>
          <w:p w14:paraId="02D336C4" w14:textId="77777777" w:rsidR="00E74A11" w:rsidRPr="002863DA" w:rsidRDefault="00E74A11" w:rsidP="00F0103F">
            <w:pPr>
              <w:tabs>
                <w:tab w:val="num" w:pos="35"/>
              </w:tabs>
              <w:spacing w:before="120" w:after="120"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Data/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br/>
              <w:t>przewidywana data decyzji ostatecznej</w:t>
            </w:r>
          </w:p>
        </w:tc>
        <w:tc>
          <w:tcPr>
            <w:tcW w:w="794" w:type="pct"/>
            <w:vAlign w:val="center"/>
          </w:tcPr>
          <w:p w14:paraId="7BE8AB78" w14:textId="4313621F" w:rsidR="00E74A11" w:rsidRPr="002863DA" w:rsidRDefault="00E74A11" w:rsidP="00F0103F">
            <w:pPr>
              <w:tabs>
                <w:tab w:val="num" w:pos="35"/>
              </w:tabs>
              <w:spacing w:before="120" w:after="120"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dostarczenia /przewidywana data dostarczenia decyzji ostatecznej do IZ FEDS 2021</w:t>
            </w:r>
            <w:r w:rsidR="00283169" w:rsidRPr="00283169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–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2027</w:t>
            </w:r>
          </w:p>
        </w:tc>
      </w:tr>
      <w:tr w:rsidR="00E74A11" w:rsidRPr="00A119BC" w14:paraId="69271E66" w14:textId="77777777" w:rsidTr="00EB294F">
        <w:trPr>
          <w:trHeight w:val="524"/>
        </w:trPr>
        <w:tc>
          <w:tcPr>
            <w:tcW w:w="240" w:type="pct"/>
          </w:tcPr>
          <w:p w14:paraId="31AC1322" w14:textId="77777777" w:rsidR="00E74A11" w:rsidRPr="00A119BC" w:rsidRDefault="00E74A11" w:rsidP="00F0103F">
            <w:pPr>
              <w:tabs>
                <w:tab w:val="num" w:pos="426"/>
              </w:tabs>
              <w:spacing w:before="120" w:after="60" w:line="276" w:lineRule="auto"/>
              <w:ind w:left="426" w:hanging="426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266" w:type="pct"/>
          </w:tcPr>
          <w:p w14:paraId="3166C124" w14:textId="77777777" w:rsidR="00E74A11" w:rsidRPr="00A119BC" w:rsidRDefault="00E74A11" w:rsidP="00F0103F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245" w:type="pct"/>
          </w:tcPr>
          <w:p w14:paraId="4E0C47FC" w14:textId="77777777" w:rsidR="00E74A11" w:rsidRPr="00A119BC" w:rsidRDefault="00E74A11" w:rsidP="00F0103F">
            <w:pPr>
              <w:tabs>
                <w:tab w:val="num" w:pos="0"/>
              </w:tabs>
              <w:spacing w:before="120" w:after="6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43" w:type="pct"/>
          </w:tcPr>
          <w:p w14:paraId="48327A72" w14:textId="77777777" w:rsidR="00E74A11" w:rsidRPr="00A119BC" w:rsidRDefault="00E74A11" w:rsidP="00F0103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13" w:type="pct"/>
          </w:tcPr>
          <w:p w14:paraId="53903078" w14:textId="77777777" w:rsidR="00E74A11" w:rsidRPr="00A119BC" w:rsidRDefault="00E74A11" w:rsidP="00F0103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94" w:type="pct"/>
          </w:tcPr>
          <w:p w14:paraId="5DA04941" w14:textId="77777777" w:rsidR="00E74A11" w:rsidRPr="00A119BC" w:rsidRDefault="00E74A11" w:rsidP="00F0103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</w:tbl>
    <w:p w14:paraId="2EE4FC5C" w14:textId="05AC2853" w:rsidR="000C27F4" w:rsidRPr="00123A2C" w:rsidRDefault="000C27F4" w:rsidP="00F0103F">
      <w:pPr>
        <w:pStyle w:val="Akapitzlist"/>
        <w:keepNext/>
        <w:keepLines/>
        <w:numPr>
          <w:ilvl w:val="0"/>
          <w:numId w:val="6"/>
        </w:numPr>
        <w:spacing w:before="240" w:after="60" w:line="276" w:lineRule="auto"/>
        <w:ind w:left="357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 xml:space="preserve">Procedura uzyskiwania decyzji </w:t>
      </w:r>
      <w:r w:rsidRPr="00123A2C">
        <w:rPr>
          <w:rFonts w:ascii="Calibri" w:eastAsia="Times New Roman" w:hAnsi="Calibri" w:cs="Arial"/>
          <w:bCs/>
          <w:sz w:val="24"/>
          <w:szCs w:val="24"/>
          <w:lang w:eastAsia="pl-PL"/>
        </w:rPr>
        <w:t>pozwolenia na budowę lub decyzji o zezwoleniu na realizację inwestycji:</w:t>
      </w:r>
      <w:r w:rsidR="00316839">
        <w:rPr>
          <w:rFonts w:ascii="Calibri" w:eastAsia="Times New Roman" w:hAnsi="Calibri" w:cs="Arial"/>
          <w:bCs/>
          <w:lang w:eastAsia="pl-PL"/>
        </w:rPr>
        <w:t xml:space="preserve"> </w:t>
      </w:r>
      <w:r w:rsidRPr="00123A2C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została zakończona/nie została zakończona</w:t>
      </w:r>
      <w:r w:rsidRPr="00123A2C">
        <w:rPr>
          <w:rFonts w:ascii="Calibri" w:eastAsia="Times New Roman" w:hAnsi="Calibri" w:cs="Times New Roman"/>
          <w:sz w:val="24"/>
          <w:szCs w:val="24"/>
          <w:lang w:eastAsia="pl-PL"/>
        </w:rPr>
        <w:t>*</w:t>
      </w:r>
    </w:p>
    <w:p w14:paraId="6E213313" w14:textId="219471B4" w:rsidR="005770D3" w:rsidRPr="00123A2C" w:rsidRDefault="000C27F4" w:rsidP="000B299C">
      <w:pPr>
        <w:pStyle w:val="Akapitzlist"/>
        <w:keepNext/>
        <w:keepLines/>
        <w:numPr>
          <w:ilvl w:val="0"/>
          <w:numId w:val="6"/>
        </w:numPr>
        <w:spacing w:before="120" w:after="240" w:line="276" w:lineRule="auto"/>
        <w:ind w:left="357" w:right="-709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Uwagi dotyczące przygotowania</w:t>
      </w:r>
      <w:r w:rsidR="00421FC2" w:rsidRPr="00123A2C">
        <w:rPr>
          <w:rStyle w:val="Odwoanieprzypisudolnego"/>
          <w:rFonts w:ascii="Calibri" w:eastAsia="Times New Roman" w:hAnsi="Calibri"/>
          <w:sz w:val="24"/>
          <w:szCs w:val="24"/>
          <w:lang w:eastAsia="pl-PL"/>
        </w:rPr>
        <w:footnoteReference w:id="4"/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: …………………………………………………………………………………………………………………………………….…………</w:t>
      </w:r>
    </w:p>
    <w:p w14:paraId="26A4A664" w14:textId="66E7A7E1" w:rsidR="00A119BC" w:rsidRPr="000C27F4" w:rsidRDefault="00A119BC" w:rsidP="00F0103F">
      <w:pPr>
        <w:pStyle w:val="Nagwek3"/>
        <w:rPr>
          <w:rFonts w:eastAsia="Times New Roman" w:cs="Arial"/>
          <w:lang w:eastAsia="pl-PL"/>
        </w:rPr>
      </w:pPr>
      <w:r w:rsidRPr="00B002C8">
        <w:rPr>
          <w:rStyle w:val="Nagwek3Znak"/>
          <w:b/>
          <w:bCs/>
        </w:rPr>
        <w:t>Harmonogram zgłoszenia budowy/wykonania robót budowlanych nie wymagających pozwolenia na budowę</w:t>
      </w:r>
      <w:r w:rsidRPr="00B002C8">
        <w:rPr>
          <w:rFonts w:cs="Times New Roman"/>
          <w:vertAlign w:val="superscript"/>
          <w:lang w:eastAsia="pl-PL"/>
        </w:rPr>
        <w:footnoteReference w:id="5"/>
      </w:r>
      <w:r w:rsidRPr="00B002C8">
        <w:rPr>
          <w:rFonts w:eastAsia="Times New Roman" w:cs="Arial"/>
          <w:lang w:eastAsia="pl-PL"/>
        </w:rPr>
        <w:t xml:space="preserve"> </w:t>
      </w:r>
    </w:p>
    <w:tbl>
      <w:tblPr>
        <w:tblStyle w:val="Tabela-Siatka"/>
        <w:tblW w:w="5371" w:type="pct"/>
        <w:tblLayout w:type="fixed"/>
        <w:tblLook w:val="00A0" w:firstRow="1" w:lastRow="0" w:firstColumn="1" w:lastColumn="0" w:noHBand="0" w:noVBand="0"/>
        <w:tblCaption w:val="Harmonogram zgłoszenia budowy/wykonania robót budowlanych nie wymagających pozwolenia na budowę"/>
        <w:tblDescription w:val="Należy wypełnić tabelę zgodnie z opisem kolumn"/>
      </w:tblPr>
      <w:tblGrid>
        <w:gridCol w:w="562"/>
        <w:gridCol w:w="4253"/>
        <w:gridCol w:w="1700"/>
        <w:gridCol w:w="3827"/>
      </w:tblGrid>
      <w:tr w:rsidR="00A119BC" w:rsidRPr="00A119BC" w14:paraId="67300226" w14:textId="77777777" w:rsidTr="00F0103F">
        <w:trPr>
          <w:trHeight w:val="1212"/>
          <w:tblHeader/>
        </w:trPr>
        <w:tc>
          <w:tcPr>
            <w:tcW w:w="272" w:type="pct"/>
            <w:vAlign w:val="center"/>
          </w:tcPr>
          <w:p w14:paraId="15902166" w14:textId="74509B34" w:rsidR="00A119BC" w:rsidRPr="00BC5B3E" w:rsidRDefault="00A119BC" w:rsidP="00F0103F">
            <w:pPr>
              <w:tabs>
                <w:tab w:val="num" w:pos="426"/>
              </w:tabs>
              <w:spacing w:before="120" w:after="60" w:line="276" w:lineRule="auto"/>
              <w:ind w:left="426" w:hanging="426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Lp</w:t>
            </w:r>
            <w:r w:rsidR="007E5128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56" w:type="pct"/>
            <w:vAlign w:val="center"/>
          </w:tcPr>
          <w:p w14:paraId="555DFC14" w14:textId="35B8BBD0" w:rsidR="00A119BC" w:rsidRPr="00BC5B3E" w:rsidRDefault="00A119BC" w:rsidP="00690868">
            <w:pPr>
              <w:tabs>
                <w:tab w:val="num" w:pos="0"/>
              </w:tabs>
              <w:spacing w:before="120" w:after="60" w:line="276" w:lineRule="auto"/>
              <w:ind w:left="5" w:right="-76" w:hanging="5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Zakres przedsięwzięcia (odcinek, obszar), które</w:t>
            </w:r>
            <w:del w:id="11" w:author="Joanna Koczenasz" w:date="2023-10-11T14:11:00Z">
              <w:r w:rsidRPr="00BC5B3E" w:rsidDel="00690868">
                <w:rPr>
                  <w:rFonts w:ascii="Calibri" w:eastAsia="Times New Roman" w:hAnsi="Calibri" w:cs="Arial"/>
                  <w:sz w:val="20"/>
                  <w:szCs w:val="20"/>
                  <w:lang w:eastAsia="pl-PL"/>
                </w:rPr>
                <w:delText>j</w:delText>
              </w:r>
            </w:del>
            <w:ins w:id="12" w:author="Joanna Koczenasz" w:date="2023-10-11T14:11:00Z">
              <w:r w:rsidR="00690868">
                <w:rPr>
                  <w:rFonts w:ascii="Calibri" w:eastAsia="Times New Roman" w:hAnsi="Calibri" w:cs="Arial"/>
                  <w:sz w:val="20"/>
                  <w:szCs w:val="20"/>
                  <w:lang w:eastAsia="pl-PL"/>
                </w:rPr>
                <w:t>go</w:t>
              </w:r>
            </w:ins>
            <w:r w:rsidR="0069086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dotyczy zgłoszenie</w:t>
            </w:r>
          </w:p>
        </w:tc>
        <w:tc>
          <w:tcPr>
            <w:tcW w:w="822" w:type="pct"/>
            <w:vAlign w:val="center"/>
          </w:tcPr>
          <w:p w14:paraId="119C63AF" w14:textId="378AA8BB" w:rsidR="00A119BC" w:rsidRPr="00BC5B3E" w:rsidRDefault="00A119BC" w:rsidP="00F0103F">
            <w:pPr>
              <w:tabs>
                <w:tab w:val="num" w:pos="0"/>
              </w:tabs>
              <w:spacing w:before="120" w:after="120" w:line="276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Data/</w:t>
            </w:r>
            <w:r w:rsid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br/>
            </w:r>
            <w:r w:rsidR="000C27F4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rzewidywana data dokonania zgłoszenia</w:t>
            </w:r>
          </w:p>
        </w:tc>
        <w:tc>
          <w:tcPr>
            <w:tcW w:w="1850" w:type="pct"/>
            <w:vAlign w:val="center"/>
          </w:tcPr>
          <w:p w14:paraId="37A8F0F0" w14:textId="377695DD" w:rsidR="00A119BC" w:rsidRPr="00BC5B3E" w:rsidRDefault="00A119BC" w:rsidP="00F0103F">
            <w:pPr>
              <w:tabs>
                <w:tab w:val="num" w:pos="35"/>
              </w:tabs>
              <w:spacing w:before="120" w:after="120" w:line="276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dostarczenia/</w:t>
            </w:r>
            <w:r w:rsidR="000C27F4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rzewidywana data dostarczenia do IZ </w:t>
            </w:r>
            <w:r w:rsidR="000C27F4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FEDS 2021</w:t>
            </w:r>
            <w:r w:rsidR="00283169" w:rsidRPr="00283169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–</w:t>
            </w:r>
            <w:r w:rsidR="000C27F4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2027 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oświadczenia o braku sprzeciwu właściwego organu</w:t>
            </w:r>
          </w:p>
        </w:tc>
      </w:tr>
      <w:tr w:rsidR="00A119BC" w:rsidRPr="00A119BC" w14:paraId="5D4DF815" w14:textId="77777777" w:rsidTr="00F0103F">
        <w:trPr>
          <w:trHeight w:val="495"/>
        </w:trPr>
        <w:tc>
          <w:tcPr>
            <w:tcW w:w="272" w:type="pct"/>
          </w:tcPr>
          <w:p w14:paraId="37CF5947" w14:textId="403E7541" w:rsidR="00A119BC" w:rsidRPr="00A119BC" w:rsidRDefault="00B42728" w:rsidP="00F0103F">
            <w:pPr>
              <w:tabs>
                <w:tab w:val="num" w:pos="426"/>
              </w:tabs>
              <w:spacing w:before="120" w:after="60" w:line="276" w:lineRule="auto"/>
              <w:ind w:left="426" w:hanging="426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056" w:type="pct"/>
          </w:tcPr>
          <w:p w14:paraId="28A0BABB" w14:textId="77777777" w:rsidR="00A119BC" w:rsidRPr="00A119BC" w:rsidRDefault="00A119BC" w:rsidP="00F0103F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pct"/>
          </w:tcPr>
          <w:p w14:paraId="39286BC7" w14:textId="7CD5E24F" w:rsidR="00A119BC" w:rsidRPr="00A119BC" w:rsidRDefault="00A119BC" w:rsidP="00F0103F">
            <w:pPr>
              <w:tabs>
                <w:tab w:val="num" w:pos="0"/>
              </w:tabs>
              <w:spacing w:before="120" w:after="6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850" w:type="pct"/>
          </w:tcPr>
          <w:p w14:paraId="5EBB94F2" w14:textId="77777777" w:rsidR="00A119BC" w:rsidRPr="00A119BC" w:rsidRDefault="00A119BC" w:rsidP="00F0103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</w:tbl>
    <w:p w14:paraId="416CA932" w14:textId="2C25585C" w:rsidR="000C27F4" w:rsidRPr="00123A2C" w:rsidRDefault="00A119BC" w:rsidP="00F0103F">
      <w:pPr>
        <w:pStyle w:val="Akapitzlist"/>
        <w:keepNext/>
        <w:keepLines/>
        <w:numPr>
          <w:ilvl w:val="0"/>
          <w:numId w:val="7"/>
        </w:numPr>
        <w:spacing w:before="240" w:after="60" w:line="276" w:lineRule="auto"/>
        <w:ind w:left="357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 xml:space="preserve">Procedura </w:t>
      </w:r>
      <w:r w:rsidRPr="00123A2C">
        <w:rPr>
          <w:rFonts w:ascii="Calibri" w:eastAsia="Times New Roman" w:hAnsi="Calibri" w:cs="Arial"/>
          <w:bCs/>
          <w:sz w:val="24"/>
          <w:szCs w:val="24"/>
          <w:lang w:eastAsia="pl-PL"/>
        </w:rPr>
        <w:t>zgłoszenia budowy/wykonania robót budowlanych nie wymagających pozwolenia na budowę</w:t>
      </w:r>
      <w:r w:rsidR="003575D6" w:rsidRPr="00123A2C">
        <w:rPr>
          <w:rFonts w:ascii="Calibri" w:eastAsia="Times New Roman" w:hAnsi="Calibri" w:cs="Arial"/>
          <w:bCs/>
          <w:sz w:val="24"/>
          <w:szCs w:val="24"/>
          <w:lang w:eastAsia="pl-PL"/>
        </w:rPr>
        <w:t>:</w:t>
      </w:r>
      <w:r w:rsidRPr="00123A2C">
        <w:rPr>
          <w:rFonts w:ascii="Calibri" w:eastAsia="Times New Roman" w:hAnsi="Calibri" w:cs="Arial"/>
          <w:b/>
          <w:sz w:val="24"/>
          <w:szCs w:val="24"/>
          <w:lang w:eastAsia="pl-PL"/>
        </w:rPr>
        <w:t xml:space="preserve"> </w:t>
      </w:r>
      <w:r w:rsidRPr="00123A2C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została zakończona/nie została zakończona</w:t>
      </w:r>
      <w:r w:rsidR="003575D6" w:rsidRPr="00123A2C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*</w:t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.</w:t>
      </w:r>
    </w:p>
    <w:p w14:paraId="713F830C" w14:textId="6682B7BD" w:rsidR="00A337F6" w:rsidRPr="00F0103F" w:rsidRDefault="000C27F4" w:rsidP="000B299C">
      <w:pPr>
        <w:pStyle w:val="Akapitzlist"/>
        <w:keepNext/>
        <w:keepLines/>
        <w:numPr>
          <w:ilvl w:val="0"/>
          <w:numId w:val="7"/>
        </w:numPr>
        <w:spacing w:before="120" w:after="240" w:line="276" w:lineRule="auto"/>
        <w:ind w:left="357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Uwagi dotyczące przygotowania</w:t>
      </w:r>
      <w:r w:rsidR="00421FC2" w:rsidRPr="00123A2C">
        <w:rPr>
          <w:rStyle w:val="Odwoanieprzypisudolnego"/>
          <w:rFonts w:ascii="Calibri" w:eastAsia="Times New Roman" w:hAnsi="Calibri"/>
          <w:sz w:val="24"/>
          <w:szCs w:val="24"/>
          <w:lang w:eastAsia="pl-PL"/>
        </w:rPr>
        <w:footnoteReference w:id="6"/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:</w:t>
      </w:r>
      <w:r w:rsidR="008304CF" w:rsidRPr="00123A2C">
        <w:rPr>
          <w:rFonts w:ascii="Calibri" w:eastAsia="Times New Roman" w:hAnsi="Calibri" w:cs="Arial"/>
          <w:sz w:val="24"/>
          <w:szCs w:val="24"/>
          <w:lang w:eastAsia="pl-PL"/>
        </w:rPr>
        <w:br/>
        <w:t>…..</w:t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………………………………………………………………………………………………………………………………….…………</w:t>
      </w:r>
    </w:p>
    <w:p w14:paraId="2B8B8077" w14:textId="3E26CAD1" w:rsidR="00AA6B39" w:rsidRPr="00A337F6" w:rsidRDefault="00AA6B39" w:rsidP="00F0103F">
      <w:pPr>
        <w:spacing w:before="960" w:after="200" w:line="276" w:lineRule="auto"/>
        <w:ind w:left="7082"/>
        <w:jc w:val="center"/>
        <w:rPr>
          <w:sz w:val="24"/>
          <w:szCs w:val="24"/>
        </w:rPr>
      </w:pPr>
      <w:r w:rsidRPr="00A337F6">
        <w:rPr>
          <w:sz w:val="24"/>
          <w:szCs w:val="24"/>
        </w:rPr>
        <w:t>W imieniu Beneficjenta</w:t>
      </w:r>
    </w:p>
    <w:p w14:paraId="738587CD" w14:textId="28754D34" w:rsidR="00AA6B39" w:rsidRPr="00A337F6" w:rsidRDefault="00AA6B39" w:rsidP="00F0103F">
      <w:pPr>
        <w:spacing w:after="200" w:line="276" w:lineRule="auto"/>
        <w:ind w:left="7082"/>
        <w:jc w:val="center"/>
        <w:rPr>
          <w:sz w:val="24"/>
          <w:szCs w:val="24"/>
        </w:rPr>
      </w:pPr>
      <w:r w:rsidRPr="00A337F6">
        <w:rPr>
          <w:sz w:val="24"/>
          <w:szCs w:val="24"/>
        </w:rPr>
        <w:t>………………………………….</w:t>
      </w:r>
    </w:p>
    <w:sectPr w:rsidR="00AA6B39" w:rsidRPr="00A337F6" w:rsidSect="00172573">
      <w:footerReference w:type="default" r:id="rId8"/>
      <w:headerReference w:type="first" r:id="rId9"/>
      <w:footerReference w:type="first" r:id="rId10"/>
      <w:pgSz w:w="11906" w:h="16838"/>
      <w:pgMar w:top="1418" w:right="1134" w:bottom="102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A618A" w14:textId="77777777" w:rsidR="00DE279B" w:rsidRDefault="00DE279B" w:rsidP="00A119BC">
      <w:pPr>
        <w:spacing w:after="0" w:line="240" w:lineRule="auto"/>
      </w:pPr>
      <w:r>
        <w:separator/>
      </w:r>
    </w:p>
  </w:endnote>
  <w:endnote w:type="continuationSeparator" w:id="0">
    <w:p w14:paraId="305C4891" w14:textId="77777777" w:rsidR="00DE279B" w:rsidRDefault="00DE279B" w:rsidP="00A11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040352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2902327" w14:textId="3B974CA0" w:rsidR="00B74F4D" w:rsidRDefault="00E62DFB" w:rsidP="00965EFF">
            <w:pPr>
              <w:pStyle w:val="Stopka"/>
              <w:ind w:left="4536"/>
              <w:jc w:val="center"/>
            </w:pPr>
            <w:r w:rsidRPr="00E62DFB">
              <w:rPr>
                <w:sz w:val="18"/>
                <w:szCs w:val="18"/>
              </w:rPr>
              <w:t>v.</w:t>
            </w:r>
            <w:del w:id="14" w:author="Joanna Koczenasz" w:date="2023-08-22T13:22:00Z">
              <w:r w:rsidRPr="00E62DFB" w:rsidDel="00622CC3">
                <w:rPr>
                  <w:sz w:val="18"/>
                  <w:szCs w:val="18"/>
                </w:rPr>
                <w:delText>1</w:delText>
              </w:r>
            </w:del>
            <w:ins w:id="15" w:author="Joanna Koczenasz" w:date="2023-08-22T13:22:00Z">
              <w:r w:rsidR="00622CC3">
                <w:rPr>
                  <w:sz w:val="18"/>
                  <w:szCs w:val="18"/>
                </w:rPr>
                <w:t>2</w:t>
              </w:r>
            </w:ins>
            <w:r>
              <w:rPr>
                <w:sz w:val="18"/>
                <w:szCs w:val="18"/>
              </w:rPr>
              <w:t xml:space="preserve">                                                                                           </w:t>
            </w:r>
            <w:r w:rsidR="00B74F4D" w:rsidRPr="00B74F4D">
              <w:rPr>
                <w:sz w:val="18"/>
                <w:szCs w:val="18"/>
              </w:rPr>
              <w:t xml:space="preserve">Strona 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begin"/>
            </w:r>
            <w:r w:rsidR="00B74F4D" w:rsidRPr="00B74F4D">
              <w:rPr>
                <w:b/>
                <w:bCs/>
                <w:sz w:val="18"/>
                <w:szCs w:val="18"/>
              </w:rPr>
              <w:instrText>PAGE</w:instrTex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separate"/>
            </w:r>
            <w:r w:rsidR="00B74F4D" w:rsidRPr="00B74F4D">
              <w:rPr>
                <w:b/>
                <w:bCs/>
                <w:sz w:val="18"/>
                <w:szCs w:val="18"/>
              </w:rPr>
              <w:t>2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end"/>
            </w:r>
            <w:r w:rsidR="00B74F4D" w:rsidRPr="00B74F4D">
              <w:rPr>
                <w:sz w:val="18"/>
                <w:szCs w:val="18"/>
              </w:rPr>
              <w:t xml:space="preserve"> z 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begin"/>
            </w:r>
            <w:r w:rsidR="00B74F4D" w:rsidRPr="00B74F4D">
              <w:rPr>
                <w:b/>
                <w:bCs/>
                <w:sz w:val="18"/>
                <w:szCs w:val="18"/>
              </w:rPr>
              <w:instrText>NUMPAGES</w:instrTex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separate"/>
            </w:r>
            <w:r w:rsidR="00B74F4D" w:rsidRPr="00B74F4D">
              <w:rPr>
                <w:b/>
                <w:bCs/>
                <w:sz w:val="18"/>
                <w:szCs w:val="18"/>
              </w:rPr>
              <w:t>2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5E40D1E" w14:textId="77777777" w:rsidR="00B74F4D" w:rsidRDefault="00B74F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73240" w14:textId="18778892" w:rsidR="00172573" w:rsidRDefault="00000000" w:rsidP="00172573">
    <w:pPr>
      <w:pStyle w:val="Stopka"/>
      <w:ind w:left="4536"/>
      <w:jc w:val="center"/>
    </w:pPr>
    <w:sdt>
      <w:sdtPr>
        <w:id w:val="-1319413653"/>
        <w:docPartObj>
          <w:docPartGallery w:val="Page Numbers (Top of Page)"/>
          <w:docPartUnique/>
        </w:docPartObj>
      </w:sdtPr>
      <w:sdtContent>
        <w:r w:rsidR="00172573" w:rsidRPr="00E62DFB">
          <w:rPr>
            <w:sz w:val="18"/>
            <w:szCs w:val="18"/>
          </w:rPr>
          <w:t>v.</w:t>
        </w:r>
        <w:del w:id="16" w:author="Joanna Koczenasz" w:date="2023-08-22T13:22:00Z">
          <w:r w:rsidR="00172573" w:rsidRPr="00E62DFB" w:rsidDel="00622CC3">
            <w:rPr>
              <w:sz w:val="18"/>
              <w:szCs w:val="18"/>
            </w:rPr>
            <w:delText>1</w:delText>
          </w:r>
        </w:del>
        <w:ins w:id="17" w:author="Joanna Koczenasz" w:date="2023-08-22T13:22:00Z">
          <w:r w:rsidR="00622CC3">
            <w:rPr>
              <w:sz w:val="18"/>
              <w:szCs w:val="18"/>
            </w:rPr>
            <w:t>2</w:t>
          </w:r>
        </w:ins>
        <w:r w:rsidR="00172573">
          <w:rPr>
            <w:sz w:val="18"/>
            <w:szCs w:val="18"/>
          </w:rPr>
          <w:t xml:space="preserve">                                                                                           </w:t>
        </w:r>
        <w:r w:rsidR="00172573" w:rsidRPr="00B74F4D">
          <w:rPr>
            <w:sz w:val="18"/>
            <w:szCs w:val="18"/>
          </w:rPr>
          <w:t xml:space="preserve">Strona </w:t>
        </w:r>
        <w:r w:rsidR="00172573" w:rsidRPr="00B74F4D">
          <w:rPr>
            <w:b/>
            <w:bCs/>
            <w:sz w:val="18"/>
            <w:szCs w:val="18"/>
          </w:rPr>
          <w:fldChar w:fldCharType="begin"/>
        </w:r>
        <w:r w:rsidR="00172573" w:rsidRPr="00B74F4D">
          <w:rPr>
            <w:b/>
            <w:bCs/>
            <w:sz w:val="18"/>
            <w:szCs w:val="18"/>
          </w:rPr>
          <w:instrText>PAGE</w:instrText>
        </w:r>
        <w:r w:rsidR="00172573" w:rsidRPr="00B74F4D">
          <w:rPr>
            <w:b/>
            <w:bCs/>
            <w:sz w:val="18"/>
            <w:szCs w:val="18"/>
          </w:rPr>
          <w:fldChar w:fldCharType="separate"/>
        </w:r>
        <w:r w:rsidR="00172573">
          <w:rPr>
            <w:b/>
            <w:bCs/>
            <w:sz w:val="18"/>
            <w:szCs w:val="18"/>
          </w:rPr>
          <w:t>2</w:t>
        </w:r>
        <w:r w:rsidR="00172573" w:rsidRPr="00B74F4D">
          <w:rPr>
            <w:b/>
            <w:bCs/>
            <w:sz w:val="18"/>
            <w:szCs w:val="18"/>
          </w:rPr>
          <w:fldChar w:fldCharType="end"/>
        </w:r>
        <w:r w:rsidR="00172573" w:rsidRPr="00B74F4D">
          <w:rPr>
            <w:sz w:val="18"/>
            <w:szCs w:val="18"/>
          </w:rPr>
          <w:t xml:space="preserve"> z </w:t>
        </w:r>
        <w:r w:rsidR="00172573" w:rsidRPr="00B74F4D">
          <w:rPr>
            <w:b/>
            <w:bCs/>
            <w:sz w:val="18"/>
            <w:szCs w:val="18"/>
          </w:rPr>
          <w:fldChar w:fldCharType="begin"/>
        </w:r>
        <w:r w:rsidR="00172573" w:rsidRPr="00B74F4D">
          <w:rPr>
            <w:b/>
            <w:bCs/>
            <w:sz w:val="18"/>
            <w:szCs w:val="18"/>
          </w:rPr>
          <w:instrText>NUMPAGES</w:instrText>
        </w:r>
        <w:r w:rsidR="00172573" w:rsidRPr="00B74F4D">
          <w:rPr>
            <w:b/>
            <w:bCs/>
            <w:sz w:val="18"/>
            <w:szCs w:val="18"/>
          </w:rPr>
          <w:fldChar w:fldCharType="separate"/>
        </w:r>
        <w:r w:rsidR="00172573">
          <w:rPr>
            <w:b/>
            <w:bCs/>
            <w:sz w:val="18"/>
            <w:szCs w:val="18"/>
          </w:rPr>
          <w:t>2</w:t>
        </w:r>
        <w:r w:rsidR="00172573" w:rsidRPr="00B74F4D">
          <w:rPr>
            <w:b/>
            <w:bCs/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CCE25" w14:textId="77777777" w:rsidR="00DE279B" w:rsidRDefault="00DE279B" w:rsidP="00A119BC">
      <w:pPr>
        <w:spacing w:after="0" w:line="240" w:lineRule="auto"/>
      </w:pPr>
      <w:r>
        <w:separator/>
      </w:r>
    </w:p>
  </w:footnote>
  <w:footnote w:type="continuationSeparator" w:id="0">
    <w:p w14:paraId="5DEF60D0" w14:textId="77777777" w:rsidR="00DE279B" w:rsidRDefault="00DE279B" w:rsidP="00A119BC">
      <w:pPr>
        <w:spacing w:after="0" w:line="240" w:lineRule="auto"/>
      </w:pPr>
      <w:r>
        <w:continuationSeparator/>
      </w:r>
    </w:p>
  </w:footnote>
  <w:footnote w:id="1">
    <w:p w14:paraId="2203F637" w14:textId="6734D145" w:rsidR="00A119BC" w:rsidRPr="008B103E" w:rsidRDefault="00A119BC" w:rsidP="00622CC3">
      <w:pPr>
        <w:pStyle w:val="Tekstprzypisudolnego"/>
        <w:rPr>
          <w:sz w:val="18"/>
          <w:szCs w:val="22"/>
        </w:rPr>
      </w:pPr>
      <w:r w:rsidRPr="008B103E">
        <w:rPr>
          <w:rStyle w:val="Odwoanieprzypisudolnego"/>
          <w:sz w:val="18"/>
          <w:szCs w:val="18"/>
        </w:rPr>
        <w:footnoteRef/>
      </w:r>
      <w:r w:rsidRPr="008B103E">
        <w:rPr>
          <w:sz w:val="18"/>
          <w:szCs w:val="22"/>
        </w:rPr>
        <w:t xml:space="preserve"> </w:t>
      </w:r>
      <w:r w:rsidRPr="00622CC3">
        <w:t>Wypełnić</w:t>
      </w:r>
      <w:del w:id="1" w:author="Joanna Koczenasz" w:date="2023-08-22T13:23:00Z">
        <w:r w:rsidRPr="00622CC3" w:rsidDel="00622CC3">
          <w:delText xml:space="preserve"> w zakresie dotyczącym projektu, jeśli dotyczy</w:delText>
        </w:r>
      </w:del>
      <w:ins w:id="2" w:author="Joanna Koczenasz" w:date="2023-08-22T13:23:00Z">
        <w:r w:rsidR="00622CC3" w:rsidRPr="00622CC3">
          <w:t xml:space="preserve"> </w:t>
        </w:r>
        <w:r w:rsidR="00622CC3">
          <w:t xml:space="preserve">w przypadku, gdy na dany zakres rzeczowy projektu wymagana jest decyzja środowiskowa i nie uzyskano jeszcze prawomocnej </w:t>
        </w:r>
        <w:r w:rsidR="00622CC3" w:rsidRPr="00567F89">
          <w:t>decyzj</w:t>
        </w:r>
        <w:r w:rsidR="00622CC3">
          <w:t>i</w:t>
        </w:r>
        <w:r w:rsidR="00622CC3" w:rsidRPr="00567F89">
          <w:t xml:space="preserve"> budowlane</w:t>
        </w:r>
        <w:r w:rsidR="00622CC3">
          <w:t>j/dokumentu równoważnego</w:t>
        </w:r>
      </w:ins>
      <w:r w:rsidR="006A22B2" w:rsidRPr="00622CC3">
        <w:t>.</w:t>
      </w:r>
    </w:p>
  </w:footnote>
  <w:footnote w:id="2">
    <w:p w14:paraId="5DDE4D01" w14:textId="4A04D9DC" w:rsidR="00BA1F15" w:rsidRPr="008B103E" w:rsidRDefault="00BA1F15" w:rsidP="00622CC3">
      <w:pPr>
        <w:pStyle w:val="Tekstprzypisudolnego"/>
      </w:pPr>
      <w:r w:rsidRPr="008B103E">
        <w:rPr>
          <w:rStyle w:val="Odwoanieprzypisudolnego"/>
          <w:sz w:val="18"/>
          <w:szCs w:val="22"/>
        </w:rPr>
        <w:footnoteRef/>
      </w:r>
      <w:r w:rsidRPr="008B103E">
        <w:t xml:space="preserve"> </w:t>
      </w:r>
      <w:del w:id="7" w:author="Joanna Koczenasz" w:date="2023-08-22T13:24:00Z">
        <w:r w:rsidR="00BC5B3E" w:rsidRPr="008B103E" w:rsidDel="00622CC3">
          <w:delText>W</w:delText>
        </w:r>
        <w:r w:rsidRPr="008B103E" w:rsidDel="00622CC3">
          <w:delText>ypełni</w:delText>
        </w:r>
        <w:r w:rsidR="00421FC2" w:rsidRPr="008B103E" w:rsidDel="00622CC3">
          <w:delText>ć</w:delText>
        </w:r>
        <w:r w:rsidRPr="008B103E" w:rsidDel="00622CC3">
          <w:delText xml:space="preserve"> w przypadku, gdy ostateczna decyzja nie została dostarczona do IZ FEDS 2021</w:delText>
        </w:r>
        <w:r w:rsidR="00283169" w:rsidRPr="00283169" w:rsidDel="00622CC3">
          <w:delText>–</w:delText>
        </w:r>
        <w:r w:rsidRPr="008B103E" w:rsidDel="00622CC3">
          <w:delText xml:space="preserve">2027. </w:delText>
        </w:r>
      </w:del>
      <w:ins w:id="8" w:author="Joanna Koczenasz" w:date="2023-08-22T13:24:00Z">
        <w:r w:rsidR="00622CC3" w:rsidRPr="00622CC3">
          <w:t xml:space="preserve">Jeżeli decyzja nie została wydana </w:t>
        </w:r>
      </w:ins>
      <w:del w:id="9" w:author="Joanna Koczenasz" w:date="2023-08-22T13:24:00Z">
        <w:r w:rsidRPr="008B103E" w:rsidDel="00622CC3">
          <w:delText>N</w:delText>
        </w:r>
      </w:del>
      <w:ins w:id="10" w:author="Joanna Koczenasz" w:date="2023-08-22T13:24:00Z">
        <w:r w:rsidR="00622CC3">
          <w:t>n</w:t>
        </w:r>
      </w:ins>
      <w:r w:rsidRPr="008B103E">
        <w:t xml:space="preserve">ależy np. wymienić poszczególne etapy uzyskiwania decyzji wraz ze wskazaniem </w:t>
      </w:r>
      <w:r w:rsidR="00BC5B3E" w:rsidRPr="008B103E">
        <w:t>stopnia ich realizacji</w:t>
      </w:r>
      <w:r w:rsidRPr="008B103E">
        <w:t>; podać informację na temat powstałych opóźnień, problemów napotkanych podczas przeprowadzania procedury.</w:t>
      </w:r>
    </w:p>
  </w:footnote>
  <w:footnote w:id="3">
    <w:p w14:paraId="77C22476" w14:textId="58C6DA6A" w:rsidR="006A22B2" w:rsidRPr="00EC62EF" w:rsidRDefault="00A119BC" w:rsidP="00622CC3">
      <w:pPr>
        <w:pStyle w:val="Tekstprzypisudolnego"/>
      </w:pPr>
      <w:r w:rsidRPr="008B103E">
        <w:rPr>
          <w:rStyle w:val="Odwoanieprzypisudolnego"/>
          <w:sz w:val="18"/>
          <w:szCs w:val="18"/>
        </w:rPr>
        <w:footnoteRef/>
      </w:r>
      <w:r w:rsidRPr="008B103E">
        <w:t xml:space="preserve"> Wypełnić w zakresie dotyczącym projektu, jeśli dotyczy</w:t>
      </w:r>
      <w:r w:rsidR="006A22B2" w:rsidRPr="008B103E">
        <w:t>.</w:t>
      </w:r>
    </w:p>
  </w:footnote>
  <w:footnote w:id="4">
    <w:p w14:paraId="1D11EB15" w14:textId="51CE47AA" w:rsidR="00421FC2" w:rsidRPr="008B103E" w:rsidRDefault="00421FC2" w:rsidP="00622CC3">
      <w:pPr>
        <w:pStyle w:val="Tekstprzypisudolnego"/>
      </w:pPr>
      <w:r w:rsidRPr="008B103E">
        <w:rPr>
          <w:rStyle w:val="Odwoanieprzypisudolnego"/>
          <w:sz w:val="18"/>
          <w:szCs w:val="22"/>
        </w:rPr>
        <w:footnoteRef/>
      </w:r>
      <w:r w:rsidRPr="008B103E">
        <w:t xml:space="preserve"> Patrz przypis dolny numer 2.</w:t>
      </w:r>
    </w:p>
  </w:footnote>
  <w:footnote w:id="5">
    <w:p w14:paraId="5BDFF026" w14:textId="57C7D27D" w:rsidR="00A119BC" w:rsidRPr="008B103E" w:rsidRDefault="00A119BC" w:rsidP="00622CC3">
      <w:pPr>
        <w:pStyle w:val="Tekstprzypisudolnego"/>
      </w:pPr>
      <w:r w:rsidRPr="008B103E">
        <w:rPr>
          <w:rStyle w:val="Odwoanieprzypisudolnego"/>
          <w:sz w:val="18"/>
          <w:szCs w:val="18"/>
        </w:rPr>
        <w:footnoteRef/>
      </w:r>
      <w:r w:rsidRPr="008B103E">
        <w:t xml:space="preserve"> Wypełnić w zakresie dotyczącym projektu, jeśli dotyczy</w:t>
      </w:r>
      <w:r w:rsidR="006A22B2" w:rsidRPr="008B103E">
        <w:t>.</w:t>
      </w:r>
    </w:p>
  </w:footnote>
  <w:footnote w:id="6">
    <w:p w14:paraId="607269EB" w14:textId="0519C3AA" w:rsidR="00421FC2" w:rsidRDefault="00421FC2" w:rsidP="00622CC3">
      <w:pPr>
        <w:pStyle w:val="Tekstprzypisudolnego"/>
      </w:pPr>
      <w:r w:rsidRPr="008B103E">
        <w:rPr>
          <w:rStyle w:val="Odwoanieprzypisudolnego"/>
          <w:sz w:val="18"/>
          <w:szCs w:val="22"/>
        </w:rPr>
        <w:footnoteRef/>
      </w:r>
      <w:r w:rsidRPr="008B103E">
        <w:t xml:space="preserve"> Patrz przypis dolny numer 2</w:t>
      </w:r>
      <w:ins w:id="13" w:author="Joanna Koczenasz" w:date="2023-08-22T13:25:00Z">
        <w:r w:rsidR="00B02FAE">
          <w:t xml:space="preserve"> –  należy wypełnić w odniesieniu do z</w:t>
        </w:r>
        <w:r w:rsidR="00B02FAE" w:rsidRPr="00534562">
          <w:t>głoszenia budowy/wykonania robót budowlanych</w:t>
        </w:r>
      </w:ins>
      <w:r w:rsidRPr="008B103E">
        <w:t>.</w:t>
      </w:r>
      <w:r w:rsidR="00EC62EF">
        <w:br/>
      </w:r>
      <w:r w:rsidR="00EC62EF" w:rsidRPr="008B103E">
        <w:t>*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AF800" w14:textId="77BA9BA5" w:rsidR="00172573" w:rsidRDefault="00172573">
    <w:pPr>
      <w:pStyle w:val="Nagwek"/>
    </w:pPr>
    <w:r>
      <w:rPr>
        <w:noProof/>
      </w:rPr>
      <w:drawing>
        <wp:inline distT="0" distB="0" distL="0" distR="0" wp14:anchorId="4CF2015A" wp14:editId="604D4BE7">
          <wp:extent cx="6120130" cy="842645"/>
          <wp:effectExtent l="0" t="0" r="0" b="0"/>
          <wp:doc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42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60A3E"/>
    <w:multiLevelType w:val="hybridMultilevel"/>
    <w:tmpl w:val="E248A90A"/>
    <w:lvl w:ilvl="0" w:tplc="7F14BD46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5632F"/>
    <w:multiLevelType w:val="hybridMultilevel"/>
    <w:tmpl w:val="0D8E4366"/>
    <w:lvl w:ilvl="0" w:tplc="F572D00A">
      <w:start w:val="1"/>
      <w:numFmt w:val="lowerLetter"/>
      <w:lvlText w:val="%1)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1457C"/>
    <w:multiLevelType w:val="hybridMultilevel"/>
    <w:tmpl w:val="C3B234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EF1330"/>
    <w:multiLevelType w:val="hybridMultilevel"/>
    <w:tmpl w:val="B70498F8"/>
    <w:lvl w:ilvl="0" w:tplc="F10CEC70">
      <w:start w:val="1"/>
      <w:numFmt w:val="lowerLetter"/>
      <w:lvlText w:val="%1)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821208"/>
    <w:multiLevelType w:val="hybridMultilevel"/>
    <w:tmpl w:val="CB8AFA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63A3E40"/>
    <w:multiLevelType w:val="hybridMultilevel"/>
    <w:tmpl w:val="88C43D2E"/>
    <w:lvl w:ilvl="0" w:tplc="7FBA744E">
      <w:start w:val="1"/>
      <w:numFmt w:val="decimal"/>
      <w:pStyle w:val="Nagwek3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DA0CCD"/>
    <w:multiLevelType w:val="hybridMultilevel"/>
    <w:tmpl w:val="AC025242"/>
    <w:lvl w:ilvl="0" w:tplc="1500E8FE">
      <w:start w:val="1"/>
      <w:numFmt w:val="lowerLetter"/>
      <w:lvlText w:val="%1)"/>
      <w:lvlJc w:val="left"/>
      <w:pPr>
        <w:ind w:left="36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DF34C6"/>
    <w:multiLevelType w:val="hybridMultilevel"/>
    <w:tmpl w:val="BAD866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8CF5ECE"/>
    <w:multiLevelType w:val="hybridMultilevel"/>
    <w:tmpl w:val="09E2A6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8968546">
    <w:abstractNumId w:val="4"/>
  </w:num>
  <w:num w:numId="2" w16cid:durableId="904872513">
    <w:abstractNumId w:val="7"/>
  </w:num>
  <w:num w:numId="3" w16cid:durableId="450631722">
    <w:abstractNumId w:val="2"/>
  </w:num>
  <w:num w:numId="4" w16cid:durableId="1546527257">
    <w:abstractNumId w:val="5"/>
  </w:num>
  <w:num w:numId="5" w16cid:durableId="2081517760">
    <w:abstractNumId w:val="3"/>
  </w:num>
  <w:num w:numId="6" w16cid:durableId="1454330459">
    <w:abstractNumId w:val="6"/>
  </w:num>
  <w:num w:numId="7" w16cid:durableId="1553662835">
    <w:abstractNumId w:val="1"/>
  </w:num>
  <w:num w:numId="8" w16cid:durableId="353462202">
    <w:abstractNumId w:val="0"/>
  </w:num>
  <w:num w:numId="9" w16cid:durableId="1732190886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oanna Koczenasz">
    <w15:presenceInfo w15:providerId="None" w15:userId="Joanna Koczenas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0AE"/>
    <w:rsid w:val="00097FA5"/>
    <w:rsid w:val="000B263A"/>
    <w:rsid w:val="000B299C"/>
    <w:rsid w:val="000C27F4"/>
    <w:rsid w:val="001040B6"/>
    <w:rsid w:val="00105E8D"/>
    <w:rsid w:val="00123A2C"/>
    <w:rsid w:val="00160F9E"/>
    <w:rsid w:val="00170DBB"/>
    <w:rsid w:val="00172573"/>
    <w:rsid w:val="001901A4"/>
    <w:rsid w:val="001A3464"/>
    <w:rsid w:val="001B0EAF"/>
    <w:rsid w:val="00201DD2"/>
    <w:rsid w:val="00221C71"/>
    <w:rsid w:val="00261085"/>
    <w:rsid w:val="00272734"/>
    <w:rsid w:val="00280668"/>
    <w:rsid w:val="00283169"/>
    <w:rsid w:val="002863DA"/>
    <w:rsid w:val="002D0192"/>
    <w:rsid w:val="002E6EB7"/>
    <w:rsid w:val="00300770"/>
    <w:rsid w:val="00316839"/>
    <w:rsid w:val="003575D6"/>
    <w:rsid w:val="003C787C"/>
    <w:rsid w:val="00401D6E"/>
    <w:rsid w:val="00421FC2"/>
    <w:rsid w:val="00445D1E"/>
    <w:rsid w:val="00452FD4"/>
    <w:rsid w:val="0046454E"/>
    <w:rsid w:val="0047328F"/>
    <w:rsid w:val="004A0AFC"/>
    <w:rsid w:val="00510A9E"/>
    <w:rsid w:val="00512989"/>
    <w:rsid w:val="00560149"/>
    <w:rsid w:val="005770D3"/>
    <w:rsid w:val="005B2BB6"/>
    <w:rsid w:val="005D0D08"/>
    <w:rsid w:val="00603CAB"/>
    <w:rsid w:val="00622CC3"/>
    <w:rsid w:val="0066248B"/>
    <w:rsid w:val="006865A8"/>
    <w:rsid w:val="00690868"/>
    <w:rsid w:val="006A22B2"/>
    <w:rsid w:val="006E27CD"/>
    <w:rsid w:val="00701771"/>
    <w:rsid w:val="007376F0"/>
    <w:rsid w:val="00776368"/>
    <w:rsid w:val="007B3072"/>
    <w:rsid w:val="007E5128"/>
    <w:rsid w:val="007E73EA"/>
    <w:rsid w:val="008304CF"/>
    <w:rsid w:val="00833A3D"/>
    <w:rsid w:val="008375DF"/>
    <w:rsid w:val="008405C6"/>
    <w:rsid w:val="00884003"/>
    <w:rsid w:val="008A40FE"/>
    <w:rsid w:val="008B103E"/>
    <w:rsid w:val="00965EFF"/>
    <w:rsid w:val="009E3340"/>
    <w:rsid w:val="009E65DA"/>
    <w:rsid w:val="009F7A58"/>
    <w:rsid w:val="00A029E8"/>
    <w:rsid w:val="00A119BC"/>
    <w:rsid w:val="00A337F6"/>
    <w:rsid w:val="00A37B19"/>
    <w:rsid w:val="00A41ABB"/>
    <w:rsid w:val="00AA6B39"/>
    <w:rsid w:val="00AE791C"/>
    <w:rsid w:val="00B002C8"/>
    <w:rsid w:val="00B02FAE"/>
    <w:rsid w:val="00B359DA"/>
    <w:rsid w:val="00B42728"/>
    <w:rsid w:val="00B6013D"/>
    <w:rsid w:val="00B61BBE"/>
    <w:rsid w:val="00B71166"/>
    <w:rsid w:val="00B74F4D"/>
    <w:rsid w:val="00BA1F15"/>
    <w:rsid w:val="00BC5B3E"/>
    <w:rsid w:val="00BD0BF1"/>
    <w:rsid w:val="00BE0A8C"/>
    <w:rsid w:val="00BE1DC7"/>
    <w:rsid w:val="00C00C91"/>
    <w:rsid w:val="00D279E1"/>
    <w:rsid w:val="00D410AE"/>
    <w:rsid w:val="00D5089C"/>
    <w:rsid w:val="00D61A10"/>
    <w:rsid w:val="00D94053"/>
    <w:rsid w:val="00DA67E6"/>
    <w:rsid w:val="00DE279B"/>
    <w:rsid w:val="00E10AD5"/>
    <w:rsid w:val="00E27221"/>
    <w:rsid w:val="00E551B7"/>
    <w:rsid w:val="00E61C31"/>
    <w:rsid w:val="00E62DFB"/>
    <w:rsid w:val="00E74A11"/>
    <w:rsid w:val="00E7774D"/>
    <w:rsid w:val="00E95DE0"/>
    <w:rsid w:val="00EA6D98"/>
    <w:rsid w:val="00EC62EF"/>
    <w:rsid w:val="00ED2FC9"/>
    <w:rsid w:val="00EE1B5A"/>
    <w:rsid w:val="00F0103F"/>
    <w:rsid w:val="00F96FCC"/>
    <w:rsid w:val="00FD5651"/>
    <w:rsid w:val="00FE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87A950"/>
  <w15:chartTrackingRefBased/>
  <w15:docId w15:val="{3975AEC7-BB7F-43A4-984F-B68D86624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41AB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119B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103F"/>
    <w:pPr>
      <w:keepNext/>
      <w:keepLines/>
      <w:numPr>
        <w:numId w:val="4"/>
      </w:numPr>
      <w:spacing w:before="360" w:after="120" w:line="276" w:lineRule="auto"/>
      <w:ind w:left="284" w:hanging="284"/>
      <w:outlineLvl w:val="2"/>
    </w:pPr>
    <w:rPr>
      <w:rFonts w:ascii="Calibri" w:eastAsiaTheme="majorEastAsia" w:hAnsi="Calibri" w:cstheme="majorBidi"/>
      <w:b/>
      <w:bCs/>
      <w:color w:val="000000" w:themeColor="text1"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link w:val="TekstprzypisudolnegoZnak"/>
    <w:autoRedefine/>
    <w:uiPriority w:val="99"/>
    <w:qFormat/>
    <w:rsid w:val="00622CC3"/>
    <w:pPr>
      <w:spacing w:after="0" w:line="240" w:lineRule="auto"/>
      <w:ind w:right="-710"/>
    </w:pPr>
    <w:rPr>
      <w:rFonts w:ascii="Calibri" w:eastAsia="Times New Roman" w:hAnsi="Calibri" w:cs="Times New Roman"/>
      <w:sz w:val="16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qFormat/>
    <w:rsid w:val="00622CC3"/>
    <w:rPr>
      <w:rFonts w:ascii="Calibri" w:eastAsia="Times New Roman" w:hAnsi="Calibri" w:cs="Times New Roman"/>
      <w:sz w:val="16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41A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woanieprzypisudolnego">
    <w:name w:val="footnote reference"/>
    <w:basedOn w:val="Domylnaczcionkaakapitu"/>
    <w:uiPriority w:val="99"/>
    <w:semiHidden/>
    <w:rsid w:val="00A119BC"/>
    <w:rPr>
      <w:rFonts w:cs="Times New Roman"/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A119B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26108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74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4F4D"/>
  </w:style>
  <w:style w:type="paragraph" w:styleId="Stopka">
    <w:name w:val="footer"/>
    <w:basedOn w:val="Normalny"/>
    <w:link w:val="StopkaZnak"/>
    <w:uiPriority w:val="99"/>
    <w:unhideWhenUsed/>
    <w:rsid w:val="00B74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4F4D"/>
  </w:style>
  <w:style w:type="character" w:customStyle="1" w:styleId="Nagwek3Znak">
    <w:name w:val="Nagłówek 3 Znak"/>
    <w:basedOn w:val="Domylnaczcionkaakapitu"/>
    <w:link w:val="Nagwek3"/>
    <w:uiPriority w:val="9"/>
    <w:rsid w:val="00F0103F"/>
    <w:rPr>
      <w:rFonts w:ascii="Calibri" w:eastAsiaTheme="majorEastAsia" w:hAnsi="Calibri" w:cstheme="majorBidi"/>
      <w:b/>
      <w:bCs/>
      <w:color w:val="000000" w:themeColor="text1"/>
      <w:sz w:val="24"/>
      <w:szCs w:val="28"/>
    </w:rPr>
  </w:style>
  <w:style w:type="table" w:styleId="Tabela-Siatka">
    <w:name w:val="Table Grid"/>
    <w:basedOn w:val="Standardowy"/>
    <w:uiPriority w:val="39"/>
    <w:rsid w:val="007E5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C787C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508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08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08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08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089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CF657-C786-4A28-9CEC-F5D82BA1D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337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 uzyskiwania decyzji/pozwoleń</vt:lpstr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uzyskiwania decyzji/pozwoleń</dc:title>
  <dc:subject>harmonogram uzyskiwania decyzji w projekcie FEDS 2021-2027</dc:subject>
  <dc:creator>JKocz</dc:creator>
  <cp:keywords>pozwolenia na budowę;ZRID;decyzje środowiskowe</cp:keywords>
  <dc:description>Załącznik do decyzji o dofinansowaniu projektu w ramach FEDS 2021-2027
v.2</dc:description>
  <cp:lastModifiedBy>Joanna Koczenasz</cp:lastModifiedBy>
  <cp:revision>64</cp:revision>
  <dcterms:created xsi:type="dcterms:W3CDTF">2022-07-26T15:04:00Z</dcterms:created>
  <dcterms:modified xsi:type="dcterms:W3CDTF">2023-10-11T12:12:00Z</dcterms:modified>
  <cp:category>Załącznik do decyzji o dofinansowaniu projektu w ramach FEDS 2021-2027</cp:category>
</cp:coreProperties>
</file>