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9DCE3" w14:textId="5743DC74" w:rsidR="00F320FD" w:rsidRPr="008A0EC7" w:rsidRDefault="00F320FD" w:rsidP="00332674">
      <w:pPr>
        <w:pStyle w:val="Tytu"/>
        <w:spacing w:line="276" w:lineRule="auto"/>
        <w:rPr>
          <w:rFonts w:asciiTheme="minorHAnsi" w:hAnsiTheme="minorHAnsi" w:cstheme="minorHAnsi"/>
          <w:i/>
          <w:sz w:val="24"/>
          <w:szCs w:val="24"/>
          <w:vertAlign w:val="superscript"/>
        </w:rPr>
      </w:pPr>
      <w:r w:rsidRPr="008A0EC7">
        <w:rPr>
          <w:rFonts w:asciiTheme="minorHAnsi" w:hAnsiTheme="minorHAnsi" w:cstheme="minorHAnsi"/>
          <w:i/>
          <w:sz w:val="24"/>
          <w:szCs w:val="24"/>
        </w:rPr>
        <w:t>WZÓR</w:t>
      </w:r>
      <w:r w:rsidRPr="008A0EC7">
        <w:rPr>
          <w:rStyle w:val="Odwoanieprzypisudolnego"/>
          <w:rFonts w:asciiTheme="minorHAnsi" w:hAnsiTheme="minorHAnsi" w:cstheme="minorHAnsi"/>
          <w:i/>
          <w:sz w:val="24"/>
          <w:szCs w:val="24"/>
        </w:rPr>
        <w:footnoteReference w:id="2"/>
      </w:r>
      <w:r w:rsidRPr="008A0EC7">
        <w:rPr>
          <w:rFonts w:asciiTheme="minorHAnsi" w:hAnsiTheme="minorHAnsi" w:cstheme="minorHAnsi"/>
          <w:i/>
          <w:sz w:val="24"/>
          <w:szCs w:val="24"/>
        </w:rPr>
        <w:t>-</w:t>
      </w:r>
      <w:r w:rsidR="003F6314" w:rsidRPr="003F6314">
        <w:rPr>
          <w:rFonts w:asciiTheme="minorHAnsi" w:hAnsiTheme="minorHAnsi" w:cstheme="minorHAnsi"/>
          <w:i/>
          <w:sz w:val="24"/>
          <w:szCs w:val="24"/>
        </w:rPr>
        <w:t xml:space="preserve"> </w:t>
      </w:r>
      <w:r w:rsidR="003F6314" w:rsidRPr="00721479">
        <w:rPr>
          <w:rFonts w:asciiTheme="minorHAnsi" w:hAnsiTheme="minorHAnsi" w:cstheme="minorHAnsi"/>
          <w:i/>
          <w:sz w:val="24"/>
          <w:szCs w:val="24"/>
        </w:rPr>
        <w:t xml:space="preserve">UPROSZCZONE METODY ROZLICZANIA </w:t>
      </w:r>
      <w:r w:rsidR="003F6314">
        <w:rPr>
          <w:rFonts w:asciiTheme="minorHAnsi" w:hAnsiTheme="minorHAnsi" w:cstheme="minorHAnsi"/>
          <w:i/>
          <w:sz w:val="24"/>
          <w:szCs w:val="24"/>
        </w:rPr>
        <w:t xml:space="preserve">- </w:t>
      </w:r>
      <w:r w:rsidRPr="008A0EC7">
        <w:rPr>
          <w:rFonts w:asciiTheme="minorHAnsi" w:hAnsiTheme="minorHAnsi" w:cstheme="minorHAnsi"/>
          <w:b w:val="0"/>
          <w:sz w:val="24"/>
          <w:szCs w:val="24"/>
        </w:rPr>
        <w:t xml:space="preserve">wersja nr </w:t>
      </w:r>
      <w:del w:id="1" w:author="Anna Wiącek-Sawicka" w:date="2024-09-19T09:28:00Z" w16du:dateUtc="2024-09-19T07:28:00Z">
        <w:r w:rsidR="007A4739">
          <w:rPr>
            <w:rFonts w:asciiTheme="minorHAnsi" w:hAnsiTheme="minorHAnsi" w:cstheme="minorHAnsi"/>
            <w:b w:val="0"/>
            <w:sz w:val="24"/>
            <w:szCs w:val="24"/>
          </w:rPr>
          <w:delText>2</w:delText>
        </w:r>
      </w:del>
      <w:ins w:id="2" w:author="Anna Wiącek-Sawicka" w:date="2024-09-19T09:28:00Z" w16du:dateUtc="2024-09-19T07:28:00Z">
        <w:r w:rsidR="004A194E">
          <w:rPr>
            <w:rFonts w:asciiTheme="minorHAnsi" w:hAnsiTheme="minorHAnsi" w:cstheme="minorHAnsi"/>
            <w:b w:val="0"/>
            <w:sz w:val="24"/>
            <w:szCs w:val="24"/>
          </w:rPr>
          <w:t>3</w:t>
        </w:r>
      </w:ins>
    </w:p>
    <w:p w14:paraId="0B9162D0" w14:textId="77777777" w:rsidR="007D5707" w:rsidRPr="007D5707" w:rsidRDefault="00F320FD" w:rsidP="00332674">
      <w:pPr>
        <w:pStyle w:val="Nagwek1"/>
        <w:spacing w:line="276" w:lineRule="auto"/>
        <w:rPr>
          <w:sz w:val="24"/>
        </w:rPr>
      </w:pPr>
      <w:r w:rsidRPr="008A0EC7">
        <w:rPr>
          <w:rFonts w:asciiTheme="minorHAnsi" w:hAnsiTheme="minorHAnsi" w:cstheme="minorHAnsi"/>
          <w:sz w:val="24"/>
        </w:rPr>
        <w:t>Decyzja o dofinansowaniu projektu</w:t>
      </w:r>
      <w:r w:rsidRPr="008A0EC7">
        <w:rPr>
          <w:rFonts w:asciiTheme="minorHAnsi" w:hAnsiTheme="minorHAnsi" w:cstheme="minorHAnsi"/>
          <w:sz w:val="24"/>
        </w:rPr>
        <w:br/>
        <w:t>pn.: ……………………………………………………………….………………………….</w:t>
      </w:r>
      <w:r w:rsidRPr="008A0EC7">
        <w:rPr>
          <w:rFonts w:asciiTheme="minorHAnsi" w:hAnsiTheme="minorHAnsi" w:cstheme="minorHAnsi"/>
          <w:sz w:val="24"/>
        </w:rPr>
        <w:br/>
        <w:t>nr FEDS. … . …-IZ. … - …/…</w:t>
      </w:r>
      <w:r w:rsidRPr="008A0EC7">
        <w:rPr>
          <w:rFonts w:asciiTheme="minorHAnsi" w:hAnsiTheme="minorHAnsi" w:cstheme="minorHAnsi"/>
          <w:sz w:val="24"/>
        </w:rPr>
        <w:br/>
        <w:t>w ramach</w:t>
      </w:r>
      <w:r w:rsidRPr="008A0EC7">
        <w:rPr>
          <w:rFonts w:asciiTheme="minorHAnsi" w:hAnsiTheme="minorHAnsi" w:cstheme="minorHAnsi"/>
          <w:sz w:val="24"/>
        </w:rPr>
        <w:br/>
        <w:t>Priorytetu nr ……… „…………………………………………………………………………………”</w:t>
      </w:r>
      <w:r w:rsidRPr="008A0EC7">
        <w:rPr>
          <w:rFonts w:asciiTheme="minorHAnsi" w:hAnsiTheme="minorHAnsi" w:cstheme="minorHAnsi"/>
          <w:sz w:val="24"/>
        </w:rPr>
        <w:br/>
        <w:t>Działania nr …… „……………………………………………………………..………………..……”</w:t>
      </w:r>
      <w:r w:rsidRPr="008A0EC7">
        <w:rPr>
          <w:rFonts w:asciiTheme="minorHAnsi" w:hAnsiTheme="minorHAnsi" w:cstheme="minorHAnsi"/>
          <w:sz w:val="24"/>
        </w:rPr>
        <w:br/>
        <w:t>Programu Fundusze Europejskie dla Dolnego Śląska 2021-2027</w:t>
      </w:r>
      <w:r w:rsidRPr="008A0EC7">
        <w:rPr>
          <w:rFonts w:asciiTheme="minorHAnsi" w:hAnsiTheme="minorHAnsi" w:cstheme="minorHAnsi"/>
          <w:sz w:val="24"/>
        </w:rPr>
        <w:br/>
        <w:t>współfinansowanego ze środków Europejskiego Funduszu Społecznego Plus</w:t>
      </w:r>
      <w:r w:rsidR="007D5707" w:rsidRPr="007D5707">
        <w:rPr>
          <w:rFonts w:asciiTheme="minorHAnsi" w:hAnsiTheme="minorHAnsi" w:cstheme="minorHAnsi"/>
          <w:sz w:val="24"/>
        </w:rPr>
        <w:t>/</w:t>
      </w:r>
      <w:r w:rsidR="007D5707" w:rsidRPr="007D5707">
        <w:rPr>
          <w:sz w:val="24"/>
        </w:rPr>
        <w:t xml:space="preserve"> </w:t>
      </w:r>
    </w:p>
    <w:p w14:paraId="6388713E" w14:textId="260F5081" w:rsidR="007D5707" w:rsidRPr="007D5707" w:rsidRDefault="007D5707" w:rsidP="00332674">
      <w:pPr>
        <w:pStyle w:val="Nagwek1"/>
        <w:spacing w:line="276" w:lineRule="auto"/>
        <w:rPr>
          <w:rFonts w:asciiTheme="minorHAnsi" w:hAnsiTheme="minorHAnsi" w:cstheme="minorHAnsi"/>
          <w:sz w:val="24"/>
        </w:rPr>
      </w:pPr>
      <w:r w:rsidRPr="007D5707">
        <w:rPr>
          <w:rFonts w:asciiTheme="minorHAnsi" w:hAnsiTheme="minorHAnsi" w:cstheme="minorHAnsi"/>
          <w:sz w:val="24"/>
        </w:rPr>
        <w:t>Funduszu na rzecz Sprawiedliwej Transformacji</w:t>
      </w:r>
      <w:r w:rsidRPr="007D5707">
        <w:rPr>
          <w:rStyle w:val="Odwoanieprzypisudolnego"/>
          <w:rFonts w:asciiTheme="minorHAnsi" w:hAnsiTheme="minorHAnsi" w:cstheme="minorHAnsi"/>
          <w:sz w:val="24"/>
        </w:rPr>
        <w:footnoteReference w:id="3"/>
      </w:r>
    </w:p>
    <w:p w14:paraId="1C1BC450" w14:textId="046D53C2" w:rsidR="00F320FD" w:rsidRPr="008A0EC7" w:rsidRDefault="00F320FD" w:rsidP="00332674">
      <w:pPr>
        <w:pStyle w:val="Nagwek1"/>
        <w:spacing w:line="276" w:lineRule="auto"/>
        <w:rPr>
          <w:rFonts w:asciiTheme="minorHAnsi" w:hAnsiTheme="minorHAnsi" w:cstheme="minorHAnsi"/>
          <w:sz w:val="24"/>
        </w:rPr>
      </w:pPr>
    </w:p>
    <w:p w14:paraId="7046EE5A" w14:textId="77777777" w:rsidR="00F320FD" w:rsidRPr="008A0EC7" w:rsidRDefault="00F320FD" w:rsidP="00332674">
      <w:pPr>
        <w:pStyle w:val="Tytu"/>
        <w:spacing w:before="60" w:after="60" w:line="276" w:lineRule="auto"/>
        <w:jc w:val="both"/>
        <w:rPr>
          <w:rFonts w:asciiTheme="minorHAnsi" w:hAnsiTheme="minorHAnsi" w:cstheme="minorHAnsi"/>
          <w:sz w:val="24"/>
          <w:szCs w:val="24"/>
        </w:rPr>
      </w:pPr>
    </w:p>
    <w:p w14:paraId="6C32E2DC" w14:textId="77777777" w:rsidR="00F320FD" w:rsidRPr="008A0EC7" w:rsidRDefault="00F320FD" w:rsidP="00332674">
      <w:pPr>
        <w:pStyle w:val="Tytu"/>
        <w:spacing w:before="60" w:after="60" w:line="276" w:lineRule="auto"/>
        <w:jc w:val="both"/>
        <w:rPr>
          <w:rFonts w:asciiTheme="minorHAnsi" w:hAnsiTheme="minorHAnsi" w:cstheme="minorHAnsi"/>
          <w:sz w:val="24"/>
          <w:szCs w:val="24"/>
        </w:rPr>
      </w:pPr>
    </w:p>
    <w:p w14:paraId="77360EF9" w14:textId="77777777" w:rsidR="00F320FD" w:rsidRPr="008A0EC7" w:rsidRDefault="00F320FD" w:rsidP="00332674">
      <w:pPr>
        <w:pStyle w:val="Tytu"/>
        <w:spacing w:before="60" w:after="60" w:line="276" w:lineRule="auto"/>
        <w:jc w:val="both"/>
        <w:rPr>
          <w:rFonts w:asciiTheme="minorHAnsi" w:hAnsiTheme="minorHAnsi" w:cstheme="minorHAnsi"/>
          <w:sz w:val="24"/>
          <w:szCs w:val="24"/>
        </w:rPr>
      </w:pPr>
    </w:p>
    <w:p w14:paraId="6FE96CCD" w14:textId="77777777" w:rsidR="00F320FD" w:rsidRPr="008A0EC7" w:rsidRDefault="00F320FD" w:rsidP="00332674">
      <w:pPr>
        <w:spacing w:before="120" w:after="0"/>
        <w:rPr>
          <w:rFonts w:asciiTheme="minorHAnsi" w:hAnsiTheme="minorHAnsi" w:cstheme="minorHAnsi"/>
          <w:sz w:val="24"/>
          <w:szCs w:val="24"/>
        </w:rPr>
      </w:pPr>
      <w:r w:rsidRPr="008A0EC7">
        <w:rPr>
          <w:rFonts w:asciiTheme="minorHAnsi" w:hAnsiTheme="minorHAnsi" w:cstheme="minorHAnsi"/>
          <w:sz w:val="24"/>
          <w:szCs w:val="24"/>
        </w:rPr>
        <w:t>zwana dalej „Decyzją”.</w:t>
      </w:r>
    </w:p>
    <w:p w14:paraId="68FFE889" w14:textId="655FF30C" w:rsidR="00F320FD" w:rsidRPr="008A0EC7" w:rsidRDefault="00893CEA" w:rsidP="00332674">
      <w:pPr>
        <w:spacing w:before="480" w:after="0"/>
        <w:rPr>
          <w:rFonts w:asciiTheme="minorHAnsi" w:hAnsiTheme="minorHAnsi" w:cstheme="minorHAnsi"/>
          <w:b/>
          <w:sz w:val="24"/>
          <w:szCs w:val="24"/>
        </w:rPr>
      </w:pPr>
      <w:r w:rsidRPr="008A0EC7">
        <w:rPr>
          <w:rFonts w:asciiTheme="minorHAnsi" w:hAnsiTheme="minorHAnsi" w:cstheme="minorHAnsi"/>
          <w:b/>
          <w:sz w:val="24"/>
          <w:szCs w:val="24"/>
          <w:lang w:eastAsia="pl-PL"/>
        </w:rPr>
        <w:t xml:space="preserve">Beneficjentem Projektu jest Województwo Dolnośląskie. </w:t>
      </w:r>
      <w:r w:rsidR="00F320FD" w:rsidRPr="008A0EC7">
        <w:rPr>
          <w:rFonts w:asciiTheme="minorHAnsi" w:hAnsiTheme="minorHAnsi" w:cstheme="minorHAnsi"/>
          <w:b/>
          <w:sz w:val="24"/>
          <w:szCs w:val="24"/>
        </w:rPr>
        <w:t>Za realizację Projektu odpowiedzialny jest Urząd Marszałkowski Województwa Dolnośląskiego …………………………………….…………………..………/......................................................................</w:t>
      </w:r>
      <w:r w:rsidR="00F320FD" w:rsidRPr="008A0EC7">
        <w:rPr>
          <w:rStyle w:val="Odwoanieprzypisudolnego"/>
          <w:rFonts w:asciiTheme="minorHAnsi" w:hAnsiTheme="minorHAnsi" w:cstheme="minorHAnsi"/>
          <w:sz w:val="24"/>
          <w:szCs w:val="24"/>
        </w:rPr>
        <w:footnoteReference w:id="4"/>
      </w:r>
      <w:r w:rsidR="00F320FD" w:rsidRPr="008A0EC7">
        <w:rPr>
          <w:rFonts w:asciiTheme="minorHAnsi" w:hAnsiTheme="minorHAnsi" w:cstheme="minorHAnsi"/>
          <w:b/>
          <w:sz w:val="24"/>
          <w:szCs w:val="24"/>
        </w:rPr>
        <w:t>.</w:t>
      </w:r>
    </w:p>
    <w:p w14:paraId="3C88B78C" w14:textId="77777777" w:rsidR="00F320FD" w:rsidRPr="008A0EC7" w:rsidRDefault="00F320FD" w:rsidP="00332674">
      <w:pPr>
        <w:spacing w:after="0"/>
        <w:jc w:val="center"/>
        <w:rPr>
          <w:rFonts w:asciiTheme="minorHAnsi" w:hAnsiTheme="minorHAnsi" w:cstheme="minorHAnsi"/>
          <w:bCs/>
          <w:sz w:val="20"/>
          <w:szCs w:val="20"/>
        </w:rPr>
      </w:pPr>
      <w:r w:rsidRPr="008A0EC7">
        <w:rPr>
          <w:rFonts w:asciiTheme="minorHAnsi" w:hAnsiTheme="minorHAnsi" w:cstheme="minorHAnsi"/>
          <w:bCs/>
          <w:sz w:val="20"/>
          <w:szCs w:val="20"/>
        </w:rPr>
        <w:t>(Departament/Wydział)</w:t>
      </w:r>
    </w:p>
    <w:p w14:paraId="7FDA0F6F" w14:textId="77777777" w:rsidR="00893CEA" w:rsidRPr="008A0EC7" w:rsidRDefault="00893CEA" w:rsidP="00332674">
      <w:pPr>
        <w:spacing w:after="0"/>
        <w:jc w:val="center"/>
        <w:rPr>
          <w:rFonts w:asciiTheme="minorHAnsi" w:hAnsiTheme="minorHAnsi" w:cstheme="minorHAnsi"/>
          <w:b/>
          <w:sz w:val="24"/>
          <w:szCs w:val="24"/>
        </w:rPr>
      </w:pPr>
    </w:p>
    <w:p w14:paraId="2ABFF088" w14:textId="28207678" w:rsidR="009568AD" w:rsidRPr="008A0EC7" w:rsidRDefault="009568AD" w:rsidP="00332674">
      <w:pPr>
        <w:spacing w:after="0"/>
        <w:rPr>
          <w:rFonts w:asciiTheme="minorHAnsi" w:hAnsiTheme="minorHAnsi" w:cstheme="minorHAnsi"/>
          <w:b/>
          <w:sz w:val="24"/>
          <w:szCs w:val="24"/>
        </w:rPr>
      </w:pPr>
      <w:r w:rsidRPr="008A0EC7">
        <w:rPr>
          <w:rFonts w:asciiTheme="minorHAnsi" w:hAnsiTheme="minorHAnsi" w:cstheme="minorHAnsi"/>
          <w:b/>
          <w:sz w:val="24"/>
          <w:szCs w:val="24"/>
        </w:rPr>
        <w:br w:type="page"/>
      </w:r>
    </w:p>
    <w:p w14:paraId="68C9520B" w14:textId="77777777" w:rsidR="001760EB" w:rsidRPr="008A0EC7" w:rsidRDefault="001760EB" w:rsidP="00332674">
      <w:pPr>
        <w:spacing w:before="120" w:after="120"/>
        <w:rPr>
          <w:rFonts w:asciiTheme="minorHAnsi" w:hAnsiTheme="minorHAnsi" w:cstheme="minorHAnsi"/>
          <w:sz w:val="24"/>
          <w:szCs w:val="24"/>
          <w:lang w:eastAsia="pl-PL"/>
        </w:rPr>
      </w:pPr>
      <w:bookmarkStart w:id="5" w:name="_Hlk96503648"/>
      <w:r w:rsidRPr="008A0EC7">
        <w:rPr>
          <w:rFonts w:asciiTheme="minorHAnsi" w:hAnsiTheme="minorHAnsi" w:cstheme="minorHAnsi"/>
          <w:sz w:val="24"/>
          <w:szCs w:val="24"/>
          <w:lang w:eastAsia="pl-PL"/>
        </w:rPr>
        <w:lastRenderedPageBreak/>
        <w:t>Instytucja Zarządzająca postanawia, co następuje:</w:t>
      </w:r>
    </w:p>
    <w:p w14:paraId="31806E94" w14:textId="6731EA6B" w:rsidR="0037060F" w:rsidRPr="008A0EC7" w:rsidRDefault="0037060F" w:rsidP="00332674">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Definicje</w:t>
      </w:r>
    </w:p>
    <w:bookmarkEnd w:id="5"/>
    <w:p w14:paraId="700E0018" w14:textId="1CA2ED90" w:rsidR="000F2039" w:rsidRPr="008A0EC7" w:rsidRDefault="006A088A"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1.</w:t>
      </w:r>
    </w:p>
    <w:p w14:paraId="6426903A" w14:textId="594F9A48" w:rsidR="00F47831" w:rsidRPr="00724E4A" w:rsidRDefault="006A088A" w:rsidP="00332674">
      <w:pPr>
        <w:pStyle w:val="Tekstpodstawowy"/>
        <w:spacing w:before="60" w:after="60" w:line="276" w:lineRule="auto"/>
        <w:jc w:val="left"/>
        <w:rPr>
          <w:rFonts w:asciiTheme="minorHAnsi" w:hAnsiTheme="minorHAnsi" w:cstheme="minorHAnsi"/>
        </w:rPr>
      </w:pPr>
      <w:r w:rsidRPr="00724E4A">
        <w:rPr>
          <w:rFonts w:asciiTheme="minorHAnsi" w:hAnsiTheme="minorHAnsi" w:cstheme="minorHAnsi"/>
        </w:rPr>
        <w:t xml:space="preserve">Ilekroć w </w:t>
      </w:r>
      <w:r w:rsidR="00893CEA" w:rsidRPr="00724E4A">
        <w:rPr>
          <w:rFonts w:asciiTheme="minorHAnsi" w:hAnsiTheme="minorHAnsi" w:cstheme="minorHAnsi"/>
        </w:rPr>
        <w:t xml:space="preserve">Decyzji </w:t>
      </w:r>
      <w:r w:rsidRPr="00724E4A">
        <w:rPr>
          <w:rFonts w:asciiTheme="minorHAnsi" w:hAnsiTheme="minorHAnsi" w:cstheme="minorHAnsi"/>
        </w:rPr>
        <w:t>jest mowa o:</w:t>
      </w:r>
    </w:p>
    <w:p w14:paraId="0C5AD1D9" w14:textId="3F23C827" w:rsidR="0054269C" w:rsidRPr="00724E4A" w:rsidRDefault="0054269C"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CST2021</w:t>
      </w:r>
      <w:r w:rsidRPr="00724E4A">
        <w:rPr>
          <w:rFonts w:asciiTheme="minorHAnsi" w:hAnsiTheme="minorHAnsi" w:cstheme="minorHAnsi"/>
        </w:rPr>
        <w:t xml:space="preserve">” </w:t>
      </w:r>
      <w:r w:rsidR="007D5707" w:rsidRPr="00724E4A">
        <w:rPr>
          <w:rFonts w:asciiTheme="minorHAnsi" w:hAnsiTheme="minorHAnsi" w:cstheme="minorHAnsi"/>
        </w:rPr>
        <w:t xml:space="preserve">– </w:t>
      </w:r>
      <w:r w:rsidR="00E6759E" w:rsidRPr="00724E4A">
        <w:rPr>
          <w:rFonts w:asciiTheme="minorHAnsi" w:hAnsiTheme="minorHAnsi" w:cstheme="minorHAnsi"/>
        </w:rPr>
        <w:t xml:space="preserve">należy przez to rozumieć </w:t>
      </w:r>
      <w:r w:rsidRPr="00724E4A">
        <w:rPr>
          <w:rFonts w:asciiTheme="minorHAnsi" w:hAnsiTheme="minorHAnsi" w:cstheme="minorHAnsi"/>
        </w:rPr>
        <w:t xml:space="preserve">Centralny system teleinformatyczny, o którym mowa w art. </w:t>
      </w:r>
      <w:r w:rsidR="00DF5AA0" w:rsidRPr="00724E4A">
        <w:rPr>
          <w:rFonts w:asciiTheme="minorHAnsi" w:hAnsiTheme="minorHAnsi" w:cstheme="minorHAnsi"/>
        </w:rPr>
        <w:t xml:space="preserve">2 </w:t>
      </w:r>
      <w:r w:rsidRPr="00724E4A">
        <w:rPr>
          <w:rFonts w:asciiTheme="minorHAnsi" w:hAnsiTheme="minorHAnsi" w:cstheme="minorHAnsi"/>
        </w:rPr>
        <w:t xml:space="preserve">pkt </w:t>
      </w:r>
      <w:r w:rsidR="00EC667D" w:rsidRPr="00724E4A">
        <w:rPr>
          <w:rFonts w:asciiTheme="minorHAnsi" w:hAnsiTheme="minorHAnsi" w:cstheme="minorHAnsi"/>
        </w:rPr>
        <w:t>29</w:t>
      </w:r>
      <w:r w:rsidRPr="00724E4A">
        <w:rPr>
          <w:rFonts w:asciiTheme="minorHAnsi" w:hAnsiTheme="minorHAnsi" w:cstheme="minorHAnsi"/>
        </w:rPr>
        <w:t xml:space="preserve"> ustawy </w:t>
      </w:r>
      <w:r w:rsidR="00806F27" w:rsidRPr="00724E4A">
        <w:rPr>
          <w:rFonts w:asciiTheme="minorHAnsi" w:hAnsiTheme="minorHAnsi" w:cstheme="minorHAnsi"/>
        </w:rPr>
        <w:t>wdrożeniowej</w:t>
      </w:r>
      <w:r w:rsidRPr="00724E4A">
        <w:rPr>
          <w:rFonts w:asciiTheme="minorHAnsi" w:hAnsiTheme="minorHAnsi" w:cstheme="minorHAnsi"/>
        </w:rPr>
        <w:t>;</w:t>
      </w:r>
      <w:r w:rsidR="007E53CE" w:rsidRPr="00724E4A">
        <w:rPr>
          <w:rFonts w:asciiTheme="minorHAnsi" w:hAnsiTheme="minorHAnsi" w:cstheme="minorHAnsi"/>
        </w:rPr>
        <w:t xml:space="preserve"> </w:t>
      </w:r>
      <w:r w:rsidR="009849C3" w:rsidRPr="00724E4A">
        <w:rPr>
          <w:rFonts w:asciiTheme="minorHAnsi" w:hAnsiTheme="minorHAnsi" w:cstheme="minorHAnsi"/>
        </w:rPr>
        <w:t>J</w:t>
      </w:r>
      <w:r w:rsidR="007E53CE" w:rsidRPr="00724E4A">
        <w:rPr>
          <w:rFonts w:asciiTheme="minorHAnsi" w:hAnsiTheme="minorHAnsi" w:cstheme="minorHAnsi"/>
        </w:rPr>
        <w:t>edną z aplikacji wchodzących w skład CST2021 jest SL2021, który zapewnia m.in. obsługę procesu rozliczania projektu i</w:t>
      </w:r>
      <w:r w:rsidR="00724E4A">
        <w:rPr>
          <w:rFonts w:asciiTheme="minorHAnsi" w:hAnsiTheme="minorHAnsi" w:cstheme="minorHAnsi"/>
        </w:rPr>
        <w:t> </w:t>
      </w:r>
      <w:r w:rsidR="007E53CE" w:rsidRPr="00724E4A">
        <w:rPr>
          <w:rFonts w:asciiTheme="minorHAnsi" w:hAnsiTheme="minorHAnsi" w:cstheme="minorHAnsi"/>
        </w:rPr>
        <w:t>komunikację pomiędzy Beneficjentem a</w:t>
      </w:r>
      <w:r w:rsidR="0064138C" w:rsidRPr="00724E4A">
        <w:rPr>
          <w:rFonts w:asciiTheme="minorHAnsi" w:hAnsiTheme="minorHAnsi" w:cstheme="minorHAnsi"/>
        </w:rPr>
        <w:t> </w:t>
      </w:r>
      <w:r w:rsidR="007E53CE" w:rsidRPr="00724E4A">
        <w:rPr>
          <w:rFonts w:asciiTheme="minorHAnsi" w:hAnsiTheme="minorHAnsi" w:cstheme="minorHAnsi"/>
        </w:rPr>
        <w:t>Instytucją Zarządzającą</w:t>
      </w:r>
    </w:p>
    <w:p w14:paraId="3337BEBA" w14:textId="7EBC49C7" w:rsidR="002E542B" w:rsidRPr="00724E4A" w:rsidRDefault="002E542B" w:rsidP="00332674">
      <w:pPr>
        <w:pStyle w:val="Akapitzlist"/>
        <w:numPr>
          <w:ilvl w:val="0"/>
          <w:numId w:val="23"/>
        </w:numPr>
        <w:spacing w:before="60" w:after="60" w:line="276" w:lineRule="auto"/>
        <w:ind w:left="425" w:hanging="425"/>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dniach roboczych</w:t>
      </w:r>
      <w:r w:rsidRPr="00724E4A">
        <w:rPr>
          <w:rFonts w:asciiTheme="minorHAnsi" w:hAnsiTheme="minorHAnsi" w:cstheme="minorHAnsi"/>
        </w:rPr>
        <w:t xml:space="preserve">” </w:t>
      </w:r>
      <w:r w:rsidR="007D5707" w:rsidRPr="00724E4A">
        <w:rPr>
          <w:rFonts w:asciiTheme="minorHAnsi" w:hAnsiTheme="minorHAnsi" w:cstheme="minorHAnsi"/>
        </w:rPr>
        <w:t xml:space="preserve">– </w:t>
      </w:r>
      <w:r w:rsidR="00605AB5" w:rsidRPr="00724E4A">
        <w:rPr>
          <w:rFonts w:asciiTheme="minorHAnsi" w:hAnsiTheme="minorHAnsi" w:cstheme="minorHAnsi"/>
        </w:rPr>
        <w:t xml:space="preserve">należy przez to rozumieć </w:t>
      </w:r>
      <w:r w:rsidRPr="00724E4A">
        <w:rPr>
          <w:rFonts w:asciiTheme="minorHAnsi" w:hAnsiTheme="minorHAnsi" w:cstheme="minorHAnsi"/>
        </w:rPr>
        <w:t>dni z wyłączeniem sobót i dni ustawowo wolnych od pracy w</w:t>
      </w:r>
      <w:r w:rsidR="00867F30" w:rsidRPr="00724E4A">
        <w:rPr>
          <w:rFonts w:asciiTheme="minorHAnsi" w:hAnsiTheme="minorHAnsi" w:cstheme="minorHAnsi"/>
        </w:rPr>
        <w:t> </w:t>
      </w:r>
      <w:r w:rsidRPr="00724E4A">
        <w:rPr>
          <w:rFonts w:asciiTheme="minorHAnsi" w:hAnsiTheme="minorHAnsi" w:cstheme="minorHAnsi"/>
        </w:rPr>
        <w:t>rozumieniu ustawy z dnia 18 stycznia 1951 r. o dniach wolnych od pracy;</w:t>
      </w:r>
    </w:p>
    <w:p w14:paraId="47BE0B68" w14:textId="100616B9" w:rsidR="006C197F" w:rsidRPr="00724E4A" w:rsidRDefault="006C197F" w:rsidP="00332674">
      <w:pPr>
        <w:pStyle w:val="Akapitzlist"/>
        <w:numPr>
          <w:ilvl w:val="0"/>
          <w:numId w:val="23"/>
        </w:numPr>
        <w:spacing w:before="60" w:after="60" w:line="276" w:lineRule="auto"/>
        <w:ind w:left="426" w:hanging="426"/>
        <w:rPr>
          <w:rFonts w:asciiTheme="minorHAnsi" w:hAnsiTheme="minorHAnsi" w:cstheme="minorHAnsi"/>
        </w:rPr>
      </w:pPr>
      <w:r w:rsidRPr="007D5707">
        <w:rPr>
          <w:rFonts w:asciiTheme="minorHAnsi" w:hAnsiTheme="minorHAnsi" w:cstheme="minorHAnsi"/>
        </w:rPr>
        <w:t>„</w:t>
      </w:r>
      <w:r w:rsidRPr="00724E4A">
        <w:rPr>
          <w:rFonts w:asciiTheme="minorHAnsi" w:hAnsiTheme="minorHAnsi" w:cstheme="minorHAnsi"/>
          <w:b/>
          <w:bCs/>
        </w:rPr>
        <w:t>Harmonogram</w:t>
      </w:r>
      <w:r w:rsidR="000B2B7A" w:rsidRPr="00724E4A">
        <w:rPr>
          <w:rFonts w:asciiTheme="minorHAnsi" w:hAnsiTheme="minorHAnsi" w:cstheme="minorHAnsi"/>
          <w:b/>
          <w:bCs/>
        </w:rPr>
        <w:t>ie</w:t>
      </w:r>
      <w:r w:rsidRPr="00724E4A">
        <w:rPr>
          <w:rFonts w:asciiTheme="minorHAnsi" w:hAnsiTheme="minorHAnsi" w:cstheme="minorHAnsi"/>
          <w:b/>
          <w:bCs/>
        </w:rPr>
        <w:t xml:space="preserve"> Realizacji Wsparcia</w:t>
      </w:r>
      <w:r w:rsidRPr="007D5707">
        <w:rPr>
          <w:rFonts w:asciiTheme="minorHAnsi" w:hAnsiTheme="minorHAnsi" w:cstheme="minorHAnsi"/>
        </w:rPr>
        <w:t xml:space="preserve">” </w:t>
      </w:r>
      <w:r w:rsidRPr="00724E4A">
        <w:rPr>
          <w:rFonts w:asciiTheme="minorHAnsi" w:hAnsiTheme="minorHAnsi" w:cstheme="minorHAnsi"/>
        </w:rPr>
        <w:t xml:space="preserve">– należy przez to rozumieć szczegółowy harmonogram udzielania wsparcia w Projekcie </w:t>
      </w:r>
      <w:r w:rsidR="007E53CE" w:rsidRPr="00724E4A">
        <w:rPr>
          <w:rFonts w:asciiTheme="minorHAnsi" w:hAnsiTheme="minorHAnsi" w:cstheme="minorHAnsi"/>
        </w:rPr>
        <w:t xml:space="preserve">sporządzony </w:t>
      </w:r>
      <w:r w:rsidRPr="00724E4A">
        <w:rPr>
          <w:rFonts w:asciiTheme="minorHAnsi" w:hAnsiTheme="minorHAnsi" w:cstheme="minorHAnsi"/>
        </w:rPr>
        <w:t>przed rozpoczęciem udzielania wsparcia, a</w:t>
      </w:r>
      <w:r w:rsidR="0064138C" w:rsidRPr="00724E4A">
        <w:rPr>
          <w:rFonts w:asciiTheme="minorHAnsi" w:hAnsiTheme="minorHAnsi" w:cstheme="minorHAnsi"/>
        </w:rPr>
        <w:t> </w:t>
      </w:r>
      <w:r w:rsidRPr="00724E4A">
        <w:rPr>
          <w:rFonts w:asciiTheme="minorHAnsi" w:hAnsiTheme="minorHAnsi" w:cstheme="minorHAnsi"/>
        </w:rPr>
        <w:t xml:space="preserve">następnie </w:t>
      </w:r>
      <w:r w:rsidR="007E53CE" w:rsidRPr="00724E4A">
        <w:rPr>
          <w:rFonts w:asciiTheme="minorHAnsi" w:hAnsiTheme="minorHAnsi" w:cstheme="minorHAnsi"/>
        </w:rPr>
        <w:t xml:space="preserve">zmieniany </w:t>
      </w:r>
      <w:r w:rsidRPr="00724E4A">
        <w:rPr>
          <w:rFonts w:asciiTheme="minorHAnsi" w:hAnsiTheme="minorHAnsi" w:cstheme="minorHAnsi"/>
        </w:rPr>
        <w:t>w trakcie realizacji Projektu;</w:t>
      </w:r>
    </w:p>
    <w:p w14:paraId="7288207F" w14:textId="3C73934D" w:rsidR="00837DE1" w:rsidRPr="00724E4A" w:rsidRDefault="00837DE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kategorii kosztów</w:t>
      </w:r>
      <w:r w:rsidRPr="00724E4A">
        <w:rPr>
          <w:rFonts w:asciiTheme="minorHAnsi" w:hAnsiTheme="minorHAnsi" w:cstheme="minorHAnsi"/>
        </w:rPr>
        <w:t>” – należy przez to rozumieć wyodrębniony rodzaj kosztów/wydatków w</w:t>
      </w:r>
      <w:r w:rsidR="006C197F" w:rsidRPr="00724E4A">
        <w:rPr>
          <w:rFonts w:asciiTheme="minorHAnsi" w:hAnsiTheme="minorHAnsi" w:cstheme="minorHAnsi"/>
        </w:rPr>
        <w:t> </w:t>
      </w:r>
      <w:r w:rsidRPr="00724E4A">
        <w:rPr>
          <w:rFonts w:asciiTheme="minorHAnsi" w:hAnsiTheme="minorHAnsi" w:cstheme="minorHAnsi"/>
        </w:rPr>
        <w:t>zakresie rzeczowym projektu;</w:t>
      </w:r>
    </w:p>
    <w:p w14:paraId="0B6684EF" w14:textId="1BA183FC" w:rsidR="008E6561" w:rsidRPr="00724E4A" w:rsidRDefault="008E656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konflikcie interesów</w:t>
      </w:r>
      <w:r w:rsidRPr="00724E4A">
        <w:rPr>
          <w:rFonts w:asciiTheme="minorHAnsi" w:hAnsiTheme="minorHAnsi" w:cstheme="minorHAnsi"/>
        </w:rPr>
        <w:t>” – należy przez to rozumieć podejmowanie jakichkolwiek działań, które prowadzą do sprzeczności pomiędzy interesem Beneficjenta</w:t>
      </w:r>
      <w:r w:rsidR="00724E4A">
        <w:rPr>
          <w:rFonts w:asciiTheme="minorHAnsi" w:hAnsiTheme="minorHAnsi" w:cstheme="minorHAnsi"/>
        </w:rPr>
        <w:t xml:space="preserve"> </w:t>
      </w:r>
      <w:r w:rsidRPr="00724E4A">
        <w:rPr>
          <w:rFonts w:asciiTheme="minorHAnsi" w:hAnsiTheme="minorHAnsi" w:cstheme="minorHAnsi"/>
        </w:rPr>
        <w:t xml:space="preserve">a interesem Unii Europejskiej, która powoduje bezpośredni, pośredni lub potencjalny wpływ na zachowanie przez Beneficjenta bezstronności i obiektywizmu przy podejmowaniu decyzji finansowych i przy realizacji </w:t>
      </w:r>
      <w:r w:rsidR="00BB2355" w:rsidRPr="00724E4A">
        <w:rPr>
          <w:rFonts w:asciiTheme="minorHAnsi" w:hAnsiTheme="minorHAnsi" w:cstheme="minorHAnsi"/>
        </w:rPr>
        <w:t>Decyzji</w:t>
      </w:r>
      <w:r w:rsidRPr="00724E4A">
        <w:rPr>
          <w:rFonts w:asciiTheme="minorHAnsi" w:hAnsiTheme="minorHAnsi" w:cstheme="minorHAnsi"/>
        </w:rPr>
        <w:t>, przy czym sprzeczność ta wynika z relacji pomiędzy Beneficjentem a jego kontrahentem, opartej na więziach rodzinnych, emocjonalnych lub z sympatii politycznej, przynależności państwowej, wspólnych interesów gospodarczych lub innych wspólnych interesów;</w:t>
      </w:r>
    </w:p>
    <w:p w14:paraId="694D959A" w14:textId="1E51167E" w:rsidR="008E6561" w:rsidRPr="00724E4A" w:rsidRDefault="008E656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korupcji</w:t>
      </w:r>
      <w:r w:rsidRPr="00724E4A">
        <w:rPr>
          <w:rFonts w:asciiTheme="minorHAnsi" w:hAnsiTheme="minorHAnsi" w:cstheme="minorHAnsi"/>
        </w:rPr>
        <w:t>” – należy przez to rozumieć czyn, o którym mowa w art. 1 ust. 3a ustawy z</w:t>
      </w:r>
      <w:r w:rsidR="006403BC">
        <w:rPr>
          <w:rFonts w:asciiTheme="minorHAnsi" w:hAnsiTheme="minorHAnsi" w:cstheme="minorHAnsi"/>
        </w:rPr>
        <w:t> </w:t>
      </w:r>
      <w:r w:rsidRPr="00724E4A">
        <w:rPr>
          <w:rFonts w:asciiTheme="minorHAnsi" w:hAnsiTheme="minorHAnsi" w:cstheme="minorHAnsi"/>
        </w:rPr>
        <w:t>dnia 9</w:t>
      </w:r>
      <w:r w:rsidR="00422C29" w:rsidRPr="00724E4A">
        <w:rPr>
          <w:rFonts w:asciiTheme="minorHAnsi" w:hAnsiTheme="minorHAnsi" w:cstheme="minorHAnsi"/>
        </w:rPr>
        <w:t> </w:t>
      </w:r>
      <w:r w:rsidRPr="00724E4A">
        <w:rPr>
          <w:rFonts w:asciiTheme="minorHAnsi" w:hAnsiTheme="minorHAnsi" w:cstheme="minorHAnsi"/>
        </w:rPr>
        <w:t>czerwca 2006 r. o Centralnym Biurze Antykorupcyjnym, a także czyn stypizowany w art. 296a Kodeku karnego;</w:t>
      </w:r>
    </w:p>
    <w:p w14:paraId="022C6A12" w14:textId="44611249" w:rsidR="00837DE1" w:rsidRPr="00724E4A" w:rsidRDefault="00837DE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kosztach bezpośrednich</w:t>
      </w:r>
      <w:r w:rsidRPr="00724E4A">
        <w:rPr>
          <w:rFonts w:asciiTheme="minorHAnsi" w:hAnsiTheme="minorHAnsi" w:cstheme="minorHAnsi"/>
        </w:rPr>
        <w:t xml:space="preserve">” – </w:t>
      </w:r>
      <w:r w:rsidR="00854317" w:rsidRPr="00724E4A">
        <w:rPr>
          <w:rFonts w:asciiTheme="minorHAnsi" w:hAnsiTheme="minorHAnsi" w:cstheme="minorHAnsi"/>
        </w:rPr>
        <w:t>należy przez to rozumieć kwalifikowalne koszty projektu, które są bezpośrednio powiązane z realizacją projektu, przy czym bezpośrednie powiązanie z projektem można udokumento</w:t>
      </w:r>
      <w:r w:rsidR="00314050" w:rsidRPr="00724E4A">
        <w:rPr>
          <w:rFonts w:asciiTheme="minorHAnsi" w:hAnsiTheme="minorHAnsi" w:cstheme="minorHAnsi"/>
        </w:rPr>
        <w:t>wać</w:t>
      </w:r>
      <w:r w:rsidRPr="00724E4A">
        <w:rPr>
          <w:rFonts w:asciiTheme="minorHAnsi" w:hAnsiTheme="minorHAnsi" w:cstheme="minorHAnsi"/>
        </w:rPr>
        <w:t>;</w:t>
      </w:r>
    </w:p>
    <w:p w14:paraId="7CEDD7D4" w14:textId="65ED72AC" w:rsidR="00837DE1" w:rsidRPr="00724E4A" w:rsidRDefault="00837DE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kosztach pośrednich</w:t>
      </w:r>
      <w:r w:rsidRPr="00724E4A">
        <w:rPr>
          <w:rFonts w:asciiTheme="minorHAnsi" w:hAnsiTheme="minorHAnsi" w:cstheme="minorHAnsi"/>
        </w:rPr>
        <w:t xml:space="preserve">” – </w:t>
      </w:r>
      <w:r w:rsidR="00854317" w:rsidRPr="00724E4A">
        <w:rPr>
          <w:rFonts w:asciiTheme="minorHAnsi" w:hAnsiTheme="minorHAnsi" w:cstheme="minorHAnsi"/>
        </w:rPr>
        <w:t>należy przez to rozumieć koszty niezbędne do realizacji projektu, których nie można bezpośrednio przypisać do głównego celu projektu, w</w:t>
      </w:r>
      <w:r w:rsidR="006403BC">
        <w:rPr>
          <w:rFonts w:asciiTheme="minorHAnsi" w:hAnsiTheme="minorHAnsi" w:cstheme="minorHAnsi"/>
        </w:rPr>
        <w:t> </w:t>
      </w:r>
      <w:r w:rsidR="00854317" w:rsidRPr="00724E4A">
        <w:rPr>
          <w:rFonts w:asciiTheme="minorHAnsi" w:hAnsiTheme="minorHAnsi" w:cstheme="minorHAnsi"/>
        </w:rPr>
        <w:t>szczególności koszty administracyjne związane z obsługą projektu, która nie wymaga podejmowania merytorycznych działań zmierzających do osiągnięcia celu projektu. Katalog kwalifikowalnych kosztów pośrednich określa regulamin wyboru projektów</w:t>
      </w:r>
      <w:r w:rsidRPr="00724E4A">
        <w:rPr>
          <w:rFonts w:asciiTheme="minorHAnsi" w:hAnsiTheme="minorHAnsi" w:cstheme="minorHAnsi"/>
        </w:rPr>
        <w:t>;</w:t>
      </w:r>
    </w:p>
    <w:p w14:paraId="0F6266A7" w14:textId="1A034084" w:rsidR="003F6314" w:rsidRPr="003F6314" w:rsidRDefault="003F6314" w:rsidP="00332674">
      <w:pPr>
        <w:pStyle w:val="Akapitzlist"/>
        <w:numPr>
          <w:ilvl w:val="0"/>
          <w:numId w:val="23"/>
        </w:numPr>
        <w:spacing w:before="60" w:after="60" w:line="276" w:lineRule="auto"/>
        <w:ind w:left="426" w:hanging="426"/>
        <w:rPr>
          <w:rFonts w:asciiTheme="minorHAnsi" w:hAnsiTheme="minorHAnsi" w:cstheme="minorHAnsi"/>
        </w:rPr>
      </w:pPr>
      <w:r w:rsidRPr="003F6314">
        <w:rPr>
          <w:rFonts w:asciiTheme="minorHAnsi" w:hAnsiTheme="minorHAnsi" w:cstheme="minorHAnsi"/>
        </w:rPr>
        <w:t>„</w:t>
      </w:r>
      <w:r w:rsidRPr="003F6314">
        <w:rPr>
          <w:rFonts w:asciiTheme="minorHAnsi" w:hAnsiTheme="minorHAnsi" w:cstheme="minorHAnsi"/>
          <w:b/>
          <w:bCs/>
        </w:rPr>
        <w:t>kwocie ryczałtowej</w:t>
      </w:r>
      <w:r w:rsidRPr="003F6314">
        <w:rPr>
          <w:rFonts w:asciiTheme="minorHAnsi" w:hAnsiTheme="minorHAnsi" w:cstheme="minorHAnsi"/>
        </w:rPr>
        <w:t xml:space="preserve">” – </w:t>
      </w:r>
      <w:bookmarkStart w:id="6" w:name="_Hlk141422258"/>
      <w:r w:rsidR="00333B5E">
        <w:rPr>
          <w:rFonts w:asciiTheme="minorHAnsi" w:hAnsiTheme="minorHAnsi" w:cstheme="minorHAnsi"/>
        </w:rPr>
        <w:t xml:space="preserve">należy przez to </w:t>
      </w:r>
      <w:r w:rsidR="00333B5E" w:rsidRPr="00333B5E">
        <w:rPr>
          <w:rFonts w:asciiTheme="minorHAnsi" w:hAnsiTheme="minorHAnsi" w:cstheme="minorHAnsi"/>
        </w:rPr>
        <w:t xml:space="preserve">wskazaną w Umowie kwotę za wykonanie określonego w projekcie zadania, ustaloną na etapie zatwierdzania wniosku </w:t>
      </w:r>
      <w:r w:rsidR="00333B5E" w:rsidRPr="00333B5E">
        <w:rPr>
          <w:rFonts w:asciiTheme="minorHAnsi" w:hAnsiTheme="minorHAnsi" w:cstheme="minorHAnsi"/>
        </w:rPr>
        <w:lastRenderedPageBreak/>
        <w:t>o</w:t>
      </w:r>
      <w:r w:rsidR="00333B5E">
        <w:rPr>
          <w:rFonts w:asciiTheme="minorHAnsi" w:hAnsiTheme="minorHAnsi" w:cstheme="minorHAnsi"/>
        </w:rPr>
        <w:t> </w:t>
      </w:r>
      <w:r w:rsidR="00333B5E" w:rsidRPr="00333B5E">
        <w:rPr>
          <w:rFonts w:asciiTheme="minorHAnsi" w:hAnsiTheme="minorHAnsi" w:cstheme="minorHAnsi"/>
        </w:rPr>
        <w:t>dofinansowanie i wypłaconą przez Instytucję Zarządzającą po spełnieniu warunków określonych w Umowie</w:t>
      </w:r>
      <w:bookmarkEnd w:id="6"/>
      <w:r>
        <w:rPr>
          <w:rFonts w:asciiTheme="minorHAnsi" w:hAnsiTheme="minorHAnsi" w:cstheme="minorHAnsi"/>
        </w:rPr>
        <w:t>;</w:t>
      </w:r>
    </w:p>
    <w:p w14:paraId="3F6E506A" w14:textId="1A3571FB" w:rsidR="008E6561" w:rsidRPr="00724E4A" w:rsidRDefault="008E656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nadużyciu finansowym</w:t>
      </w:r>
      <w:r w:rsidRPr="00724E4A">
        <w:rPr>
          <w:rFonts w:asciiTheme="minorHAnsi" w:hAnsiTheme="minorHAnsi" w:cstheme="minorHAnsi"/>
        </w:rPr>
        <w:t xml:space="preserve">” – </w:t>
      </w:r>
      <w:r w:rsidR="00701BF1" w:rsidRPr="00724E4A">
        <w:rPr>
          <w:rFonts w:asciiTheme="minorHAnsi" w:hAnsiTheme="minorHAnsi" w:cstheme="minorHAnsi"/>
          <w:color w:val="000000" w:themeColor="text1"/>
        </w:rPr>
        <w:t>należy przez to rozumieć nadużycie</w:t>
      </w:r>
      <w:r w:rsidR="004A0DC0" w:rsidRPr="00724E4A">
        <w:rPr>
          <w:rFonts w:asciiTheme="minorHAnsi" w:hAnsiTheme="minorHAnsi" w:cstheme="minorHAnsi"/>
          <w:color w:val="000000" w:themeColor="text1"/>
        </w:rPr>
        <w:t>,</w:t>
      </w:r>
      <w:r w:rsidR="00701BF1" w:rsidRPr="00724E4A">
        <w:rPr>
          <w:rFonts w:asciiTheme="minorHAnsi" w:hAnsiTheme="minorHAnsi" w:cstheme="minorHAnsi"/>
          <w:color w:val="000000" w:themeColor="text1"/>
        </w:rPr>
        <w:t xml:space="preserve"> o którym mowa w art. 3</w:t>
      </w:r>
      <w:r w:rsidR="0042099C">
        <w:rPr>
          <w:rFonts w:asciiTheme="minorHAnsi" w:hAnsiTheme="minorHAnsi" w:cstheme="minorHAnsi"/>
          <w:color w:val="000000" w:themeColor="text1"/>
        </w:rPr>
        <w:t> </w:t>
      </w:r>
      <w:r w:rsidR="00701BF1" w:rsidRPr="00724E4A">
        <w:rPr>
          <w:rFonts w:asciiTheme="minorHAnsi" w:hAnsiTheme="minorHAnsi" w:cstheme="minorHAnsi"/>
          <w:color w:val="000000" w:themeColor="text1"/>
        </w:rPr>
        <w:t>ust. 2 dyrektywy Parlamentu Europejskiego i Rady (UE) 2017/1371 z dnia 5 lipca 2017 r. w sprawie zwalczania za pośrednictwem prawa karnego nadużyć na szkodę interesów finansowych Unii</w:t>
      </w:r>
      <w:r w:rsidR="00837DE1" w:rsidRPr="00724E4A">
        <w:rPr>
          <w:rFonts w:asciiTheme="minorHAnsi" w:hAnsiTheme="minorHAnsi" w:cstheme="minorHAnsi"/>
        </w:rPr>
        <w:t>;</w:t>
      </w:r>
    </w:p>
    <w:p w14:paraId="3445F1D8" w14:textId="37E77D15" w:rsidR="005C67EB" w:rsidRPr="00724E4A" w:rsidRDefault="00902EEC"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okresie rozliczeniowym</w:t>
      </w:r>
      <w:r w:rsidRPr="00724E4A">
        <w:rPr>
          <w:rFonts w:asciiTheme="minorHAnsi" w:hAnsiTheme="minorHAnsi" w:cstheme="minorHAnsi"/>
        </w:rPr>
        <w:t xml:space="preserve">” </w:t>
      </w:r>
      <w:r w:rsidR="0042099C" w:rsidRPr="00724E4A">
        <w:rPr>
          <w:rFonts w:asciiTheme="minorHAnsi" w:hAnsiTheme="minorHAnsi" w:cstheme="minorHAnsi"/>
        </w:rPr>
        <w:t>–</w:t>
      </w:r>
      <w:r w:rsidR="00D43F9D" w:rsidRPr="00724E4A">
        <w:rPr>
          <w:rFonts w:asciiTheme="minorHAnsi" w:hAnsiTheme="minorHAnsi" w:cstheme="minorHAnsi"/>
        </w:rPr>
        <w:t xml:space="preserve"> </w:t>
      </w:r>
      <w:r w:rsidR="003D638C" w:rsidRPr="00724E4A">
        <w:rPr>
          <w:rFonts w:asciiTheme="minorHAnsi" w:hAnsiTheme="minorHAnsi" w:cstheme="minorHAnsi"/>
        </w:rPr>
        <w:t>należy przez to rozumieć okres, którego dotyczy wniosek o</w:t>
      </w:r>
      <w:r w:rsidR="00CE28DA" w:rsidRPr="00724E4A">
        <w:rPr>
          <w:rFonts w:asciiTheme="minorHAnsi" w:hAnsiTheme="minorHAnsi" w:cstheme="minorHAnsi"/>
        </w:rPr>
        <w:t> </w:t>
      </w:r>
      <w:r w:rsidR="003D638C" w:rsidRPr="00724E4A">
        <w:rPr>
          <w:rFonts w:asciiTheme="minorHAnsi" w:hAnsiTheme="minorHAnsi" w:cstheme="minorHAnsi"/>
        </w:rPr>
        <w:t xml:space="preserve">płatność, przy czym </w:t>
      </w:r>
      <w:r w:rsidR="00FD5FAE" w:rsidRPr="00724E4A">
        <w:rPr>
          <w:rFonts w:asciiTheme="minorHAnsi" w:hAnsiTheme="minorHAnsi" w:cstheme="minorHAnsi"/>
        </w:rPr>
        <w:t>w przypadku pierwszego wniosku o płatność tzw. wniosku o</w:t>
      </w:r>
      <w:r w:rsidR="006403BC">
        <w:rPr>
          <w:rFonts w:asciiTheme="minorHAnsi" w:hAnsiTheme="minorHAnsi" w:cstheme="minorHAnsi"/>
        </w:rPr>
        <w:t> </w:t>
      </w:r>
      <w:r w:rsidR="00FD5FAE" w:rsidRPr="00724E4A">
        <w:rPr>
          <w:rFonts w:asciiTheme="minorHAnsi" w:hAnsiTheme="minorHAnsi" w:cstheme="minorHAnsi"/>
        </w:rPr>
        <w:t>zaliczkę, okres rozliczeniowy „od (…)” „do (…)” powinien wynosić 1 dzień</w:t>
      </w:r>
      <w:r w:rsidR="00930B28" w:rsidRPr="00724E4A">
        <w:rPr>
          <w:rStyle w:val="Odwoanieprzypisudolnego"/>
          <w:rFonts w:asciiTheme="minorHAnsi" w:hAnsiTheme="minorHAnsi" w:cstheme="minorHAnsi"/>
        </w:rPr>
        <w:footnoteReference w:id="5"/>
      </w:r>
      <w:r w:rsidR="00FD5FAE" w:rsidRPr="00724E4A">
        <w:rPr>
          <w:rFonts w:asciiTheme="minorHAnsi" w:hAnsiTheme="minorHAnsi" w:cstheme="minorHAnsi"/>
        </w:rPr>
        <w:t xml:space="preserve">. </w:t>
      </w:r>
      <w:r w:rsidR="003D638C" w:rsidRPr="00724E4A">
        <w:rPr>
          <w:rFonts w:asciiTheme="minorHAnsi" w:hAnsiTheme="minorHAnsi" w:cstheme="minorHAnsi"/>
        </w:rPr>
        <w:t xml:space="preserve">Dla </w:t>
      </w:r>
      <w:r w:rsidR="00FD5FAE" w:rsidRPr="00724E4A">
        <w:rPr>
          <w:rFonts w:asciiTheme="minorHAnsi" w:hAnsiTheme="minorHAnsi" w:cstheme="minorHAnsi"/>
        </w:rPr>
        <w:t>drugiego</w:t>
      </w:r>
      <w:r w:rsidR="00FD5FAE" w:rsidRPr="00724E4A" w:rsidDel="003141B3">
        <w:rPr>
          <w:rFonts w:asciiTheme="minorHAnsi" w:hAnsiTheme="minorHAnsi" w:cstheme="minorHAnsi"/>
        </w:rPr>
        <w:t xml:space="preserve"> </w:t>
      </w:r>
      <w:r w:rsidR="003D638C" w:rsidRPr="00724E4A">
        <w:rPr>
          <w:rFonts w:asciiTheme="minorHAnsi" w:hAnsiTheme="minorHAnsi" w:cstheme="minorHAnsi"/>
        </w:rPr>
        <w:t>i kolejnych wniosków o</w:t>
      </w:r>
      <w:r w:rsidR="00314050" w:rsidRPr="00724E4A">
        <w:rPr>
          <w:rFonts w:asciiTheme="minorHAnsi" w:hAnsiTheme="minorHAnsi" w:cstheme="minorHAnsi"/>
        </w:rPr>
        <w:t> </w:t>
      </w:r>
      <w:r w:rsidR="003D638C" w:rsidRPr="00724E4A">
        <w:rPr>
          <w:rFonts w:asciiTheme="minorHAnsi" w:hAnsiTheme="minorHAnsi" w:cstheme="minorHAnsi"/>
        </w:rPr>
        <w:t xml:space="preserve">płatność okres rozliczeniowy </w:t>
      </w:r>
      <w:r w:rsidR="00FD5FAE" w:rsidRPr="00724E4A">
        <w:rPr>
          <w:rFonts w:asciiTheme="minorHAnsi" w:hAnsiTheme="minorHAnsi" w:cstheme="minorHAnsi"/>
        </w:rPr>
        <w:t>powinien być zgodny z</w:t>
      </w:r>
      <w:r w:rsidR="006403BC">
        <w:rPr>
          <w:rFonts w:asciiTheme="minorHAnsi" w:hAnsiTheme="minorHAnsi" w:cstheme="minorHAnsi"/>
        </w:rPr>
        <w:t> </w:t>
      </w:r>
      <w:r w:rsidR="00FD5FAE" w:rsidRPr="00724E4A">
        <w:rPr>
          <w:rFonts w:asciiTheme="minorHAnsi" w:hAnsiTheme="minorHAnsi" w:cstheme="minorHAnsi"/>
        </w:rPr>
        <w:t xml:space="preserve">harmonogramem płatności (tj. np. miesiąc, kwartał), a także </w:t>
      </w:r>
      <w:r w:rsidR="003D638C" w:rsidRPr="00724E4A">
        <w:rPr>
          <w:rFonts w:asciiTheme="minorHAnsi" w:hAnsiTheme="minorHAnsi" w:cstheme="minorHAnsi"/>
        </w:rPr>
        <w:t>nie może być krótszy niż jeden pełny miesiąc kalendarzowy i dłuższy niż 3</w:t>
      </w:r>
      <w:r w:rsidR="00CE28DA" w:rsidRPr="00724E4A">
        <w:rPr>
          <w:rFonts w:asciiTheme="minorHAnsi" w:hAnsiTheme="minorHAnsi" w:cstheme="minorHAnsi"/>
        </w:rPr>
        <w:t> </w:t>
      </w:r>
      <w:r w:rsidR="003D638C" w:rsidRPr="00724E4A">
        <w:rPr>
          <w:rFonts w:asciiTheme="minorHAnsi" w:hAnsiTheme="minorHAnsi" w:cstheme="minorHAnsi"/>
        </w:rPr>
        <w:t>m</w:t>
      </w:r>
      <w:r w:rsidR="00CE28DA" w:rsidRPr="00724E4A">
        <w:rPr>
          <w:rFonts w:asciiTheme="minorHAnsi" w:hAnsiTheme="minorHAnsi" w:cstheme="minorHAnsi"/>
        </w:rPr>
        <w:t>iesiące</w:t>
      </w:r>
      <w:r w:rsidR="00AB3B6A" w:rsidRPr="00724E4A">
        <w:rPr>
          <w:rStyle w:val="Odwoanieprzypisudolnego"/>
          <w:rFonts w:asciiTheme="minorHAnsi" w:hAnsiTheme="minorHAnsi" w:cstheme="minorHAnsi"/>
        </w:rPr>
        <w:footnoteReference w:id="6"/>
      </w:r>
      <w:r w:rsidR="00FD5FAE" w:rsidRPr="00724E4A">
        <w:rPr>
          <w:rFonts w:asciiTheme="minorHAnsi" w:hAnsiTheme="minorHAnsi" w:cstheme="minorHAnsi"/>
        </w:rPr>
        <w:t xml:space="preserve">. Okresy </w:t>
      </w:r>
      <w:r w:rsidR="00DD0293" w:rsidRPr="00724E4A">
        <w:rPr>
          <w:rFonts w:asciiTheme="minorHAnsi" w:hAnsiTheme="minorHAnsi" w:cstheme="minorHAnsi"/>
        </w:rPr>
        <w:t xml:space="preserve">rozliczeniowe </w:t>
      </w:r>
      <w:r w:rsidR="00FD5FAE" w:rsidRPr="00724E4A">
        <w:rPr>
          <w:rFonts w:asciiTheme="minorHAnsi" w:hAnsiTheme="minorHAnsi" w:cstheme="minorHAnsi"/>
        </w:rPr>
        <w:t>poszczególnych wniosków</w:t>
      </w:r>
      <w:r w:rsidR="00147B6C">
        <w:rPr>
          <w:rFonts w:asciiTheme="minorHAnsi" w:hAnsiTheme="minorHAnsi" w:cstheme="minorHAnsi"/>
        </w:rPr>
        <w:t xml:space="preserve"> </w:t>
      </w:r>
      <w:ins w:id="7" w:author="Anna Wiącek-Sawicka" w:date="2024-09-19T09:28:00Z" w16du:dateUtc="2024-09-19T07:28:00Z">
        <w:r w:rsidR="00147B6C">
          <w:rPr>
            <w:rFonts w:asciiTheme="minorHAnsi" w:hAnsiTheme="minorHAnsi" w:cstheme="minorHAnsi"/>
          </w:rPr>
          <w:t xml:space="preserve">o płatność </w:t>
        </w:r>
      </w:ins>
      <w:r w:rsidR="00FD5FAE" w:rsidRPr="00724E4A">
        <w:rPr>
          <w:rFonts w:asciiTheme="minorHAnsi" w:hAnsiTheme="minorHAnsi" w:cstheme="minorHAnsi"/>
        </w:rPr>
        <w:t>nie mogą na siebie zachodzić;</w:t>
      </w:r>
    </w:p>
    <w:p w14:paraId="7A5BB439" w14:textId="6F023046" w:rsidR="000B7389" w:rsidRPr="00724E4A" w:rsidRDefault="00BE65DA"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b/>
          <w:bCs/>
        </w:rPr>
        <w:t>„</w:t>
      </w:r>
      <w:r w:rsidR="00741190" w:rsidRPr="00724E4A">
        <w:rPr>
          <w:rFonts w:asciiTheme="minorHAnsi" w:hAnsiTheme="minorHAnsi" w:cstheme="minorHAnsi"/>
          <w:b/>
          <w:bCs/>
        </w:rPr>
        <w:t>operacji</w:t>
      </w:r>
      <w:r w:rsidR="00E6759E" w:rsidRPr="00724E4A">
        <w:rPr>
          <w:rFonts w:asciiTheme="minorHAnsi" w:hAnsiTheme="minorHAnsi" w:cstheme="minorHAnsi"/>
          <w:b/>
          <w:bCs/>
        </w:rPr>
        <w:t xml:space="preserve"> </w:t>
      </w:r>
      <w:r w:rsidR="003D638C" w:rsidRPr="00724E4A">
        <w:rPr>
          <w:rFonts w:asciiTheme="minorHAnsi" w:hAnsiTheme="minorHAnsi" w:cstheme="minorHAnsi"/>
          <w:b/>
          <w:bCs/>
        </w:rPr>
        <w:t>gospodarcz</w:t>
      </w:r>
      <w:r w:rsidR="00E6759E" w:rsidRPr="00724E4A">
        <w:rPr>
          <w:rFonts w:asciiTheme="minorHAnsi" w:hAnsiTheme="minorHAnsi" w:cstheme="minorHAnsi"/>
          <w:b/>
          <w:bCs/>
        </w:rPr>
        <w:t>ej</w:t>
      </w:r>
      <w:r w:rsidR="00E6759E" w:rsidRPr="00724E4A">
        <w:rPr>
          <w:rFonts w:asciiTheme="minorHAnsi" w:hAnsiTheme="minorHAnsi" w:cstheme="minorHAnsi"/>
          <w:iCs/>
        </w:rPr>
        <w:t>”</w:t>
      </w:r>
      <w:r w:rsidR="0042099C">
        <w:rPr>
          <w:rFonts w:asciiTheme="minorHAnsi" w:hAnsiTheme="minorHAnsi" w:cstheme="minorHAnsi"/>
          <w:iCs/>
        </w:rPr>
        <w:t xml:space="preserve"> </w:t>
      </w:r>
      <w:r w:rsidR="0042099C" w:rsidRPr="00724E4A">
        <w:rPr>
          <w:rFonts w:asciiTheme="minorHAnsi" w:hAnsiTheme="minorHAnsi" w:cstheme="minorHAnsi"/>
        </w:rPr>
        <w:t>–</w:t>
      </w:r>
      <w:r w:rsidR="00E6759E" w:rsidRPr="00724E4A">
        <w:rPr>
          <w:rFonts w:asciiTheme="minorHAnsi" w:hAnsiTheme="minorHAnsi" w:cstheme="minorHAnsi"/>
          <w:iCs/>
        </w:rPr>
        <w:t xml:space="preserve"> należy przez to rozumieć </w:t>
      </w:r>
      <w:r w:rsidR="003D638C" w:rsidRPr="00724E4A">
        <w:rPr>
          <w:rFonts w:asciiTheme="minorHAnsi" w:hAnsiTheme="minorHAnsi" w:cstheme="minorHAnsi"/>
          <w:iCs/>
        </w:rPr>
        <w:t xml:space="preserve">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003D638C" w:rsidRPr="00724E4A">
        <w:rPr>
          <w:rFonts w:asciiTheme="minorHAnsi" w:hAnsiTheme="minorHAnsi" w:cstheme="minorHAnsi"/>
        </w:rPr>
        <w:t xml:space="preserve">z dnia 29 września 1994 r. </w:t>
      </w:r>
      <w:r w:rsidR="003D638C" w:rsidRPr="00724E4A">
        <w:rPr>
          <w:rFonts w:asciiTheme="minorHAnsi" w:hAnsiTheme="minorHAnsi" w:cstheme="minorHAnsi"/>
          <w:iCs/>
        </w:rPr>
        <w:t>o rachunkowości), który stanowi podstawę do dokonania zapisu w księgach rachunkowych (ewidencji)</w:t>
      </w:r>
      <w:r w:rsidR="000B7389" w:rsidRPr="00724E4A">
        <w:rPr>
          <w:rFonts w:asciiTheme="minorHAnsi" w:hAnsiTheme="minorHAnsi" w:cstheme="minorHAnsi"/>
          <w:iCs/>
        </w:rPr>
        <w:t>;</w:t>
      </w:r>
    </w:p>
    <w:p w14:paraId="2584E945" w14:textId="5FAADEA2" w:rsidR="00B64563" w:rsidRPr="003F6314" w:rsidRDefault="00E6759E" w:rsidP="003216AD">
      <w:pPr>
        <w:pStyle w:val="Akapitzlist"/>
        <w:numPr>
          <w:ilvl w:val="0"/>
          <w:numId w:val="23"/>
        </w:numPr>
        <w:spacing w:before="60" w:after="60" w:line="276" w:lineRule="auto"/>
        <w:ind w:left="426" w:hanging="426"/>
        <w:rPr>
          <w:rFonts w:asciiTheme="minorHAnsi" w:hAnsiTheme="minorHAnsi" w:cstheme="minorHAnsi"/>
          <w:iCs/>
        </w:rPr>
      </w:pPr>
      <w:r w:rsidRPr="003F6314">
        <w:rPr>
          <w:rFonts w:asciiTheme="minorHAnsi" w:hAnsiTheme="minorHAnsi" w:cstheme="minorHAnsi"/>
        </w:rPr>
        <w:t>„</w:t>
      </w:r>
      <w:r w:rsidRPr="003F6314">
        <w:rPr>
          <w:rFonts w:asciiTheme="minorHAnsi" w:hAnsiTheme="minorHAnsi" w:cstheme="minorHAnsi"/>
          <w:b/>
          <w:bCs/>
        </w:rPr>
        <w:t>Partnerze</w:t>
      </w:r>
      <w:r w:rsidRPr="003F6314">
        <w:rPr>
          <w:rFonts w:asciiTheme="minorHAnsi" w:hAnsiTheme="minorHAnsi" w:cstheme="minorHAnsi"/>
        </w:rPr>
        <w:t xml:space="preserve">” – </w:t>
      </w:r>
      <w:r w:rsidR="00854317" w:rsidRPr="003F6314">
        <w:rPr>
          <w:rFonts w:asciiTheme="minorHAnsi" w:hAnsiTheme="minorHAnsi" w:cstheme="minorHAnsi"/>
        </w:rPr>
        <w:t>należy przez to rozumieć podmiot w rozumieniu art. 39 ustawy wdrożeniowej, który jest wymieniony w zatwierdzonym wniosku o dofinansowanie projektu, realizujący wspólnie z</w:t>
      </w:r>
      <w:r w:rsidR="00784522" w:rsidRPr="003F6314">
        <w:rPr>
          <w:rFonts w:asciiTheme="minorHAnsi" w:hAnsiTheme="minorHAnsi" w:cstheme="minorHAnsi"/>
        </w:rPr>
        <w:t> </w:t>
      </w:r>
      <w:r w:rsidR="00854317" w:rsidRPr="003F6314">
        <w:rPr>
          <w:rFonts w:asciiTheme="minorHAnsi" w:hAnsiTheme="minorHAnsi" w:cstheme="minorHAnsi"/>
        </w:rPr>
        <w:t xml:space="preserve">Beneficjentem (i ewentualnie innymi Partnerami) projekt na warunkach określonych w </w:t>
      </w:r>
      <w:r w:rsidR="00BB2355" w:rsidRPr="003F6314">
        <w:rPr>
          <w:rFonts w:asciiTheme="minorHAnsi" w:hAnsiTheme="minorHAnsi" w:cstheme="minorHAnsi"/>
        </w:rPr>
        <w:t xml:space="preserve">Decyzji </w:t>
      </w:r>
      <w:r w:rsidR="00854317" w:rsidRPr="003F6314">
        <w:rPr>
          <w:rFonts w:asciiTheme="minorHAnsi" w:hAnsiTheme="minorHAnsi" w:cstheme="minorHAnsi"/>
        </w:rPr>
        <w:t>i porozumieniu albo umowie o</w:t>
      </w:r>
      <w:r w:rsidR="007823AD" w:rsidRPr="003F6314">
        <w:rPr>
          <w:rFonts w:asciiTheme="minorHAnsi" w:hAnsiTheme="minorHAnsi" w:cstheme="minorHAnsi"/>
        </w:rPr>
        <w:t> </w:t>
      </w:r>
      <w:r w:rsidR="00854317" w:rsidRPr="003F6314">
        <w:rPr>
          <w:rFonts w:asciiTheme="minorHAnsi" w:hAnsiTheme="minorHAnsi" w:cstheme="minorHAnsi"/>
        </w:rPr>
        <w:t xml:space="preserve">partnerstwie i wnoszący do projektu zasoby ludzkie, organizacyjne, techniczne lub finansowe, bez którego realizacja projektu nie byłaby możliwa; W CST2021 </w:t>
      </w:r>
      <w:r w:rsidR="00BE65DA" w:rsidRPr="003F6314">
        <w:rPr>
          <w:rFonts w:asciiTheme="minorHAnsi" w:hAnsiTheme="minorHAnsi" w:cstheme="minorHAnsi"/>
        </w:rPr>
        <w:t xml:space="preserve">Partner </w:t>
      </w:r>
      <w:r w:rsidR="00854317" w:rsidRPr="003F6314">
        <w:rPr>
          <w:rFonts w:asciiTheme="minorHAnsi" w:hAnsiTheme="minorHAnsi" w:cstheme="minorHAnsi"/>
        </w:rPr>
        <w:t xml:space="preserve">określany </w:t>
      </w:r>
      <w:r w:rsidR="00BE65DA" w:rsidRPr="003F6314">
        <w:rPr>
          <w:rFonts w:asciiTheme="minorHAnsi" w:hAnsiTheme="minorHAnsi" w:cstheme="minorHAnsi"/>
        </w:rPr>
        <w:t xml:space="preserve">jest </w:t>
      </w:r>
      <w:r w:rsidR="00854317" w:rsidRPr="003F6314">
        <w:rPr>
          <w:rFonts w:asciiTheme="minorHAnsi" w:hAnsiTheme="minorHAnsi" w:cstheme="minorHAnsi"/>
        </w:rPr>
        <w:t>jako „Realizator”</w:t>
      </w:r>
      <w:r w:rsidRPr="003F6314">
        <w:rPr>
          <w:rFonts w:asciiTheme="minorHAnsi" w:hAnsiTheme="minorHAnsi" w:cstheme="minorHAnsi"/>
        </w:rPr>
        <w:t>;</w:t>
      </w:r>
    </w:p>
    <w:p w14:paraId="36425F41" w14:textId="68C3BD1B" w:rsidR="00B003B7" w:rsidRPr="00724E4A" w:rsidRDefault="00B003B7" w:rsidP="00332674">
      <w:pPr>
        <w:pStyle w:val="Akapitzlist"/>
        <w:numPr>
          <w:ilvl w:val="0"/>
          <w:numId w:val="23"/>
        </w:numPr>
        <w:spacing w:before="60" w:after="60" w:line="276" w:lineRule="auto"/>
        <w:ind w:left="426" w:hanging="426"/>
        <w:rPr>
          <w:rFonts w:asciiTheme="minorHAnsi" w:hAnsiTheme="minorHAnsi" w:cstheme="minorHAnsi"/>
          <w:iCs/>
        </w:rPr>
      </w:pPr>
      <w:r w:rsidRPr="00724E4A">
        <w:rPr>
          <w:rFonts w:asciiTheme="minorHAnsi" w:hAnsiTheme="minorHAnsi" w:cstheme="minorHAnsi"/>
          <w:iCs/>
        </w:rPr>
        <w:t>„</w:t>
      </w:r>
      <w:r w:rsidRPr="00724E4A">
        <w:rPr>
          <w:rFonts w:asciiTheme="minorHAnsi" w:hAnsiTheme="minorHAnsi" w:cstheme="minorHAnsi"/>
          <w:b/>
          <w:bCs/>
        </w:rPr>
        <w:t>portalu</w:t>
      </w:r>
      <w:r w:rsidRPr="00724E4A">
        <w:rPr>
          <w:rFonts w:asciiTheme="minorHAnsi" w:hAnsiTheme="minorHAnsi" w:cstheme="minorHAnsi"/>
          <w:iCs/>
        </w:rPr>
        <w:t xml:space="preserve">” </w:t>
      </w:r>
      <w:r w:rsidR="007D5707" w:rsidRPr="00724E4A">
        <w:rPr>
          <w:rFonts w:asciiTheme="minorHAnsi" w:hAnsiTheme="minorHAnsi" w:cstheme="minorHAnsi"/>
        </w:rPr>
        <w:t xml:space="preserve">– </w:t>
      </w:r>
      <w:r w:rsidRPr="00724E4A">
        <w:rPr>
          <w:rFonts w:asciiTheme="minorHAnsi" w:hAnsiTheme="minorHAnsi" w:cstheme="minorHAnsi"/>
          <w:iCs/>
        </w:rPr>
        <w:t xml:space="preserve"> </w:t>
      </w:r>
      <w:r w:rsidRPr="00724E4A">
        <w:rPr>
          <w:rFonts w:asciiTheme="minorHAnsi" w:hAnsiTheme="minorHAnsi" w:cstheme="minorHAnsi"/>
        </w:rPr>
        <w:t xml:space="preserve">należy przez to rozumieć </w:t>
      </w:r>
      <w:r w:rsidRPr="00724E4A">
        <w:rPr>
          <w:rFonts w:asciiTheme="minorHAnsi" w:hAnsiTheme="minorHAnsi" w:cstheme="minorHAnsi"/>
          <w:iCs/>
        </w:rPr>
        <w:t>internetowy</w:t>
      </w:r>
      <w:r w:rsidR="00752DA3" w:rsidRPr="00724E4A">
        <w:rPr>
          <w:rFonts w:asciiTheme="minorHAnsi" w:hAnsiTheme="minorHAnsi" w:cstheme="minorHAnsi"/>
        </w:rPr>
        <w:t xml:space="preserve"> </w:t>
      </w:r>
      <w:r w:rsidR="00752DA3" w:rsidRPr="00724E4A">
        <w:rPr>
          <w:rFonts w:asciiTheme="minorHAnsi" w:hAnsiTheme="minorHAnsi" w:cstheme="minorHAnsi"/>
          <w:iCs/>
        </w:rPr>
        <w:t>Portal Funduszy Europejskich</w:t>
      </w:r>
      <w:r w:rsidR="00B64563" w:rsidRPr="00724E4A">
        <w:rPr>
          <w:rFonts w:asciiTheme="minorHAnsi" w:hAnsiTheme="minorHAnsi" w:cstheme="minorHAnsi"/>
          <w:iCs/>
        </w:rPr>
        <w:t>,</w:t>
      </w:r>
      <w:r w:rsidRPr="00724E4A">
        <w:rPr>
          <w:rFonts w:asciiTheme="minorHAnsi" w:hAnsiTheme="minorHAnsi" w:cstheme="minorHAnsi"/>
          <w:iCs/>
        </w:rPr>
        <w:t xml:space="preserve"> </w:t>
      </w:r>
      <w:r w:rsidR="00B64563" w:rsidRPr="00724E4A">
        <w:rPr>
          <w:rFonts w:asciiTheme="minorHAnsi" w:hAnsiTheme="minorHAnsi" w:cstheme="minorHAnsi"/>
          <w:iCs/>
        </w:rPr>
        <w:t>o</w:t>
      </w:r>
      <w:r w:rsidR="007823AD">
        <w:rPr>
          <w:rFonts w:asciiTheme="minorHAnsi" w:hAnsiTheme="minorHAnsi" w:cstheme="minorHAnsi"/>
          <w:iCs/>
        </w:rPr>
        <w:t> </w:t>
      </w:r>
      <w:r w:rsidR="00B64563" w:rsidRPr="00724E4A">
        <w:rPr>
          <w:rFonts w:asciiTheme="minorHAnsi" w:hAnsiTheme="minorHAnsi" w:cstheme="minorHAnsi"/>
          <w:iCs/>
        </w:rPr>
        <w:t>którym mowa w art. 46 lit. b rozporządzenia ogólnego, znajdujący się</w:t>
      </w:r>
      <w:r w:rsidR="00B64563" w:rsidRPr="00724E4A">
        <w:rPr>
          <w:rFonts w:asciiTheme="minorHAnsi" w:hAnsiTheme="minorHAnsi" w:cstheme="minorHAnsi"/>
        </w:rPr>
        <w:t xml:space="preserve"> </w:t>
      </w:r>
      <w:r w:rsidRPr="00724E4A">
        <w:rPr>
          <w:rFonts w:asciiTheme="minorHAnsi" w:hAnsiTheme="minorHAnsi" w:cstheme="minorHAnsi"/>
        </w:rPr>
        <w:t xml:space="preserve">pod adresem: </w:t>
      </w:r>
      <w:hyperlink r:id="rId9" w:history="1">
        <w:r w:rsidR="005F5867" w:rsidRPr="00724E4A">
          <w:rPr>
            <w:rStyle w:val="Hipercze"/>
            <w:rFonts w:asciiTheme="minorHAnsi" w:hAnsiTheme="minorHAnsi" w:cstheme="minorHAnsi"/>
          </w:rPr>
          <w:t>https://www.funduszeeuropejskie.gov.pl/</w:t>
        </w:r>
      </w:hyperlink>
      <w:r w:rsidRPr="00724E4A">
        <w:rPr>
          <w:rFonts w:asciiTheme="minorHAnsi" w:hAnsiTheme="minorHAnsi" w:cstheme="minorHAnsi"/>
          <w:iCs/>
        </w:rPr>
        <w:t>;</w:t>
      </w:r>
    </w:p>
    <w:p w14:paraId="205030D9" w14:textId="0CE56E20" w:rsidR="006A088A" w:rsidRPr="00724E4A" w:rsidRDefault="00A85202"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00741190" w:rsidRPr="00724E4A">
        <w:rPr>
          <w:rFonts w:asciiTheme="minorHAnsi" w:hAnsiTheme="minorHAnsi" w:cstheme="minorHAnsi"/>
          <w:b/>
          <w:bCs/>
        </w:rPr>
        <w:t>Programie</w:t>
      </w:r>
      <w:r w:rsidR="00741190" w:rsidRPr="00724E4A">
        <w:rPr>
          <w:rFonts w:asciiTheme="minorHAnsi" w:hAnsiTheme="minorHAnsi" w:cstheme="minorHAnsi"/>
        </w:rPr>
        <w:t>”</w:t>
      </w:r>
      <w:r w:rsidR="0042099C" w:rsidRPr="0042099C">
        <w:rPr>
          <w:rFonts w:asciiTheme="minorHAnsi" w:hAnsiTheme="minorHAnsi" w:cstheme="minorHAnsi"/>
        </w:rPr>
        <w:t xml:space="preserve"> </w:t>
      </w:r>
      <w:r w:rsidR="0042099C" w:rsidRPr="00724E4A">
        <w:rPr>
          <w:rFonts w:asciiTheme="minorHAnsi" w:hAnsiTheme="minorHAnsi" w:cstheme="minorHAnsi"/>
        </w:rPr>
        <w:t>–</w:t>
      </w:r>
      <w:r w:rsidR="00741190" w:rsidRPr="00724E4A">
        <w:rPr>
          <w:rFonts w:asciiTheme="minorHAnsi" w:hAnsiTheme="minorHAnsi" w:cstheme="minorHAnsi"/>
        </w:rPr>
        <w:t xml:space="preserve"> </w:t>
      </w:r>
      <w:r w:rsidR="00293758" w:rsidRPr="00724E4A">
        <w:rPr>
          <w:rFonts w:asciiTheme="minorHAnsi" w:hAnsiTheme="minorHAnsi" w:cstheme="minorHAnsi"/>
        </w:rPr>
        <w:t xml:space="preserve">należy przez to rozumieć program Fundusze Europejskie dla Dolnego Śląska 2021–2027 (FEDS 2021–2027), zatwierdzony decyzją Komisji Europejskiej nr CCI 2021PL16FFPR001 z dnia 5 grudnia 2022 r. (z </w:t>
      </w:r>
      <w:proofErr w:type="spellStart"/>
      <w:r w:rsidR="00293758" w:rsidRPr="00724E4A">
        <w:rPr>
          <w:rFonts w:asciiTheme="minorHAnsi" w:hAnsiTheme="minorHAnsi" w:cstheme="minorHAnsi"/>
        </w:rPr>
        <w:t>późn</w:t>
      </w:r>
      <w:proofErr w:type="spellEnd"/>
      <w:r w:rsidR="00293758" w:rsidRPr="00724E4A">
        <w:rPr>
          <w:rFonts w:asciiTheme="minorHAnsi" w:hAnsiTheme="minorHAnsi" w:cstheme="minorHAnsi"/>
        </w:rPr>
        <w:t>. zm.) oraz przyjęty Uchwałą nr 6333/VI/22 Zarządu Województwa Dolnośląskiego z dnia 27 grudnia 2022 r. w sprawie  przyjęcia programu Fundusze Europejskie dla Dolnego Śląska 2021-2027 wraz z</w:t>
      </w:r>
      <w:r w:rsidR="007823AD">
        <w:rPr>
          <w:rFonts w:asciiTheme="minorHAnsi" w:hAnsiTheme="minorHAnsi" w:cstheme="minorHAnsi"/>
        </w:rPr>
        <w:t> </w:t>
      </w:r>
      <w:r w:rsidR="00293758" w:rsidRPr="00724E4A">
        <w:rPr>
          <w:rFonts w:asciiTheme="minorHAnsi" w:hAnsiTheme="minorHAnsi" w:cstheme="minorHAnsi"/>
        </w:rPr>
        <w:t xml:space="preserve">Prognozą oddziaływania na środowisko programu Fundusze Europejskie dla Dolnego Śląska 2021-2027 wraz z załącznikiem (TPST subregion wałbrzyski) oraz podsumowaniem (z </w:t>
      </w:r>
      <w:proofErr w:type="spellStart"/>
      <w:r w:rsidR="00293758" w:rsidRPr="00724E4A">
        <w:rPr>
          <w:rFonts w:asciiTheme="minorHAnsi" w:hAnsiTheme="minorHAnsi" w:cstheme="minorHAnsi"/>
        </w:rPr>
        <w:t>późn</w:t>
      </w:r>
      <w:proofErr w:type="spellEnd"/>
      <w:r w:rsidR="00293758" w:rsidRPr="00724E4A">
        <w:rPr>
          <w:rFonts w:asciiTheme="minorHAnsi" w:hAnsiTheme="minorHAnsi" w:cstheme="minorHAnsi"/>
        </w:rPr>
        <w:t>. zm.). Obsługę kompetencji Zarządu Województwa Dolnośląskiego w zakresie Programu zapewniają właściwe komórki organizacyjne Urzędu Marszałkowskiego Województwa Dolnośląskiego zaangażowane w zarządzanie, wdrażanie i kontrolę</w:t>
      </w:r>
      <w:r w:rsidR="00741190" w:rsidRPr="00724E4A">
        <w:rPr>
          <w:rFonts w:asciiTheme="minorHAnsi" w:hAnsiTheme="minorHAnsi" w:cstheme="minorHAnsi"/>
        </w:rPr>
        <w:t xml:space="preserve">; </w:t>
      </w:r>
    </w:p>
    <w:p w14:paraId="3F6EACE1" w14:textId="56C46A0D" w:rsidR="004F5999" w:rsidRPr="00724E4A" w:rsidRDefault="006A088A" w:rsidP="00332674">
      <w:pPr>
        <w:pStyle w:val="Akapitzlist"/>
        <w:numPr>
          <w:ilvl w:val="0"/>
          <w:numId w:val="23"/>
        </w:numPr>
        <w:spacing w:before="60" w:after="60" w:line="276" w:lineRule="auto"/>
        <w:ind w:left="357" w:hanging="357"/>
        <w:rPr>
          <w:rFonts w:asciiTheme="minorHAnsi" w:hAnsiTheme="minorHAnsi" w:cstheme="minorHAnsi"/>
        </w:rPr>
      </w:pPr>
      <w:r w:rsidRPr="00724E4A">
        <w:rPr>
          <w:rFonts w:asciiTheme="minorHAnsi" w:hAnsiTheme="minorHAnsi" w:cstheme="minorHAnsi"/>
        </w:rPr>
        <w:t>„</w:t>
      </w:r>
      <w:r w:rsidR="00834DDB" w:rsidRPr="00724E4A">
        <w:rPr>
          <w:rFonts w:asciiTheme="minorHAnsi" w:hAnsiTheme="minorHAnsi" w:cstheme="minorHAnsi"/>
          <w:b/>
          <w:bCs/>
        </w:rPr>
        <w:t>Projekcie</w:t>
      </w:r>
      <w:r w:rsidR="00834DDB" w:rsidRPr="00724E4A">
        <w:rPr>
          <w:rFonts w:asciiTheme="minorHAnsi" w:hAnsiTheme="minorHAnsi" w:cstheme="minorHAnsi"/>
        </w:rPr>
        <w:t xml:space="preserve">” </w:t>
      </w:r>
      <w:r w:rsidR="0042099C" w:rsidRPr="00724E4A">
        <w:rPr>
          <w:rFonts w:asciiTheme="minorHAnsi" w:hAnsiTheme="minorHAnsi" w:cstheme="minorHAnsi"/>
        </w:rPr>
        <w:t>–</w:t>
      </w:r>
      <w:r w:rsidR="0042099C">
        <w:rPr>
          <w:rFonts w:asciiTheme="minorHAnsi" w:hAnsiTheme="minorHAnsi" w:cstheme="minorHAnsi"/>
        </w:rPr>
        <w:t xml:space="preserve"> </w:t>
      </w:r>
      <w:r w:rsidR="00CE216C" w:rsidRPr="00724E4A">
        <w:rPr>
          <w:rFonts w:asciiTheme="minorHAnsi" w:hAnsiTheme="minorHAnsi" w:cstheme="minorHAnsi"/>
        </w:rPr>
        <w:t>należy przez to rozumieć</w:t>
      </w:r>
      <w:r w:rsidR="004F5999" w:rsidRPr="00724E4A">
        <w:rPr>
          <w:rFonts w:asciiTheme="minorHAnsi" w:hAnsiTheme="minorHAnsi" w:cstheme="minorHAnsi"/>
        </w:rPr>
        <w:t xml:space="preserve"> Projekt </w:t>
      </w:r>
      <w:r w:rsidR="00CE216C" w:rsidRPr="00724E4A">
        <w:rPr>
          <w:rFonts w:asciiTheme="minorHAnsi" w:eastAsia="Calibri" w:hAnsiTheme="minorHAnsi" w:cstheme="minorHAnsi"/>
          <w:lang w:eastAsia="en-US"/>
        </w:rPr>
        <w:t xml:space="preserve">o numerze i tytule wskazanym na pierwszej stronie </w:t>
      </w:r>
      <w:r w:rsidR="00BB2355" w:rsidRPr="00724E4A">
        <w:rPr>
          <w:rFonts w:asciiTheme="minorHAnsi" w:eastAsia="Calibri" w:hAnsiTheme="minorHAnsi" w:cstheme="minorHAnsi"/>
          <w:lang w:eastAsia="en-US"/>
        </w:rPr>
        <w:t>Decyzji</w:t>
      </w:r>
      <w:r w:rsidR="00CE216C" w:rsidRPr="00724E4A">
        <w:rPr>
          <w:rFonts w:asciiTheme="minorHAnsi" w:eastAsia="Calibri" w:hAnsiTheme="minorHAnsi" w:cstheme="minorHAnsi"/>
          <w:lang w:eastAsia="en-US"/>
        </w:rPr>
        <w:t xml:space="preserve">, </w:t>
      </w:r>
      <w:r w:rsidR="004F5999" w:rsidRPr="00724E4A">
        <w:rPr>
          <w:rFonts w:asciiTheme="minorHAnsi" w:hAnsiTheme="minorHAnsi" w:cstheme="minorHAnsi"/>
        </w:rPr>
        <w:t xml:space="preserve">określony we wniosku o dofinansowanie; </w:t>
      </w:r>
    </w:p>
    <w:p w14:paraId="3D205983" w14:textId="3C88BF53" w:rsidR="006A088A" w:rsidRPr="00724E4A" w:rsidRDefault="006A088A"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p</w:t>
      </w:r>
      <w:r w:rsidR="00A12A11" w:rsidRPr="00724E4A">
        <w:rPr>
          <w:rFonts w:asciiTheme="minorHAnsi" w:hAnsiTheme="minorHAnsi" w:cstheme="minorHAnsi"/>
          <w:b/>
          <w:bCs/>
        </w:rPr>
        <w:t>r</w:t>
      </w:r>
      <w:r w:rsidRPr="00724E4A">
        <w:rPr>
          <w:rFonts w:asciiTheme="minorHAnsi" w:hAnsiTheme="minorHAnsi" w:cstheme="minorHAnsi"/>
          <w:b/>
          <w:bCs/>
        </w:rPr>
        <w:t>zetwarzaniu danych osobowych</w:t>
      </w:r>
      <w:r w:rsidRPr="00724E4A">
        <w:rPr>
          <w:rFonts w:asciiTheme="minorHAnsi" w:hAnsiTheme="minorHAnsi" w:cstheme="minorHAnsi"/>
        </w:rPr>
        <w:t xml:space="preserve">” </w:t>
      </w:r>
      <w:r w:rsidR="00D17FCC" w:rsidRPr="00724E4A">
        <w:rPr>
          <w:rFonts w:asciiTheme="minorHAnsi" w:hAnsiTheme="minorHAnsi" w:cstheme="minorHAnsi"/>
        </w:rPr>
        <w:t>–</w:t>
      </w:r>
      <w:r w:rsidR="002442EF" w:rsidRPr="00724E4A">
        <w:rPr>
          <w:rFonts w:asciiTheme="minorHAnsi" w:hAnsiTheme="minorHAnsi" w:cstheme="minorHAnsi"/>
        </w:rPr>
        <w:t xml:space="preserve"> </w:t>
      </w:r>
      <w:r w:rsidR="00CE216C" w:rsidRPr="00724E4A">
        <w:rPr>
          <w:rFonts w:asciiTheme="minorHAnsi" w:hAnsiTheme="minorHAnsi" w:cstheme="minorHAnsi"/>
        </w:rPr>
        <w:t xml:space="preserve">należy przez to rozumieć </w:t>
      </w:r>
      <w:r w:rsidR="00F46C8D" w:rsidRPr="00724E4A">
        <w:rPr>
          <w:rFonts w:asciiTheme="minorHAnsi" w:hAnsiTheme="minorHAnsi" w:cstheme="minorHAnsi"/>
        </w:rPr>
        <w:t xml:space="preserve">operację lub zestaw operacji wykonywanych na </w:t>
      </w:r>
      <w:bookmarkStart w:id="8" w:name="highlightHit_87"/>
      <w:bookmarkEnd w:id="8"/>
      <w:r w:rsidR="00F46C8D" w:rsidRPr="00724E4A">
        <w:rPr>
          <w:rFonts w:asciiTheme="minorHAnsi" w:hAnsiTheme="minorHAnsi" w:cstheme="minorHAnsi"/>
        </w:rPr>
        <w:t xml:space="preserve">danych </w:t>
      </w:r>
      <w:bookmarkStart w:id="9" w:name="highlightHit_88"/>
      <w:bookmarkEnd w:id="9"/>
      <w:r w:rsidR="00F46C8D" w:rsidRPr="00724E4A">
        <w:rPr>
          <w:rFonts w:asciiTheme="minorHAnsi" w:hAnsiTheme="minorHAnsi" w:cstheme="minorHAnsi"/>
        </w:rPr>
        <w:t>osobowych lub zestawach danych osobowych w</w:t>
      </w:r>
      <w:r w:rsidR="007823AD">
        <w:rPr>
          <w:rFonts w:asciiTheme="minorHAnsi" w:hAnsiTheme="minorHAnsi" w:cstheme="minorHAnsi"/>
        </w:rPr>
        <w:t> </w:t>
      </w:r>
      <w:r w:rsidR="00F46C8D" w:rsidRPr="00724E4A">
        <w:rPr>
          <w:rFonts w:asciiTheme="minorHAnsi" w:hAnsiTheme="minorHAnsi" w:cstheme="minorHAnsi"/>
        </w:rPr>
        <w:t xml:space="preserve">sposób zautomatyzowany lub niezautomatyzowany w rozumieniu ustawy </w:t>
      </w:r>
      <w:r w:rsidR="00D17FCC" w:rsidRPr="00724E4A">
        <w:rPr>
          <w:rFonts w:asciiTheme="minorHAnsi" w:hAnsiTheme="minorHAnsi" w:cstheme="minorHAnsi"/>
        </w:rPr>
        <w:t>z dnia 14 grudnia 2018 r. o</w:t>
      </w:r>
      <w:r w:rsidR="00CE216C" w:rsidRPr="00724E4A">
        <w:rPr>
          <w:rFonts w:asciiTheme="minorHAnsi" w:hAnsiTheme="minorHAnsi" w:cstheme="minorHAnsi"/>
        </w:rPr>
        <w:t> </w:t>
      </w:r>
      <w:r w:rsidR="00D17FCC" w:rsidRPr="00724E4A">
        <w:rPr>
          <w:rFonts w:asciiTheme="minorHAnsi" w:hAnsiTheme="minorHAnsi" w:cstheme="minorHAnsi"/>
        </w:rPr>
        <w:t>ochronie danych osobowych przetwarzanych w związku z</w:t>
      </w:r>
      <w:r w:rsidR="007823AD">
        <w:rPr>
          <w:rFonts w:asciiTheme="minorHAnsi" w:hAnsiTheme="minorHAnsi" w:cstheme="minorHAnsi"/>
        </w:rPr>
        <w:t> </w:t>
      </w:r>
      <w:r w:rsidR="00D17FCC" w:rsidRPr="00724E4A">
        <w:rPr>
          <w:rFonts w:asciiTheme="minorHAnsi" w:hAnsiTheme="minorHAnsi" w:cstheme="minorHAnsi"/>
        </w:rPr>
        <w:t>zapobieganiem i zwalczaniem przestępczości</w:t>
      </w:r>
    </w:p>
    <w:p w14:paraId="048E22A2" w14:textId="7BE36BDF" w:rsidR="001D2BE6" w:rsidRPr="00724E4A" w:rsidRDefault="00A65D64" w:rsidP="00332674">
      <w:pPr>
        <w:pStyle w:val="Akapitzlist"/>
        <w:numPr>
          <w:ilvl w:val="0"/>
          <w:numId w:val="23"/>
        </w:numPr>
        <w:spacing w:before="60" w:after="60" w:line="276" w:lineRule="auto"/>
        <w:ind w:left="426" w:hanging="426"/>
        <w:rPr>
          <w:rFonts w:asciiTheme="minorHAnsi" w:hAnsiTheme="minorHAnsi" w:cstheme="minorHAnsi"/>
        </w:rPr>
      </w:pPr>
      <w:r w:rsidRPr="007D5707">
        <w:rPr>
          <w:rFonts w:asciiTheme="minorHAnsi" w:hAnsiTheme="minorHAnsi" w:cstheme="minorHAnsi"/>
          <w:bCs/>
        </w:rPr>
        <w:t>„</w:t>
      </w:r>
      <w:r w:rsidRPr="00724E4A">
        <w:rPr>
          <w:rFonts w:asciiTheme="minorHAnsi" w:hAnsiTheme="minorHAnsi" w:cstheme="minorHAnsi"/>
          <w:b/>
        </w:rPr>
        <w:t>rachunku bankowy</w:t>
      </w:r>
      <w:r w:rsidR="00736266" w:rsidRPr="00724E4A">
        <w:rPr>
          <w:rFonts w:asciiTheme="minorHAnsi" w:hAnsiTheme="minorHAnsi" w:cstheme="minorHAnsi"/>
          <w:b/>
        </w:rPr>
        <w:t>m</w:t>
      </w:r>
      <w:r w:rsidRPr="00724E4A">
        <w:rPr>
          <w:rFonts w:asciiTheme="minorHAnsi" w:hAnsiTheme="minorHAnsi" w:cstheme="minorHAnsi"/>
          <w:b/>
        </w:rPr>
        <w:t xml:space="preserve"> Instytucji Zarządzającej dla zwrotu środków</w:t>
      </w:r>
      <w:r w:rsidRPr="007D5707">
        <w:rPr>
          <w:rFonts w:asciiTheme="minorHAnsi" w:hAnsiTheme="minorHAnsi" w:cstheme="minorHAnsi"/>
          <w:bCs/>
        </w:rPr>
        <w:t>” –</w:t>
      </w:r>
      <w:r w:rsidRPr="00724E4A">
        <w:rPr>
          <w:rFonts w:asciiTheme="minorHAnsi" w:hAnsiTheme="minorHAnsi" w:cstheme="minorHAnsi"/>
        </w:rPr>
        <w:t xml:space="preserve"> o ile nie wskazano inaczej na stronie internetowej Programu – należy przez to rozumieć</w:t>
      </w:r>
      <w:r w:rsidR="001D2BE6" w:rsidRPr="00724E4A">
        <w:rPr>
          <w:rFonts w:asciiTheme="minorHAnsi" w:hAnsiTheme="minorHAnsi" w:cstheme="minorHAnsi"/>
        </w:rPr>
        <w:t xml:space="preserve"> prowadzony w ...............................:</w:t>
      </w:r>
    </w:p>
    <w:p w14:paraId="40378E7B" w14:textId="26FFC791" w:rsidR="001D2BE6" w:rsidRPr="00724E4A" w:rsidRDefault="00A65D64" w:rsidP="00332674">
      <w:pPr>
        <w:pStyle w:val="Akapitzlist"/>
        <w:numPr>
          <w:ilvl w:val="0"/>
          <w:numId w:val="70"/>
        </w:numPr>
        <w:spacing w:before="60" w:after="60" w:line="276" w:lineRule="auto"/>
        <w:ind w:left="709" w:hanging="283"/>
        <w:rPr>
          <w:rFonts w:asciiTheme="minorHAnsi" w:hAnsiTheme="minorHAnsi" w:cstheme="minorHAnsi"/>
        </w:rPr>
      </w:pPr>
      <w:r w:rsidRPr="00724E4A">
        <w:rPr>
          <w:rFonts w:asciiTheme="minorHAnsi" w:hAnsiTheme="minorHAnsi" w:cstheme="minorHAnsi"/>
        </w:rPr>
        <w:t xml:space="preserve">rachunek płatniczy nr .................................., na który Beneficjent dokonuje zwrotu </w:t>
      </w:r>
      <w:r w:rsidR="005319D2" w:rsidRPr="00724E4A">
        <w:rPr>
          <w:rFonts w:asciiTheme="minorHAnsi" w:hAnsiTheme="minorHAnsi" w:cstheme="minorHAnsi"/>
        </w:rPr>
        <w:t>współfinansowania krajowego z budżetu państwa (</w:t>
      </w:r>
      <w:r w:rsidR="001D2BE6" w:rsidRPr="00724E4A">
        <w:rPr>
          <w:rFonts w:asciiTheme="minorHAnsi" w:hAnsiTheme="minorHAnsi" w:cstheme="minorHAnsi"/>
        </w:rPr>
        <w:t>dotacj</w:t>
      </w:r>
      <w:r w:rsidR="005319D2" w:rsidRPr="00724E4A">
        <w:rPr>
          <w:rFonts w:asciiTheme="minorHAnsi" w:hAnsiTheme="minorHAnsi" w:cstheme="minorHAnsi"/>
        </w:rPr>
        <w:t>a</w:t>
      </w:r>
      <w:r w:rsidR="001D2BE6" w:rsidRPr="00724E4A">
        <w:rPr>
          <w:rFonts w:asciiTheme="minorHAnsi" w:hAnsiTheme="minorHAnsi" w:cstheme="minorHAnsi"/>
        </w:rPr>
        <w:t xml:space="preserve"> celow</w:t>
      </w:r>
      <w:r w:rsidR="005319D2" w:rsidRPr="00724E4A">
        <w:rPr>
          <w:rFonts w:asciiTheme="minorHAnsi" w:hAnsiTheme="minorHAnsi" w:cstheme="minorHAnsi"/>
        </w:rPr>
        <w:t>a</w:t>
      </w:r>
      <w:r w:rsidR="001D2BE6" w:rsidRPr="00724E4A">
        <w:rPr>
          <w:rFonts w:asciiTheme="minorHAnsi" w:hAnsiTheme="minorHAnsi" w:cstheme="minorHAnsi"/>
        </w:rPr>
        <w:t xml:space="preserve"> bieżącego roku</w:t>
      </w:r>
      <w:r w:rsidR="005319D2" w:rsidRPr="00724E4A">
        <w:rPr>
          <w:rFonts w:asciiTheme="minorHAnsi" w:hAnsiTheme="minorHAnsi" w:cstheme="minorHAnsi"/>
        </w:rPr>
        <w:t>)</w:t>
      </w:r>
      <w:r w:rsidR="001D2BE6" w:rsidRPr="00724E4A">
        <w:rPr>
          <w:rFonts w:asciiTheme="minorHAnsi" w:hAnsiTheme="minorHAnsi" w:cstheme="minorHAnsi"/>
        </w:rPr>
        <w:t>;</w:t>
      </w:r>
    </w:p>
    <w:p w14:paraId="2A359DA9" w14:textId="024A8BF6" w:rsidR="00A65D64" w:rsidRPr="00724E4A" w:rsidRDefault="001D2BE6" w:rsidP="00332674">
      <w:pPr>
        <w:pStyle w:val="Akapitzlist"/>
        <w:numPr>
          <w:ilvl w:val="0"/>
          <w:numId w:val="70"/>
        </w:numPr>
        <w:tabs>
          <w:tab w:val="left" w:pos="851"/>
        </w:tabs>
        <w:spacing w:before="60" w:after="60" w:line="276" w:lineRule="auto"/>
        <w:ind w:left="709" w:hanging="283"/>
        <w:rPr>
          <w:rFonts w:asciiTheme="minorHAnsi" w:hAnsiTheme="minorHAnsi" w:cstheme="minorHAnsi"/>
        </w:rPr>
      </w:pPr>
      <w:r w:rsidRPr="00724E4A">
        <w:rPr>
          <w:rFonts w:asciiTheme="minorHAnsi" w:hAnsiTheme="minorHAnsi" w:cstheme="minorHAnsi"/>
        </w:rPr>
        <w:t xml:space="preserve">rachunek płatniczy nr .................................., na który Beneficjent dokonuje zwrotu </w:t>
      </w:r>
      <w:r w:rsidR="005319D2" w:rsidRPr="00724E4A">
        <w:rPr>
          <w:rFonts w:asciiTheme="minorHAnsi" w:hAnsiTheme="minorHAnsi" w:cstheme="minorHAnsi"/>
        </w:rPr>
        <w:t>współfinansowania krajowego z budżetu państwa (dotacja celowa</w:t>
      </w:r>
      <w:r w:rsidRPr="00724E4A">
        <w:rPr>
          <w:rFonts w:asciiTheme="minorHAnsi" w:hAnsiTheme="minorHAnsi" w:cstheme="minorHAnsi"/>
        </w:rPr>
        <w:t xml:space="preserve"> lat ubiegłych</w:t>
      </w:r>
      <w:r w:rsidR="005319D2" w:rsidRPr="00724E4A">
        <w:rPr>
          <w:rFonts w:asciiTheme="minorHAnsi" w:hAnsiTheme="minorHAnsi" w:cstheme="minorHAnsi"/>
        </w:rPr>
        <w:t>)</w:t>
      </w:r>
      <w:r w:rsidRPr="00724E4A">
        <w:rPr>
          <w:rFonts w:asciiTheme="minorHAnsi" w:hAnsiTheme="minorHAnsi" w:cstheme="minorHAnsi"/>
        </w:rPr>
        <w:t>, środków europejskich</w:t>
      </w:r>
      <w:r w:rsidR="00A65D64" w:rsidRPr="00724E4A">
        <w:rPr>
          <w:rFonts w:asciiTheme="minorHAnsi" w:hAnsiTheme="minorHAnsi" w:cstheme="minorHAnsi"/>
        </w:rPr>
        <w:t xml:space="preserve"> oraz odsetek od tych środków, odsetek bankowych, a także innych środków, do zwrotu których Beneficjent został zobligowany;</w:t>
      </w:r>
    </w:p>
    <w:p w14:paraId="76EEB4A9" w14:textId="36EAADC1" w:rsidR="00AB7B60" w:rsidRPr="00724E4A" w:rsidRDefault="00AB7B60" w:rsidP="00332674">
      <w:pPr>
        <w:pStyle w:val="Akapitzlist"/>
        <w:numPr>
          <w:ilvl w:val="0"/>
          <w:numId w:val="23"/>
        </w:numPr>
        <w:spacing w:before="60" w:after="60" w:line="276" w:lineRule="auto"/>
        <w:ind w:left="426" w:hanging="426"/>
        <w:rPr>
          <w:rFonts w:asciiTheme="minorHAnsi" w:hAnsiTheme="minorHAnsi" w:cstheme="minorHAnsi"/>
        </w:rPr>
      </w:pPr>
      <w:r w:rsidRPr="007D5707">
        <w:rPr>
          <w:rFonts w:asciiTheme="minorHAnsi" w:hAnsiTheme="minorHAnsi" w:cstheme="minorHAnsi"/>
        </w:rPr>
        <w:t>„</w:t>
      </w:r>
      <w:r w:rsidRPr="00724E4A">
        <w:rPr>
          <w:rFonts w:asciiTheme="minorHAnsi" w:hAnsiTheme="minorHAnsi" w:cstheme="minorHAnsi"/>
          <w:b/>
          <w:bCs/>
        </w:rPr>
        <w:t>rachunku płatniczym Beneficjenta</w:t>
      </w:r>
      <w:r w:rsidRPr="007D5707">
        <w:rPr>
          <w:rFonts w:asciiTheme="minorHAnsi" w:hAnsiTheme="minorHAnsi" w:cstheme="minorHAnsi"/>
        </w:rPr>
        <w:t xml:space="preserve">” </w:t>
      </w:r>
      <w:bookmarkStart w:id="10" w:name="_Hlk99695035"/>
      <w:r w:rsidRPr="00724E4A">
        <w:rPr>
          <w:rFonts w:asciiTheme="minorHAnsi" w:hAnsiTheme="minorHAnsi" w:cstheme="minorHAnsi"/>
        </w:rPr>
        <w:t xml:space="preserve">– należy przez to rozumieć </w:t>
      </w:r>
      <w:bookmarkEnd w:id="10"/>
      <w:r w:rsidRPr="00724E4A">
        <w:rPr>
          <w:rFonts w:asciiTheme="minorHAnsi" w:hAnsiTheme="minorHAnsi" w:cstheme="minorHAnsi"/>
        </w:rPr>
        <w:t>rachunek płatniczy, w rozumieniu przepisu art. 2 pkt 25 ustawy z dnia 19 sierpnia 2011 r. o usługach płatniczych, nr ......................................., prowadzony w</w:t>
      </w:r>
      <w:r w:rsidR="007823AD">
        <w:rPr>
          <w:rFonts w:asciiTheme="minorHAnsi" w:hAnsiTheme="minorHAnsi" w:cstheme="minorHAnsi"/>
        </w:rPr>
        <w:t> </w:t>
      </w:r>
      <w:r w:rsidRPr="00724E4A">
        <w:rPr>
          <w:rFonts w:asciiTheme="minorHAnsi" w:hAnsiTheme="minorHAnsi" w:cstheme="minorHAnsi"/>
        </w:rPr>
        <w:t>............................, na który będzie przekazywane dofinansowanie</w:t>
      </w:r>
      <w:r w:rsidR="001924B5" w:rsidRPr="00724E4A">
        <w:rPr>
          <w:rFonts w:asciiTheme="minorHAnsi" w:hAnsiTheme="minorHAnsi" w:cstheme="minorHAnsi"/>
        </w:rPr>
        <w:t>;</w:t>
      </w:r>
    </w:p>
    <w:p w14:paraId="1D16D1B5" w14:textId="5D5A386B" w:rsidR="00121A11" w:rsidRPr="00724E4A" w:rsidRDefault="0009756C"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bookmarkStart w:id="11" w:name="_Hlk106963734"/>
      <w:r w:rsidR="00CE216C" w:rsidRPr="00724E4A">
        <w:rPr>
          <w:rFonts w:asciiTheme="minorHAnsi" w:hAnsiTheme="minorHAnsi" w:cstheme="minorHAnsi"/>
          <w:b/>
          <w:bCs/>
        </w:rPr>
        <w:t>r</w:t>
      </w:r>
      <w:r w:rsidR="00121A11" w:rsidRPr="00724E4A">
        <w:rPr>
          <w:rFonts w:asciiTheme="minorHAnsi" w:hAnsiTheme="minorHAnsi" w:cstheme="minorHAnsi"/>
          <w:b/>
          <w:bCs/>
        </w:rPr>
        <w:t xml:space="preserve">egulaminie </w:t>
      </w:r>
      <w:r w:rsidR="00243B28" w:rsidRPr="00724E4A">
        <w:rPr>
          <w:rFonts w:asciiTheme="minorHAnsi" w:hAnsiTheme="minorHAnsi" w:cstheme="minorHAnsi"/>
          <w:b/>
          <w:bCs/>
        </w:rPr>
        <w:t>wyboru projektów</w:t>
      </w:r>
      <w:bookmarkEnd w:id="11"/>
      <w:r w:rsidR="00121A11" w:rsidRPr="00724E4A">
        <w:rPr>
          <w:rFonts w:asciiTheme="minorHAnsi" w:hAnsiTheme="minorHAnsi" w:cstheme="minorHAnsi"/>
        </w:rPr>
        <w:t xml:space="preserve">” </w:t>
      </w:r>
      <w:r w:rsidR="0042099C" w:rsidRPr="00724E4A">
        <w:rPr>
          <w:rFonts w:asciiTheme="minorHAnsi" w:hAnsiTheme="minorHAnsi" w:cstheme="minorHAnsi"/>
        </w:rPr>
        <w:t>–</w:t>
      </w:r>
      <w:r w:rsidR="0042099C">
        <w:rPr>
          <w:rFonts w:asciiTheme="minorHAnsi" w:hAnsiTheme="minorHAnsi" w:cstheme="minorHAnsi"/>
        </w:rPr>
        <w:t xml:space="preserve"> </w:t>
      </w:r>
      <w:r w:rsidR="00CE216C" w:rsidRPr="00724E4A">
        <w:rPr>
          <w:rFonts w:asciiTheme="minorHAnsi" w:hAnsiTheme="minorHAnsi" w:cstheme="minorHAnsi"/>
        </w:rPr>
        <w:t xml:space="preserve">należy przez to rozumieć </w:t>
      </w:r>
      <w:r w:rsidR="00121A11" w:rsidRPr="00724E4A">
        <w:rPr>
          <w:rFonts w:asciiTheme="minorHAnsi" w:hAnsiTheme="minorHAnsi" w:cstheme="minorHAnsi"/>
        </w:rPr>
        <w:t xml:space="preserve">dokument opracowany przez Instytucję Organizującą </w:t>
      </w:r>
      <w:r w:rsidR="003C3ADE" w:rsidRPr="00724E4A">
        <w:rPr>
          <w:rFonts w:asciiTheme="minorHAnsi" w:hAnsiTheme="minorHAnsi" w:cstheme="minorHAnsi"/>
        </w:rPr>
        <w:t>Nabór</w:t>
      </w:r>
      <w:r w:rsidR="00121A11" w:rsidRPr="00724E4A">
        <w:rPr>
          <w:rFonts w:asciiTheme="minorHAnsi" w:hAnsiTheme="minorHAnsi" w:cstheme="minorHAnsi"/>
        </w:rPr>
        <w:t xml:space="preserve">, określający zasady przeprowadzenia </w:t>
      </w:r>
      <w:r w:rsidR="00933C77" w:rsidRPr="00724E4A">
        <w:rPr>
          <w:rFonts w:asciiTheme="minorHAnsi" w:hAnsiTheme="minorHAnsi" w:cstheme="minorHAnsi"/>
        </w:rPr>
        <w:t xml:space="preserve">naboru </w:t>
      </w:r>
      <w:r w:rsidR="00121A11" w:rsidRPr="00724E4A">
        <w:rPr>
          <w:rFonts w:asciiTheme="minorHAnsi" w:hAnsiTheme="minorHAnsi" w:cstheme="minorHAnsi"/>
        </w:rPr>
        <w:t>oraz wskazujący prawa i</w:t>
      </w:r>
      <w:r w:rsidR="009C6540" w:rsidRPr="00724E4A">
        <w:rPr>
          <w:rFonts w:asciiTheme="minorHAnsi" w:hAnsiTheme="minorHAnsi" w:cstheme="minorHAnsi"/>
        </w:rPr>
        <w:t> </w:t>
      </w:r>
      <w:r w:rsidR="00121A11" w:rsidRPr="00724E4A">
        <w:rPr>
          <w:rFonts w:asciiTheme="minorHAnsi" w:hAnsiTheme="minorHAnsi" w:cstheme="minorHAnsi"/>
        </w:rPr>
        <w:t>obowiązki stron uczestniczących w procesie wyboru wniosków;</w:t>
      </w:r>
    </w:p>
    <w:p w14:paraId="365CE6A4" w14:textId="607E11D8" w:rsidR="00754AB3" w:rsidRPr="00724E4A" w:rsidRDefault="00754AB3" w:rsidP="00332674">
      <w:pPr>
        <w:pStyle w:val="Akapitzlist"/>
        <w:numPr>
          <w:ilvl w:val="0"/>
          <w:numId w:val="23"/>
        </w:numPr>
        <w:spacing w:before="60" w:after="60" w:line="276" w:lineRule="auto"/>
        <w:ind w:left="426" w:hanging="426"/>
        <w:rPr>
          <w:rFonts w:asciiTheme="minorHAnsi" w:hAnsiTheme="minorHAnsi" w:cstheme="minorHAnsi"/>
          <w:caps/>
        </w:rPr>
      </w:pPr>
      <w:r w:rsidRPr="00724E4A">
        <w:rPr>
          <w:rFonts w:asciiTheme="minorHAnsi" w:eastAsia="Mincho" w:hAnsiTheme="minorHAnsi" w:cstheme="minorHAnsi"/>
        </w:rPr>
        <w:t>„</w:t>
      </w:r>
      <w:r w:rsidRPr="00724E4A">
        <w:rPr>
          <w:rFonts w:asciiTheme="minorHAnsi" w:eastAsia="Mincho" w:hAnsiTheme="minorHAnsi" w:cstheme="minorHAnsi"/>
          <w:b/>
          <w:bCs/>
        </w:rPr>
        <w:t>rozporządzeniu ogólnym</w:t>
      </w:r>
      <w:r w:rsidRPr="00724E4A">
        <w:rPr>
          <w:rFonts w:asciiTheme="minorHAnsi" w:eastAsia="Mincho" w:hAnsiTheme="minorHAnsi" w:cstheme="minorHAnsi"/>
        </w:rPr>
        <w:t xml:space="preserve">” </w:t>
      </w:r>
      <w:r w:rsidR="0042099C" w:rsidRPr="00724E4A">
        <w:rPr>
          <w:rFonts w:asciiTheme="minorHAnsi" w:hAnsiTheme="minorHAnsi" w:cstheme="minorHAnsi"/>
        </w:rPr>
        <w:t>–</w:t>
      </w:r>
      <w:r w:rsidRPr="00724E4A">
        <w:rPr>
          <w:rFonts w:asciiTheme="minorHAnsi" w:eastAsia="Mincho" w:hAnsiTheme="minorHAnsi" w:cstheme="minorHAnsi"/>
        </w:rPr>
        <w:t xml:space="preserve"> </w:t>
      </w:r>
      <w:r w:rsidR="00E660C0" w:rsidRPr="00724E4A">
        <w:rPr>
          <w:rFonts w:asciiTheme="minorHAnsi" w:hAnsiTheme="minorHAnsi" w:cstheme="minorHAnsi"/>
        </w:rPr>
        <w:t xml:space="preserve">należy przez to rozumieć </w:t>
      </w:r>
      <w:r w:rsidR="003013D0" w:rsidRPr="00724E4A">
        <w:rPr>
          <w:rFonts w:asciiTheme="minorHAnsi" w:hAnsiTheme="minorHAnsi" w:cstheme="minorHAnsi"/>
          <w:color w:val="000000" w:themeColor="text1"/>
        </w:rPr>
        <w:t>rozporządzeni</w:t>
      </w:r>
      <w:r w:rsidR="00E660C0" w:rsidRPr="00724E4A">
        <w:rPr>
          <w:rFonts w:asciiTheme="minorHAnsi" w:hAnsiTheme="minorHAnsi" w:cstheme="minorHAnsi"/>
          <w:color w:val="000000" w:themeColor="text1"/>
        </w:rPr>
        <w:t>e</w:t>
      </w:r>
      <w:r w:rsidR="003013D0" w:rsidRPr="00724E4A">
        <w:rPr>
          <w:rFonts w:asciiTheme="minorHAnsi" w:hAnsiTheme="minorHAnsi" w:cstheme="minorHAnsi"/>
          <w:color w:val="000000" w:themeColor="text1"/>
        </w:rPr>
        <w:t xml:space="preserve">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784522" w:rsidRPr="00724E4A">
        <w:rPr>
          <w:rFonts w:asciiTheme="minorHAnsi" w:hAnsiTheme="minorHAnsi" w:cstheme="minorHAnsi"/>
          <w:color w:val="000000" w:themeColor="text1"/>
        </w:rPr>
        <w:t> </w:t>
      </w:r>
      <w:r w:rsidR="003013D0" w:rsidRPr="00724E4A">
        <w:rPr>
          <w:rFonts w:asciiTheme="minorHAnsi" w:hAnsiTheme="minorHAnsi" w:cstheme="minorHAnsi"/>
          <w:color w:val="000000" w:themeColor="text1"/>
        </w:rPr>
        <w:t>Akwakultury, a także przepisy finansowe na potrzeby tych funduszy oraz na potrzeby Funduszu Azylu, Migracji i Integracji, Funduszu Bezpieczeństwa Wewnętrznego i</w:t>
      </w:r>
      <w:r w:rsidR="007823AD">
        <w:rPr>
          <w:rFonts w:asciiTheme="minorHAnsi" w:hAnsiTheme="minorHAnsi" w:cstheme="minorHAnsi"/>
          <w:color w:val="000000" w:themeColor="text1"/>
        </w:rPr>
        <w:t> </w:t>
      </w:r>
      <w:r w:rsidR="003013D0" w:rsidRPr="00724E4A">
        <w:rPr>
          <w:rFonts w:asciiTheme="minorHAnsi" w:hAnsiTheme="minorHAnsi" w:cstheme="minorHAnsi"/>
          <w:color w:val="000000" w:themeColor="text1"/>
        </w:rPr>
        <w:t>Instrumentu Wsparcia Finansowego na rzecz Zarządzania Granicami i Polityki Wizowej</w:t>
      </w:r>
      <w:r w:rsidR="00784522" w:rsidRPr="00724E4A">
        <w:rPr>
          <w:rFonts w:asciiTheme="minorHAnsi" w:hAnsiTheme="minorHAnsi" w:cstheme="minorHAnsi"/>
          <w:color w:val="000000" w:themeColor="text1"/>
        </w:rPr>
        <w:t>;</w:t>
      </w:r>
    </w:p>
    <w:p w14:paraId="3A60229B" w14:textId="636C03B6" w:rsidR="00A4170D" w:rsidRPr="00724E4A" w:rsidRDefault="00A4170D" w:rsidP="00332674">
      <w:pPr>
        <w:pStyle w:val="Akapitzlist"/>
        <w:numPr>
          <w:ilvl w:val="0"/>
          <w:numId w:val="23"/>
        </w:numPr>
        <w:spacing w:line="276" w:lineRule="auto"/>
        <w:ind w:left="426" w:hanging="426"/>
        <w:rPr>
          <w:rFonts w:asciiTheme="minorHAnsi" w:hAnsiTheme="minorHAnsi" w:cstheme="minorHAnsi"/>
        </w:rPr>
      </w:pPr>
      <w:r w:rsidRPr="007D5707">
        <w:rPr>
          <w:rFonts w:asciiTheme="minorHAnsi" w:hAnsiTheme="minorHAnsi" w:cstheme="minorHAnsi"/>
        </w:rPr>
        <w:t>„</w:t>
      </w:r>
      <w:r w:rsidRPr="00724E4A">
        <w:rPr>
          <w:rFonts w:asciiTheme="minorHAnsi" w:hAnsiTheme="minorHAnsi" w:cstheme="minorHAnsi"/>
          <w:b/>
          <w:bCs/>
        </w:rPr>
        <w:t>sile wyższej</w:t>
      </w:r>
      <w:r w:rsidRPr="007D5707">
        <w:rPr>
          <w:rFonts w:asciiTheme="minorHAnsi" w:hAnsiTheme="minorHAnsi" w:cstheme="minorHAnsi"/>
        </w:rPr>
        <w:t xml:space="preserve">” </w:t>
      </w:r>
      <w:r w:rsidRPr="00724E4A">
        <w:rPr>
          <w:rFonts w:asciiTheme="minorHAnsi" w:hAnsiTheme="minorHAnsi" w:cstheme="minorHAnsi"/>
        </w:rPr>
        <w:t>– należy przez to rozumieć zdarzenie lub połączenie zdarzeń, które charakteryzują łącznie poniższe przesłanki:</w:t>
      </w:r>
    </w:p>
    <w:p w14:paraId="151C5E44" w14:textId="77C50DF7"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 xml:space="preserve">zasadniczo i istotnie uniemożliwia lub utrudnia wykonywanie części lub całości zobowiązań wynikających z </w:t>
      </w:r>
      <w:r w:rsidR="00A16420" w:rsidRPr="00724E4A">
        <w:rPr>
          <w:rFonts w:asciiTheme="minorHAnsi" w:hAnsiTheme="minorHAnsi" w:cstheme="minorHAnsi"/>
        </w:rPr>
        <w:t>Decyzji</w:t>
      </w:r>
      <w:r w:rsidRPr="00724E4A">
        <w:rPr>
          <w:rFonts w:asciiTheme="minorHAnsi" w:hAnsiTheme="minorHAnsi" w:cstheme="minorHAnsi"/>
        </w:rPr>
        <w:t>,</w:t>
      </w:r>
    </w:p>
    <w:p w14:paraId="7C5914E4" w14:textId="77777777"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ma nadzwyczajny charakter,</w:t>
      </w:r>
    </w:p>
    <w:p w14:paraId="008365E5" w14:textId="5F7F72DE"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 xml:space="preserve">jest obiektywnie zewnętrzne względem </w:t>
      </w:r>
      <w:r w:rsidR="003B65A9" w:rsidRPr="00724E4A">
        <w:rPr>
          <w:rFonts w:asciiTheme="minorHAnsi" w:hAnsiTheme="minorHAnsi" w:cstheme="minorHAnsi"/>
        </w:rPr>
        <w:t>Instytucji Zarządzającej i Beneficjenta</w:t>
      </w:r>
      <w:r w:rsidRPr="00724E4A">
        <w:rPr>
          <w:rFonts w:asciiTheme="minorHAnsi" w:hAnsiTheme="minorHAnsi" w:cstheme="minorHAnsi"/>
        </w:rPr>
        <w:t xml:space="preserve">, </w:t>
      </w:r>
    </w:p>
    <w:p w14:paraId="4BE8A76E" w14:textId="77777777"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brak jest możliwości przewidzenia lub zapobieżenia jemu,</w:t>
      </w:r>
    </w:p>
    <w:p w14:paraId="376C0B5E" w14:textId="77777777"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ma charakter niezależny oraz niezawiniony przez Beneficjenta lub Instytucję Zarządzającą,</w:t>
      </w:r>
    </w:p>
    <w:p w14:paraId="46FCE360" w14:textId="77777777"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nie można go przezwyciężyć i mu przeciwdziałać poprzez działanie z należytą starannością ogólnie przewidzianą dla stosunków zobowiązaniowych,</w:t>
      </w:r>
    </w:p>
    <w:p w14:paraId="338BF88B" w14:textId="4856AD32" w:rsidR="002A6A92" w:rsidRPr="00724E4A" w:rsidRDefault="00A4170D" w:rsidP="00332674">
      <w:pPr>
        <w:spacing w:after="0"/>
        <w:ind w:left="426"/>
        <w:rPr>
          <w:rFonts w:asciiTheme="minorHAnsi" w:hAnsiTheme="minorHAnsi" w:cstheme="minorHAnsi"/>
          <w:sz w:val="24"/>
          <w:szCs w:val="24"/>
        </w:rPr>
      </w:pPr>
      <w:r w:rsidRPr="00724E4A">
        <w:rPr>
          <w:rFonts w:asciiTheme="minorHAnsi" w:hAnsiTheme="minorHAnsi" w:cstheme="minorHAnsi"/>
          <w:sz w:val="24"/>
          <w:szCs w:val="24"/>
        </w:rPr>
        <w:t>jak np. klęski żywiołowe, epidemie, akty władzy, działania zbrojne, etc.;</w:t>
      </w:r>
    </w:p>
    <w:p w14:paraId="15FB9B68" w14:textId="09C27FDE" w:rsidR="002A6A92" w:rsidRPr="00724E4A" w:rsidRDefault="007907BA"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002A6A92" w:rsidRPr="00724E4A">
        <w:rPr>
          <w:rFonts w:asciiTheme="minorHAnsi" w:hAnsiTheme="minorHAnsi" w:cstheme="minorHAnsi"/>
          <w:b/>
          <w:bCs/>
        </w:rPr>
        <w:t>SM EFS</w:t>
      </w:r>
      <w:r w:rsidRPr="00724E4A">
        <w:rPr>
          <w:rFonts w:asciiTheme="minorHAnsi" w:hAnsiTheme="minorHAnsi" w:cstheme="minorHAnsi"/>
        </w:rPr>
        <w:t>” – należy przez to rozumieć</w:t>
      </w:r>
      <w:r w:rsidR="004D719F" w:rsidRPr="00724E4A">
        <w:rPr>
          <w:rFonts w:asciiTheme="minorHAnsi" w:hAnsiTheme="minorHAnsi" w:cstheme="minorHAnsi"/>
        </w:rPr>
        <w:t xml:space="preserve"> System Monitorowania EFS, aplikacj</w:t>
      </w:r>
      <w:r w:rsidRPr="00724E4A">
        <w:rPr>
          <w:rFonts w:asciiTheme="minorHAnsi" w:hAnsiTheme="minorHAnsi" w:cstheme="minorHAnsi"/>
        </w:rPr>
        <w:t>ę</w:t>
      </w:r>
      <w:r w:rsidR="004D719F" w:rsidRPr="00724E4A">
        <w:rPr>
          <w:rFonts w:asciiTheme="minorHAnsi" w:hAnsiTheme="minorHAnsi" w:cstheme="minorHAnsi"/>
        </w:rPr>
        <w:t xml:space="preserve"> CST2021 do obsługi procesu monitorowania podmiotów i uczestników projektów realizowanych ze środków Europejskiego Funduszu Społecznego Plus dla perspektywy finansowej 2021-2027</w:t>
      </w:r>
      <w:r w:rsidR="00432C7B" w:rsidRPr="009D42C2">
        <w:rPr>
          <w:rFonts w:asciiTheme="minorHAnsi" w:hAnsiTheme="minorHAnsi" w:cstheme="minorHAnsi"/>
          <w:b/>
          <w:bCs/>
        </w:rPr>
        <w:t>/„SM FST”</w:t>
      </w:r>
      <w:r w:rsidR="00432C7B" w:rsidRPr="00432C7B">
        <w:rPr>
          <w:rFonts w:asciiTheme="minorHAnsi" w:hAnsiTheme="minorHAnsi" w:cstheme="minorHAnsi"/>
        </w:rPr>
        <w:t xml:space="preserve"> – należy przez to rozumieć System Monitorowania FST, narzędzie udostępnione przez Instytucję Zarządzającą do obsługi procesu monitorowania podmiotów i uczestników projektów realizowanych ze środków Funduszu </w:t>
      </w:r>
      <w:r w:rsidR="009D42C2">
        <w:rPr>
          <w:rFonts w:asciiTheme="minorHAnsi" w:hAnsiTheme="minorHAnsi" w:cstheme="minorHAnsi"/>
        </w:rPr>
        <w:t xml:space="preserve">na </w:t>
      </w:r>
      <w:r w:rsidR="00D42731">
        <w:rPr>
          <w:rFonts w:asciiTheme="minorHAnsi" w:hAnsiTheme="minorHAnsi" w:cstheme="minorHAnsi"/>
        </w:rPr>
        <w:t>r</w:t>
      </w:r>
      <w:r w:rsidR="009D42C2">
        <w:rPr>
          <w:rFonts w:asciiTheme="minorHAnsi" w:hAnsiTheme="minorHAnsi" w:cstheme="minorHAnsi"/>
        </w:rPr>
        <w:t xml:space="preserve">zecz </w:t>
      </w:r>
      <w:r w:rsidR="00432C7B" w:rsidRPr="00432C7B">
        <w:rPr>
          <w:rFonts w:asciiTheme="minorHAnsi" w:hAnsiTheme="minorHAnsi" w:cstheme="minorHAnsi"/>
        </w:rPr>
        <w:t>Sprawiedliwej Transformacji</w:t>
      </w:r>
      <w:r w:rsidR="00432C7B">
        <w:rPr>
          <w:rStyle w:val="Odwoanieprzypisudolnego"/>
          <w:rFonts w:asciiTheme="minorHAnsi" w:hAnsiTheme="minorHAnsi" w:cstheme="minorHAnsi"/>
        </w:rPr>
        <w:footnoteReference w:id="7"/>
      </w:r>
      <w:r w:rsidRPr="00724E4A">
        <w:rPr>
          <w:rFonts w:asciiTheme="minorHAnsi" w:hAnsiTheme="minorHAnsi" w:cstheme="minorHAnsi"/>
        </w:rPr>
        <w:t>;</w:t>
      </w:r>
    </w:p>
    <w:p w14:paraId="742C1588" w14:textId="27B217E0" w:rsidR="005951D8" w:rsidRDefault="00121A1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stawce jednostkowej</w:t>
      </w:r>
      <w:r w:rsidRPr="00724E4A">
        <w:rPr>
          <w:rFonts w:asciiTheme="minorHAnsi" w:hAnsiTheme="minorHAnsi" w:cstheme="minorHAnsi"/>
        </w:rPr>
        <w:t xml:space="preserve">” </w:t>
      </w:r>
      <w:r w:rsidR="009928B0" w:rsidRPr="00724E4A">
        <w:rPr>
          <w:rFonts w:asciiTheme="minorHAnsi" w:hAnsiTheme="minorHAnsi" w:cstheme="minorHAnsi"/>
        </w:rPr>
        <w:t>– należy przez to rozumieć z góry ustaloną kwotę za zrealizowanie w</w:t>
      </w:r>
      <w:r w:rsidR="00A16420" w:rsidRPr="00724E4A">
        <w:rPr>
          <w:rFonts w:asciiTheme="minorHAnsi" w:hAnsiTheme="minorHAnsi" w:cstheme="minorHAnsi"/>
        </w:rPr>
        <w:t> </w:t>
      </w:r>
      <w:r w:rsidR="009928B0" w:rsidRPr="00724E4A">
        <w:rPr>
          <w:rFonts w:asciiTheme="minorHAnsi" w:hAnsiTheme="minorHAnsi" w:cstheme="minorHAnsi"/>
        </w:rPr>
        <w:t>ramach projektu konkretnych produktów lub rezultatów, dla których szczegółowy zakres i</w:t>
      </w:r>
      <w:r w:rsidR="00A16420" w:rsidRPr="00724E4A">
        <w:rPr>
          <w:rFonts w:asciiTheme="minorHAnsi" w:hAnsiTheme="minorHAnsi" w:cstheme="minorHAnsi"/>
        </w:rPr>
        <w:t> </w:t>
      </w:r>
      <w:r w:rsidR="009928B0" w:rsidRPr="00724E4A">
        <w:rPr>
          <w:rFonts w:asciiTheme="minorHAnsi" w:hAnsiTheme="minorHAnsi" w:cstheme="minorHAnsi"/>
        </w:rPr>
        <w:t xml:space="preserve">warunki rozliczenia zostały określone w regulaminie wyboru projektów oraz w </w:t>
      </w:r>
      <w:r w:rsidR="00A16420" w:rsidRPr="00724E4A">
        <w:rPr>
          <w:rFonts w:asciiTheme="minorHAnsi" w:hAnsiTheme="minorHAnsi" w:cstheme="minorHAnsi"/>
        </w:rPr>
        <w:t>Decyzji</w:t>
      </w:r>
      <w:r w:rsidR="00180DBE" w:rsidRPr="00724E4A">
        <w:rPr>
          <w:rFonts w:asciiTheme="minorHAnsi" w:hAnsiTheme="minorHAnsi" w:cstheme="minorHAnsi"/>
        </w:rPr>
        <w:t>;</w:t>
      </w:r>
    </w:p>
    <w:p w14:paraId="72982728" w14:textId="77777777" w:rsidR="001D39CE" w:rsidRPr="001D39CE" w:rsidRDefault="001D39CE" w:rsidP="001D39CE">
      <w:pPr>
        <w:pStyle w:val="Akapitzlist"/>
        <w:numPr>
          <w:ilvl w:val="0"/>
          <w:numId w:val="23"/>
        </w:numPr>
        <w:tabs>
          <w:tab w:val="left" w:pos="426"/>
        </w:tabs>
        <w:spacing w:before="60" w:after="60" w:line="276" w:lineRule="auto"/>
        <w:ind w:left="426" w:hanging="426"/>
        <w:rPr>
          <w:rFonts w:asciiTheme="minorHAnsi" w:hAnsiTheme="minorHAnsi" w:cstheme="minorHAnsi"/>
        </w:rPr>
      </w:pPr>
      <w:r w:rsidRPr="001D39CE">
        <w:rPr>
          <w:rFonts w:asciiTheme="minorHAnsi" w:hAnsiTheme="minorHAnsi" w:cstheme="minorHAnsi"/>
        </w:rPr>
        <w:t>„</w:t>
      </w:r>
      <w:r w:rsidRPr="001D39CE">
        <w:rPr>
          <w:rFonts w:asciiTheme="minorHAnsi" w:hAnsiTheme="minorHAnsi" w:cstheme="minorHAnsi"/>
          <w:b/>
          <w:bCs/>
        </w:rPr>
        <w:t>stawce ryczałtowej</w:t>
      </w:r>
      <w:r w:rsidRPr="001D39CE">
        <w:rPr>
          <w:rFonts w:asciiTheme="minorHAnsi" w:hAnsiTheme="minorHAnsi" w:cstheme="minorHAnsi"/>
        </w:rPr>
        <w:t>” – należy przez to rozumieć określoną stawkę procentową jednej lub kilku kategorii kosztów, która służy pokryciu kosztów kwalifikowalnych bezpośrednich lub pośrednich i jest rozliczana w projekcie na zasadach wskazanych w regulaminie wyboru projektów oraz w Umowie;</w:t>
      </w:r>
    </w:p>
    <w:p w14:paraId="133F07DA" w14:textId="47EAAD85" w:rsidR="00A85202" w:rsidRPr="00724E4A" w:rsidRDefault="00A85202" w:rsidP="00332674">
      <w:pPr>
        <w:pStyle w:val="Akapitzlist"/>
        <w:numPr>
          <w:ilvl w:val="0"/>
          <w:numId w:val="23"/>
        </w:numPr>
        <w:spacing w:before="60" w:after="60" w:line="276" w:lineRule="auto"/>
        <w:ind w:left="426" w:hanging="426"/>
        <w:rPr>
          <w:rFonts w:asciiTheme="minorHAnsi" w:hAnsiTheme="minorHAnsi" w:cstheme="minorHAnsi"/>
          <w:i/>
          <w:iCs/>
        </w:rPr>
      </w:pPr>
      <w:r w:rsidRPr="00724E4A">
        <w:rPr>
          <w:rFonts w:asciiTheme="minorHAnsi" w:hAnsiTheme="minorHAnsi" w:cstheme="minorHAnsi"/>
        </w:rPr>
        <w:t>„</w:t>
      </w:r>
      <w:bookmarkStart w:id="12" w:name="_Hlk132280346"/>
      <w:r w:rsidRPr="00724E4A">
        <w:rPr>
          <w:rFonts w:asciiTheme="minorHAnsi" w:hAnsiTheme="minorHAnsi" w:cstheme="minorHAnsi"/>
          <w:b/>
          <w:bCs/>
        </w:rPr>
        <w:t xml:space="preserve">stronie internetowej </w:t>
      </w:r>
      <w:r w:rsidR="00B64563" w:rsidRPr="00724E4A">
        <w:rPr>
          <w:rFonts w:asciiTheme="minorHAnsi" w:hAnsiTheme="minorHAnsi" w:cstheme="minorHAnsi"/>
          <w:b/>
          <w:bCs/>
        </w:rPr>
        <w:t>Programu</w:t>
      </w:r>
      <w:bookmarkEnd w:id="12"/>
      <w:r w:rsidRPr="00724E4A">
        <w:rPr>
          <w:rFonts w:asciiTheme="minorHAnsi" w:hAnsiTheme="minorHAnsi" w:cstheme="minorHAnsi"/>
        </w:rPr>
        <w:t>”</w:t>
      </w:r>
      <w:r w:rsidR="0042099C">
        <w:rPr>
          <w:rFonts w:asciiTheme="minorHAnsi" w:hAnsiTheme="minorHAnsi" w:cstheme="minorHAnsi"/>
        </w:rPr>
        <w:t xml:space="preserve"> </w:t>
      </w:r>
      <w:r w:rsidR="0042099C" w:rsidRPr="00724E4A">
        <w:rPr>
          <w:rFonts w:asciiTheme="minorHAnsi" w:hAnsiTheme="minorHAnsi" w:cstheme="minorHAnsi"/>
        </w:rPr>
        <w:t>–</w:t>
      </w:r>
      <w:r w:rsidRPr="00724E4A">
        <w:rPr>
          <w:rFonts w:asciiTheme="minorHAnsi" w:hAnsiTheme="minorHAnsi" w:cstheme="minorHAnsi"/>
        </w:rPr>
        <w:t xml:space="preserve"> </w:t>
      </w:r>
      <w:r w:rsidR="00B64563" w:rsidRPr="00724E4A">
        <w:rPr>
          <w:rFonts w:asciiTheme="minorHAnsi" w:hAnsiTheme="minorHAnsi" w:cstheme="minorHAnsi"/>
        </w:rPr>
        <w:t xml:space="preserve">należy przez to rozumieć </w:t>
      </w:r>
      <w:r w:rsidRPr="00724E4A">
        <w:rPr>
          <w:rFonts w:asciiTheme="minorHAnsi" w:hAnsiTheme="minorHAnsi" w:cstheme="minorHAnsi"/>
        </w:rPr>
        <w:t xml:space="preserve">stronę internetową pod adresem: </w:t>
      </w:r>
      <w:r w:rsidR="007A4739" w:rsidRPr="007A4739">
        <w:rPr>
          <w:rFonts w:asciiTheme="minorHAnsi" w:hAnsiTheme="minorHAnsi" w:cstheme="minorHAnsi"/>
        </w:rPr>
        <w:t>https://funduszeuedolnoslaskie.pl</w:t>
      </w:r>
      <w:r w:rsidR="00180DBE" w:rsidRPr="00724E4A">
        <w:rPr>
          <w:rFonts w:asciiTheme="minorHAnsi" w:hAnsiTheme="minorHAnsi" w:cstheme="minorHAnsi"/>
        </w:rPr>
        <w:t>;</w:t>
      </w:r>
    </w:p>
    <w:p w14:paraId="17FB4903" w14:textId="616D279A" w:rsidR="00470A39" w:rsidRPr="00724E4A" w:rsidRDefault="00470A39"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SZOP</w:t>
      </w:r>
      <w:r w:rsidRPr="00724E4A">
        <w:rPr>
          <w:rFonts w:asciiTheme="minorHAnsi" w:hAnsiTheme="minorHAnsi" w:cstheme="minorHAnsi"/>
        </w:rPr>
        <w:t>” – należy przez to rozumieć szczegółowy opis priorytetów (SZOP) Funduszy Europejskich dla Dolnego Śląska 2021-2027</w:t>
      </w:r>
      <w:del w:id="13" w:author="Anna Wiącek-Sawicka" w:date="2024-09-19T09:28:00Z" w16du:dateUtc="2024-09-19T07:28:00Z">
        <w:r w:rsidRPr="00724E4A">
          <w:rPr>
            <w:rFonts w:asciiTheme="minorHAnsi" w:hAnsiTheme="minorHAnsi" w:cstheme="minorHAnsi"/>
          </w:rPr>
          <w:delText xml:space="preserve"> przyjęty ………</w:delText>
        </w:r>
        <w:r w:rsidR="00E16DC9" w:rsidRPr="00724E4A">
          <w:rPr>
            <w:rFonts w:asciiTheme="minorHAnsi" w:hAnsiTheme="minorHAnsi" w:cstheme="minorHAnsi"/>
          </w:rPr>
          <w:delText>..</w:delText>
        </w:r>
        <w:r w:rsidRPr="00724E4A">
          <w:rPr>
            <w:rFonts w:asciiTheme="minorHAnsi" w:hAnsiTheme="minorHAnsi" w:cstheme="minorHAnsi"/>
          </w:rPr>
          <w:delText xml:space="preserve">……. </w:delText>
        </w:r>
      </w:del>
      <w:r w:rsidRPr="00724E4A">
        <w:rPr>
          <w:rFonts w:asciiTheme="minorHAnsi" w:hAnsiTheme="minorHAnsi" w:cstheme="minorHAnsi"/>
        </w:rPr>
        <w:t>;</w:t>
      </w:r>
    </w:p>
    <w:p w14:paraId="1833EF82" w14:textId="6FD8DA0F" w:rsidR="00A85202" w:rsidRPr="00724E4A" w:rsidRDefault="00A85202"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iCs/>
        </w:rPr>
        <w:t>„</w:t>
      </w:r>
      <w:r w:rsidRPr="00724E4A">
        <w:rPr>
          <w:rFonts w:asciiTheme="minorHAnsi" w:hAnsiTheme="minorHAnsi" w:cstheme="minorHAnsi"/>
          <w:b/>
          <w:bCs/>
        </w:rPr>
        <w:t>uczestniku Projektu</w:t>
      </w:r>
      <w:r w:rsidRPr="00724E4A">
        <w:rPr>
          <w:rFonts w:asciiTheme="minorHAnsi" w:hAnsiTheme="minorHAnsi" w:cstheme="minorHAnsi"/>
          <w:iCs/>
        </w:rPr>
        <w:t>”</w:t>
      </w:r>
      <w:r w:rsidR="0042099C" w:rsidRPr="0042099C">
        <w:rPr>
          <w:rFonts w:asciiTheme="minorHAnsi" w:hAnsiTheme="minorHAnsi" w:cstheme="minorHAnsi"/>
        </w:rPr>
        <w:t xml:space="preserve"> </w:t>
      </w:r>
      <w:r w:rsidR="0042099C" w:rsidRPr="00724E4A">
        <w:rPr>
          <w:rFonts w:asciiTheme="minorHAnsi" w:hAnsiTheme="minorHAnsi" w:cstheme="minorHAnsi"/>
        </w:rPr>
        <w:t>–</w:t>
      </w:r>
      <w:r w:rsidRPr="00724E4A">
        <w:rPr>
          <w:rFonts w:asciiTheme="minorHAnsi" w:hAnsiTheme="minorHAnsi" w:cstheme="minorHAnsi"/>
          <w:iCs/>
        </w:rPr>
        <w:t xml:space="preserve"> </w:t>
      </w:r>
      <w:r w:rsidR="00CE216C" w:rsidRPr="00724E4A">
        <w:rPr>
          <w:rFonts w:asciiTheme="minorHAnsi" w:hAnsiTheme="minorHAnsi" w:cstheme="minorHAnsi"/>
        </w:rPr>
        <w:t xml:space="preserve">należy przez to rozumieć </w:t>
      </w:r>
      <w:r w:rsidR="007A4739" w:rsidRPr="007A4739">
        <w:rPr>
          <w:rFonts w:asciiTheme="minorHAnsi" w:hAnsiTheme="minorHAnsi" w:cstheme="minorHAnsi"/>
        </w:rPr>
        <w:t>uczestnika w rozumieniu Wytycznych dotyczących monitorowania postępu rzeczowego realizacji programów operacyjnych na lata 2021--2027</w:t>
      </w:r>
      <w:r w:rsidR="007A4739">
        <w:rPr>
          <w:rFonts w:asciiTheme="minorHAnsi" w:hAnsiTheme="minorHAnsi" w:cstheme="minorHAnsi"/>
          <w:i/>
          <w:iCs/>
        </w:rPr>
        <w:t>;</w:t>
      </w:r>
    </w:p>
    <w:p w14:paraId="6EF12B6A" w14:textId="3A3E27CC" w:rsidR="00387D98" w:rsidRPr="00724E4A" w:rsidRDefault="00387D98" w:rsidP="00332674">
      <w:pPr>
        <w:pStyle w:val="Akapitzlist"/>
        <w:numPr>
          <w:ilvl w:val="0"/>
          <w:numId w:val="23"/>
        </w:numPr>
        <w:spacing w:before="60" w:after="60" w:line="276" w:lineRule="auto"/>
        <w:ind w:left="425" w:hanging="425"/>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ustawie wdrożeniowej</w:t>
      </w:r>
      <w:r w:rsidRPr="00724E4A">
        <w:rPr>
          <w:rFonts w:asciiTheme="minorHAnsi" w:hAnsiTheme="minorHAnsi" w:cstheme="minorHAnsi"/>
        </w:rPr>
        <w:t xml:space="preserve">” </w:t>
      </w:r>
      <w:r w:rsidR="0042099C" w:rsidRPr="00724E4A">
        <w:rPr>
          <w:rFonts w:asciiTheme="minorHAnsi" w:hAnsiTheme="minorHAnsi" w:cstheme="minorHAnsi"/>
        </w:rPr>
        <w:t>–</w:t>
      </w:r>
      <w:r w:rsidR="0042099C">
        <w:rPr>
          <w:rFonts w:asciiTheme="minorHAnsi" w:hAnsiTheme="minorHAnsi" w:cstheme="minorHAnsi"/>
        </w:rPr>
        <w:t xml:space="preserve"> </w:t>
      </w:r>
      <w:r w:rsidR="00D503BF" w:rsidRPr="00724E4A">
        <w:rPr>
          <w:rFonts w:asciiTheme="minorHAnsi" w:hAnsiTheme="minorHAnsi" w:cstheme="minorHAnsi"/>
        </w:rPr>
        <w:t>należy przez to rozumieć</w:t>
      </w:r>
      <w:r w:rsidRPr="00724E4A">
        <w:rPr>
          <w:rFonts w:asciiTheme="minorHAnsi" w:hAnsiTheme="minorHAnsi" w:cstheme="minorHAnsi"/>
        </w:rPr>
        <w:t xml:space="preserve"> ustawę </w:t>
      </w:r>
      <w:bookmarkStart w:id="14" w:name="_Hlk109397093"/>
      <w:r w:rsidRPr="00724E4A">
        <w:rPr>
          <w:rFonts w:asciiTheme="minorHAnsi" w:hAnsiTheme="minorHAnsi" w:cstheme="minorHAnsi"/>
        </w:rPr>
        <w:t xml:space="preserve">z dnia </w:t>
      </w:r>
      <w:r w:rsidR="00030CA4" w:rsidRPr="00724E4A">
        <w:rPr>
          <w:rFonts w:asciiTheme="minorHAnsi" w:hAnsiTheme="minorHAnsi" w:cstheme="minorHAnsi"/>
        </w:rPr>
        <w:t>2</w:t>
      </w:r>
      <w:r w:rsidR="00EA4A1E" w:rsidRPr="00724E4A">
        <w:rPr>
          <w:rFonts w:asciiTheme="minorHAnsi" w:hAnsiTheme="minorHAnsi" w:cstheme="minorHAnsi"/>
        </w:rPr>
        <w:t>8</w:t>
      </w:r>
      <w:r w:rsidR="00030CA4" w:rsidRPr="00724E4A">
        <w:rPr>
          <w:rFonts w:asciiTheme="minorHAnsi" w:hAnsiTheme="minorHAnsi" w:cstheme="minorHAnsi"/>
        </w:rPr>
        <w:t xml:space="preserve"> </w:t>
      </w:r>
      <w:r w:rsidR="00EA4A1E" w:rsidRPr="00724E4A">
        <w:rPr>
          <w:rFonts w:asciiTheme="minorHAnsi" w:hAnsiTheme="minorHAnsi" w:cstheme="minorHAnsi"/>
        </w:rPr>
        <w:t>kwietnia</w:t>
      </w:r>
      <w:r w:rsidR="00030CA4" w:rsidRPr="00724E4A">
        <w:rPr>
          <w:rFonts w:asciiTheme="minorHAnsi" w:hAnsiTheme="minorHAnsi" w:cstheme="minorHAnsi"/>
        </w:rPr>
        <w:t xml:space="preserve"> 2022</w:t>
      </w:r>
      <w:r w:rsidRPr="00724E4A">
        <w:rPr>
          <w:rFonts w:asciiTheme="minorHAnsi" w:hAnsiTheme="minorHAnsi" w:cstheme="minorHAnsi"/>
        </w:rPr>
        <w:t xml:space="preserve"> r. </w:t>
      </w:r>
      <w:r w:rsidR="002231A2" w:rsidRPr="00724E4A">
        <w:rPr>
          <w:rFonts w:asciiTheme="minorHAnsi" w:hAnsiTheme="minorHAnsi" w:cstheme="minorHAnsi"/>
        </w:rPr>
        <w:t>o</w:t>
      </w:r>
      <w:r w:rsidR="00D503BF" w:rsidRPr="00724E4A">
        <w:rPr>
          <w:rFonts w:asciiTheme="minorHAnsi" w:hAnsiTheme="minorHAnsi" w:cstheme="minorHAnsi"/>
        </w:rPr>
        <w:t> </w:t>
      </w:r>
      <w:r w:rsidR="002231A2" w:rsidRPr="00724E4A">
        <w:rPr>
          <w:rFonts w:asciiTheme="minorHAnsi" w:hAnsiTheme="minorHAnsi" w:cstheme="minorHAnsi"/>
        </w:rPr>
        <w:t>zasadach realizacji zadań finansowanych ze środków europejskich w perspektywie finansowej 2021-2027</w:t>
      </w:r>
      <w:bookmarkEnd w:id="14"/>
      <w:r w:rsidRPr="00724E4A">
        <w:rPr>
          <w:rFonts w:asciiTheme="minorHAnsi" w:hAnsiTheme="minorHAnsi" w:cstheme="minorHAnsi"/>
        </w:rPr>
        <w:t>;</w:t>
      </w:r>
    </w:p>
    <w:p w14:paraId="0A8681E4" w14:textId="1F53D16E" w:rsidR="00A145B9" w:rsidRPr="00724E4A" w:rsidRDefault="00A145B9" w:rsidP="00332674">
      <w:pPr>
        <w:pStyle w:val="Akapitzlist"/>
        <w:numPr>
          <w:ilvl w:val="0"/>
          <w:numId w:val="23"/>
        </w:numPr>
        <w:spacing w:before="60" w:after="60" w:line="276" w:lineRule="auto"/>
        <w:ind w:left="425" w:hanging="425"/>
        <w:rPr>
          <w:rFonts w:asciiTheme="minorHAnsi" w:hAnsiTheme="minorHAnsi" w:cstheme="minorHAnsi"/>
          <w:color w:val="000000" w:themeColor="text1"/>
        </w:rPr>
      </w:pPr>
      <w:r w:rsidRPr="00724E4A">
        <w:rPr>
          <w:rFonts w:asciiTheme="minorHAnsi" w:hAnsiTheme="minorHAnsi" w:cstheme="minorHAnsi"/>
          <w:b/>
          <w:bCs/>
          <w:color w:val="000000" w:themeColor="text1"/>
        </w:rPr>
        <w:t>„wkładzie własnym”</w:t>
      </w:r>
      <w:r w:rsidRPr="00724E4A">
        <w:rPr>
          <w:rFonts w:asciiTheme="minorHAnsi" w:hAnsiTheme="minorHAnsi" w:cstheme="minorHAnsi"/>
          <w:color w:val="000000" w:themeColor="text1"/>
        </w:rPr>
        <w:t xml:space="preserve"> – należy przez to rozumieć wkład beneficjenta do projektu (pieniężny lub niepieniężny) z przeznaczeniem na pokrycie wydatków kwalifikowalnych,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4709365" w14:textId="0AEB78D0" w:rsidR="008E6561" w:rsidRPr="00724E4A" w:rsidRDefault="008E656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00144972" w:rsidRPr="00724E4A">
        <w:rPr>
          <w:rFonts w:asciiTheme="minorHAnsi" w:hAnsiTheme="minorHAnsi" w:cstheme="minorHAnsi"/>
          <w:b/>
        </w:rPr>
        <w:t>W</w:t>
      </w:r>
      <w:r w:rsidRPr="00724E4A">
        <w:rPr>
          <w:rFonts w:asciiTheme="minorHAnsi" w:hAnsiTheme="minorHAnsi" w:cstheme="minorHAnsi"/>
          <w:b/>
          <w:bCs/>
        </w:rPr>
        <w:t>niosku</w:t>
      </w:r>
      <w:r w:rsidRPr="00724E4A">
        <w:rPr>
          <w:rFonts w:asciiTheme="minorHAnsi" w:hAnsiTheme="minorHAnsi" w:cstheme="minorHAnsi"/>
        </w:rPr>
        <w:t xml:space="preserve">” – należy przez to rozumieć wniosek o dofinansowanie projektu, w którym zawarte są informacje na temat wnioskodawcy oraz opis projektu, stanowiący </w:t>
      </w:r>
      <w:r w:rsidR="009E57B5" w:rsidRPr="00724E4A">
        <w:rPr>
          <w:rFonts w:asciiTheme="minorHAnsi" w:hAnsiTheme="minorHAnsi" w:cstheme="minorHAnsi"/>
        </w:rPr>
        <w:t xml:space="preserve">Załącznik nr </w:t>
      </w:r>
      <w:r w:rsidR="00302463">
        <w:rPr>
          <w:rFonts w:asciiTheme="minorHAnsi" w:hAnsiTheme="minorHAnsi" w:cstheme="minorHAnsi"/>
        </w:rPr>
        <w:t>7</w:t>
      </w:r>
      <w:r w:rsidR="00302463" w:rsidRPr="00724E4A">
        <w:rPr>
          <w:rFonts w:asciiTheme="minorHAnsi" w:hAnsiTheme="minorHAnsi" w:cstheme="minorHAnsi"/>
        </w:rPr>
        <w:t xml:space="preserve"> </w:t>
      </w:r>
      <w:r w:rsidR="009E57B5" w:rsidRPr="00724E4A">
        <w:rPr>
          <w:rFonts w:asciiTheme="minorHAnsi" w:hAnsiTheme="minorHAnsi" w:cstheme="minorHAnsi"/>
        </w:rPr>
        <w:t>do</w:t>
      </w:r>
      <w:r w:rsidRPr="00724E4A">
        <w:rPr>
          <w:rFonts w:asciiTheme="minorHAnsi" w:hAnsiTheme="minorHAnsi" w:cstheme="minorHAnsi"/>
        </w:rPr>
        <w:t xml:space="preserve"> </w:t>
      </w:r>
      <w:r w:rsidR="00A16420" w:rsidRPr="00724E4A">
        <w:rPr>
          <w:rFonts w:asciiTheme="minorHAnsi" w:hAnsiTheme="minorHAnsi" w:cstheme="minorHAnsi"/>
        </w:rPr>
        <w:t>Decyzji</w:t>
      </w:r>
      <w:r w:rsidRPr="00724E4A">
        <w:rPr>
          <w:rFonts w:asciiTheme="minorHAnsi" w:hAnsiTheme="minorHAnsi" w:cstheme="minorHAnsi"/>
        </w:rPr>
        <w:t>”;</w:t>
      </w:r>
    </w:p>
    <w:p w14:paraId="5E886DB7" w14:textId="1FF85667" w:rsidR="00A145B9" w:rsidRPr="00724E4A" w:rsidRDefault="00C7037A"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00834DDB" w:rsidRPr="00724E4A">
        <w:rPr>
          <w:rFonts w:asciiTheme="minorHAnsi" w:hAnsiTheme="minorHAnsi" w:cstheme="minorHAnsi"/>
          <w:b/>
          <w:bCs/>
        </w:rPr>
        <w:t>wydatkach kwalifikowalnych</w:t>
      </w:r>
      <w:r w:rsidR="00834DDB" w:rsidRPr="00724E4A">
        <w:rPr>
          <w:rFonts w:asciiTheme="minorHAnsi" w:hAnsiTheme="minorHAnsi" w:cstheme="minorHAnsi"/>
        </w:rPr>
        <w:t xml:space="preserve">” </w:t>
      </w:r>
      <w:r w:rsidR="0042099C" w:rsidRPr="00724E4A">
        <w:rPr>
          <w:rFonts w:asciiTheme="minorHAnsi" w:hAnsiTheme="minorHAnsi" w:cstheme="minorHAnsi"/>
        </w:rPr>
        <w:t>–</w:t>
      </w:r>
      <w:r w:rsidR="0042099C">
        <w:rPr>
          <w:rFonts w:asciiTheme="minorHAnsi" w:hAnsiTheme="minorHAnsi" w:cstheme="minorHAnsi"/>
        </w:rPr>
        <w:t xml:space="preserve"> </w:t>
      </w:r>
      <w:r w:rsidR="001F5660" w:rsidRPr="00724E4A">
        <w:rPr>
          <w:rFonts w:asciiTheme="minorHAnsi" w:hAnsiTheme="minorHAnsi" w:cstheme="minorHAnsi"/>
        </w:rPr>
        <w:t>należy przez to rozumieć</w:t>
      </w:r>
      <w:r w:rsidR="00834DDB" w:rsidRPr="00724E4A">
        <w:rPr>
          <w:rFonts w:asciiTheme="minorHAnsi" w:hAnsiTheme="minorHAnsi" w:cstheme="minorHAnsi"/>
        </w:rPr>
        <w:t xml:space="preserve"> </w:t>
      </w:r>
      <w:r w:rsidRPr="00724E4A">
        <w:rPr>
          <w:rFonts w:asciiTheme="minorHAnsi" w:hAnsiTheme="minorHAnsi" w:cstheme="minorHAnsi"/>
        </w:rPr>
        <w:t>wydatki lub koszty poniesione w związku z realizacją projektu w ramach Programu, który kwalifikuje się do refundacji, rozliczenia (w</w:t>
      </w:r>
      <w:r w:rsidR="00A16420" w:rsidRPr="00724E4A">
        <w:rPr>
          <w:rFonts w:asciiTheme="minorHAnsi" w:hAnsiTheme="minorHAnsi" w:cstheme="minorHAnsi"/>
        </w:rPr>
        <w:t> </w:t>
      </w:r>
      <w:r w:rsidRPr="00724E4A">
        <w:rPr>
          <w:rFonts w:asciiTheme="minorHAnsi" w:hAnsiTheme="minorHAnsi" w:cstheme="minorHAnsi"/>
        </w:rPr>
        <w:t xml:space="preserve">przypadku systemu zaliczkowego) zgodnie z </w:t>
      </w:r>
      <w:r w:rsidR="00A16420" w:rsidRPr="00724E4A">
        <w:rPr>
          <w:rFonts w:asciiTheme="minorHAnsi" w:hAnsiTheme="minorHAnsi" w:cstheme="minorHAnsi"/>
        </w:rPr>
        <w:t xml:space="preserve">Decyzją </w:t>
      </w:r>
      <w:r w:rsidR="00A3368F" w:rsidRPr="00724E4A">
        <w:rPr>
          <w:rFonts w:asciiTheme="minorHAnsi" w:hAnsiTheme="minorHAnsi" w:cstheme="minorHAnsi"/>
        </w:rPr>
        <w:t>oraz Wytycznymi dotyczącymi kwalifikowalności wydatków na lata 2021-2027</w:t>
      </w:r>
      <w:bookmarkStart w:id="15" w:name="_Hlk116306583"/>
      <w:r w:rsidR="00A3368F" w:rsidRPr="00724E4A">
        <w:rPr>
          <w:rFonts w:asciiTheme="minorHAnsi" w:hAnsiTheme="minorHAnsi" w:cstheme="minorHAnsi"/>
        </w:rPr>
        <w:t>;</w:t>
      </w:r>
      <w:bookmarkEnd w:id="15"/>
    </w:p>
    <w:p w14:paraId="66AB131D" w14:textId="7760491C" w:rsidR="00144972" w:rsidRPr="00724E4A" w:rsidRDefault="00FE493F"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b/>
          <w:bCs/>
        </w:rPr>
        <w:t>„t</w:t>
      </w:r>
      <w:r w:rsidR="00144972" w:rsidRPr="00724E4A">
        <w:rPr>
          <w:rFonts w:asciiTheme="minorHAnsi" w:hAnsiTheme="minorHAnsi" w:cstheme="minorHAnsi"/>
          <w:b/>
          <w:bCs/>
        </w:rPr>
        <w:t>rwałoś</w:t>
      </w:r>
      <w:r w:rsidR="00044881" w:rsidRPr="00724E4A">
        <w:rPr>
          <w:rFonts w:asciiTheme="minorHAnsi" w:hAnsiTheme="minorHAnsi" w:cstheme="minorHAnsi"/>
          <w:b/>
          <w:bCs/>
        </w:rPr>
        <w:t>ci</w:t>
      </w:r>
      <w:r w:rsidR="00144972" w:rsidRPr="00724E4A">
        <w:rPr>
          <w:rFonts w:asciiTheme="minorHAnsi" w:hAnsiTheme="minorHAnsi" w:cstheme="minorHAnsi"/>
          <w:b/>
          <w:bCs/>
        </w:rPr>
        <w:t xml:space="preserve"> rezultatów</w:t>
      </w:r>
      <w:r w:rsidRPr="00724E4A">
        <w:rPr>
          <w:rFonts w:asciiTheme="minorHAnsi" w:hAnsiTheme="minorHAnsi" w:cstheme="minorHAnsi"/>
          <w:b/>
          <w:bCs/>
        </w:rPr>
        <w:t xml:space="preserve"> Projektu”</w:t>
      </w:r>
      <w:r w:rsidR="00044881" w:rsidRPr="00724E4A">
        <w:rPr>
          <w:rFonts w:asciiTheme="minorHAnsi" w:hAnsiTheme="minorHAnsi" w:cstheme="minorHAnsi"/>
        </w:rPr>
        <w:t xml:space="preserve"> </w:t>
      </w:r>
      <w:r w:rsidR="00044881" w:rsidRPr="00724E4A">
        <w:rPr>
          <w:rFonts w:asciiTheme="minorHAnsi" w:hAnsiTheme="minorHAnsi" w:cstheme="minorHAnsi"/>
          <w:color w:val="000000" w:themeColor="text1"/>
        </w:rPr>
        <w:t xml:space="preserve">– </w:t>
      </w:r>
      <w:r w:rsidR="00044881" w:rsidRPr="00724E4A">
        <w:rPr>
          <w:rFonts w:asciiTheme="minorHAnsi" w:hAnsiTheme="minorHAnsi" w:cstheme="minorHAnsi"/>
        </w:rPr>
        <w:t>należy przez to rozumieć utrzymanie celów, w tym w szczególności wskaźników produktu i rezultatu zakładanych we wniosku o</w:t>
      </w:r>
      <w:r w:rsidR="007823AD">
        <w:rPr>
          <w:rFonts w:asciiTheme="minorHAnsi" w:hAnsiTheme="minorHAnsi" w:cstheme="minorHAnsi"/>
        </w:rPr>
        <w:t> </w:t>
      </w:r>
      <w:r w:rsidR="00044881" w:rsidRPr="00724E4A">
        <w:rPr>
          <w:rFonts w:asciiTheme="minorHAnsi" w:hAnsiTheme="minorHAnsi" w:cstheme="minorHAnsi"/>
        </w:rPr>
        <w:t>dofinansowanie projektu po zakończeniu jego realizacji, w okresie wskazanym w</w:t>
      </w:r>
      <w:r w:rsidR="007823AD">
        <w:rPr>
          <w:rFonts w:asciiTheme="minorHAnsi" w:hAnsiTheme="minorHAnsi" w:cstheme="minorHAnsi"/>
        </w:rPr>
        <w:t> </w:t>
      </w:r>
      <w:r w:rsidR="00044881" w:rsidRPr="00724E4A">
        <w:rPr>
          <w:rFonts w:asciiTheme="minorHAnsi" w:hAnsiTheme="minorHAnsi" w:cstheme="minorHAnsi"/>
        </w:rPr>
        <w:t>regulaminie wyboru projektów.</w:t>
      </w:r>
    </w:p>
    <w:p w14:paraId="776F2159" w14:textId="3CBBAD97" w:rsidR="000F2039" w:rsidRPr="008A0EC7" w:rsidRDefault="00BE6ACF" w:rsidP="00332674">
      <w:pPr>
        <w:pStyle w:val="Nagwek2"/>
        <w:spacing w:line="276" w:lineRule="auto"/>
        <w:rPr>
          <w:rFonts w:asciiTheme="minorHAnsi" w:hAnsiTheme="minorHAnsi" w:cstheme="minorHAnsi"/>
          <w:sz w:val="24"/>
          <w:szCs w:val="24"/>
        </w:rPr>
      </w:pPr>
      <w:bookmarkStart w:id="16" w:name="_Hlk96503676"/>
      <w:r w:rsidRPr="008A0EC7">
        <w:rPr>
          <w:rFonts w:asciiTheme="minorHAnsi" w:hAnsiTheme="minorHAnsi" w:cstheme="minorHAnsi"/>
          <w:sz w:val="24"/>
          <w:szCs w:val="24"/>
        </w:rPr>
        <w:t xml:space="preserve">Przedmiot </w:t>
      </w:r>
      <w:r w:rsidR="00A16420" w:rsidRPr="008A0EC7">
        <w:rPr>
          <w:rFonts w:asciiTheme="minorHAnsi" w:hAnsiTheme="minorHAnsi" w:cstheme="minorHAnsi"/>
          <w:sz w:val="24"/>
          <w:szCs w:val="24"/>
        </w:rPr>
        <w:t>Decyzji</w:t>
      </w:r>
    </w:p>
    <w:bookmarkEnd w:id="16"/>
    <w:p w14:paraId="7D5F5840" w14:textId="77777777" w:rsidR="00CF5CCD" w:rsidRPr="008A0EC7" w:rsidRDefault="00BE6ACF"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2.</w:t>
      </w:r>
    </w:p>
    <w:p w14:paraId="64E5363D" w14:textId="346427F8" w:rsidR="009E57B5" w:rsidRPr="008A0EC7" w:rsidRDefault="00A16420" w:rsidP="00332674">
      <w:pPr>
        <w:numPr>
          <w:ilvl w:val="0"/>
          <w:numId w:val="9"/>
        </w:numPr>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hAnsiTheme="minorHAnsi" w:cstheme="minorHAnsi"/>
          <w:sz w:val="24"/>
          <w:szCs w:val="24"/>
        </w:rPr>
        <w:t xml:space="preserve">Decyzja </w:t>
      </w:r>
      <w:r w:rsidR="009E57B5" w:rsidRPr="008A0EC7">
        <w:rPr>
          <w:rFonts w:asciiTheme="minorHAnsi" w:hAnsiTheme="minorHAnsi" w:cstheme="minorHAnsi"/>
          <w:sz w:val="24"/>
          <w:szCs w:val="24"/>
        </w:rPr>
        <w:t xml:space="preserve">określa szczegółowe zasady, tryb i warunki przekazywania, wykorzystania oraz rozliczania dofinansowania przyznanego na realizację Projektu określonego szczegółowo we Wniosku, a także inne prawa i obowiązki </w:t>
      </w:r>
      <w:r w:rsidRPr="008A0EC7">
        <w:rPr>
          <w:rFonts w:asciiTheme="minorHAnsi" w:hAnsiTheme="minorHAnsi" w:cstheme="minorHAnsi"/>
          <w:sz w:val="24"/>
          <w:szCs w:val="24"/>
        </w:rPr>
        <w:t>Instytucji Zarządzającej oraz Beneficjenta</w:t>
      </w:r>
      <w:r w:rsidR="009E57B5" w:rsidRPr="008A0EC7">
        <w:rPr>
          <w:rFonts w:asciiTheme="minorHAnsi" w:hAnsiTheme="minorHAnsi" w:cstheme="minorHAnsi"/>
          <w:sz w:val="24"/>
          <w:szCs w:val="24"/>
        </w:rPr>
        <w:t>.</w:t>
      </w:r>
    </w:p>
    <w:p w14:paraId="120D7F43" w14:textId="598FCCE6" w:rsidR="001F24A6" w:rsidRPr="008A0EC7" w:rsidRDefault="001F24A6" w:rsidP="00332674">
      <w:pPr>
        <w:numPr>
          <w:ilvl w:val="0"/>
          <w:numId w:val="9"/>
        </w:numPr>
        <w:autoSpaceDE w:val="0"/>
        <w:autoSpaceDN w:val="0"/>
        <w:spacing w:before="60" w:after="60"/>
        <w:ind w:left="284" w:hanging="284"/>
        <w:rPr>
          <w:rFonts w:asciiTheme="minorHAnsi" w:hAnsiTheme="minorHAnsi" w:cstheme="minorHAnsi"/>
          <w:sz w:val="24"/>
          <w:szCs w:val="24"/>
        </w:rPr>
      </w:pPr>
      <w:r w:rsidRPr="00041775">
        <w:rPr>
          <w:rFonts w:asciiTheme="minorHAnsi" w:hAnsiTheme="minorHAnsi" w:cstheme="minorHAnsi"/>
          <w:b/>
          <w:bCs/>
          <w:sz w:val="24"/>
          <w:szCs w:val="24"/>
        </w:rPr>
        <w:t>Całkowita wartość Projektu</w:t>
      </w:r>
      <w:r w:rsidRPr="008A0EC7">
        <w:rPr>
          <w:rFonts w:asciiTheme="minorHAnsi" w:hAnsiTheme="minorHAnsi" w:cstheme="minorHAnsi"/>
          <w:sz w:val="24"/>
          <w:szCs w:val="24"/>
        </w:rPr>
        <w:t xml:space="preserve"> wynosi ….… </w:t>
      </w:r>
      <w:r w:rsidR="00606280" w:rsidRPr="00041775">
        <w:rPr>
          <w:rFonts w:asciiTheme="minorHAnsi" w:hAnsiTheme="minorHAnsi" w:cstheme="minorHAnsi"/>
          <w:b/>
          <w:bCs/>
          <w:sz w:val="24"/>
          <w:szCs w:val="24"/>
        </w:rPr>
        <w:t xml:space="preserve">PLN </w:t>
      </w:r>
      <w:r w:rsidRPr="00041775">
        <w:rPr>
          <w:rFonts w:asciiTheme="minorHAnsi" w:hAnsiTheme="minorHAnsi" w:cstheme="minorHAnsi"/>
          <w:b/>
          <w:bCs/>
          <w:sz w:val="24"/>
          <w:szCs w:val="24"/>
        </w:rPr>
        <w:t>(słownie: ………...)</w:t>
      </w:r>
      <w:r w:rsidRPr="008A0EC7">
        <w:rPr>
          <w:rFonts w:asciiTheme="minorHAnsi" w:hAnsiTheme="minorHAnsi" w:cstheme="minorHAnsi"/>
          <w:sz w:val="24"/>
          <w:szCs w:val="24"/>
        </w:rPr>
        <w:t xml:space="preserve">. </w:t>
      </w:r>
    </w:p>
    <w:p w14:paraId="4DC99871" w14:textId="7819F1ED" w:rsidR="00BE6ACF" w:rsidRPr="008A0EC7" w:rsidRDefault="00BE6ACF" w:rsidP="00332674">
      <w:pPr>
        <w:numPr>
          <w:ilvl w:val="0"/>
          <w:numId w:val="9"/>
        </w:numPr>
        <w:autoSpaceDE w:val="0"/>
        <w:autoSpaceDN w:val="0"/>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Na warunkach określonych w niniejszej </w:t>
      </w:r>
      <w:r w:rsidR="00A16420" w:rsidRPr="008A0EC7">
        <w:rPr>
          <w:rFonts w:asciiTheme="minorHAnsi" w:hAnsiTheme="minorHAnsi" w:cstheme="minorHAnsi"/>
          <w:sz w:val="24"/>
          <w:szCs w:val="24"/>
        </w:rPr>
        <w:t>Decyzji</w:t>
      </w:r>
      <w:r w:rsidRPr="008A0EC7">
        <w:rPr>
          <w:rFonts w:asciiTheme="minorHAnsi" w:hAnsiTheme="minorHAnsi" w:cstheme="minorHAnsi"/>
          <w:sz w:val="24"/>
          <w:szCs w:val="24"/>
        </w:rPr>
        <w:t xml:space="preserve">, Instytucja Zarządzająca przyznaje Beneficjentowi </w:t>
      </w:r>
      <w:r w:rsidRPr="00041775">
        <w:rPr>
          <w:rFonts w:asciiTheme="minorHAnsi" w:hAnsiTheme="minorHAnsi" w:cstheme="minorHAnsi"/>
          <w:b/>
          <w:bCs/>
          <w:sz w:val="24"/>
          <w:szCs w:val="24"/>
        </w:rPr>
        <w:t>dofinansowanie na realizację Projektu</w:t>
      </w:r>
      <w:r w:rsidRPr="008A0EC7">
        <w:rPr>
          <w:rFonts w:asciiTheme="minorHAnsi" w:hAnsiTheme="minorHAnsi" w:cstheme="minorHAnsi"/>
          <w:sz w:val="24"/>
          <w:szCs w:val="24"/>
        </w:rPr>
        <w:t xml:space="preserve">, w łącznej kwocie nieprzekraczającej … </w:t>
      </w:r>
      <w:r w:rsidR="00606280" w:rsidRPr="00041775">
        <w:rPr>
          <w:rFonts w:asciiTheme="minorHAnsi" w:hAnsiTheme="minorHAnsi" w:cstheme="minorHAnsi"/>
          <w:b/>
          <w:bCs/>
          <w:sz w:val="24"/>
          <w:szCs w:val="24"/>
        </w:rPr>
        <w:t xml:space="preserve">PLN </w:t>
      </w:r>
      <w:r w:rsidRPr="00041775">
        <w:rPr>
          <w:rFonts w:asciiTheme="minorHAnsi" w:hAnsiTheme="minorHAnsi" w:cstheme="minorHAnsi"/>
          <w:b/>
          <w:bCs/>
          <w:sz w:val="24"/>
          <w:szCs w:val="24"/>
        </w:rPr>
        <w:t>(słownie: …)</w:t>
      </w:r>
      <w:r w:rsidRPr="008A0EC7">
        <w:rPr>
          <w:rFonts w:asciiTheme="minorHAnsi" w:hAnsiTheme="minorHAnsi" w:cstheme="minorHAnsi"/>
          <w:sz w:val="24"/>
          <w:szCs w:val="24"/>
        </w:rPr>
        <w:t xml:space="preserve"> i</w:t>
      </w:r>
      <w:r w:rsidR="00BD4AAB" w:rsidRPr="008A0EC7">
        <w:rPr>
          <w:rFonts w:asciiTheme="minorHAnsi" w:hAnsiTheme="minorHAnsi" w:cstheme="minorHAnsi"/>
          <w:sz w:val="24"/>
          <w:szCs w:val="24"/>
        </w:rPr>
        <w:t> </w:t>
      </w:r>
      <w:r w:rsidRPr="008A0EC7">
        <w:rPr>
          <w:rFonts w:asciiTheme="minorHAnsi" w:hAnsiTheme="minorHAnsi" w:cstheme="minorHAnsi"/>
          <w:sz w:val="24"/>
          <w:szCs w:val="24"/>
        </w:rPr>
        <w:t xml:space="preserve">stanowiącej nie więcej niż </w:t>
      </w:r>
      <w:r w:rsidRPr="00041775">
        <w:rPr>
          <w:rFonts w:asciiTheme="minorHAnsi" w:hAnsiTheme="minorHAnsi" w:cstheme="minorHAnsi"/>
          <w:b/>
          <w:bCs/>
          <w:sz w:val="24"/>
          <w:szCs w:val="24"/>
        </w:rPr>
        <w:t>… %</w:t>
      </w:r>
      <w:r w:rsidRPr="008A0EC7">
        <w:rPr>
          <w:rFonts w:asciiTheme="minorHAnsi" w:hAnsiTheme="minorHAnsi" w:cstheme="minorHAnsi"/>
          <w:sz w:val="24"/>
          <w:szCs w:val="24"/>
        </w:rPr>
        <w:t xml:space="preserve"> całkowitych wydatków kwalifikowalnych </w:t>
      </w:r>
      <w:r w:rsidR="005F5867" w:rsidRPr="008A0EC7">
        <w:rPr>
          <w:rFonts w:asciiTheme="minorHAnsi" w:hAnsiTheme="minorHAnsi" w:cstheme="minorHAnsi"/>
          <w:sz w:val="24"/>
          <w:szCs w:val="24"/>
        </w:rPr>
        <w:t>Projektu</w:t>
      </w:r>
      <w:r w:rsidRPr="008A0EC7">
        <w:rPr>
          <w:rFonts w:asciiTheme="minorHAnsi" w:hAnsiTheme="minorHAnsi" w:cstheme="minorHAnsi"/>
          <w:sz w:val="24"/>
          <w:szCs w:val="24"/>
        </w:rPr>
        <w:t>, w tym:</w:t>
      </w:r>
    </w:p>
    <w:p w14:paraId="49EA175E" w14:textId="313A28D7" w:rsidR="00BE6ACF" w:rsidRPr="008A0EC7" w:rsidRDefault="00C24851" w:rsidP="00332674">
      <w:pPr>
        <w:pStyle w:val="Akapitzlist"/>
        <w:numPr>
          <w:ilvl w:val="0"/>
          <w:numId w:val="32"/>
        </w:numPr>
        <w:spacing w:before="60" w:after="60" w:line="276" w:lineRule="auto"/>
        <w:ind w:left="851" w:hanging="284"/>
        <w:rPr>
          <w:rFonts w:asciiTheme="minorHAnsi" w:hAnsiTheme="minorHAnsi" w:cstheme="minorHAnsi"/>
        </w:rPr>
      </w:pPr>
      <w:r w:rsidRPr="00041775">
        <w:rPr>
          <w:rFonts w:asciiTheme="minorHAnsi" w:hAnsiTheme="minorHAnsi" w:cstheme="minorHAnsi"/>
          <w:b/>
          <w:bCs/>
        </w:rPr>
        <w:t>finansowanie UE</w:t>
      </w:r>
      <w:r w:rsidR="003158C5" w:rsidRPr="008A0EC7">
        <w:rPr>
          <w:rFonts w:asciiTheme="minorHAnsi" w:hAnsiTheme="minorHAnsi" w:cstheme="minorHAnsi"/>
        </w:rPr>
        <w:t xml:space="preserve"> </w:t>
      </w:r>
      <w:r w:rsidR="00BE6ACF" w:rsidRPr="008A0EC7">
        <w:rPr>
          <w:rFonts w:asciiTheme="minorHAnsi" w:hAnsiTheme="minorHAnsi" w:cstheme="minorHAnsi"/>
        </w:rPr>
        <w:t xml:space="preserve">w kwocie … </w:t>
      </w:r>
      <w:r w:rsidR="00606280" w:rsidRPr="00041775">
        <w:rPr>
          <w:rFonts w:asciiTheme="minorHAnsi" w:hAnsiTheme="minorHAnsi" w:cstheme="minorHAnsi"/>
          <w:b/>
          <w:bCs/>
        </w:rPr>
        <w:t xml:space="preserve">PLN </w:t>
      </w:r>
      <w:r w:rsidR="00BE6ACF" w:rsidRPr="00041775">
        <w:rPr>
          <w:rFonts w:asciiTheme="minorHAnsi" w:hAnsiTheme="minorHAnsi" w:cstheme="minorHAnsi"/>
          <w:b/>
          <w:bCs/>
        </w:rPr>
        <w:t>(słownie</w:t>
      </w:r>
      <w:r w:rsidR="00F47347" w:rsidRPr="00041775">
        <w:rPr>
          <w:rFonts w:asciiTheme="minorHAnsi" w:hAnsiTheme="minorHAnsi" w:cstheme="minorHAnsi"/>
          <w:b/>
          <w:bCs/>
        </w:rPr>
        <w:t>:</w:t>
      </w:r>
      <w:r w:rsidR="00BE6ACF" w:rsidRPr="00041775">
        <w:rPr>
          <w:rFonts w:asciiTheme="minorHAnsi" w:hAnsiTheme="minorHAnsi" w:cstheme="minorHAnsi"/>
          <w:b/>
          <w:bCs/>
        </w:rPr>
        <w:t xml:space="preserve"> …)</w:t>
      </w:r>
      <w:r w:rsidR="00222A2B" w:rsidRPr="008A0EC7">
        <w:rPr>
          <w:rFonts w:asciiTheme="minorHAnsi" w:hAnsiTheme="minorHAnsi" w:cstheme="minorHAnsi"/>
        </w:rPr>
        <w:t>,</w:t>
      </w:r>
      <w:r w:rsidR="00CF04D0" w:rsidRPr="008A0EC7">
        <w:rPr>
          <w:rFonts w:asciiTheme="minorHAnsi" w:hAnsiTheme="minorHAnsi" w:cstheme="minorHAnsi"/>
          <w:iCs/>
        </w:rPr>
        <w:t xml:space="preserve"> co stanowi </w:t>
      </w:r>
      <w:r w:rsidR="007C5E79" w:rsidRPr="008A0EC7">
        <w:rPr>
          <w:rFonts w:asciiTheme="minorHAnsi" w:hAnsiTheme="minorHAnsi" w:cstheme="minorHAnsi"/>
          <w:iCs/>
        </w:rPr>
        <w:t xml:space="preserve">nie więcej niż </w:t>
      </w:r>
      <w:r w:rsidR="00CF04D0" w:rsidRPr="00041775">
        <w:rPr>
          <w:rFonts w:asciiTheme="minorHAnsi" w:hAnsiTheme="minorHAnsi" w:cstheme="minorHAnsi"/>
          <w:b/>
          <w:bCs/>
          <w:iCs/>
        </w:rPr>
        <w:t>… %</w:t>
      </w:r>
      <w:r w:rsidR="00CF04D0" w:rsidRPr="008A0EC7">
        <w:rPr>
          <w:rFonts w:asciiTheme="minorHAnsi" w:hAnsiTheme="minorHAnsi" w:cstheme="minorHAnsi"/>
          <w:iCs/>
        </w:rPr>
        <w:t xml:space="preserve"> wydatków kwalifikowalnych Projektu</w:t>
      </w:r>
      <w:r w:rsidR="00CF04D0" w:rsidRPr="008A0EC7">
        <w:rPr>
          <w:rFonts w:asciiTheme="minorHAnsi" w:hAnsiTheme="minorHAnsi" w:cstheme="minorHAnsi"/>
        </w:rPr>
        <w:t xml:space="preserve">; </w:t>
      </w:r>
    </w:p>
    <w:p w14:paraId="348F55B4" w14:textId="1663175F" w:rsidR="000F2039" w:rsidRPr="008A0EC7" w:rsidRDefault="005B3CA5" w:rsidP="00332674">
      <w:pPr>
        <w:pStyle w:val="Akapitzlist"/>
        <w:numPr>
          <w:ilvl w:val="0"/>
          <w:numId w:val="32"/>
        </w:numPr>
        <w:spacing w:before="60" w:after="60" w:line="276" w:lineRule="auto"/>
        <w:ind w:left="851" w:hanging="284"/>
        <w:rPr>
          <w:rFonts w:asciiTheme="minorHAnsi" w:hAnsiTheme="minorHAnsi" w:cstheme="minorHAnsi"/>
        </w:rPr>
      </w:pPr>
      <w:r w:rsidRPr="00041775">
        <w:rPr>
          <w:rFonts w:asciiTheme="minorHAnsi" w:hAnsiTheme="minorHAnsi" w:cstheme="minorHAnsi"/>
          <w:b/>
          <w:bCs/>
        </w:rPr>
        <w:t xml:space="preserve">współfinansowanie krajowe </w:t>
      </w:r>
      <w:r w:rsidR="00BE6ACF" w:rsidRPr="00041775">
        <w:rPr>
          <w:rFonts w:asciiTheme="minorHAnsi" w:hAnsiTheme="minorHAnsi" w:cstheme="minorHAnsi"/>
          <w:b/>
          <w:bCs/>
        </w:rPr>
        <w:t>z</w:t>
      </w:r>
      <w:r w:rsidR="002E542B" w:rsidRPr="00041775">
        <w:rPr>
          <w:rFonts w:asciiTheme="minorHAnsi" w:hAnsiTheme="minorHAnsi" w:cstheme="minorHAnsi"/>
          <w:b/>
          <w:bCs/>
        </w:rPr>
        <w:t xml:space="preserve"> budżetu</w:t>
      </w:r>
      <w:r w:rsidR="00BE6ACF" w:rsidRPr="00041775">
        <w:rPr>
          <w:rFonts w:asciiTheme="minorHAnsi" w:hAnsiTheme="minorHAnsi" w:cstheme="minorHAnsi"/>
          <w:b/>
          <w:bCs/>
        </w:rPr>
        <w:t xml:space="preserve"> </w:t>
      </w:r>
      <w:r w:rsidR="002E542B" w:rsidRPr="00041775">
        <w:rPr>
          <w:rFonts w:asciiTheme="minorHAnsi" w:hAnsiTheme="minorHAnsi" w:cstheme="minorHAnsi"/>
          <w:b/>
          <w:bCs/>
        </w:rPr>
        <w:t>państwa</w:t>
      </w:r>
      <w:r w:rsidR="002E542B" w:rsidRPr="008A0EC7">
        <w:rPr>
          <w:rFonts w:asciiTheme="minorHAnsi" w:hAnsiTheme="minorHAnsi" w:cstheme="minorHAnsi"/>
        </w:rPr>
        <w:t xml:space="preserve"> w </w:t>
      </w:r>
      <w:r w:rsidR="00BE6ACF" w:rsidRPr="008A0EC7">
        <w:rPr>
          <w:rFonts w:asciiTheme="minorHAnsi" w:hAnsiTheme="minorHAnsi" w:cstheme="minorHAnsi"/>
        </w:rPr>
        <w:t xml:space="preserve">kwocie </w:t>
      </w:r>
      <w:r w:rsidR="00BE6ACF" w:rsidRPr="00041775">
        <w:rPr>
          <w:rFonts w:asciiTheme="minorHAnsi" w:hAnsiTheme="minorHAnsi" w:cstheme="minorHAnsi"/>
          <w:b/>
          <w:bCs/>
        </w:rPr>
        <w:t xml:space="preserve">… </w:t>
      </w:r>
      <w:r w:rsidR="00606280" w:rsidRPr="00041775">
        <w:rPr>
          <w:rFonts w:asciiTheme="minorHAnsi" w:hAnsiTheme="minorHAnsi" w:cstheme="minorHAnsi"/>
          <w:b/>
          <w:bCs/>
        </w:rPr>
        <w:t xml:space="preserve">PLN </w:t>
      </w:r>
      <w:r w:rsidR="00BE6ACF" w:rsidRPr="00041775">
        <w:rPr>
          <w:rFonts w:asciiTheme="minorHAnsi" w:hAnsiTheme="minorHAnsi" w:cstheme="minorHAnsi"/>
          <w:b/>
          <w:bCs/>
        </w:rPr>
        <w:t>(słownie</w:t>
      </w:r>
      <w:r w:rsidR="00F47347" w:rsidRPr="00041775">
        <w:rPr>
          <w:rFonts w:asciiTheme="minorHAnsi" w:hAnsiTheme="minorHAnsi" w:cstheme="minorHAnsi"/>
          <w:b/>
          <w:bCs/>
        </w:rPr>
        <w:t>:</w:t>
      </w:r>
      <w:r w:rsidR="00BE6ACF" w:rsidRPr="00041775">
        <w:rPr>
          <w:rFonts w:asciiTheme="minorHAnsi" w:hAnsiTheme="minorHAnsi" w:cstheme="minorHAnsi"/>
          <w:b/>
          <w:bCs/>
        </w:rPr>
        <w:t xml:space="preserve"> …)</w:t>
      </w:r>
      <w:r w:rsidR="00222A2B" w:rsidRPr="008A0EC7">
        <w:rPr>
          <w:rFonts w:asciiTheme="minorHAnsi" w:hAnsiTheme="minorHAnsi" w:cstheme="minorHAnsi"/>
        </w:rPr>
        <w:t>,</w:t>
      </w:r>
      <w:r w:rsidR="00CF04D0" w:rsidRPr="008A0EC7">
        <w:rPr>
          <w:rFonts w:asciiTheme="minorHAnsi" w:hAnsiTheme="minorHAnsi" w:cstheme="minorHAnsi"/>
        </w:rPr>
        <w:t xml:space="preserve"> co stanowi</w:t>
      </w:r>
      <w:r w:rsidR="007C5E79" w:rsidRPr="008A0EC7">
        <w:rPr>
          <w:rFonts w:asciiTheme="minorHAnsi" w:hAnsiTheme="minorHAnsi" w:cstheme="minorHAnsi"/>
        </w:rPr>
        <w:t xml:space="preserve"> nie więcej niż</w:t>
      </w:r>
      <w:r w:rsidR="00CF04D0" w:rsidRPr="008A0EC7">
        <w:rPr>
          <w:rFonts w:asciiTheme="minorHAnsi" w:hAnsiTheme="minorHAnsi" w:cstheme="minorHAnsi"/>
        </w:rPr>
        <w:t xml:space="preserve"> </w:t>
      </w:r>
      <w:r w:rsidR="00CF04D0" w:rsidRPr="00041775">
        <w:rPr>
          <w:rFonts w:asciiTheme="minorHAnsi" w:hAnsiTheme="minorHAnsi" w:cstheme="minorHAnsi"/>
          <w:b/>
          <w:bCs/>
        </w:rPr>
        <w:t xml:space="preserve">… </w:t>
      </w:r>
      <w:r w:rsidR="00CF04D0" w:rsidRPr="00041775">
        <w:rPr>
          <w:rFonts w:asciiTheme="minorHAnsi" w:hAnsiTheme="minorHAnsi" w:cstheme="minorHAnsi"/>
          <w:b/>
          <w:bCs/>
          <w:iCs/>
        </w:rPr>
        <w:t>%</w:t>
      </w:r>
      <w:r w:rsidR="00CF04D0" w:rsidRPr="008A0EC7">
        <w:rPr>
          <w:rFonts w:asciiTheme="minorHAnsi" w:hAnsiTheme="minorHAnsi" w:cstheme="minorHAnsi"/>
          <w:iCs/>
        </w:rPr>
        <w:t xml:space="preserve"> </w:t>
      </w:r>
      <w:r w:rsidR="00CF04D0" w:rsidRPr="008A0EC7">
        <w:rPr>
          <w:rFonts w:asciiTheme="minorHAnsi" w:hAnsiTheme="minorHAnsi" w:cstheme="minorHAnsi"/>
        </w:rPr>
        <w:t>wydatków kwalifikowalnych Projektu</w:t>
      </w:r>
      <w:r w:rsidR="00BE6ACF" w:rsidRPr="008A0EC7">
        <w:rPr>
          <w:rFonts w:asciiTheme="minorHAnsi" w:hAnsiTheme="minorHAnsi" w:cstheme="minorHAnsi"/>
        </w:rPr>
        <w:t>.</w:t>
      </w:r>
    </w:p>
    <w:p w14:paraId="79D7AB16" w14:textId="185E6290" w:rsidR="00BE6ACF" w:rsidRPr="008A0EC7" w:rsidRDefault="00BE6ACF" w:rsidP="00332674">
      <w:pPr>
        <w:spacing w:before="60" w:after="60"/>
        <w:ind w:left="284"/>
        <w:rPr>
          <w:rFonts w:asciiTheme="minorHAnsi" w:hAnsiTheme="minorHAnsi" w:cstheme="minorHAnsi"/>
          <w:sz w:val="24"/>
          <w:szCs w:val="24"/>
        </w:rPr>
      </w:pPr>
      <w:r w:rsidRPr="008A0EC7">
        <w:rPr>
          <w:rFonts w:asciiTheme="minorHAnsi" w:hAnsiTheme="minorHAnsi" w:cstheme="minorHAnsi"/>
          <w:sz w:val="24"/>
          <w:szCs w:val="24"/>
        </w:rPr>
        <w:t>Dofinansowanie jest przeznaczone na pokrycie wydatków kwalifikowa</w:t>
      </w:r>
      <w:r w:rsidR="006913D9" w:rsidRPr="008A0EC7">
        <w:rPr>
          <w:rFonts w:asciiTheme="minorHAnsi" w:hAnsiTheme="minorHAnsi" w:cstheme="minorHAnsi"/>
          <w:sz w:val="24"/>
          <w:szCs w:val="24"/>
        </w:rPr>
        <w:t>lnych</w:t>
      </w:r>
      <w:r w:rsidRPr="008A0EC7">
        <w:rPr>
          <w:rFonts w:asciiTheme="minorHAnsi" w:hAnsiTheme="minorHAnsi" w:cstheme="minorHAnsi"/>
          <w:sz w:val="24"/>
          <w:szCs w:val="24"/>
        </w:rPr>
        <w:t xml:space="preserve"> ponoszonych przez Beneficjenta </w:t>
      </w:r>
      <w:r w:rsidRPr="008A0EC7">
        <w:rPr>
          <w:rFonts w:asciiTheme="minorHAnsi" w:hAnsiTheme="minorHAnsi" w:cstheme="minorHAnsi"/>
          <w:i/>
          <w:sz w:val="24"/>
          <w:szCs w:val="24"/>
        </w:rPr>
        <w:t>i Partner</w:t>
      </w:r>
      <w:r w:rsidR="00333216" w:rsidRPr="008A0EC7">
        <w:rPr>
          <w:rFonts w:asciiTheme="minorHAnsi" w:hAnsiTheme="minorHAnsi" w:cstheme="minorHAnsi"/>
          <w:i/>
          <w:sz w:val="24"/>
          <w:szCs w:val="24"/>
        </w:rPr>
        <w:t>a</w:t>
      </w:r>
      <w:r w:rsidRPr="008A0EC7">
        <w:rPr>
          <w:rStyle w:val="Odwoanieprzypisudolnego"/>
          <w:rFonts w:asciiTheme="minorHAnsi" w:hAnsiTheme="minorHAnsi" w:cstheme="minorHAnsi"/>
          <w:sz w:val="24"/>
          <w:szCs w:val="24"/>
        </w:rPr>
        <w:footnoteReference w:id="8"/>
      </w:r>
      <w:r w:rsidRPr="008A0EC7">
        <w:rPr>
          <w:rFonts w:asciiTheme="minorHAnsi" w:hAnsiTheme="minorHAnsi" w:cstheme="minorHAnsi"/>
          <w:sz w:val="24"/>
          <w:szCs w:val="24"/>
        </w:rPr>
        <w:t xml:space="preserve"> w związku z realizacją Projektu</w:t>
      </w:r>
      <w:r w:rsidR="00A85F09" w:rsidRPr="008A0EC7">
        <w:rPr>
          <w:rFonts w:asciiTheme="minorHAnsi" w:hAnsiTheme="minorHAnsi" w:cstheme="minorHAnsi"/>
          <w:sz w:val="24"/>
          <w:szCs w:val="24"/>
        </w:rPr>
        <w:t xml:space="preserve"> </w:t>
      </w:r>
      <w:r w:rsidRPr="008A0EC7">
        <w:rPr>
          <w:rFonts w:asciiTheme="minorHAnsi" w:hAnsiTheme="minorHAnsi" w:cstheme="minorHAnsi"/>
          <w:sz w:val="24"/>
          <w:szCs w:val="24"/>
        </w:rPr>
        <w:t>.</w:t>
      </w:r>
    </w:p>
    <w:p w14:paraId="0CC7411E" w14:textId="5B1D7C79" w:rsidR="0003274A" w:rsidRPr="008A0EC7" w:rsidRDefault="00105D6D" w:rsidP="00332674">
      <w:pPr>
        <w:numPr>
          <w:ilvl w:val="0"/>
          <w:numId w:val="9"/>
        </w:numPr>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eastAsia="Times New Roman" w:hAnsiTheme="minorHAnsi" w:cstheme="minorHAnsi"/>
          <w:iCs/>
          <w:sz w:val="24"/>
          <w:szCs w:val="24"/>
        </w:rPr>
        <w:t xml:space="preserve">Beneficjent </w:t>
      </w:r>
      <w:r w:rsidR="003B65A9" w:rsidRPr="008A0EC7">
        <w:rPr>
          <w:rFonts w:asciiTheme="minorHAnsi" w:eastAsia="Times New Roman" w:hAnsiTheme="minorHAnsi" w:cstheme="minorHAnsi"/>
          <w:iCs/>
          <w:sz w:val="24"/>
          <w:szCs w:val="24"/>
        </w:rPr>
        <w:t xml:space="preserve">i Partner </w:t>
      </w:r>
      <w:r w:rsidRPr="008A0EC7">
        <w:rPr>
          <w:rFonts w:asciiTheme="minorHAnsi" w:eastAsia="Times New Roman" w:hAnsiTheme="minorHAnsi" w:cstheme="minorHAnsi"/>
          <w:iCs/>
          <w:sz w:val="24"/>
          <w:szCs w:val="24"/>
        </w:rPr>
        <w:t xml:space="preserve">zobowiązuje się do wniesienia </w:t>
      </w:r>
      <w:r w:rsidRPr="00041775">
        <w:rPr>
          <w:rFonts w:asciiTheme="minorHAnsi" w:eastAsia="Times New Roman" w:hAnsiTheme="minorHAnsi" w:cstheme="minorHAnsi"/>
          <w:b/>
          <w:bCs/>
          <w:iCs/>
          <w:sz w:val="24"/>
          <w:szCs w:val="24"/>
        </w:rPr>
        <w:t>wkładu własnego</w:t>
      </w:r>
      <w:r w:rsidRPr="008A0EC7">
        <w:rPr>
          <w:rFonts w:asciiTheme="minorHAnsi" w:eastAsia="Times New Roman" w:hAnsiTheme="minorHAnsi" w:cstheme="minorHAnsi"/>
          <w:iCs/>
          <w:sz w:val="24"/>
          <w:szCs w:val="24"/>
        </w:rPr>
        <w:t xml:space="preserve"> w kwocie stanowiącej nie mniej niż </w:t>
      </w:r>
      <w:r w:rsidRPr="00041775">
        <w:rPr>
          <w:rFonts w:asciiTheme="minorHAnsi" w:eastAsia="Times New Roman" w:hAnsiTheme="minorHAnsi" w:cstheme="minorHAnsi"/>
          <w:b/>
          <w:bCs/>
          <w:iCs/>
          <w:sz w:val="24"/>
          <w:szCs w:val="24"/>
        </w:rPr>
        <w:t>…. %</w:t>
      </w:r>
      <w:r w:rsidRPr="008A0EC7">
        <w:rPr>
          <w:rFonts w:asciiTheme="minorHAnsi" w:eastAsia="Times New Roman" w:hAnsiTheme="minorHAnsi" w:cstheme="minorHAnsi"/>
          <w:iCs/>
          <w:sz w:val="24"/>
          <w:szCs w:val="24"/>
        </w:rPr>
        <w:t xml:space="preserve"> wydatków kwalifikowalnych Projektu i nie przekraczającej </w:t>
      </w:r>
      <w:r w:rsidRPr="00041775">
        <w:rPr>
          <w:rFonts w:asciiTheme="minorHAnsi" w:eastAsia="Times New Roman" w:hAnsiTheme="minorHAnsi" w:cstheme="minorHAnsi"/>
          <w:b/>
          <w:bCs/>
          <w:iCs/>
          <w:sz w:val="24"/>
          <w:szCs w:val="24"/>
        </w:rPr>
        <w:t xml:space="preserve">… </w:t>
      </w:r>
      <w:r w:rsidR="00606280" w:rsidRPr="00041775">
        <w:rPr>
          <w:rFonts w:asciiTheme="minorHAnsi" w:eastAsia="Times New Roman" w:hAnsiTheme="minorHAnsi" w:cstheme="minorHAnsi"/>
          <w:b/>
          <w:bCs/>
          <w:iCs/>
          <w:sz w:val="24"/>
          <w:szCs w:val="24"/>
        </w:rPr>
        <w:t xml:space="preserve">PLN </w:t>
      </w:r>
      <w:r w:rsidRPr="00041775">
        <w:rPr>
          <w:rFonts w:asciiTheme="minorHAnsi" w:eastAsia="Times New Roman" w:hAnsiTheme="minorHAnsi" w:cstheme="minorHAnsi"/>
          <w:b/>
          <w:bCs/>
          <w:iCs/>
          <w:sz w:val="24"/>
          <w:szCs w:val="24"/>
        </w:rPr>
        <w:t>(słownie: … )</w:t>
      </w:r>
      <w:r w:rsidR="003B65A9" w:rsidRPr="008A0EC7">
        <w:rPr>
          <w:rFonts w:asciiTheme="minorHAnsi" w:eastAsia="Times New Roman" w:hAnsiTheme="minorHAnsi" w:cstheme="minorHAnsi"/>
          <w:iCs/>
          <w:sz w:val="24"/>
          <w:szCs w:val="24"/>
        </w:rPr>
        <w:t>.</w:t>
      </w:r>
    </w:p>
    <w:p w14:paraId="11BF488D" w14:textId="4E5794F9" w:rsidR="005B08FC" w:rsidRPr="008A0EC7" w:rsidRDefault="0003274A" w:rsidP="00332674">
      <w:pPr>
        <w:numPr>
          <w:ilvl w:val="0"/>
          <w:numId w:val="9"/>
        </w:numPr>
        <w:autoSpaceDE w:val="0"/>
        <w:autoSpaceDN w:val="0"/>
        <w:spacing w:before="60" w:after="60"/>
        <w:ind w:left="284" w:hanging="284"/>
        <w:rPr>
          <w:rFonts w:asciiTheme="minorHAnsi" w:eastAsia="Times New Roman" w:hAnsiTheme="minorHAnsi" w:cstheme="minorHAnsi"/>
          <w:iCs/>
          <w:sz w:val="24"/>
          <w:szCs w:val="24"/>
        </w:rPr>
      </w:pPr>
      <w:bookmarkStart w:id="17" w:name="_Hlk120791897"/>
      <w:r w:rsidRPr="008A0EC7">
        <w:rPr>
          <w:rFonts w:asciiTheme="minorHAnsi" w:eastAsia="Times New Roman" w:hAnsiTheme="minorHAnsi" w:cstheme="minorHAnsi"/>
          <w:iCs/>
          <w:sz w:val="24"/>
          <w:szCs w:val="24"/>
        </w:rPr>
        <w:t xml:space="preserve">W </w:t>
      </w:r>
      <w:r w:rsidR="00BE6ACF" w:rsidRPr="008A0EC7">
        <w:rPr>
          <w:rFonts w:asciiTheme="minorHAnsi" w:eastAsia="Times New Roman" w:hAnsiTheme="minorHAnsi" w:cstheme="minorHAnsi"/>
          <w:iCs/>
          <w:sz w:val="24"/>
          <w:szCs w:val="24"/>
        </w:rPr>
        <w:t xml:space="preserve">przypadku niewniesienia </w:t>
      </w:r>
      <w:r w:rsidR="00E63381" w:rsidRPr="008A0EC7">
        <w:rPr>
          <w:rFonts w:asciiTheme="minorHAnsi" w:eastAsia="Times New Roman" w:hAnsiTheme="minorHAnsi" w:cstheme="minorHAnsi"/>
          <w:iCs/>
          <w:sz w:val="24"/>
          <w:szCs w:val="24"/>
        </w:rPr>
        <w:t xml:space="preserve">przez </w:t>
      </w:r>
      <w:r w:rsidR="00BE6ACF" w:rsidRPr="008A0EC7">
        <w:rPr>
          <w:rFonts w:asciiTheme="minorHAnsi" w:eastAsia="Times New Roman" w:hAnsiTheme="minorHAnsi" w:cstheme="minorHAnsi"/>
          <w:iCs/>
          <w:sz w:val="24"/>
          <w:szCs w:val="24"/>
        </w:rPr>
        <w:t>Beneficjenta i Partner</w:t>
      </w:r>
      <w:r w:rsidR="00B76C64" w:rsidRPr="008A0EC7">
        <w:rPr>
          <w:rFonts w:asciiTheme="minorHAnsi" w:eastAsia="Times New Roman" w:hAnsiTheme="minorHAnsi" w:cstheme="minorHAnsi"/>
          <w:iCs/>
          <w:sz w:val="24"/>
          <w:szCs w:val="24"/>
        </w:rPr>
        <w:t>a</w:t>
      </w:r>
      <w:r w:rsidR="00BE6ACF" w:rsidRPr="008A0EC7">
        <w:rPr>
          <w:rStyle w:val="Odwoanieprzypisudolnego"/>
          <w:rFonts w:asciiTheme="minorHAnsi" w:eastAsia="Times New Roman" w:hAnsiTheme="minorHAnsi" w:cstheme="minorHAnsi"/>
          <w:iCs/>
          <w:sz w:val="24"/>
          <w:szCs w:val="24"/>
        </w:rPr>
        <w:footnoteReference w:id="9"/>
      </w:r>
      <w:r w:rsidR="00BE6ACF" w:rsidRPr="008A0EC7">
        <w:rPr>
          <w:rFonts w:asciiTheme="minorHAnsi" w:eastAsia="Times New Roman" w:hAnsiTheme="minorHAnsi" w:cstheme="minorHAnsi"/>
          <w:iCs/>
          <w:sz w:val="24"/>
          <w:szCs w:val="24"/>
        </w:rPr>
        <w:t xml:space="preserve"> </w:t>
      </w:r>
      <w:r w:rsidR="00E63381" w:rsidRPr="008A0EC7">
        <w:rPr>
          <w:rFonts w:asciiTheme="minorHAnsi" w:eastAsia="Times New Roman" w:hAnsiTheme="minorHAnsi" w:cstheme="minorHAnsi"/>
          <w:iCs/>
          <w:sz w:val="24"/>
          <w:szCs w:val="24"/>
        </w:rPr>
        <w:t xml:space="preserve">wkładu własnego </w:t>
      </w:r>
      <w:r w:rsidR="00BE6ACF" w:rsidRPr="008A0EC7">
        <w:rPr>
          <w:rFonts w:asciiTheme="minorHAnsi" w:eastAsia="Times New Roman" w:hAnsiTheme="minorHAnsi" w:cstheme="minorHAnsi"/>
          <w:iCs/>
          <w:sz w:val="24"/>
          <w:szCs w:val="24"/>
        </w:rPr>
        <w:t>w kwocie</w:t>
      </w:r>
      <w:r w:rsidR="002C6D17" w:rsidRPr="008A0EC7">
        <w:rPr>
          <w:rFonts w:asciiTheme="minorHAnsi" w:eastAsia="Times New Roman" w:hAnsiTheme="minorHAnsi" w:cstheme="minorHAnsi"/>
          <w:iCs/>
          <w:sz w:val="24"/>
          <w:szCs w:val="24"/>
        </w:rPr>
        <w:t xml:space="preserve"> określonej w ust. </w:t>
      </w:r>
      <w:r w:rsidR="000D1432" w:rsidRPr="008A0EC7">
        <w:rPr>
          <w:rFonts w:asciiTheme="minorHAnsi" w:eastAsia="Times New Roman" w:hAnsiTheme="minorHAnsi" w:cstheme="minorHAnsi"/>
          <w:iCs/>
          <w:sz w:val="24"/>
          <w:szCs w:val="24"/>
        </w:rPr>
        <w:t>4</w:t>
      </w:r>
      <w:r w:rsidR="00BE6ACF" w:rsidRPr="008A0EC7">
        <w:rPr>
          <w:rFonts w:asciiTheme="minorHAnsi" w:eastAsia="Times New Roman" w:hAnsiTheme="minorHAnsi" w:cstheme="minorHAnsi"/>
          <w:iCs/>
          <w:sz w:val="24"/>
          <w:szCs w:val="24"/>
        </w:rPr>
        <w:t xml:space="preserve">, Instytucja Zarządzająca </w:t>
      </w:r>
      <w:r w:rsidR="00687078" w:rsidRPr="008A0EC7">
        <w:rPr>
          <w:rFonts w:asciiTheme="minorHAnsi" w:eastAsia="Times New Roman" w:hAnsiTheme="minorHAnsi" w:cstheme="minorHAnsi"/>
          <w:iCs/>
          <w:sz w:val="24"/>
          <w:szCs w:val="24"/>
        </w:rPr>
        <w:t xml:space="preserve">obniży </w:t>
      </w:r>
      <w:r w:rsidR="00BE6ACF" w:rsidRPr="008A0EC7">
        <w:rPr>
          <w:rFonts w:asciiTheme="minorHAnsi" w:eastAsia="Times New Roman" w:hAnsiTheme="minorHAnsi" w:cstheme="minorHAnsi"/>
          <w:iCs/>
          <w:sz w:val="24"/>
          <w:szCs w:val="24"/>
        </w:rPr>
        <w:t>kwotę przyznanego dofinansowania, o</w:t>
      </w:r>
      <w:r w:rsidR="007823AD">
        <w:rPr>
          <w:rFonts w:asciiTheme="minorHAnsi" w:eastAsia="Times New Roman" w:hAnsiTheme="minorHAnsi" w:cstheme="minorHAnsi"/>
          <w:iCs/>
          <w:sz w:val="24"/>
          <w:szCs w:val="24"/>
        </w:rPr>
        <w:t> </w:t>
      </w:r>
      <w:r w:rsidR="00BE6ACF" w:rsidRPr="008A0EC7">
        <w:rPr>
          <w:rFonts w:asciiTheme="minorHAnsi" w:eastAsia="Times New Roman" w:hAnsiTheme="minorHAnsi" w:cstheme="minorHAnsi"/>
          <w:iCs/>
          <w:sz w:val="24"/>
          <w:szCs w:val="24"/>
        </w:rPr>
        <w:t xml:space="preserve">której mowa w ust. </w:t>
      </w:r>
      <w:r w:rsidR="00892788" w:rsidRPr="008A0EC7">
        <w:rPr>
          <w:rFonts w:asciiTheme="minorHAnsi" w:eastAsia="Times New Roman" w:hAnsiTheme="minorHAnsi" w:cstheme="minorHAnsi"/>
          <w:iCs/>
          <w:sz w:val="24"/>
          <w:szCs w:val="24"/>
        </w:rPr>
        <w:t>3</w:t>
      </w:r>
      <w:r w:rsidR="0005632B" w:rsidRPr="008A0EC7">
        <w:rPr>
          <w:rFonts w:asciiTheme="minorHAnsi" w:eastAsia="Times New Roman" w:hAnsiTheme="minorHAnsi" w:cstheme="minorHAnsi"/>
          <w:iCs/>
          <w:sz w:val="24"/>
          <w:szCs w:val="24"/>
        </w:rPr>
        <w:t>,</w:t>
      </w:r>
      <w:r w:rsidR="00BE6ACF" w:rsidRPr="008A0EC7">
        <w:rPr>
          <w:rFonts w:asciiTheme="minorHAnsi" w:eastAsia="Times New Roman" w:hAnsiTheme="minorHAnsi" w:cstheme="minorHAnsi"/>
          <w:iCs/>
          <w:sz w:val="24"/>
          <w:szCs w:val="24"/>
        </w:rPr>
        <w:t xml:space="preserve"> proporcjonalnie </w:t>
      </w:r>
      <w:r w:rsidR="00471B0E" w:rsidRPr="008A0EC7">
        <w:rPr>
          <w:rFonts w:asciiTheme="minorHAnsi" w:eastAsia="Times New Roman" w:hAnsiTheme="minorHAnsi" w:cstheme="minorHAnsi"/>
          <w:iCs/>
          <w:sz w:val="24"/>
          <w:szCs w:val="24"/>
        </w:rPr>
        <w:t>do je</w:t>
      </w:r>
      <w:r w:rsidR="00DD0293" w:rsidRPr="008A0EC7">
        <w:rPr>
          <w:rFonts w:asciiTheme="minorHAnsi" w:eastAsia="Times New Roman" w:hAnsiTheme="minorHAnsi" w:cstheme="minorHAnsi"/>
          <w:iCs/>
          <w:sz w:val="24"/>
          <w:szCs w:val="24"/>
        </w:rPr>
        <w:t>go</w:t>
      </w:r>
      <w:r w:rsidR="00471B0E" w:rsidRPr="008A0EC7">
        <w:rPr>
          <w:rFonts w:asciiTheme="minorHAnsi" w:eastAsia="Times New Roman" w:hAnsiTheme="minorHAnsi" w:cstheme="minorHAnsi"/>
          <w:iCs/>
          <w:sz w:val="24"/>
          <w:szCs w:val="24"/>
        </w:rPr>
        <w:t xml:space="preserve"> udziału </w:t>
      </w:r>
      <w:r w:rsidR="00471B0E" w:rsidRPr="008A0EC7">
        <w:rPr>
          <w:rFonts w:asciiTheme="minorHAnsi" w:hAnsiTheme="minorHAnsi" w:cstheme="minorHAnsi"/>
          <w:iCs/>
          <w:sz w:val="24"/>
          <w:szCs w:val="24"/>
        </w:rPr>
        <w:t>w całkowitej wartości Projektu</w:t>
      </w:r>
      <w:r w:rsidR="00471B0E" w:rsidRPr="008A0EC7">
        <w:rPr>
          <w:rFonts w:asciiTheme="minorHAnsi" w:eastAsia="Times New Roman" w:hAnsiTheme="minorHAnsi" w:cstheme="minorHAnsi"/>
          <w:iCs/>
          <w:sz w:val="24"/>
          <w:szCs w:val="24"/>
        </w:rPr>
        <w:t xml:space="preserve">. </w:t>
      </w:r>
      <w:bookmarkEnd w:id="17"/>
    </w:p>
    <w:p w14:paraId="5319DF09" w14:textId="0B2CBB24" w:rsidR="00690AEF" w:rsidRPr="008A0EC7" w:rsidRDefault="00690AEF" w:rsidP="00332674">
      <w:pPr>
        <w:numPr>
          <w:ilvl w:val="0"/>
          <w:numId w:val="9"/>
        </w:numPr>
        <w:tabs>
          <w:tab w:val="num" w:pos="284"/>
        </w:tabs>
        <w:autoSpaceDE w:val="0"/>
        <w:autoSpaceDN w:val="0"/>
        <w:spacing w:before="60" w:after="60"/>
        <w:ind w:left="284" w:hanging="284"/>
        <w:rPr>
          <w:rFonts w:asciiTheme="minorHAnsi" w:eastAsia="Times New Roman" w:hAnsiTheme="minorHAnsi" w:cstheme="minorHAnsi"/>
          <w:iCs/>
          <w:sz w:val="24"/>
          <w:szCs w:val="24"/>
        </w:rPr>
      </w:pPr>
      <w:r w:rsidRPr="008A0EC7">
        <w:rPr>
          <w:rFonts w:asciiTheme="minorHAnsi" w:hAnsiTheme="minorHAnsi" w:cstheme="minorHAnsi"/>
          <w:iCs/>
          <w:sz w:val="24"/>
          <w:szCs w:val="24"/>
        </w:rPr>
        <w:t xml:space="preserve">Wkład własny, który zostanie rozliczony ponad wysokość wskazaną w </w:t>
      </w:r>
      <w:r w:rsidR="005B08FC" w:rsidRPr="008A0EC7">
        <w:rPr>
          <w:rFonts w:asciiTheme="minorHAnsi" w:hAnsiTheme="minorHAnsi" w:cstheme="minorHAnsi"/>
          <w:iCs/>
          <w:sz w:val="24"/>
          <w:szCs w:val="24"/>
        </w:rPr>
        <w:t xml:space="preserve">ust. </w:t>
      </w:r>
      <w:r w:rsidR="00BC2B24" w:rsidRPr="008A0EC7">
        <w:rPr>
          <w:rFonts w:asciiTheme="minorHAnsi" w:hAnsiTheme="minorHAnsi" w:cstheme="minorHAnsi"/>
          <w:iCs/>
          <w:sz w:val="24"/>
          <w:szCs w:val="24"/>
        </w:rPr>
        <w:t>4</w:t>
      </w:r>
      <w:r w:rsidR="005B08FC" w:rsidRPr="008A0EC7">
        <w:rPr>
          <w:rFonts w:asciiTheme="minorHAnsi" w:hAnsiTheme="minorHAnsi" w:cstheme="minorHAnsi"/>
          <w:iCs/>
          <w:sz w:val="24"/>
          <w:szCs w:val="24"/>
        </w:rPr>
        <w:t xml:space="preserve"> </w:t>
      </w:r>
      <w:r w:rsidRPr="008A0EC7">
        <w:rPr>
          <w:rFonts w:asciiTheme="minorHAnsi" w:hAnsiTheme="minorHAnsi" w:cstheme="minorHAnsi"/>
          <w:iCs/>
          <w:sz w:val="24"/>
          <w:szCs w:val="24"/>
        </w:rPr>
        <w:t>zosta</w:t>
      </w:r>
      <w:r w:rsidR="00687078" w:rsidRPr="008A0EC7">
        <w:rPr>
          <w:rFonts w:asciiTheme="minorHAnsi" w:hAnsiTheme="minorHAnsi" w:cstheme="minorHAnsi"/>
          <w:iCs/>
          <w:sz w:val="24"/>
          <w:szCs w:val="24"/>
        </w:rPr>
        <w:t>nie</w:t>
      </w:r>
      <w:r w:rsidRPr="008A0EC7">
        <w:rPr>
          <w:rFonts w:asciiTheme="minorHAnsi" w:hAnsiTheme="minorHAnsi" w:cstheme="minorHAnsi"/>
          <w:iCs/>
          <w:sz w:val="24"/>
          <w:szCs w:val="24"/>
        </w:rPr>
        <w:t xml:space="preserve"> uznany za niekwalifikowalny</w:t>
      </w:r>
      <w:r w:rsidRPr="008A0EC7">
        <w:rPr>
          <w:rStyle w:val="Odwoanieprzypisudolnego"/>
          <w:rFonts w:asciiTheme="minorHAnsi" w:hAnsiTheme="minorHAnsi" w:cstheme="minorHAnsi"/>
          <w:iCs/>
          <w:sz w:val="24"/>
          <w:szCs w:val="24"/>
        </w:rPr>
        <w:footnoteReference w:id="10"/>
      </w:r>
      <w:r w:rsidRPr="008A0EC7">
        <w:rPr>
          <w:rFonts w:asciiTheme="minorHAnsi" w:hAnsiTheme="minorHAnsi" w:cstheme="minorHAnsi"/>
          <w:iCs/>
          <w:sz w:val="24"/>
          <w:szCs w:val="24"/>
        </w:rPr>
        <w:t>.</w:t>
      </w:r>
    </w:p>
    <w:p w14:paraId="228E2C85" w14:textId="3E50B2C5" w:rsidR="00AA124C" w:rsidRPr="008A0EC7" w:rsidRDefault="00BE6ACF" w:rsidP="00332674">
      <w:pPr>
        <w:numPr>
          <w:ilvl w:val="0"/>
          <w:numId w:val="9"/>
        </w:numPr>
        <w:tabs>
          <w:tab w:val="num" w:pos="284"/>
        </w:tabs>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eastAsia="Times New Roman" w:hAnsiTheme="minorHAnsi" w:cstheme="minorHAnsi"/>
          <w:iCs/>
          <w:sz w:val="24"/>
          <w:szCs w:val="24"/>
        </w:rPr>
        <w:t xml:space="preserve">Dofinansowanie na realizację Projektu może być przeznaczone na sfinansowanie przedsięwzięć zrealizowanych w ramach Projektu przed </w:t>
      </w:r>
      <w:r w:rsidR="00A16420" w:rsidRPr="008A0EC7">
        <w:rPr>
          <w:rFonts w:asciiTheme="minorHAnsi" w:eastAsia="Times New Roman" w:hAnsiTheme="minorHAnsi" w:cstheme="minorHAnsi"/>
          <w:iCs/>
          <w:sz w:val="24"/>
          <w:szCs w:val="24"/>
        </w:rPr>
        <w:t xml:space="preserve">podjęciem </w:t>
      </w:r>
      <w:r w:rsidRPr="008A0EC7">
        <w:rPr>
          <w:rFonts w:asciiTheme="minorHAnsi" w:eastAsia="Times New Roman" w:hAnsiTheme="minorHAnsi" w:cstheme="minorHAnsi"/>
          <w:iCs/>
          <w:sz w:val="24"/>
          <w:szCs w:val="24"/>
        </w:rPr>
        <w:t xml:space="preserve">niniejszej </w:t>
      </w:r>
      <w:r w:rsidR="003D565A" w:rsidRPr="008A0EC7">
        <w:rPr>
          <w:rFonts w:asciiTheme="minorHAnsi" w:eastAsia="Times New Roman" w:hAnsiTheme="minorHAnsi" w:cstheme="minorHAnsi"/>
          <w:iCs/>
          <w:sz w:val="24"/>
          <w:szCs w:val="24"/>
        </w:rPr>
        <w:t>Decyzji</w:t>
      </w:r>
      <w:r w:rsidRPr="008A0EC7">
        <w:rPr>
          <w:rFonts w:asciiTheme="minorHAnsi" w:eastAsia="Times New Roman" w:hAnsiTheme="minorHAnsi" w:cstheme="minorHAnsi"/>
          <w:iCs/>
          <w:sz w:val="24"/>
          <w:szCs w:val="24"/>
        </w:rPr>
        <w:t xml:space="preserve">, o ile wydatki zostaną uznane za kwalifikowalne zgodnie z obowiązującymi przepisami </w:t>
      </w:r>
      <w:r w:rsidR="00252C93" w:rsidRPr="008A0EC7">
        <w:rPr>
          <w:rFonts w:asciiTheme="minorHAnsi" w:eastAsia="Times New Roman" w:hAnsiTheme="minorHAnsi" w:cstheme="minorHAnsi"/>
          <w:iCs/>
          <w:sz w:val="24"/>
          <w:szCs w:val="24"/>
        </w:rPr>
        <w:t xml:space="preserve">oraz dotyczyć będą okresu realizacji Projektu, o którym mowa w </w:t>
      </w:r>
      <w:r w:rsidR="00252C93" w:rsidRPr="008A0EC7">
        <w:rPr>
          <w:rFonts w:asciiTheme="minorHAnsi" w:eastAsia="Times New Roman" w:hAnsiTheme="minorHAnsi" w:cstheme="minorHAnsi"/>
          <w:iCs/>
          <w:sz w:val="24"/>
          <w:szCs w:val="24"/>
          <w:shd w:val="clear" w:color="auto" w:fill="FFFFFF" w:themeFill="background1"/>
        </w:rPr>
        <w:t>§ 3 ust. 1</w:t>
      </w:r>
      <w:r w:rsidR="00252C93" w:rsidRPr="008A0EC7">
        <w:rPr>
          <w:rFonts w:asciiTheme="minorHAnsi" w:eastAsia="Times New Roman" w:hAnsiTheme="minorHAnsi" w:cstheme="minorHAnsi"/>
          <w:sz w:val="24"/>
          <w:szCs w:val="24"/>
          <w:shd w:val="clear" w:color="auto" w:fill="FFFFFF" w:themeFill="background1"/>
          <w:vertAlign w:val="superscript"/>
        </w:rPr>
        <w:footnoteReference w:id="11"/>
      </w:r>
      <w:r w:rsidR="00252C93" w:rsidRPr="008A0EC7">
        <w:rPr>
          <w:rFonts w:asciiTheme="minorHAnsi" w:eastAsia="Times New Roman" w:hAnsiTheme="minorHAnsi" w:cstheme="minorHAnsi"/>
          <w:iCs/>
          <w:sz w:val="24"/>
          <w:szCs w:val="24"/>
        </w:rPr>
        <w:t xml:space="preserve"> </w:t>
      </w:r>
      <w:r w:rsidR="003D565A" w:rsidRPr="008A0EC7">
        <w:rPr>
          <w:rFonts w:asciiTheme="minorHAnsi" w:eastAsia="Times New Roman" w:hAnsiTheme="minorHAnsi" w:cstheme="minorHAnsi"/>
          <w:iCs/>
          <w:sz w:val="24"/>
          <w:szCs w:val="24"/>
        </w:rPr>
        <w:t>Decyzji</w:t>
      </w:r>
      <w:r w:rsidR="003C5DF3" w:rsidRPr="008A0EC7">
        <w:rPr>
          <w:rFonts w:asciiTheme="minorHAnsi" w:eastAsia="Times New Roman" w:hAnsiTheme="minorHAnsi" w:cstheme="minorHAnsi"/>
          <w:iCs/>
          <w:sz w:val="24"/>
          <w:szCs w:val="24"/>
        </w:rPr>
        <w:t xml:space="preserve">, a także </w:t>
      </w:r>
      <w:r w:rsidR="003C5DF3" w:rsidRPr="008A0EC7">
        <w:rPr>
          <w:rFonts w:asciiTheme="minorHAnsi" w:hAnsiTheme="minorHAnsi" w:cstheme="minorHAnsi"/>
          <w:sz w:val="24"/>
          <w:szCs w:val="24"/>
        </w:rPr>
        <w:t>zostały poniesione wyłącznie w zakresie i</w:t>
      </w:r>
      <w:r w:rsidR="00F12CEF" w:rsidRPr="008A0EC7">
        <w:rPr>
          <w:rFonts w:asciiTheme="minorHAnsi" w:hAnsiTheme="minorHAnsi" w:cstheme="minorHAnsi"/>
          <w:sz w:val="24"/>
          <w:szCs w:val="24"/>
        </w:rPr>
        <w:t> </w:t>
      </w:r>
      <w:r w:rsidR="003C5DF3" w:rsidRPr="008A0EC7">
        <w:rPr>
          <w:rFonts w:asciiTheme="minorHAnsi" w:hAnsiTheme="minorHAnsi" w:cstheme="minorHAnsi"/>
          <w:sz w:val="24"/>
          <w:szCs w:val="24"/>
        </w:rPr>
        <w:t>zgodnie z przeznaczeniem określonym we Wniosku</w:t>
      </w:r>
      <w:r w:rsidRPr="008A0EC7">
        <w:rPr>
          <w:rFonts w:asciiTheme="minorHAnsi" w:eastAsia="Times New Roman" w:hAnsiTheme="minorHAnsi" w:cstheme="minorHAnsi"/>
          <w:sz w:val="24"/>
          <w:szCs w:val="24"/>
        </w:rPr>
        <w:t>.</w:t>
      </w:r>
    </w:p>
    <w:p w14:paraId="6A64E304" w14:textId="05AEBBAA" w:rsidR="00841BDD" w:rsidRDefault="00841BDD" w:rsidP="00332674">
      <w:pPr>
        <w:numPr>
          <w:ilvl w:val="0"/>
          <w:numId w:val="9"/>
        </w:numPr>
        <w:autoSpaceDE w:val="0"/>
        <w:autoSpaceDN w:val="0"/>
        <w:spacing w:before="60" w:after="60"/>
        <w:ind w:left="284" w:hanging="284"/>
        <w:rPr>
          <w:rFonts w:asciiTheme="minorHAnsi" w:eastAsia="Times New Roman" w:hAnsiTheme="minorHAnsi" w:cstheme="minorHAnsi"/>
          <w:iCs/>
          <w:sz w:val="24"/>
          <w:szCs w:val="24"/>
        </w:rPr>
      </w:pPr>
      <w:r w:rsidRPr="008A0EC7">
        <w:rPr>
          <w:rFonts w:asciiTheme="minorHAnsi" w:eastAsia="Times New Roman" w:hAnsiTheme="minorHAnsi" w:cstheme="minorHAnsi"/>
          <w:iCs/>
          <w:sz w:val="24"/>
          <w:szCs w:val="24"/>
        </w:rPr>
        <w:t xml:space="preserve">Wydatki w ramach Projektu mogą obejmować koszt podatku od towarów i usług. </w:t>
      </w:r>
    </w:p>
    <w:p w14:paraId="04A0DE37" w14:textId="15777F6D" w:rsidR="00561F36" w:rsidRPr="00561F36" w:rsidRDefault="00561F36" w:rsidP="00561F36">
      <w:pPr>
        <w:pStyle w:val="Akapitzlist"/>
        <w:numPr>
          <w:ilvl w:val="0"/>
          <w:numId w:val="9"/>
        </w:numPr>
        <w:tabs>
          <w:tab w:val="clear" w:pos="1919"/>
          <w:tab w:val="num" w:pos="284"/>
        </w:tabs>
        <w:spacing w:before="60" w:after="60" w:line="276" w:lineRule="auto"/>
        <w:ind w:left="284" w:hanging="284"/>
        <w:rPr>
          <w:rFonts w:asciiTheme="minorHAnsi" w:hAnsiTheme="minorHAnsi" w:cstheme="minorHAnsi"/>
          <w:iCs/>
          <w:lang w:eastAsia="en-US"/>
        </w:rPr>
      </w:pPr>
      <w:r w:rsidRPr="00561F36">
        <w:rPr>
          <w:rFonts w:asciiTheme="minorHAnsi" w:hAnsiTheme="minorHAnsi" w:cstheme="minorHAnsi"/>
          <w:iCs/>
          <w:lang w:eastAsia="en-US"/>
        </w:rPr>
        <w:t>Wydatki w ramach cross-</w:t>
      </w:r>
      <w:proofErr w:type="spellStart"/>
      <w:r w:rsidRPr="00561F36">
        <w:rPr>
          <w:rFonts w:asciiTheme="minorHAnsi" w:hAnsiTheme="minorHAnsi" w:cstheme="minorHAnsi"/>
          <w:iCs/>
          <w:lang w:eastAsia="en-US"/>
        </w:rPr>
        <w:t>financingu</w:t>
      </w:r>
      <w:proofErr w:type="spellEnd"/>
      <w:r w:rsidRPr="00561F36">
        <w:rPr>
          <w:rFonts w:asciiTheme="minorHAnsi" w:hAnsiTheme="minorHAnsi" w:cstheme="minorHAnsi"/>
          <w:iCs/>
          <w:lang w:eastAsia="en-US"/>
        </w:rPr>
        <w:t xml:space="preserve">, o których mowa w Wytycznych dotyczących kwalifikowalności wydatków na lata 2021-2027, nie mogą przekroczyć kwot określonych we Wniosku </w:t>
      </w:r>
      <w:r w:rsidRPr="00EB141E">
        <w:rPr>
          <w:rFonts w:asciiTheme="minorHAnsi" w:hAnsiTheme="minorHAnsi" w:cstheme="minorHAnsi"/>
          <w:iCs/>
          <w:lang w:eastAsia="en-US"/>
        </w:rPr>
        <w:t>oraz muszą zostać poniesione wyłącznie w zakresie i zgodnie z przeznaczeniem określonym we Wniosku</w:t>
      </w:r>
      <w:bookmarkStart w:id="18" w:name="_Hlk141464115"/>
      <w:r w:rsidR="00EB141E">
        <w:rPr>
          <w:rFonts w:asciiTheme="minorHAnsi" w:hAnsiTheme="minorHAnsi" w:cstheme="minorHAnsi"/>
          <w:iCs/>
          <w:lang w:eastAsia="en-US"/>
        </w:rPr>
        <w:t xml:space="preserve"> </w:t>
      </w:r>
      <w:r w:rsidR="00EB141E" w:rsidRPr="00EB141E">
        <w:rPr>
          <w:rFonts w:asciiTheme="minorHAnsi" w:hAnsiTheme="minorHAnsi" w:cstheme="minorHAnsi"/>
          <w:iCs/>
          <w:lang w:eastAsia="en-US"/>
        </w:rPr>
        <w:t>(tj. wartości kosztów bezpośrednich oznaczonych w budżecie projektu jako wydatki podlegające limitowi cross-</w:t>
      </w:r>
      <w:proofErr w:type="spellStart"/>
      <w:r w:rsidR="00EB141E" w:rsidRPr="00EB141E">
        <w:rPr>
          <w:rFonts w:asciiTheme="minorHAnsi" w:hAnsiTheme="minorHAnsi" w:cstheme="minorHAnsi"/>
          <w:iCs/>
          <w:lang w:eastAsia="en-US"/>
        </w:rPr>
        <w:t>financingu</w:t>
      </w:r>
      <w:proofErr w:type="spellEnd"/>
      <w:r w:rsidR="00EB141E" w:rsidRPr="00EB141E">
        <w:rPr>
          <w:rFonts w:asciiTheme="minorHAnsi" w:hAnsiTheme="minorHAnsi" w:cstheme="minorHAnsi"/>
          <w:iCs/>
          <w:lang w:eastAsia="en-US"/>
        </w:rPr>
        <w:t xml:space="preserve"> oraz naliczonych od tych wydatków kosztów pośrednich)</w:t>
      </w:r>
      <w:r w:rsidR="006109BD" w:rsidRPr="00EB141E">
        <w:rPr>
          <w:rFonts w:asciiTheme="minorHAnsi" w:hAnsiTheme="minorHAnsi" w:cstheme="minorHAnsi"/>
          <w:iCs/>
          <w:lang w:eastAsia="en-US"/>
        </w:rPr>
        <w:t>.</w:t>
      </w:r>
      <w:r>
        <w:rPr>
          <w:rStyle w:val="Odwoanieprzypisudolnego"/>
          <w:rFonts w:asciiTheme="minorHAnsi" w:hAnsiTheme="minorHAnsi" w:cstheme="minorHAnsi"/>
        </w:rPr>
        <w:footnoteReference w:id="12"/>
      </w:r>
      <w:bookmarkEnd w:id="18"/>
      <w:r w:rsidRPr="00561F36">
        <w:rPr>
          <w:rFonts w:asciiTheme="minorHAnsi" w:hAnsiTheme="minorHAnsi" w:cstheme="minorHAnsi"/>
          <w:iCs/>
          <w:lang w:eastAsia="en-US"/>
        </w:rPr>
        <w:t xml:space="preserve">. </w:t>
      </w:r>
    </w:p>
    <w:p w14:paraId="3D1EC2DB" w14:textId="2B81F688" w:rsidR="00AA124C" w:rsidRPr="008A0EC7" w:rsidRDefault="00054BFC" w:rsidP="00332674">
      <w:pPr>
        <w:numPr>
          <w:ilvl w:val="0"/>
          <w:numId w:val="9"/>
        </w:numPr>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hAnsiTheme="minorHAnsi" w:cstheme="minorHAnsi"/>
          <w:iCs/>
          <w:sz w:val="24"/>
          <w:szCs w:val="24"/>
        </w:rPr>
        <w:t xml:space="preserve">Beneficjent składa oświadczenie, czy zamierza ponosić wydatki inwestycyjne w projekcie zgodnie z załącznikiem nr </w:t>
      </w:r>
      <w:r w:rsidR="00E02318">
        <w:rPr>
          <w:rFonts w:asciiTheme="minorHAnsi" w:hAnsiTheme="minorHAnsi" w:cstheme="minorHAnsi"/>
          <w:iCs/>
          <w:sz w:val="24"/>
          <w:szCs w:val="24"/>
        </w:rPr>
        <w:t>4</w:t>
      </w:r>
      <w:r w:rsidR="00E02318" w:rsidRPr="008A0EC7">
        <w:rPr>
          <w:rFonts w:asciiTheme="minorHAnsi" w:hAnsiTheme="minorHAnsi" w:cstheme="minorHAnsi"/>
          <w:iCs/>
          <w:sz w:val="24"/>
          <w:szCs w:val="24"/>
        </w:rPr>
        <w:t xml:space="preserve"> </w:t>
      </w:r>
      <w:r w:rsidRPr="008A0EC7">
        <w:rPr>
          <w:rFonts w:asciiTheme="minorHAnsi" w:hAnsiTheme="minorHAnsi" w:cstheme="minorHAnsi"/>
          <w:iCs/>
          <w:sz w:val="24"/>
          <w:szCs w:val="24"/>
        </w:rPr>
        <w:t xml:space="preserve">do </w:t>
      </w:r>
      <w:r w:rsidR="003D565A" w:rsidRPr="008A0EC7">
        <w:rPr>
          <w:rFonts w:asciiTheme="minorHAnsi" w:hAnsiTheme="minorHAnsi" w:cstheme="minorHAnsi"/>
          <w:iCs/>
          <w:sz w:val="24"/>
          <w:szCs w:val="24"/>
        </w:rPr>
        <w:t>Decyzji</w:t>
      </w:r>
      <w:r w:rsidRPr="008A0EC7">
        <w:rPr>
          <w:rFonts w:asciiTheme="minorHAnsi" w:hAnsiTheme="minorHAnsi" w:cstheme="minorHAnsi"/>
          <w:iCs/>
          <w:sz w:val="24"/>
          <w:szCs w:val="24"/>
        </w:rPr>
        <w:t>.</w:t>
      </w:r>
    </w:p>
    <w:p w14:paraId="7BA94BC8" w14:textId="77777777" w:rsidR="002A6124" w:rsidRPr="008A0EC7" w:rsidRDefault="002A6124" w:rsidP="00332674">
      <w:pPr>
        <w:numPr>
          <w:ilvl w:val="0"/>
          <w:numId w:val="9"/>
        </w:numPr>
        <w:autoSpaceDE w:val="0"/>
        <w:autoSpaceDN w:val="0"/>
        <w:spacing w:before="60" w:after="60"/>
        <w:ind w:left="284" w:hanging="284"/>
        <w:rPr>
          <w:rFonts w:asciiTheme="minorHAnsi" w:hAnsiTheme="minorHAnsi" w:cstheme="minorHAnsi"/>
          <w:iCs/>
          <w:sz w:val="24"/>
          <w:szCs w:val="24"/>
        </w:rPr>
      </w:pPr>
      <w:r w:rsidRPr="008A0EC7">
        <w:rPr>
          <w:rFonts w:asciiTheme="minorHAnsi" w:hAnsiTheme="minorHAnsi" w:cstheme="minorHAnsi"/>
          <w:iCs/>
          <w:sz w:val="24"/>
          <w:szCs w:val="24"/>
        </w:rPr>
        <w:t>Beneficjent wskazuje, że:</w:t>
      </w:r>
    </w:p>
    <w:p w14:paraId="639A0807" w14:textId="7BB25866" w:rsidR="002A6124" w:rsidRPr="00041775" w:rsidRDefault="002A6124" w:rsidP="00332674">
      <w:pPr>
        <w:pStyle w:val="Akapitzlist"/>
        <w:numPr>
          <w:ilvl w:val="0"/>
          <w:numId w:val="68"/>
        </w:numPr>
        <w:spacing w:before="60" w:after="60" w:line="276" w:lineRule="auto"/>
        <w:ind w:left="567" w:hanging="283"/>
        <w:rPr>
          <w:rFonts w:asciiTheme="minorHAnsi" w:hAnsiTheme="minorHAnsi" w:cstheme="minorHAnsi"/>
        </w:rPr>
      </w:pPr>
      <w:r w:rsidRPr="00041775">
        <w:rPr>
          <w:rFonts w:asciiTheme="minorHAnsi" w:hAnsiTheme="minorHAnsi" w:cstheme="minorHAnsi"/>
        </w:rPr>
        <w:t>Partnerem w Projekcie jest:</w:t>
      </w:r>
      <w:r w:rsidR="00041775" w:rsidRPr="00041775">
        <w:rPr>
          <w:rFonts w:asciiTheme="minorHAnsi" w:hAnsiTheme="minorHAnsi" w:cstheme="minorHAnsi"/>
        </w:rPr>
        <w:t xml:space="preserve"> </w:t>
      </w:r>
      <w:bookmarkStart w:id="19" w:name="_Hlk91152892"/>
      <w:r w:rsidR="00041775">
        <w:rPr>
          <w:rFonts w:asciiTheme="minorHAnsi" w:hAnsiTheme="minorHAnsi" w:cstheme="minorHAnsi"/>
        </w:rPr>
        <w:t>……..</w:t>
      </w:r>
      <w:r w:rsidRPr="00041775">
        <w:rPr>
          <w:rFonts w:asciiTheme="minorHAnsi" w:hAnsiTheme="minorHAnsi" w:cstheme="minorHAnsi"/>
        </w:rPr>
        <w:t>........................................................................</w:t>
      </w:r>
      <w:r w:rsidR="00AC2168" w:rsidRPr="00041775">
        <w:rPr>
          <w:rFonts w:asciiTheme="minorHAnsi" w:hAnsiTheme="minorHAnsi" w:cstheme="minorHAnsi"/>
        </w:rPr>
        <w:t>....</w:t>
      </w:r>
      <w:r w:rsidRPr="008A0EC7">
        <w:rPr>
          <w:rStyle w:val="Odwoanieprzypisudolnego"/>
          <w:rFonts w:asciiTheme="minorHAnsi" w:hAnsiTheme="minorHAnsi" w:cstheme="minorHAnsi"/>
        </w:rPr>
        <w:footnoteReference w:id="13"/>
      </w:r>
    </w:p>
    <w:bookmarkEnd w:id="19"/>
    <w:p w14:paraId="7D8432F6" w14:textId="2D8C6752" w:rsidR="002A6124" w:rsidRPr="00041775" w:rsidRDefault="002A6124" w:rsidP="00332674">
      <w:pPr>
        <w:pStyle w:val="Akapitzlist"/>
        <w:numPr>
          <w:ilvl w:val="0"/>
          <w:numId w:val="68"/>
        </w:numPr>
        <w:tabs>
          <w:tab w:val="left" w:pos="284"/>
        </w:tabs>
        <w:spacing w:before="60" w:after="60" w:line="276" w:lineRule="auto"/>
        <w:ind w:left="567" w:hanging="283"/>
        <w:jc w:val="both"/>
        <w:rPr>
          <w:rFonts w:asciiTheme="minorHAnsi" w:hAnsiTheme="minorHAnsi" w:cstheme="minorHAnsi"/>
          <w:color w:val="000000" w:themeColor="text1"/>
          <w:kern w:val="16"/>
        </w:rPr>
      </w:pPr>
      <w:r w:rsidRPr="00041775">
        <w:rPr>
          <w:rFonts w:asciiTheme="minorHAnsi" w:hAnsiTheme="minorHAnsi" w:cstheme="minorHAnsi"/>
        </w:rPr>
        <w:t>Podmiotem upoważnionym do ponoszenia wydatków (podmiotem realizującym Projekt) jest:</w:t>
      </w:r>
      <w:r w:rsidR="00041775" w:rsidRPr="00041775">
        <w:rPr>
          <w:rFonts w:asciiTheme="minorHAnsi" w:hAnsiTheme="minorHAnsi" w:cstheme="minorHAnsi"/>
        </w:rPr>
        <w:t xml:space="preserve"> </w:t>
      </w:r>
      <w:r w:rsidR="008B420E">
        <w:rPr>
          <w:rFonts w:asciiTheme="minorHAnsi" w:hAnsiTheme="minorHAnsi" w:cstheme="minorHAnsi"/>
        </w:rPr>
        <w:t>……….</w:t>
      </w:r>
      <w:r w:rsidRPr="00041775">
        <w:rPr>
          <w:rFonts w:asciiTheme="minorHAnsi" w:hAnsiTheme="minorHAnsi" w:cstheme="minorHAnsi"/>
        </w:rPr>
        <w:t>...................................................................</w:t>
      </w:r>
      <w:r w:rsidRPr="00041775">
        <w:rPr>
          <w:rFonts w:asciiTheme="minorHAnsi" w:hAnsiTheme="minorHAnsi" w:cstheme="minorHAnsi"/>
          <w:color w:val="000000" w:themeColor="text1"/>
          <w:kern w:val="16"/>
        </w:rPr>
        <w:t>................................................</w:t>
      </w:r>
      <w:r w:rsidRPr="008A0EC7">
        <w:rPr>
          <w:rStyle w:val="Odwoanieprzypisudolnego"/>
          <w:rFonts w:asciiTheme="minorHAnsi" w:hAnsiTheme="minorHAnsi" w:cstheme="minorHAnsi"/>
          <w:color w:val="000000" w:themeColor="text1"/>
          <w:kern w:val="16"/>
        </w:rPr>
        <w:footnoteReference w:id="14"/>
      </w:r>
    </w:p>
    <w:p w14:paraId="66673FE1" w14:textId="0F215809" w:rsidR="0037060F" w:rsidRPr="008A0EC7" w:rsidRDefault="0037060F" w:rsidP="00332674">
      <w:pPr>
        <w:pStyle w:val="Nagwek2"/>
        <w:spacing w:line="276" w:lineRule="auto"/>
        <w:rPr>
          <w:rFonts w:asciiTheme="minorHAnsi" w:hAnsiTheme="minorHAnsi" w:cstheme="minorHAnsi"/>
          <w:sz w:val="24"/>
          <w:szCs w:val="24"/>
        </w:rPr>
      </w:pPr>
      <w:bookmarkStart w:id="20" w:name="_Hlk96503842"/>
      <w:r w:rsidRPr="008A0EC7">
        <w:rPr>
          <w:rFonts w:asciiTheme="minorHAnsi" w:hAnsiTheme="minorHAnsi" w:cstheme="minorHAnsi"/>
          <w:sz w:val="24"/>
          <w:szCs w:val="24"/>
        </w:rPr>
        <w:t xml:space="preserve">Okres </w:t>
      </w:r>
      <w:r w:rsidR="00252C93" w:rsidRPr="008A0EC7">
        <w:rPr>
          <w:rFonts w:asciiTheme="minorHAnsi" w:hAnsiTheme="minorHAnsi" w:cstheme="minorHAnsi"/>
          <w:sz w:val="24"/>
          <w:szCs w:val="24"/>
        </w:rPr>
        <w:t>realizacji projektu</w:t>
      </w:r>
    </w:p>
    <w:bookmarkEnd w:id="20"/>
    <w:p w14:paraId="79D8FD35" w14:textId="15A10A13" w:rsidR="000F2039" w:rsidRPr="008A0EC7" w:rsidRDefault="00BE6ACF"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37060F" w:rsidRPr="008A0EC7">
        <w:rPr>
          <w:rFonts w:asciiTheme="minorHAnsi" w:hAnsiTheme="minorHAnsi" w:cstheme="minorHAnsi"/>
          <w:sz w:val="24"/>
          <w:szCs w:val="24"/>
        </w:rPr>
        <w:t>3</w:t>
      </w:r>
      <w:r w:rsidRPr="008A0EC7">
        <w:rPr>
          <w:rFonts w:asciiTheme="minorHAnsi" w:hAnsiTheme="minorHAnsi" w:cstheme="minorHAnsi"/>
          <w:sz w:val="24"/>
          <w:szCs w:val="24"/>
        </w:rPr>
        <w:t>.</w:t>
      </w:r>
    </w:p>
    <w:p w14:paraId="3859A299" w14:textId="1B5CEFB8" w:rsidR="00252C93" w:rsidRPr="008A0EC7" w:rsidRDefault="00252C93" w:rsidP="00332674">
      <w:pPr>
        <w:numPr>
          <w:ilvl w:val="0"/>
          <w:numId w:val="2"/>
        </w:numPr>
        <w:autoSpaceDE w:val="0"/>
        <w:autoSpaceDN w:val="0"/>
        <w:spacing w:before="60" w:after="60"/>
        <w:ind w:left="284" w:hanging="284"/>
        <w:rPr>
          <w:rFonts w:asciiTheme="minorHAnsi" w:eastAsia="Times New Roman" w:hAnsiTheme="minorHAnsi" w:cstheme="minorHAnsi"/>
          <w:sz w:val="24"/>
          <w:szCs w:val="24"/>
        </w:rPr>
      </w:pPr>
      <w:bookmarkStart w:id="21" w:name="_Hlk96503921"/>
      <w:bookmarkStart w:id="22" w:name="_Hlk96503847"/>
      <w:bookmarkStart w:id="23" w:name="_Hlk531250039"/>
      <w:r w:rsidRPr="008A0EC7">
        <w:rPr>
          <w:rFonts w:asciiTheme="minorHAnsi" w:eastAsia="Times New Roman" w:hAnsiTheme="minorHAnsi" w:cstheme="minorHAnsi"/>
          <w:sz w:val="24"/>
          <w:szCs w:val="24"/>
        </w:rPr>
        <w:t>Okres realizacji Projektu ustala się na:</w:t>
      </w:r>
    </w:p>
    <w:p w14:paraId="61BFAA7C" w14:textId="29A82E87" w:rsidR="00252C93" w:rsidRPr="008A0EC7" w:rsidRDefault="00252C93" w:rsidP="00332674">
      <w:pPr>
        <w:autoSpaceDE w:val="0"/>
        <w:autoSpaceDN w:val="0"/>
        <w:spacing w:before="60" w:after="60"/>
        <w:ind w:left="284"/>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1) rozpoczęcie realizacji Projektu: …………</w:t>
      </w:r>
      <w:r w:rsidR="00693C02" w:rsidRPr="008A0EC7">
        <w:rPr>
          <w:rFonts w:asciiTheme="minorHAnsi" w:eastAsia="Times New Roman" w:hAnsiTheme="minorHAnsi" w:cstheme="minorHAnsi"/>
          <w:sz w:val="24"/>
          <w:szCs w:val="24"/>
        </w:rPr>
        <w:t>.</w:t>
      </w:r>
      <w:r w:rsidRPr="008A0EC7">
        <w:rPr>
          <w:rFonts w:asciiTheme="minorHAnsi" w:eastAsia="Times New Roman" w:hAnsiTheme="minorHAnsi" w:cstheme="minorHAnsi"/>
          <w:sz w:val="24"/>
          <w:szCs w:val="24"/>
        </w:rPr>
        <w:t>……r.</w:t>
      </w:r>
    </w:p>
    <w:p w14:paraId="3A80FD98" w14:textId="7A6D82B7" w:rsidR="00286754" w:rsidRPr="008A0EC7" w:rsidRDefault="00252C93" w:rsidP="00332674">
      <w:pPr>
        <w:autoSpaceDE w:val="0"/>
        <w:autoSpaceDN w:val="0"/>
        <w:spacing w:before="60" w:after="60"/>
        <w:ind w:left="284"/>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2) zakończenie realizacji Projektu: ………………r.</w:t>
      </w:r>
      <w:r w:rsidR="00286754" w:rsidRPr="008A0EC7">
        <w:rPr>
          <w:rFonts w:asciiTheme="minorHAnsi" w:eastAsia="Times New Roman" w:hAnsiTheme="minorHAnsi" w:cstheme="minorHAnsi"/>
          <w:sz w:val="24"/>
          <w:szCs w:val="24"/>
        </w:rPr>
        <w:t xml:space="preserve">, </w:t>
      </w:r>
    </w:p>
    <w:p w14:paraId="0D80C0F8" w14:textId="21A9552D" w:rsidR="00252C93" w:rsidRPr="008A0EC7" w:rsidRDefault="00252C93" w:rsidP="00332674">
      <w:pPr>
        <w:numPr>
          <w:ilvl w:val="0"/>
          <w:numId w:val="2"/>
        </w:numPr>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Okres, o którym mowa w ust. 1, dotyczy realizacji zadań w ramach Projektu</w:t>
      </w:r>
      <w:r w:rsidRPr="008A0EC7">
        <w:rPr>
          <w:rFonts w:asciiTheme="minorHAnsi" w:hAnsiTheme="minorHAnsi" w:cstheme="minorHAnsi"/>
          <w:sz w:val="24"/>
          <w:szCs w:val="24"/>
        </w:rPr>
        <w:t xml:space="preserve"> </w:t>
      </w:r>
      <w:r w:rsidRPr="008A0EC7">
        <w:rPr>
          <w:rFonts w:asciiTheme="minorHAnsi" w:eastAsia="Times New Roman" w:hAnsiTheme="minorHAnsi" w:cstheme="minorHAnsi"/>
          <w:sz w:val="24"/>
          <w:szCs w:val="24"/>
        </w:rPr>
        <w:t>i jest równoznaczny z</w:t>
      </w:r>
      <w:r w:rsidR="00F50977" w:rsidRPr="008A0EC7">
        <w:rPr>
          <w:rFonts w:asciiTheme="minorHAnsi" w:eastAsia="Times New Roman" w:hAnsiTheme="minorHAnsi" w:cstheme="minorHAnsi"/>
          <w:sz w:val="24"/>
          <w:szCs w:val="24"/>
        </w:rPr>
        <w:t> </w:t>
      </w:r>
      <w:r w:rsidRPr="008A0EC7">
        <w:rPr>
          <w:rFonts w:asciiTheme="minorHAnsi" w:eastAsia="Times New Roman" w:hAnsiTheme="minorHAnsi" w:cstheme="minorHAnsi"/>
          <w:sz w:val="24"/>
          <w:szCs w:val="24"/>
        </w:rPr>
        <w:t>okresem kwalifikowalności wydatków w ramach Projektu.</w:t>
      </w:r>
      <w:r w:rsidR="005B08FC" w:rsidRPr="008A0EC7">
        <w:rPr>
          <w:rFonts w:asciiTheme="minorHAnsi" w:eastAsia="Times New Roman" w:hAnsiTheme="minorHAnsi" w:cstheme="minorHAnsi"/>
          <w:sz w:val="24"/>
          <w:szCs w:val="24"/>
        </w:rPr>
        <w:t xml:space="preserve"> </w:t>
      </w:r>
    </w:p>
    <w:p w14:paraId="1D5695F2" w14:textId="73BC4379" w:rsidR="0037060F" w:rsidRPr="008A0EC7" w:rsidRDefault="00594B75" w:rsidP="00332674">
      <w:pPr>
        <w:pStyle w:val="Nagwek2"/>
        <w:spacing w:line="276" w:lineRule="auto"/>
        <w:rPr>
          <w:rFonts w:asciiTheme="minorHAnsi" w:hAnsiTheme="minorHAnsi" w:cstheme="minorHAnsi"/>
          <w:sz w:val="24"/>
          <w:szCs w:val="24"/>
        </w:rPr>
      </w:pPr>
      <w:bookmarkStart w:id="24" w:name="_Hlk111101700"/>
      <w:bookmarkEnd w:id="21"/>
      <w:r w:rsidRPr="008A0EC7">
        <w:rPr>
          <w:rFonts w:asciiTheme="minorHAnsi" w:hAnsiTheme="minorHAnsi" w:cstheme="minorHAnsi"/>
          <w:sz w:val="24"/>
          <w:szCs w:val="24"/>
        </w:rPr>
        <w:t>Zobowiązania i o</w:t>
      </w:r>
      <w:r w:rsidR="0037060F" w:rsidRPr="008A0EC7">
        <w:rPr>
          <w:rFonts w:asciiTheme="minorHAnsi" w:hAnsiTheme="minorHAnsi" w:cstheme="minorHAnsi"/>
          <w:sz w:val="24"/>
          <w:szCs w:val="24"/>
        </w:rPr>
        <w:t>dpowiedzialność Beneficjenta</w:t>
      </w:r>
    </w:p>
    <w:bookmarkEnd w:id="22"/>
    <w:bookmarkEnd w:id="24"/>
    <w:p w14:paraId="0B47785D" w14:textId="08C94A93" w:rsidR="00BE6ACF" w:rsidRPr="008A0EC7" w:rsidRDefault="00BE6ACF"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bookmarkEnd w:id="23"/>
      <w:r w:rsidR="001808FB" w:rsidRPr="008A0EC7">
        <w:rPr>
          <w:rFonts w:asciiTheme="minorHAnsi" w:hAnsiTheme="minorHAnsi" w:cstheme="minorHAnsi"/>
          <w:sz w:val="24"/>
          <w:szCs w:val="24"/>
        </w:rPr>
        <w:t>4</w:t>
      </w:r>
      <w:r w:rsidRPr="008A0EC7">
        <w:rPr>
          <w:rFonts w:asciiTheme="minorHAnsi" w:hAnsiTheme="minorHAnsi" w:cstheme="minorHAnsi"/>
          <w:sz w:val="24"/>
          <w:szCs w:val="24"/>
        </w:rPr>
        <w:t>.</w:t>
      </w:r>
    </w:p>
    <w:p w14:paraId="1FAC070D" w14:textId="56CE8E8D" w:rsidR="00506DEA" w:rsidRPr="008A0EC7" w:rsidRDefault="00506DEA" w:rsidP="00332674">
      <w:pPr>
        <w:pStyle w:val="Akapitzlist"/>
        <w:numPr>
          <w:ilvl w:val="0"/>
          <w:numId w:val="13"/>
        </w:numPr>
        <w:tabs>
          <w:tab w:val="num" w:pos="284"/>
        </w:tabs>
        <w:spacing w:before="120" w:after="60" w:line="276" w:lineRule="auto"/>
        <w:ind w:left="284" w:hanging="284"/>
        <w:rPr>
          <w:rFonts w:asciiTheme="minorHAnsi" w:hAnsiTheme="minorHAnsi" w:cstheme="minorHAnsi"/>
        </w:rPr>
      </w:pPr>
      <w:r w:rsidRPr="008A0EC7">
        <w:rPr>
          <w:rFonts w:asciiTheme="minorHAnsi" w:hAnsiTheme="minorHAnsi" w:cstheme="minorHAnsi"/>
        </w:rPr>
        <w:t>Beneficjent ponosi odpowiedzialność wobec osób trzecich za szkody powstałe w związku z realizacją Projektu.</w:t>
      </w:r>
    </w:p>
    <w:p w14:paraId="3C1C6631" w14:textId="474DD3AB" w:rsidR="00506DEA" w:rsidRPr="008A5567" w:rsidRDefault="009959A5" w:rsidP="00332674">
      <w:pPr>
        <w:numPr>
          <w:ilvl w:val="0"/>
          <w:numId w:val="13"/>
        </w:numPr>
        <w:tabs>
          <w:tab w:val="num" w:pos="284"/>
        </w:tabs>
        <w:spacing w:before="60" w:after="60"/>
        <w:ind w:left="284" w:hanging="284"/>
        <w:rPr>
          <w:rFonts w:asciiTheme="minorHAnsi" w:hAnsiTheme="minorHAnsi" w:cstheme="minorHAnsi"/>
          <w:color w:val="000000" w:themeColor="text1"/>
        </w:rPr>
      </w:pPr>
      <w:r w:rsidRPr="008A0EC7">
        <w:rPr>
          <w:rFonts w:asciiTheme="minorHAnsi" w:hAnsiTheme="minorHAnsi" w:cstheme="minorHAnsi"/>
          <w:sz w:val="24"/>
          <w:szCs w:val="24"/>
        </w:rPr>
        <w:t>Beneficjent odpowiada przed Instytucją Zarządzającą za działania niezgodne lub sprzeczne z </w:t>
      </w:r>
      <w:r w:rsidR="008525DA" w:rsidRPr="008A0EC7">
        <w:rPr>
          <w:rFonts w:asciiTheme="minorHAnsi" w:hAnsiTheme="minorHAnsi" w:cstheme="minorHAnsi"/>
          <w:sz w:val="24"/>
          <w:szCs w:val="24"/>
        </w:rPr>
        <w:t>Decyzją</w:t>
      </w:r>
      <w:r w:rsidRPr="008A0EC7">
        <w:rPr>
          <w:rFonts w:asciiTheme="minorHAnsi" w:hAnsiTheme="minorHAnsi" w:cstheme="minorHAnsi"/>
          <w:sz w:val="24"/>
          <w:szCs w:val="24"/>
        </w:rPr>
        <w:t>, a także niewykonanie lub nienależyte wykonanie obowiązków w niej wskazanych przez siebie, Partnera</w:t>
      </w:r>
      <w:r w:rsidR="00274CC9" w:rsidRPr="008A0EC7">
        <w:rPr>
          <w:rStyle w:val="Odwoanieprzypisudolnego"/>
          <w:rFonts w:asciiTheme="minorHAnsi" w:hAnsiTheme="minorHAnsi" w:cstheme="minorHAnsi"/>
          <w:sz w:val="24"/>
          <w:szCs w:val="24"/>
        </w:rPr>
        <w:footnoteReference w:id="15"/>
      </w:r>
      <w:r w:rsidR="00B76C64" w:rsidRPr="008A0EC7">
        <w:rPr>
          <w:rFonts w:asciiTheme="minorHAnsi" w:hAnsiTheme="minorHAnsi" w:cstheme="minorHAnsi"/>
          <w:sz w:val="24"/>
          <w:szCs w:val="24"/>
        </w:rPr>
        <w:t xml:space="preserve"> oraz Podmiot upoważniony do ponoszenia wydatków</w:t>
      </w:r>
      <w:r w:rsidRPr="008A0EC7">
        <w:rPr>
          <w:rFonts w:asciiTheme="minorHAnsi" w:hAnsiTheme="minorHAnsi" w:cstheme="minorHAnsi"/>
          <w:sz w:val="24"/>
          <w:szCs w:val="24"/>
        </w:rPr>
        <w:t>, jak za własne działania lub zaniechania</w:t>
      </w:r>
      <w:r w:rsidR="00E0479C" w:rsidRPr="008A0EC7">
        <w:rPr>
          <w:rFonts w:asciiTheme="minorHAnsi" w:hAnsiTheme="minorHAnsi" w:cstheme="minorHAnsi"/>
          <w:sz w:val="24"/>
          <w:szCs w:val="24"/>
        </w:rPr>
        <w:t>.</w:t>
      </w:r>
      <w:bookmarkStart w:id="25" w:name="_Hlk132671875"/>
    </w:p>
    <w:p w14:paraId="214D056D" w14:textId="374AE9B7" w:rsidR="00D64DF0" w:rsidRPr="008A0EC7" w:rsidRDefault="000F0705" w:rsidP="00332674">
      <w:pPr>
        <w:pStyle w:val="Akapitzlist"/>
        <w:numPr>
          <w:ilvl w:val="0"/>
          <w:numId w:val="13"/>
        </w:numPr>
        <w:tabs>
          <w:tab w:val="num" w:pos="284"/>
        </w:tabs>
        <w:spacing w:before="60" w:after="60" w:line="276" w:lineRule="auto"/>
        <w:ind w:left="284" w:hanging="284"/>
        <w:rPr>
          <w:rFonts w:asciiTheme="minorHAnsi" w:hAnsiTheme="minorHAnsi" w:cstheme="minorHAnsi"/>
          <w:color w:val="000000" w:themeColor="text1"/>
        </w:rPr>
      </w:pPr>
      <w:r w:rsidRPr="008A0EC7">
        <w:rPr>
          <w:rFonts w:asciiTheme="minorHAnsi" w:hAnsiTheme="minorHAnsi" w:cstheme="minorHAnsi"/>
        </w:rPr>
        <w:t>Beneficjent jest zobowiązany poinformować Instytucję Zarządzającą o zamiarze zmiany Partnera. Zmiana partnera w projekcie może nastąpić jedynie w przypadkach uzasadnionych koniecznością zapewnienia prawidłowej i terminowej realizacji projektu, za zgodą Instytucji Zarządzającej</w:t>
      </w:r>
      <w:bookmarkEnd w:id="25"/>
      <w:r w:rsidR="00861996" w:rsidRPr="008A0EC7">
        <w:rPr>
          <w:rFonts w:asciiTheme="minorHAnsi" w:hAnsiTheme="minorHAnsi" w:cstheme="minorHAnsi"/>
        </w:rPr>
        <w:t>.</w:t>
      </w:r>
    </w:p>
    <w:p w14:paraId="0D0DCFF2" w14:textId="266D6FFB" w:rsidR="00044062" w:rsidRPr="008A0EC7" w:rsidRDefault="007264D1" w:rsidP="00332674">
      <w:pPr>
        <w:pStyle w:val="Akapitzlist"/>
        <w:numPr>
          <w:ilvl w:val="0"/>
          <w:numId w:val="13"/>
        </w:numPr>
        <w:tabs>
          <w:tab w:val="num" w:pos="284"/>
        </w:tabs>
        <w:spacing w:before="60" w:after="60" w:line="276" w:lineRule="auto"/>
        <w:ind w:left="284" w:hanging="284"/>
        <w:rPr>
          <w:rFonts w:asciiTheme="minorHAnsi" w:hAnsiTheme="minorHAnsi" w:cstheme="minorHAnsi"/>
        </w:rPr>
      </w:pPr>
      <w:r w:rsidRPr="008A0EC7">
        <w:rPr>
          <w:rFonts w:asciiTheme="minorHAnsi" w:hAnsiTheme="minorHAnsi" w:cstheme="minorHAnsi"/>
          <w:color w:val="000000" w:themeColor="text1"/>
        </w:rPr>
        <w:t>W przypadku realizowania Projektu przez Beneficjenta działającego w formie partnerstwa, porozumienie/umowa o partnerstwie</w:t>
      </w:r>
      <w:r w:rsidRPr="008A0EC7">
        <w:rPr>
          <w:rStyle w:val="Odwoanieprzypisudolnego"/>
          <w:rFonts w:asciiTheme="minorHAnsi" w:hAnsiTheme="minorHAnsi" w:cstheme="minorHAnsi"/>
        </w:rPr>
        <w:footnoteReference w:id="16"/>
      </w:r>
      <w:r w:rsidRPr="008A0EC7">
        <w:rPr>
          <w:rFonts w:asciiTheme="minorHAnsi" w:hAnsiTheme="minorHAnsi" w:cstheme="minorHAnsi"/>
          <w:color w:val="000000" w:themeColor="text1"/>
        </w:rPr>
        <w:t xml:space="preserve"> określa </w:t>
      </w:r>
      <w:r w:rsidR="00E0479C" w:rsidRPr="008A0EC7">
        <w:rPr>
          <w:rFonts w:asciiTheme="minorHAnsi" w:hAnsiTheme="minorHAnsi" w:cstheme="minorHAnsi"/>
          <w:color w:val="000000" w:themeColor="text1"/>
        </w:rPr>
        <w:t>prawa i obowiązki Partner</w:t>
      </w:r>
      <w:r w:rsidR="00B76C64" w:rsidRPr="008A0EC7">
        <w:rPr>
          <w:rFonts w:asciiTheme="minorHAnsi" w:hAnsiTheme="minorHAnsi" w:cstheme="minorHAnsi"/>
          <w:color w:val="000000" w:themeColor="text1"/>
        </w:rPr>
        <w:t>a</w:t>
      </w:r>
      <w:r w:rsidR="00E0479C" w:rsidRPr="008A0EC7">
        <w:rPr>
          <w:rFonts w:asciiTheme="minorHAnsi" w:hAnsiTheme="minorHAnsi" w:cstheme="minorHAnsi"/>
          <w:color w:val="000000" w:themeColor="text1"/>
        </w:rPr>
        <w:t xml:space="preserve"> wynikające z</w:t>
      </w:r>
      <w:r w:rsidR="008E3701" w:rsidRPr="008A0EC7">
        <w:rPr>
          <w:rFonts w:asciiTheme="minorHAnsi" w:hAnsiTheme="minorHAnsi" w:cstheme="minorHAnsi"/>
          <w:color w:val="000000" w:themeColor="text1"/>
        </w:rPr>
        <w:t> </w:t>
      </w:r>
      <w:r w:rsidR="00E0479C" w:rsidRPr="008A0EC7">
        <w:rPr>
          <w:rFonts w:asciiTheme="minorHAnsi" w:hAnsiTheme="minorHAnsi" w:cstheme="minorHAnsi"/>
          <w:color w:val="000000" w:themeColor="text1"/>
        </w:rPr>
        <w:t xml:space="preserve">niniejszej </w:t>
      </w:r>
      <w:r w:rsidR="008525DA" w:rsidRPr="008A0EC7">
        <w:rPr>
          <w:rFonts w:asciiTheme="minorHAnsi" w:hAnsiTheme="minorHAnsi" w:cstheme="minorHAnsi"/>
          <w:color w:val="000000" w:themeColor="text1"/>
        </w:rPr>
        <w:t>Decyzji</w:t>
      </w:r>
      <w:r w:rsidR="00E0479C" w:rsidRPr="008A0EC7">
        <w:rPr>
          <w:rFonts w:asciiTheme="minorHAnsi" w:hAnsiTheme="minorHAnsi" w:cstheme="minorHAnsi"/>
          <w:color w:val="000000" w:themeColor="text1"/>
        </w:rPr>
        <w:t xml:space="preserve">, w tym </w:t>
      </w:r>
      <w:r w:rsidRPr="008A0EC7">
        <w:rPr>
          <w:rFonts w:asciiTheme="minorHAnsi" w:hAnsiTheme="minorHAnsi" w:cstheme="minorHAnsi"/>
          <w:color w:val="000000" w:themeColor="text1"/>
        </w:rPr>
        <w:t>odpowiedzialność Beneficjenta oraz Partner</w:t>
      </w:r>
      <w:r w:rsidR="00B76C64" w:rsidRPr="008A0EC7">
        <w:rPr>
          <w:rFonts w:asciiTheme="minorHAnsi" w:hAnsiTheme="minorHAnsi" w:cstheme="minorHAnsi"/>
          <w:color w:val="000000" w:themeColor="text1"/>
        </w:rPr>
        <w:t>a</w:t>
      </w:r>
      <w:r w:rsidRPr="008A0EC7">
        <w:rPr>
          <w:rFonts w:asciiTheme="minorHAnsi" w:hAnsiTheme="minorHAnsi" w:cstheme="minorHAnsi"/>
          <w:color w:val="000000" w:themeColor="text1"/>
        </w:rPr>
        <w:t xml:space="preserve"> wobec osób trzecich za działania wynikające z niniejszej </w:t>
      </w:r>
      <w:r w:rsidR="00506DEA" w:rsidRPr="008A0EC7">
        <w:rPr>
          <w:rFonts w:asciiTheme="minorHAnsi" w:hAnsiTheme="minorHAnsi" w:cstheme="minorHAnsi"/>
          <w:color w:val="000000" w:themeColor="text1"/>
        </w:rPr>
        <w:t xml:space="preserve">Decyzji </w:t>
      </w:r>
      <w:r w:rsidR="00581847" w:rsidRPr="008A0EC7">
        <w:rPr>
          <w:rFonts w:asciiTheme="minorHAnsi" w:hAnsiTheme="minorHAnsi" w:cstheme="minorHAnsi"/>
          <w:color w:val="000000" w:themeColor="text1"/>
        </w:rPr>
        <w:t xml:space="preserve">oraz sposób egzekwowania przez Beneficjenta od </w:t>
      </w:r>
      <w:r w:rsidR="00506DEA" w:rsidRPr="008A0EC7">
        <w:rPr>
          <w:rFonts w:asciiTheme="minorHAnsi" w:hAnsiTheme="minorHAnsi" w:cstheme="minorHAnsi"/>
          <w:color w:val="000000" w:themeColor="text1"/>
        </w:rPr>
        <w:t>P</w:t>
      </w:r>
      <w:r w:rsidR="00581847" w:rsidRPr="008A0EC7">
        <w:rPr>
          <w:rFonts w:asciiTheme="minorHAnsi" w:hAnsiTheme="minorHAnsi" w:cstheme="minorHAnsi"/>
          <w:color w:val="000000" w:themeColor="text1"/>
        </w:rPr>
        <w:t>artner</w:t>
      </w:r>
      <w:r w:rsidR="00B76C64" w:rsidRPr="008A0EC7">
        <w:rPr>
          <w:rFonts w:asciiTheme="minorHAnsi" w:hAnsiTheme="minorHAnsi" w:cstheme="minorHAnsi"/>
          <w:color w:val="000000" w:themeColor="text1"/>
        </w:rPr>
        <w:t>a</w:t>
      </w:r>
      <w:r w:rsidR="00581847" w:rsidRPr="008A0EC7">
        <w:rPr>
          <w:rFonts w:asciiTheme="minorHAnsi" w:hAnsiTheme="minorHAnsi" w:cstheme="minorHAnsi"/>
          <w:color w:val="000000" w:themeColor="text1"/>
        </w:rPr>
        <w:t xml:space="preserve"> skutków rozliczenia efektów projektu lub zastosowania reguły proporcjonalności z</w:t>
      </w:r>
      <w:r w:rsidR="008E3701" w:rsidRPr="008A0EC7">
        <w:rPr>
          <w:rFonts w:asciiTheme="minorHAnsi" w:hAnsiTheme="minorHAnsi" w:cstheme="minorHAnsi"/>
          <w:color w:val="000000" w:themeColor="text1"/>
        </w:rPr>
        <w:t> </w:t>
      </w:r>
      <w:r w:rsidR="00581847" w:rsidRPr="008A0EC7">
        <w:rPr>
          <w:rFonts w:asciiTheme="minorHAnsi" w:hAnsiTheme="minorHAnsi" w:cstheme="minorHAnsi"/>
          <w:color w:val="000000" w:themeColor="text1"/>
        </w:rPr>
        <w:t xml:space="preserve">powodu nieosiągnięcia założeń projektu z winy partnera. </w:t>
      </w:r>
      <w:r w:rsidR="00044062" w:rsidRPr="008A0EC7">
        <w:rPr>
          <w:rFonts w:asciiTheme="minorHAnsi" w:hAnsiTheme="minorHAnsi" w:cstheme="minorHAnsi"/>
        </w:rPr>
        <w:t xml:space="preserve">Do każdego z Partnerów stosuje się odpowiednio postanowienia </w:t>
      </w:r>
      <w:r w:rsidR="00ED5246" w:rsidRPr="008A0EC7">
        <w:rPr>
          <w:rFonts w:asciiTheme="minorHAnsi" w:hAnsiTheme="minorHAnsi" w:cstheme="minorHAnsi"/>
        </w:rPr>
        <w:t xml:space="preserve">Decyzji </w:t>
      </w:r>
      <w:r w:rsidR="00044062" w:rsidRPr="008A0EC7">
        <w:rPr>
          <w:rFonts w:asciiTheme="minorHAnsi" w:hAnsiTheme="minorHAnsi" w:cstheme="minorHAnsi"/>
        </w:rPr>
        <w:t>odnoszące się do Beneficjenta, przy czym jedynym podmiotem właściwym do składania wniosków o płatność oraz otrzymywania dofinansowania jest Beneficjent.</w:t>
      </w:r>
    </w:p>
    <w:p w14:paraId="48B9E9E0" w14:textId="2CD6159D" w:rsidR="00C11DFA" w:rsidRPr="008A0EC7" w:rsidRDefault="00893650" w:rsidP="00332674">
      <w:pPr>
        <w:numPr>
          <w:ilvl w:val="0"/>
          <w:numId w:val="13"/>
        </w:numPr>
        <w:tabs>
          <w:tab w:val="left" w:pos="0"/>
          <w:tab w:val="left" w:pos="284"/>
        </w:tabs>
        <w:spacing w:before="120" w:after="120"/>
        <w:ind w:left="284" w:hanging="284"/>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Beneficjent</w:t>
      </w:r>
      <w:r w:rsidR="00F3160D" w:rsidRPr="008A0EC7">
        <w:rPr>
          <w:rFonts w:asciiTheme="minorHAnsi" w:eastAsia="Times New Roman" w:hAnsiTheme="minorHAnsi" w:cstheme="minorHAnsi"/>
          <w:sz w:val="24"/>
          <w:szCs w:val="24"/>
        </w:rPr>
        <w:t>,</w:t>
      </w:r>
      <w:r w:rsidRPr="008A0EC7">
        <w:rPr>
          <w:rFonts w:asciiTheme="minorHAnsi" w:eastAsia="Times New Roman" w:hAnsiTheme="minorHAnsi" w:cstheme="minorHAnsi"/>
          <w:sz w:val="24"/>
          <w:szCs w:val="24"/>
        </w:rPr>
        <w:t xml:space="preserve"> </w:t>
      </w:r>
      <w:r w:rsidR="00F3160D" w:rsidRPr="008A0EC7">
        <w:rPr>
          <w:rFonts w:asciiTheme="minorHAnsi" w:eastAsia="Times New Roman" w:hAnsiTheme="minorHAnsi" w:cstheme="minorHAnsi"/>
          <w:sz w:val="24"/>
          <w:szCs w:val="24"/>
        </w:rPr>
        <w:t>w imieniu swoim oraz Partnera</w:t>
      </w:r>
      <w:r w:rsidR="00F3160D" w:rsidRPr="008A0EC7">
        <w:rPr>
          <w:rStyle w:val="Odwoanieprzypisudolnego"/>
          <w:rFonts w:asciiTheme="minorHAnsi" w:eastAsia="Times New Roman" w:hAnsiTheme="minorHAnsi" w:cstheme="minorHAnsi"/>
          <w:sz w:val="24"/>
          <w:szCs w:val="24"/>
        </w:rPr>
        <w:footnoteReference w:id="17"/>
      </w:r>
      <w:r w:rsidR="008B3554" w:rsidRPr="008A0EC7">
        <w:rPr>
          <w:rFonts w:asciiTheme="minorHAnsi" w:eastAsia="Times New Roman" w:hAnsiTheme="minorHAnsi" w:cstheme="minorHAnsi"/>
          <w:sz w:val="24"/>
          <w:szCs w:val="24"/>
        </w:rPr>
        <w:t xml:space="preserve"> i Podmiotu upoważnionego do ponoszenia wydatków</w:t>
      </w:r>
      <w:r w:rsidR="00F3160D" w:rsidRPr="008A0EC7">
        <w:rPr>
          <w:rFonts w:asciiTheme="minorHAnsi" w:eastAsia="Times New Roman" w:hAnsiTheme="minorHAnsi" w:cstheme="minorHAnsi"/>
          <w:sz w:val="24"/>
          <w:szCs w:val="24"/>
        </w:rPr>
        <w:t xml:space="preserve">, </w:t>
      </w:r>
      <w:r w:rsidRPr="008A0EC7">
        <w:rPr>
          <w:rFonts w:asciiTheme="minorHAnsi" w:eastAsia="Times New Roman" w:hAnsiTheme="minorHAnsi" w:cstheme="minorHAnsi"/>
          <w:sz w:val="24"/>
          <w:szCs w:val="24"/>
        </w:rPr>
        <w:t xml:space="preserve">zobowiązuje się </w:t>
      </w:r>
      <w:r w:rsidR="00F3160D" w:rsidRPr="008A0EC7">
        <w:rPr>
          <w:rFonts w:asciiTheme="minorHAnsi" w:eastAsia="Times New Roman" w:hAnsiTheme="minorHAnsi" w:cstheme="minorHAnsi"/>
          <w:sz w:val="24"/>
          <w:szCs w:val="24"/>
        </w:rPr>
        <w:t xml:space="preserve">w szczególności </w:t>
      </w:r>
      <w:r w:rsidRPr="008A0EC7">
        <w:rPr>
          <w:rFonts w:asciiTheme="minorHAnsi" w:eastAsia="Times New Roman" w:hAnsiTheme="minorHAnsi" w:cstheme="minorHAnsi"/>
          <w:sz w:val="24"/>
          <w:szCs w:val="24"/>
        </w:rPr>
        <w:t>do</w:t>
      </w:r>
      <w:r w:rsidR="00C11DFA" w:rsidRPr="008A0EC7">
        <w:rPr>
          <w:rFonts w:asciiTheme="minorHAnsi" w:eastAsia="Times New Roman" w:hAnsiTheme="minorHAnsi" w:cstheme="minorHAnsi"/>
          <w:sz w:val="24"/>
          <w:szCs w:val="24"/>
        </w:rPr>
        <w:t>:</w:t>
      </w:r>
    </w:p>
    <w:p w14:paraId="428589E1" w14:textId="76E0E75A" w:rsidR="009E43FF" w:rsidRPr="008A0EC7"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realizacji Projektu</w:t>
      </w:r>
      <w:r w:rsidR="00C11DFA" w:rsidRPr="008A0EC7">
        <w:rPr>
          <w:rFonts w:asciiTheme="minorHAnsi" w:eastAsia="Times New Roman" w:hAnsiTheme="minorHAnsi" w:cstheme="minorHAnsi"/>
          <w:sz w:val="24"/>
          <w:szCs w:val="24"/>
        </w:rPr>
        <w:t xml:space="preserve"> </w:t>
      </w:r>
      <w:r w:rsidR="00ED5246" w:rsidRPr="008A0EC7">
        <w:rPr>
          <w:rFonts w:asciiTheme="minorHAnsi" w:hAnsiTheme="minorHAnsi" w:cstheme="minorHAnsi"/>
          <w:sz w:val="24"/>
          <w:szCs w:val="24"/>
        </w:rPr>
        <w:t>w pełnym jego zakresie wskazanym w Decyzji oraz w terminie wskazanym w § 3 ust. 1 Decyzji</w:t>
      </w:r>
      <w:r w:rsidR="00ED5246" w:rsidRPr="008A0EC7" w:rsidDel="00ED5246">
        <w:rPr>
          <w:rFonts w:asciiTheme="minorHAnsi" w:eastAsia="Times New Roman" w:hAnsiTheme="minorHAnsi" w:cstheme="minorHAnsi"/>
          <w:sz w:val="24"/>
          <w:szCs w:val="24"/>
        </w:rPr>
        <w:t xml:space="preserve"> </w:t>
      </w:r>
      <w:r w:rsidR="00ED5246" w:rsidRPr="008A0EC7">
        <w:rPr>
          <w:rFonts w:asciiTheme="minorHAnsi" w:eastAsia="Times New Roman" w:hAnsiTheme="minorHAnsi" w:cstheme="minorHAnsi"/>
          <w:sz w:val="24"/>
          <w:szCs w:val="24"/>
        </w:rPr>
        <w:t xml:space="preserve">zgodnie z </w:t>
      </w:r>
      <w:r w:rsidR="009E43FF" w:rsidRPr="008A0EC7">
        <w:rPr>
          <w:rFonts w:asciiTheme="minorHAnsi" w:eastAsia="Times New Roman" w:hAnsiTheme="minorHAnsi" w:cstheme="minorHAnsi"/>
          <w:sz w:val="24"/>
          <w:szCs w:val="24"/>
        </w:rPr>
        <w:t xml:space="preserve">zamieszczonym na stronie internetowej </w:t>
      </w:r>
      <w:r w:rsidR="00251873" w:rsidRPr="008A0EC7">
        <w:rPr>
          <w:rFonts w:asciiTheme="minorHAnsi" w:eastAsia="Times New Roman" w:hAnsiTheme="minorHAnsi" w:cstheme="minorHAnsi"/>
          <w:sz w:val="24"/>
          <w:szCs w:val="24"/>
        </w:rPr>
        <w:t>Programu</w:t>
      </w:r>
      <w:r w:rsidR="009E43FF" w:rsidRPr="008A0EC7">
        <w:rPr>
          <w:rFonts w:asciiTheme="minorHAnsi" w:eastAsia="Times New Roman" w:hAnsiTheme="minorHAnsi" w:cstheme="minorHAnsi"/>
          <w:sz w:val="24"/>
          <w:szCs w:val="24"/>
        </w:rPr>
        <w:t xml:space="preserve"> SZOP</w:t>
      </w:r>
      <w:r w:rsidR="00D33EDB" w:rsidRPr="008A0EC7">
        <w:rPr>
          <w:rFonts w:asciiTheme="minorHAnsi" w:eastAsia="Times New Roman" w:hAnsiTheme="minorHAnsi" w:cstheme="minorHAnsi"/>
          <w:sz w:val="24"/>
          <w:szCs w:val="24"/>
        </w:rPr>
        <w:t>,</w:t>
      </w:r>
      <w:r w:rsidR="009E43FF" w:rsidRPr="008A0EC7">
        <w:rPr>
          <w:rFonts w:asciiTheme="minorHAnsi" w:eastAsia="Times New Roman" w:hAnsiTheme="minorHAnsi" w:cstheme="minorHAnsi"/>
          <w:sz w:val="24"/>
          <w:szCs w:val="24"/>
        </w:rPr>
        <w:t xml:space="preserve"> </w:t>
      </w:r>
      <w:r w:rsidR="001815F7" w:rsidRPr="008A0EC7">
        <w:rPr>
          <w:rFonts w:asciiTheme="minorHAnsi" w:eastAsia="Times New Roman" w:hAnsiTheme="minorHAnsi" w:cstheme="minorHAnsi"/>
          <w:sz w:val="24"/>
          <w:szCs w:val="24"/>
        </w:rPr>
        <w:t xml:space="preserve">a także </w:t>
      </w:r>
      <w:r w:rsidR="009E43FF" w:rsidRPr="008A0EC7">
        <w:rPr>
          <w:rFonts w:asciiTheme="minorHAnsi" w:eastAsia="Times New Roman" w:hAnsiTheme="minorHAnsi" w:cstheme="minorHAnsi"/>
          <w:sz w:val="24"/>
          <w:szCs w:val="24"/>
        </w:rPr>
        <w:t>Regulaminem wyboru projektów obowiązującymi dla danego naboru</w:t>
      </w:r>
      <w:r w:rsidR="00C11DFA" w:rsidRPr="008A0EC7">
        <w:rPr>
          <w:rFonts w:asciiTheme="minorHAnsi" w:eastAsia="Times New Roman" w:hAnsiTheme="minorHAnsi" w:cstheme="minorHAnsi"/>
          <w:sz w:val="24"/>
          <w:szCs w:val="24"/>
        </w:rPr>
        <w:t>;</w:t>
      </w:r>
    </w:p>
    <w:p w14:paraId="5180D846" w14:textId="0003EFF2" w:rsidR="00641A8E" w:rsidRPr="008A0EC7" w:rsidRDefault="00641A8E" w:rsidP="00332674">
      <w:pPr>
        <w:pStyle w:val="Tekstpodstawowy"/>
        <w:numPr>
          <w:ilvl w:val="0"/>
          <w:numId w:val="39"/>
        </w:numPr>
        <w:tabs>
          <w:tab w:val="clear" w:pos="360"/>
          <w:tab w:val="clear" w:pos="900"/>
          <w:tab w:val="left" w:pos="709"/>
        </w:tabs>
        <w:autoSpaceDE w:val="0"/>
        <w:autoSpaceDN w:val="0"/>
        <w:spacing w:before="60" w:after="60" w:line="276" w:lineRule="auto"/>
        <w:ind w:left="709" w:hanging="425"/>
        <w:jc w:val="left"/>
        <w:rPr>
          <w:rFonts w:asciiTheme="minorHAnsi" w:hAnsiTheme="minorHAnsi" w:cstheme="minorHAnsi"/>
        </w:rPr>
      </w:pPr>
      <w:r w:rsidRPr="008A0EC7">
        <w:rPr>
          <w:rFonts w:asciiTheme="minorHAnsi" w:hAnsiTheme="minorHAnsi" w:cstheme="minorHAnsi"/>
        </w:rPr>
        <w:t>realizacji Projektu z należytą starannością, w szczególności ponosząc wydatki celowo, rzetelnie, racjonalnie</w:t>
      </w:r>
      <w:r w:rsidR="001815F7" w:rsidRPr="008A0EC7">
        <w:rPr>
          <w:rFonts w:asciiTheme="minorHAnsi" w:hAnsiTheme="minorHAnsi" w:cstheme="minorHAnsi"/>
        </w:rPr>
        <w:t xml:space="preserve">, </w:t>
      </w:r>
      <w:r w:rsidRPr="008A0EC7">
        <w:rPr>
          <w:rFonts w:asciiTheme="minorHAnsi" w:hAnsiTheme="minorHAnsi" w:cstheme="minorHAnsi"/>
        </w:rPr>
        <w:t>z zachowaniem zasady uzyskiwania najlepszych efektów z</w:t>
      </w:r>
      <w:r w:rsidR="007823AD">
        <w:rPr>
          <w:rFonts w:asciiTheme="minorHAnsi" w:hAnsiTheme="minorHAnsi" w:cstheme="minorHAnsi"/>
        </w:rPr>
        <w:t> </w:t>
      </w:r>
      <w:r w:rsidRPr="008A0EC7">
        <w:rPr>
          <w:rFonts w:asciiTheme="minorHAnsi" w:hAnsiTheme="minorHAnsi" w:cstheme="minorHAnsi"/>
        </w:rPr>
        <w:t>danych nakładów, zasady optymalnego doboru metod i środków służących osiągnięciu założonych celów, zgodnie z</w:t>
      </w:r>
      <w:r w:rsidR="00A12288" w:rsidRPr="008A0EC7">
        <w:rPr>
          <w:rFonts w:asciiTheme="minorHAnsi" w:hAnsiTheme="minorHAnsi" w:cstheme="minorHAnsi"/>
        </w:rPr>
        <w:t> </w:t>
      </w:r>
      <w:r w:rsidRPr="008A0EC7">
        <w:rPr>
          <w:rFonts w:asciiTheme="minorHAnsi" w:hAnsiTheme="minorHAnsi" w:cstheme="minorHAnsi"/>
        </w:rPr>
        <w:t>obowiązującymi przepisami prawa i</w:t>
      </w:r>
      <w:r w:rsidR="009959A5" w:rsidRPr="008A0EC7">
        <w:rPr>
          <w:rFonts w:asciiTheme="minorHAnsi" w:hAnsiTheme="minorHAnsi" w:cstheme="minorHAnsi"/>
        </w:rPr>
        <w:t> </w:t>
      </w:r>
      <w:r w:rsidRPr="008A0EC7">
        <w:rPr>
          <w:rFonts w:asciiTheme="minorHAnsi" w:hAnsiTheme="minorHAnsi" w:cstheme="minorHAnsi"/>
        </w:rPr>
        <w:t>procedurami w ramach Programu oraz w sposób, który zapewni prawidłową i</w:t>
      </w:r>
      <w:r w:rsidR="007823AD">
        <w:rPr>
          <w:rFonts w:asciiTheme="minorHAnsi" w:hAnsiTheme="minorHAnsi" w:cstheme="minorHAnsi"/>
        </w:rPr>
        <w:t> </w:t>
      </w:r>
      <w:r w:rsidRPr="008A0EC7">
        <w:rPr>
          <w:rFonts w:asciiTheme="minorHAnsi" w:hAnsiTheme="minorHAnsi" w:cstheme="minorHAnsi"/>
        </w:rPr>
        <w:t>terminową realizację Projektu</w:t>
      </w:r>
      <w:r w:rsidR="00760241" w:rsidRPr="008A0EC7">
        <w:rPr>
          <w:rFonts w:asciiTheme="minorHAnsi" w:hAnsiTheme="minorHAnsi" w:cstheme="minorHAnsi"/>
        </w:rPr>
        <w:t>;</w:t>
      </w:r>
    </w:p>
    <w:p w14:paraId="1D0C0C5D" w14:textId="292F4DAA" w:rsidR="005E291A" w:rsidRPr="008A0EC7" w:rsidRDefault="00D60809" w:rsidP="00332674">
      <w:pPr>
        <w:pStyle w:val="Akapitzlist"/>
        <w:numPr>
          <w:ilvl w:val="0"/>
          <w:numId w:val="39"/>
        </w:numPr>
        <w:tabs>
          <w:tab w:val="clear" w:pos="360"/>
          <w:tab w:val="left" w:pos="709"/>
        </w:tabs>
        <w:spacing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bieżącego monitorowania zmian </w:t>
      </w:r>
      <w:r w:rsidRPr="008A0EC7">
        <w:rPr>
          <w:rFonts w:asciiTheme="minorHAnsi" w:hAnsiTheme="minorHAnsi" w:cstheme="minorHAnsi"/>
          <w:i/>
          <w:iCs/>
          <w:lang w:eastAsia="en-US"/>
        </w:rPr>
        <w:t>Wytycznych</w:t>
      </w:r>
      <w:r w:rsidRPr="008A0EC7">
        <w:rPr>
          <w:rFonts w:asciiTheme="minorHAnsi" w:hAnsiTheme="minorHAnsi" w:cstheme="minorHAnsi"/>
          <w:lang w:eastAsia="en-US"/>
        </w:rPr>
        <w:t xml:space="preserve"> wskazanych w § </w:t>
      </w:r>
      <w:r w:rsidR="00D61DF6" w:rsidRPr="008A0EC7">
        <w:rPr>
          <w:rFonts w:asciiTheme="minorHAnsi" w:hAnsiTheme="minorHAnsi" w:cstheme="minorHAnsi"/>
          <w:lang w:eastAsia="en-US"/>
        </w:rPr>
        <w:t xml:space="preserve">5 </w:t>
      </w:r>
      <w:r w:rsidR="00ED5246" w:rsidRPr="008A0EC7">
        <w:rPr>
          <w:rFonts w:asciiTheme="minorHAnsi" w:hAnsiTheme="minorHAnsi" w:cstheme="minorHAnsi"/>
          <w:lang w:eastAsia="en-US"/>
        </w:rPr>
        <w:t xml:space="preserve">Decyzji </w:t>
      </w:r>
      <w:r w:rsidRPr="008A0EC7">
        <w:rPr>
          <w:rFonts w:asciiTheme="minorHAnsi" w:hAnsiTheme="minorHAnsi" w:cstheme="minorHAnsi"/>
          <w:lang w:eastAsia="en-US"/>
        </w:rPr>
        <w:t>publikowanych przez Ministra właściwego do spraw rozwoju regionalnego</w:t>
      </w:r>
      <w:r w:rsidR="00100ACF" w:rsidRPr="008A0EC7">
        <w:rPr>
          <w:rFonts w:asciiTheme="minorHAnsi" w:hAnsiTheme="minorHAnsi" w:cstheme="minorHAnsi"/>
          <w:lang w:eastAsia="en-US"/>
        </w:rPr>
        <w:t xml:space="preserve"> na portalu</w:t>
      </w:r>
      <w:r w:rsidR="005E291A" w:rsidRPr="008A0EC7">
        <w:rPr>
          <w:rFonts w:asciiTheme="minorHAnsi" w:hAnsiTheme="minorHAnsi" w:cstheme="minorHAnsi"/>
          <w:lang w:eastAsia="en-US"/>
        </w:rPr>
        <w:t>;</w:t>
      </w:r>
    </w:p>
    <w:p w14:paraId="3EFB5B0A" w14:textId="1A6C8596" w:rsidR="00893650" w:rsidRPr="008A0EC7"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osiągnięcia </w:t>
      </w:r>
      <w:r w:rsidR="00AB7107" w:rsidRPr="008A0EC7">
        <w:rPr>
          <w:rFonts w:asciiTheme="minorHAnsi" w:eastAsia="Times New Roman" w:hAnsiTheme="minorHAnsi" w:cstheme="minorHAnsi"/>
          <w:sz w:val="24"/>
          <w:szCs w:val="24"/>
        </w:rPr>
        <w:t xml:space="preserve">wartości docelowych </w:t>
      </w:r>
      <w:r w:rsidRPr="008A0EC7">
        <w:rPr>
          <w:rFonts w:asciiTheme="minorHAnsi" w:eastAsia="Times New Roman" w:hAnsiTheme="minorHAnsi" w:cstheme="minorHAnsi"/>
          <w:sz w:val="24"/>
          <w:szCs w:val="24"/>
        </w:rPr>
        <w:t>wskaźników produktu oraz rezultatu określonych we</w:t>
      </w:r>
      <w:r w:rsidR="009C25A7">
        <w:rPr>
          <w:rFonts w:asciiTheme="minorHAnsi" w:eastAsia="Times New Roman" w:hAnsiTheme="minorHAnsi" w:cstheme="minorHAnsi"/>
          <w:sz w:val="24"/>
          <w:szCs w:val="24"/>
        </w:rPr>
        <w:t> </w:t>
      </w:r>
      <w:r w:rsidRPr="008A0EC7">
        <w:rPr>
          <w:rFonts w:asciiTheme="minorHAnsi" w:eastAsia="Times New Roman" w:hAnsiTheme="minorHAnsi" w:cstheme="minorHAnsi"/>
          <w:sz w:val="24"/>
          <w:szCs w:val="24"/>
        </w:rPr>
        <w:t>Wniosku;</w:t>
      </w:r>
    </w:p>
    <w:p w14:paraId="4BE054B1" w14:textId="2611A926" w:rsidR="00893650" w:rsidRPr="008A0EC7"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realizacji Projektu w oparciu o harmonogram realizacji projektu określony we Wniosku;</w:t>
      </w:r>
    </w:p>
    <w:p w14:paraId="2CD1B5BF" w14:textId="4B22358D" w:rsidR="00893650" w:rsidRPr="008A0EC7"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zachowania trwałości Projektu lub </w:t>
      </w:r>
      <w:r w:rsidR="00B832BD" w:rsidRPr="008A0EC7">
        <w:rPr>
          <w:rFonts w:asciiTheme="minorHAnsi" w:eastAsia="Times New Roman" w:hAnsiTheme="minorHAnsi" w:cstheme="minorHAnsi"/>
          <w:sz w:val="24"/>
          <w:szCs w:val="24"/>
        </w:rPr>
        <w:t xml:space="preserve">trwałości </w:t>
      </w:r>
      <w:r w:rsidRPr="008A0EC7">
        <w:rPr>
          <w:rFonts w:asciiTheme="minorHAnsi" w:eastAsia="Times New Roman" w:hAnsiTheme="minorHAnsi" w:cstheme="minorHAnsi"/>
          <w:sz w:val="24"/>
          <w:szCs w:val="24"/>
        </w:rPr>
        <w:t>rezultatów</w:t>
      </w:r>
      <w:r w:rsidR="00B832BD" w:rsidRPr="008A0EC7">
        <w:rPr>
          <w:rFonts w:asciiTheme="minorHAnsi" w:eastAsia="Times New Roman" w:hAnsiTheme="minorHAnsi" w:cstheme="minorHAnsi"/>
          <w:sz w:val="24"/>
          <w:szCs w:val="24"/>
        </w:rPr>
        <w:t xml:space="preserve"> Projektu (jeśli dotyczy)</w:t>
      </w:r>
      <w:r w:rsidRPr="008A0EC7">
        <w:rPr>
          <w:rFonts w:asciiTheme="minorHAnsi" w:eastAsia="Times New Roman" w:hAnsiTheme="minorHAnsi" w:cstheme="minorHAnsi"/>
          <w:sz w:val="24"/>
          <w:szCs w:val="24"/>
        </w:rPr>
        <w:t>;</w:t>
      </w:r>
    </w:p>
    <w:p w14:paraId="48693063" w14:textId="3A5788A7" w:rsidR="00724CA2" w:rsidRPr="008A0EC7" w:rsidRDefault="002E4ADB"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niezwłoczn</w:t>
      </w:r>
      <w:r w:rsidR="005950A0" w:rsidRPr="008A0EC7">
        <w:rPr>
          <w:rFonts w:asciiTheme="minorHAnsi" w:eastAsia="Times New Roman" w:hAnsiTheme="minorHAnsi" w:cstheme="minorHAnsi"/>
          <w:sz w:val="24"/>
          <w:szCs w:val="24"/>
        </w:rPr>
        <w:t>ego</w:t>
      </w:r>
      <w:r w:rsidRPr="008A0EC7">
        <w:rPr>
          <w:rFonts w:asciiTheme="minorHAnsi" w:eastAsia="Times New Roman" w:hAnsiTheme="minorHAnsi" w:cstheme="minorHAnsi"/>
          <w:sz w:val="24"/>
          <w:szCs w:val="24"/>
        </w:rPr>
        <w:t xml:space="preserve"> i pisemn</w:t>
      </w:r>
      <w:r w:rsidR="005950A0" w:rsidRPr="008A0EC7">
        <w:rPr>
          <w:rFonts w:asciiTheme="minorHAnsi" w:eastAsia="Times New Roman" w:hAnsiTheme="minorHAnsi" w:cstheme="minorHAnsi"/>
          <w:sz w:val="24"/>
          <w:szCs w:val="24"/>
        </w:rPr>
        <w:t>ego</w:t>
      </w:r>
      <w:r w:rsidRPr="008A0EC7">
        <w:rPr>
          <w:rFonts w:asciiTheme="minorHAnsi" w:eastAsia="Times New Roman" w:hAnsiTheme="minorHAnsi" w:cstheme="minorHAnsi"/>
          <w:sz w:val="24"/>
          <w:szCs w:val="24"/>
        </w:rPr>
        <w:t xml:space="preserve">, w szczególności poprzez system </w:t>
      </w:r>
      <w:r w:rsidRPr="008A0EC7">
        <w:rPr>
          <w:rFonts w:asciiTheme="minorHAnsi" w:hAnsiTheme="minorHAnsi" w:cstheme="minorHAnsi"/>
          <w:sz w:val="24"/>
          <w:szCs w:val="24"/>
        </w:rPr>
        <w:t>CST2021</w:t>
      </w:r>
      <w:r w:rsidRPr="008A0EC7">
        <w:rPr>
          <w:rFonts w:asciiTheme="minorHAnsi" w:eastAsia="Times New Roman" w:hAnsiTheme="minorHAnsi" w:cstheme="minorHAnsi"/>
          <w:sz w:val="24"/>
          <w:szCs w:val="24"/>
        </w:rPr>
        <w:t>, poinformowa</w:t>
      </w:r>
      <w:r w:rsidR="005950A0" w:rsidRPr="008A0EC7">
        <w:rPr>
          <w:rFonts w:asciiTheme="minorHAnsi" w:eastAsia="Times New Roman" w:hAnsiTheme="minorHAnsi" w:cstheme="minorHAnsi"/>
          <w:sz w:val="24"/>
          <w:szCs w:val="24"/>
        </w:rPr>
        <w:t>nia</w:t>
      </w:r>
      <w:r w:rsidRPr="008A0EC7">
        <w:rPr>
          <w:rFonts w:asciiTheme="minorHAnsi" w:eastAsia="Times New Roman" w:hAnsiTheme="minorHAnsi" w:cstheme="minorHAnsi"/>
          <w:sz w:val="24"/>
          <w:szCs w:val="24"/>
        </w:rPr>
        <w:t xml:space="preserve"> Instytucj</w:t>
      </w:r>
      <w:r w:rsidR="005950A0" w:rsidRPr="008A0EC7">
        <w:rPr>
          <w:rFonts w:asciiTheme="minorHAnsi" w:eastAsia="Times New Roman" w:hAnsiTheme="minorHAnsi" w:cstheme="minorHAnsi"/>
          <w:sz w:val="24"/>
          <w:szCs w:val="24"/>
        </w:rPr>
        <w:t>i</w:t>
      </w:r>
      <w:r w:rsidRPr="008A0EC7">
        <w:rPr>
          <w:rFonts w:asciiTheme="minorHAnsi" w:eastAsia="Times New Roman" w:hAnsiTheme="minorHAnsi" w:cstheme="minorHAnsi"/>
          <w:sz w:val="24"/>
          <w:szCs w:val="24"/>
        </w:rPr>
        <w:t xml:space="preserve"> Zarządzając</w:t>
      </w:r>
      <w:r w:rsidR="005950A0" w:rsidRPr="008A0EC7">
        <w:rPr>
          <w:rFonts w:asciiTheme="minorHAnsi" w:eastAsia="Times New Roman" w:hAnsiTheme="minorHAnsi" w:cstheme="minorHAnsi"/>
          <w:sz w:val="24"/>
          <w:szCs w:val="24"/>
        </w:rPr>
        <w:t>ej</w:t>
      </w:r>
      <w:r w:rsidRPr="008A0EC7">
        <w:rPr>
          <w:rFonts w:asciiTheme="minorHAnsi" w:eastAsia="Times New Roman" w:hAnsiTheme="minorHAnsi" w:cstheme="minorHAnsi"/>
          <w:sz w:val="24"/>
          <w:szCs w:val="24"/>
        </w:rPr>
        <w:t xml:space="preserve"> o problemach </w:t>
      </w:r>
      <w:r w:rsidR="00724CA2" w:rsidRPr="008A0EC7">
        <w:rPr>
          <w:rFonts w:asciiTheme="minorHAnsi" w:hAnsiTheme="minorHAnsi" w:cstheme="minorHAnsi"/>
          <w:sz w:val="24"/>
          <w:szCs w:val="24"/>
        </w:rPr>
        <w:t xml:space="preserve">lub uchybieniach </w:t>
      </w:r>
      <w:r w:rsidRPr="008A0EC7">
        <w:rPr>
          <w:rFonts w:asciiTheme="minorHAnsi" w:eastAsia="Times New Roman" w:hAnsiTheme="minorHAnsi" w:cstheme="minorHAnsi"/>
          <w:sz w:val="24"/>
          <w:szCs w:val="24"/>
        </w:rPr>
        <w:t>w realizacji Projektu, w szczególności o zamiarze zaprzestania jego realizacji lub o zagrożeniu nieosiągnięcia zaplanowanych we Wniosku wskaźników produktu lub rezultatu</w:t>
      </w:r>
      <w:r w:rsidR="00724CA2" w:rsidRPr="008A0EC7">
        <w:rPr>
          <w:rFonts w:asciiTheme="minorHAnsi" w:eastAsia="Times New Roman" w:hAnsiTheme="minorHAnsi" w:cstheme="minorHAnsi"/>
          <w:sz w:val="24"/>
          <w:szCs w:val="24"/>
        </w:rPr>
        <w:t>;</w:t>
      </w:r>
      <w:r w:rsidR="00724CA2" w:rsidRPr="008A0EC7">
        <w:rPr>
          <w:rFonts w:asciiTheme="minorHAnsi" w:hAnsiTheme="minorHAnsi" w:cstheme="minorHAnsi"/>
          <w:sz w:val="24"/>
          <w:szCs w:val="24"/>
        </w:rPr>
        <w:t xml:space="preserve"> </w:t>
      </w:r>
    </w:p>
    <w:p w14:paraId="549AE64E" w14:textId="77777777" w:rsidR="00B1267E" w:rsidRPr="008A0EC7" w:rsidRDefault="00724CA2"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hAnsiTheme="minorHAnsi" w:cstheme="minorHAnsi"/>
          <w:sz w:val="24"/>
          <w:szCs w:val="24"/>
        </w:rPr>
        <w:t>przedstawiania na żądanie Instytucji Zarządzającej, w termiach przez nią wskazanych, wszelkich dokumentów, informacji i wyjaśnień związanych z realizacją Projektu</w:t>
      </w:r>
      <w:r w:rsidR="00760241" w:rsidRPr="008A0EC7">
        <w:rPr>
          <w:rFonts w:asciiTheme="minorHAnsi" w:hAnsiTheme="minorHAnsi" w:cstheme="minorHAnsi"/>
          <w:sz w:val="24"/>
          <w:szCs w:val="24"/>
        </w:rPr>
        <w:t>;</w:t>
      </w:r>
      <w:bookmarkStart w:id="26" w:name="_Hlk130992011"/>
    </w:p>
    <w:p w14:paraId="20B0F94F" w14:textId="6F3485EB" w:rsidR="000D0222" w:rsidRPr="008A0EC7" w:rsidRDefault="000D0222"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hAnsiTheme="minorHAnsi" w:cstheme="minorHAnsi"/>
          <w:sz w:val="24"/>
          <w:szCs w:val="24"/>
        </w:rPr>
        <w:t>stosowania zasad równościowych (zasada równości kobiet i mężczyzn, zasada równości szans i niedyskryminacji) na wszystkich etapach wdrażania Projektu, w tym przestrzegania Konwencji o prawach osób niepełnosprawnych sporządzonej w Nowym Jorku dnia 13 grudnia 2006 r. (w szczególności praw ujętych w art. 5–9, art. 12, art. 16, art. 19–21, art. 24–30) oraz Karty Praw Podstawowych Unii Europejskiej z</w:t>
      </w:r>
      <w:r w:rsidR="009C25A7">
        <w:rPr>
          <w:rFonts w:asciiTheme="minorHAnsi" w:hAnsiTheme="minorHAnsi" w:cstheme="minorHAnsi"/>
          <w:sz w:val="24"/>
          <w:szCs w:val="24"/>
        </w:rPr>
        <w:t> </w:t>
      </w:r>
      <w:r w:rsidRPr="008A0EC7">
        <w:rPr>
          <w:rFonts w:asciiTheme="minorHAnsi" w:hAnsiTheme="minorHAnsi" w:cstheme="minorHAnsi"/>
          <w:sz w:val="24"/>
          <w:szCs w:val="24"/>
        </w:rPr>
        <w:t>dnia 26 października 2012 r.</w:t>
      </w:r>
      <w:r w:rsidR="001A5688" w:rsidRPr="001A5688">
        <w:t xml:space="preserve"> </w:t>
      </w:r>
      <w:r w:rsidR="001A5688" w:rsidRPr="001A5688">
        <w:rPr>
          <w:rFonts w:asciiTheme="minorHAnsi" w:hAnsiTheme="minorHAnsi" w:cstheme="minorHAnsi"/>
          <w:sz w:val="24"/>
          <w:szCs w:val="24"/>
        </w:rPr>
        <w:t>(w szczególności praw ujętych w art. 7-8, art. 11-12, art.14, art. 16-17, art. 19-23, ar</w:t>
      </w:r>
      <w:r w:rsidR="00EB141E">
        <w:rPr>
          <w:rFonts w:asciiTheme="minorHAnsi" w:hAnsiTheme="minorHAnsi" w:cstheme="minorHAnsi"/>
          <w:sz w:val="24"/>
          <w:szCs w:val="24"/>
        </w:rPr>
        <w:t>t</w:t>
      </w:r>
      <w:r w:rsidR="001A5688" w:rsidRPr="001A5688">
        <w:rPr>
          <w:rFonts w:asciiTheme="minorHAnsi" w:hAnsiTheme="minorHAnsi" w:cstheme="minorHAnsi"/>
          <w:sz w:val="24"/>
          <w:szCs w:val="24"/>
        </w:rPr>
        <w:t>. 26, art. 31, art. 37, art. 47)</w:t>
      </w:r>
      <w:r w:rsidRPr="008A0EC7">
        <w:rPr>
          <w:rFonts w:asciiTheme="minorHAnsi" w:hAnsiTheme="minorHAnsi" w:cstheme="minorHAnsi"/>
          <w:sz w:val="24"/>
          <w:szCs w:val="24"/>
        </w:rPr>
        <w:t xml:space="preserve">, </w:t>
      </w:r>
    </w:p>
    <w:p w14:paraId="76CABE28" w14:textId="7D4FA208" w:rsidR="001C6C99" w:rsidRPr="008A0EC7" w:rsidRDefault="003D3C02" w:rsidP="00332674">
      <w:pPr>
        <w:numPr>
          <w:ilvl w:val="0"/>
          <w:numId w:val="39"/>
        </w:numPr>
        <w:tabs>
          <w:tab w:val="clear" w:pos="360"/>
          <w:tab w:val="left" w:pos="426"/>
          <w:tab w:val="left" w:pos="709"/>
        </w:tabs>
        <w:spacing w:before="120" w:after="120"/>
        <w:ind w:left="709" w:hanging="425"/>
        <w:rPr>
          <w:rFonts w:asciiTheme="minorHAnsi" w:eastAsia="Times New Roman" w:hAnsiTheme="minorHAnsi" w:cstheme="minorHAnsi"/>
          <w:sz w:val="24"/>
          <w:szCs w:val="24"/>
        </w:rPr>
      </w:pPr>
      <w:r w:rsidRPr="008A0EC7">
        <w:rPr>
          <w:rFonts w:asciiTheme="minorHAnsi" w:hAnsiTheme="minorHAnsi" w:cstheme="minorHAnsi"/>
          <w:sz w:val="24"/>
          <w:szCs w:val="24"/>
        </w:rPr>
        <w:t>informowania ostatecznych odbiorców o możliwości pisemnego zgłaszania do Instytucji Zarządzającej podejrzenia o niezgodności Projektu lub działań Beneficjenta/Partnera/Podmiotu upoważnionego do ponoszenia wydatków z</w:t>
      </w:r>
      <w:r w:rsidR="007823AD">
        <w:rPr>
          <w:rFonts w:asciiTheme="minorHAnsi" w:hAnsiTheme="minorHAnsi" w:cstheme="minorHAnsi"/>
          <w:sz w:val="24"/>
          <w:szCs w:val="24"/>
        </w:rPr>
        <w:t> </w:t>
      </w:r>
      <w:r w:rsidRPr="008A0EC7">
        <w:rPr>
          <w:rFonts w:asciiTheme="minorHAnsi" w:hAnsiTheme="minorHAnsi" w:cstheme="minorHAnsi"/>
          <w:sz w:val="24"/>
          <w:szCs w:val="24"/>
        </w:rPr>
        <w:t>Konwencją o prawach osób niepełnosprawnych sporządzoną w Nowym Jorku dnia 13 grudnia 2006 r. oraz Kartą Praw Podstawowych Unii Europejskiej z dnia 26 października 2012 r., poprzez zamieszczenie stosownej informacji na własnej stronie internetowej, a</w:t>
      </w:r>
      <w:r w:rsidR="007823AD">
        <w:rPr>
          <w:rFonts w:asciiTheme="minorHAnsi" w:hAnsiTheme="minorHAnsi" w:cstheme="minorHAnsi"/>
          <w:sz w:val="24"/>
          <w:szCs w:val="24"/>
        </w:rPr>
        <w:t> </w:t>
      </w:r>
      <w:r w:rsidRPr="008A0EC7">
        <w:rPr>
          <w:rFonts w:asciiTheme="minorHAnsi" w:hAnsiTheme="minorHAnsi" w:cstheme="minorHAnsi"/>
          <w:sz w:val="24"/>
          <w:szCs w:val="24"/>
        </w:rPr>
        <w:t>w przypadku jej braku w widocznym i ogólnodostępnym dla społeczeństwa miejscu (np. w siedzibie, w miejscu realizacji Projektu)</w:t>
      </w:r>
      <w:r w:rsidR="001C6C99" w:rsidRPr="008A0EC7">
        <w:rPr>
          <w:rFonts w:asciiTheme="minorHAnsi" w:hAnsiTheme="minorHAnsi" w:cstheme="minorHAnsi"/>
          <w:sz w:val="24"/>
          <w:szCs w:val="24"/>
        </w:rPr>
        <w:t>;</w:t>
      </w:r>
    </w:p>
    <w:p w14:paraId="6C1BD67A" w14:textId="1384A7E6" w:rsidR="00C10F46" w:rsidRPr="008A0EC7" w:rsidRDefault="00F7157D" w:rsidP="00332674">
      <w:pPr>
        <w:pStyle w:val="Akapitzlist"/>
        <w:numPr>
          <w:ilvl w:val="0"/>
          <w:numId w:val="39"/>
        </w:numPr>
        <w:tabs>
          <w:tab w:val="clear" w:pos="360"/>
        </w:tabs>
        <w:spacing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realizacji projektu w oparciu o Standardy dostępności dla polityki spójności 2021-2027, stanowiące załącznik nr 2 do Wytycznych dotyczących realizacji zasad równościowych w ramach funduszy unijnych na lata 2021-2027. </w:t>
      </w:r>
      <w:r w:rsidR="00E5536E" w:rsidRPr="008A0EC7">
        <w:rPr>
          <w:rFonts w:asciiTheme="minorHAnsi" w:hAnsiTheme="minorHAnsi" w:cstheme="minorHAnsi"/>
        </w:rPr>
        <w:t>W przypadku rażących lub notorycznych naruszeń Standardów dostępności lub uchylania się Beneficjenta od realizacji działań naprawczych, Instytucja Zarządzająca może uznać część wydatków Projektu za niekwalifikowalne;</w:t>
      </w:r>
      <w:r w:rsidR="00C10F46" w:rsidRPr="008A0EC7">
        <w:rPr>
          <w:rFonts w:asciiTheme="minorHAnsi" w:hAnsiTheme="minorHAnsi" w:cstheme="minorHAnsi"/>
          <w:lang w:eastAsia="en-US"/>
        </w:rPr>
        <w:t xml:space="preserve"> </w:t>
      </w:r>
    </w:p>
    <w:bookmarkEnd w:id="26"/>
    <w:p w14:paraId="668B5461" w14:textId="3BFD80AF" w:rsidR="00090A50" w:rsidRPr="008A0EC7" w:rsidRDefault="00893650" w:rsidP="00332674">
      <w:pPr>
        <w:numPr>
          <w:ilvl w:val="0"/>
          <w:numId w:val="39"/>
        </w:numPr>
        <w:tabs>
          <w:tab w:val="clear" w:pos="360"/>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realizacji Projektu zgodnie z aktualnym Wnioskiem zatwierdzonym przez Instytucję Zarządzającą</w:t>
      </w:r>
      <w:r w:rsidR="005218D5" w:rsidRPr="008A0EC7">
        <w:rPr>
          <w:rFonts w:asciiTheme="minorHAnsi" w:eastAsia="Times New Roman" w:hAnsiTheme="minorHAnsi" w:cstheme="minorHAnsi"/>
          <w:sz w:val="24"/>
          <w:szCs w:val="24"/>
        </w:rPr>
        <w:t>;</w:t>
      </w:r>
    </w:p>
    <w:p w14:paraId="3FC84D6E" w14:textId="3BB29449" w:rsidR="005218D5" w:rsidRPr="008A0EC7" w:rsidRDefault="005218D5" w:rsidP="00332674">
      <w:pPr>
        <w:numPr>
          <w:ilvl w:val="0"/>
          <w:numId w:val="39"/>
        </w:numPr>
        <w:tabs>
          <w:tab w:val="clear" w:pos="360"/>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realizacji obowiązku informacyjnego i promocyjnego;</w:t>
      </w:r>
    </w:p>
    <w:p w14:paraId="76624083" w14:textId="283B0B5A" w:rsidR="00090A50" w:rsidRPr="008A0EC7" w:rsidRDefault="009E43FF" w:rsidP="00332674">
      <w:pPr>
        <w:numPr>
          <w:ilvl w:val="0"/>
          <w:numId w:val="39"/>
        </w:numPr>
        <w:tabs>
          <w:tab w:val="clear" w:pos="360"/>
          <w:tab w:val="left" w:pos="567"/>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stosowania obowiązujących wzorów formularzy i dokumentów niezbędnych do realizacji projektu oraz instrukcji dotyczących sposobu ich wypełniania</w:t>
      </w:r>
      <w:r w:rsidR="00514DBF" w:rsidRPr="008A0EC7">
        <w:rPr>
          <w:rFonts w:asciiTheme="minorHAnsi" w:eastAsia="Times New Roman" w:hAnsiTheme="minorHAnsi" w:cstheme="minorHAnsi"/>
          <w:sz w:val="24"/>
          <w:szCs w:val="24"/>
        </w:rPr>
        <w:t xml:space="preserve"> dostępnych</w:t>
      </w:r>
      <w:r w:rsidR="005166B2" w:rsidRPr="008A0EC7">
        <w:rPr>
          <w:rFonts w:asciiTheme="minorHAnsi" w:eastAsia="Times New Roman" w:hAnsiTheme="minorHAnsi" w:cstheme="minorHAnsi"/>
          <w:sz w:val="24"/>
          <w:szCs w:val="24"/>
        </w:rPr>
        <w:t xml:space="preserve"> na</w:t>
      </w:r>
      <w:r w:rsidR="00590620" w:rsidRPr="008A0EC7">
        <w:rPr>
          <w:rFonts w:asciiTheme="minorHAnsi" w:eastAsia="Times New Roman" w:hAnsiTheme="minorHAnsi" w:cstheme="minorHAnsi"/>
          <w:sz w:val="24"/>
          <w:szCs w:val="24"/>
        </w:rPr>
        <w:t xml:space="preserve"> stronie </w:t>
      </w:r>
      <w:r w:rsidR="00514DBF" w:rsidRPr="008A0EC7">
        <w:rPr>
          <w:rFonts w:asciiTheme="minorHAnsi" w:eastAsia="Times New Roman" w:hAnsiTheme="minorHAnsi" w:cstheme="minorHAnsi"/>
          <w:sz w:val="24"/>
          <w:szCs w:val="24"/>
        </w:rPr>
        <w:t>internetowej Programu oraz na portalu</w:t>
      </w:r>
      <w:r w:rsidR="00AE2191" w:rsidRPr="008A0EC7">
        <w:rPr>
          <w:rFonts w:asciiTheme="minorHAnsi" w:eastAsia="Times New Roman" w:hAnsiTheme="minorHAnsi" w:cstheme="minorHAnsi"/>
          <w:sz w:val="24"/>
          <w:szCs w:val="24"/>
        </w:rPr>
        <w:t>;</w:t>
      </w:r>
    </w:p>
    <w:p w14:paraId="27D28DA7" w14:textId="1F1439B7" w:rsidR="00237DD9" w:rsidRPr="008A0EC7" w:rsidRDefault="00AE2191" w:rsidP="00332674">
      <w:pPr>
        <w:numPr>
          <w:ilvl w:val="0"/>
          <w:numId w:val="39"/>
        </w:numPr>
        <w:tabs>
          <w:tab w:val="clear" w:pos="360"/>
          <w:tab w:val="left" w:pos="567"/>
        </w:tabs>
        <w:spacing w:before="120" w:after="120"/>
        <w:ind w:left="709" w:hanging="425"/>
        <w:rPr>
          <w:rFonts w:asciiTheme="minorHAnsi" w:eastAsia="Times New Roman" w:hAnsiTheme="minorHAnsi" w:cstheme="minorHAnsi"/>
          <w:sz w:val="24"/>
          <w:szCs w:val="24"/>
        </w:rPr>
      </w:pPr>
      <w:r w:rsidRPr="008A0EC7">
        <w:rPr>
          <w:rFonts w:asciiTheme="minorHAnsi" w:hAnsiTheme="minorHAnsi" w:cstheme="minorHAnsi"/>
          <w:sz w:val="24"/>
          <w:szCs w:val="24"/>
        </w:rPr>
        <w:t xml:space="preserve">obsługi  SL2021 </w:t>
      </w:r>
      <w:r w:rsidR="001A5688" w:rsidRPr="001A5688">
        <w:rPr>
          <w:rFonts w:asciiTheme="minorHAnsi" w:hAnsiTheme="minorHAnsi" w:cstheme="minorHAnsi"/>
          <w:sz w:val="24"/>
          <w:szCs w:val="24"/>
        </w:rPr>
        <w:t>oraz innych aplikacji CST</w:t>
      </w:r>
      <w:r w:rsidR="00EB141E">
        <w:rPr>
          <w:rFonts w:asciiTheme="minorHAnsi" w:hAnsiTheme="minorHAnsi" w:cstheme="minorHAnsi"/>
          <w:sz w:val="24"/>
          <w:szCs w:val="24"/>
        </w:rPr>
        <w:t>2021</w:t>
      </w:r>
      <w:r w:rsidR="001A5688" w:rsidRPr="001A5688">
        <w:rPr>
          <w:rFonts w:asciiTheme="minorHAnsi" w:hAnsiTheme="minorHAnsi" w:cstheme="minorHAnsi"/>
          <w:sz w:val="24"/>
          <w:szCs w:val="24"/>
        </w:rPr>
        <w:t xml:space="preserve"> </w:t>
      </w:r>
      <w:r w:rsidRPr="008A0EC7">
        <w:rPr>
          <w:rFonts w:asciiTheme="minorHAnsi" w:hAnsiTheme="minorHAnsi" w:cstheme="minorHAnsi"/>
          <w:sz w:val="24"/>
          <w:szCs w:val="24"/>
        </w:rPr>
        <w:t xml:space="preserve">w sposób zgodny z aktualną wersją Instrukcji użytkownika </w:t>
      </w:r>
      <w:r w:rsidR="001A5688" w:rsidRPr="001A5688">
        <w:t xml:space="preserve"> </w:t>
      </w:r>
      <w:r w:rsidR="001A5688" w:rsidRPr="001A5688">
        <w:rPr>
          <w:rFonts w:asciiTheme="minorHAnsi" w:hAnsiTheme="minorHAnsi" w:cstheme="minorHAnsi"/>
          <w:sz w:val="24"/>
          <w:szCs w:val="24"/>
        </w:rPr>
        <w:t>CST2021 i komunikatami Instytucji Zarządzającej dostępnymi</w:t>
      </w:r>
      <w:r w:rsidRPr="008A0EC7">
        <w:rPr>
          <w:rFonts w:asciiTheme="minorHAnsi" w:hAnsiTheme="minorHAnsi" w:cstheme="minorHAnsi"/>
          <w:sz w:val="24"/>
          <w:szCs w:val="24"/>
        </w:rPr>
        <w:t xml:space="preserve"> na stronie internetowej Programu, </w:t>
      </w:r>
      <w:r w:rsidR="001A5688" w:rsidRPr="001A5688">
        <w:rPr>
          <w:rFonts w:asciiTheme="minorHAnsi" w:hAnsiTheme="minorHAnsi" w:cstheme="minorHAnsi"/>
          <w:sz w:val="24"/>
          <w:szCs w:val="24"/>
        </w:rPr>
        <w:t>informujący</w:t>
      </w:r>
      <w:r w:rsidR="00EB141E">
        <w:rPr>
          <w:rFonts w:asciiTheme="minorHAnsi" w:hAnsiTheme="minorHAnsi" w:cstheme="minorHAnsi"/>
          <w:sz w:val="24"/>
          <w:szCs w:val="24"/>
        </w:rPr>
        <w:t>mi</w:t>
      </w:r>
      <w:r w:rsidR="001A5688" w:rsidRPr="001A5688">
        <w:rPr>
          <w:rFonts w:asciiTheme="minorHAnsi" w:hAnsiTheme="minorHAnsi" w:cstheme="minorHAnsi"/>
          <w:sz w:val="24"/>
          <w:szCs w:val="24"/>
        </w:rPr>
        <w:t xml:space="preserve"> o przyjętych zasadach postępowania Beneficjenta</w:t>
      </w:r>
      <w:r w:rsidR="001A5688">
        <w:rPr>
          <w:rFonts w:asciiTheme="minorHAnsi" w:hAnsiTheme="minorHAnsi" w:cstheme="minorHAnsi"/>
          <w:sz w:val="24"/>
          <w:szCs w:val="24"/>
        </w:rPr>
        <w:t>,</w:t>
      </w:r>
      <w:r w:rsidR="001A5688" w:rsidRPr="001A5688">
        <w:rPr>
          <w:rFonts w:asciiTheme="minorHAnsi" w:hAnsiTheme="minorHAnsi" w:cstheme="minorHAnsi"/>
          <w:sz w:val="24"/>
          <w:szCs w:val="24"/>
        </w:rPr>
        <w:t xml:space="preserve"> </w:t>
      </w:r>
      <w:r w:rsidRPr="008A0EC7">
        <w:rPr>
          <w:rFonts w:asciiTheme="minorHAnsi" w:hAnsiTheme="minorHAnsi" w:cstheme="minorHAnsi"/>
          <w:sz w:val="24"/>
          <w:szCs w:val="24"/>
        </w:rPr>
        <w:t xml:space="preserve">a także bieżącego monitorowania zmian </w:t>
      </w:r>
      <w:r w:rsidR="001A5688">
        <w:rPr>
          <w:rFonts w:asciiTheme="minorHAnsi" w:hAnsiTheme="minorHAnsi" w:cstheme="minorHAnsi"/>
          <w:sz w:val="24"/>
          <w:szCs w:val="24"/>
        </w:rPr>
        <w:t>tych dokumentów</w:t>
      </w:r>
      <w:r w:rsidR="006D40AD">
        <w:rPr>
          <w:rFonts w:asciiTheme="minorHAnsi" w:hAnsiTheme="minorHAnsi" w:cstheme="minorHAnsi"/>
          <w:sz w:val="24"/>
          <w:szCs w:val="24"/>
        </w:rPr>
        <w:t>,</w:t>
      </w:r>
      <w:r w:rsidR="001A5688">
        <w:rPr>
          <w:rFonts w:asciiTheme="minorHAnsi" w:hAnsiTheme="minorHAnsi" w:cstheme="minorHAnsi"/>
          <w:sz w:val="24"/>
          <w:szCs w:val="24"/>
        </w:rPr>
        <w:t xml:space="preserve"> </w:t>
      </w:r>
      <w:r w:rsidRPr="008A0EC7">
        <w:rPr>
          <w:rFonts w:asciiTheme="minorHAnsi" w:hAnsiTheme="minorHAnsi" w:cstheme="minorHAnsi"/>
          <w:sz w:val="24"/>
          <w:szCs w:val="24"/>
        </w:rPr>
        <w:t>publikowanych na ww. stronie internetowej</w:t>
      </w:r>
      <w:r w:rsidR="00237DD9" w:rsidRPr="008A0EC7">
        <w:rPr>
          <w:rFonts w:asciiTheme="minorHAnsi" w:hAnsiTheme="minorHAnsi" w:cstheme="minorHAnsi"/>
          <w:sz w:val="24"/>
          <w:szCs w:val="24"/>
        </w:rPr>
        <w:t>;</w:t>
      </w:r>
    </w:p>
    <w:p w14:paraId="6A1B5773" w14:textId="410E2461" w:rsidR="00A56EF5" w:rsidRPr="008A0EC7" w:rsidRDefault="00237DD9" w:rsidP="00332674">
      <w:pPr>
        <w:numPr>
          <w:ilvl w:val="0"/>
          <w:numId w:val="39"/>
        </w:numPr>
        <w:tabs>
          <w:tab w:val="clear" w:pos="360"/>
          <w:tab w:val="left" w:pos="567"/>
          <w:tab w:val="left" w:pos="709"/>
        </w:tabs>
        <w:spacing w:before="120" w:after="120"/>
        <w:ind w:left="709" w:hanging="425"/>
        <w:rPr>
          <w:rFonts w:asciiTheme="minorHAnsi" w:hAnsiTheme="minorHAnsi" w:cstheme="minorHAnsi"/>
          <w:sz w:val="24"/>
          <w:szCs w:val="24"/>
        </w:rPr>
      </w:pPr>
      <w:r w:rsidRPr="008A0EC7">
        <w:rPr>
          <w:rFonts w:asciiTheme="minorHAnsi" w:hAnsiTheme="minorHAnsi" w:cstheme="minorHAnsi"/>
          <w:sz w:val="24"/>
          <w:szCs w:val="24"/>
        </w:rPr>
        <w:t>sporządzania oraz przekazywania</w:t>
      </w:r>
      <w:r w:rsidR="008C3199" w:rsidRPr="008A0EC7">
        <w:rPr>
          <w:rFonts w:asciiTheme="minorHAnsi" w:hAnsiTheme="minorHAnsi" w:cstheme="minorHAnsi"/>
          <w:sz w:val="24"/>
          <w:szCs w:val="24"/>
        </w:rPr>
        <w:t xml:space="preserve"> Instytucji Zarządzającej</w:t>
      </w:r>
      <w:r w:rsidR="00504C5B" w:rsidRPr="008A0EC7">
        <w:rPr>
          <w:rFonts w:asciiTheme="minorHAnsi" w:hAnsiTheme="minorHAnsi" w:cstheme="minorHAnsi"/>
          <w:sz w:val="24"/>
          <w:szCs w:val="24"/>
        </w:rPr>
        <w:t>:</w:t>
      </w:r>
    </w:p>
    <w:p w14:paraId="33BB2E4D" w14:textId="37BD8C70" w:rsidR="00237DD9" w:rsidRPr="008A0EC7" w:rsidRDefault="00237DD9" w:rsidP="00332674">
      <w:pPr>
        <w:pStyle w:val="Akapitzlist"/>
        <w:numPr>
          <w:ilvl w:val="0"/>
          <w:numId w:val="66"/>
        </w:numPr>
        <w:tabs>
          <w:tab w:val="left" w:pos="567"/>
          <w:tab w:val="left" w:pos="993"/>
        </w:tabs>
        <w:spacing w:before="120" w:after="120" w:line="276" w:lineRule="auto"/>
        <w:ind w:left="993" w:hanging="284"/>
        <w:rPr>
          <w:rFonts w:asciiTheme="minorHAnsi" w:hAnsiTheme="minorHAnsi" w:cstheme="minorHAnsi"/>
        </w:rPr>
      </w:pPr>
      <w:r w:rsidRPr="008A0EC7">
        <w:rPr>
          <w:rFonts w:asciiTheme="minorHAnsi" w:hAnsiTheme="minorHAnsi" w:cstheme="minorHAnsi"/>
        </w:rPr>
        <w:t xml:space="preserve">Harmonogramu Realizacji Wsparcia, w terminie umożliwiającym weryfikację zgodności działań projektowych z założeniami określonymi we Wniosku lub przeprowadzenie wizyty monitoringowej, tj. niezwłocznie po opracowaniu grafiku działań projektowych, jednak nie później niż w dniu poprzedzającym rozpoczęcie udzielania wsparcia uczestnikom projektu, </w:t>
      </w:r>
    </w:p>
    <w:p w14:paraId="2EEC097B" w14:textId="15777DA2" w:rsidR="00237DD9" w:rsidRPr="008A0EC7" w:rsidRDefault="00237DD9" w:rsidP="00332674">
      <w:pPr>
        <w:pStyle w:val="Akapitzlist"/>
        <w:numPr>
          <w:ilvl w:val="0"/>
          <w:numId w:val="66"/>
        </w:numPr>
        <w:tabs>
          <w:tab w:val="left" w:pos="567"/>
          <w:tab w:val="left" w:pos="993"/>
        </w:tabs>
        <w:spacing w:before="120" w:after="120" w:line="276" w:lineRule="auto"/>
        <w:ind w:left="993" w:hanging="284"/>
        <w:rPr>
          <w:rFonts w:asciiTheme="minorHAnsi" w:hAnsiTheme="minorHAnsi" w:cstheme="minorHAnsi"/>
        </w:rPr>
      </w:pPr>
      <w:r w:rsidRPr="008A0EC7">
        <w:rPr>
          <w:rFonts w:asciiTheme="minorHAnsi" w:hAnsiTheme="minorHAnsi" w:cstheme="minorHAnsi"/>
        </w:rPr>
        <w:t xml:space="preserve">aktualizacji </w:t>
      </w:r>
      <w:r w:rsidR="00A56EF5" w:rsidRPr="008A0EC7">
        <w:rPr>
          <w:rFonts w:asciiTheme="minorHAnsi" w:hAnsiTheme="minorHAnsi" w:cstheme="minorHAnsi"/>
        </w:rPr>
        <w:t>Harmonogramu Realizacji Wsparcia</w:t>
      </w:r>
      <w:r w:rsidRPr="008A0EC7">
        <w:rPr>
          <w:rFonts w:asciiTheme="minorHAnsi" w:hAnsiTheme="minorHAnsi" w:cstheme="minorHAnsi"/>
        </w:rPr>
        <w:t xml:space="preserve"> w terminie umożliwiającym weryfikację zgodności działań projektowych z założeniami określonymi we wniosku o dofinansowanie lub przeprowadzenie wizyty monitoringowej, tj.</w:t>
      </w:r>
      <w:r w:rsidR="00041775">
        <w:rPr>
          <w:rFonts w:asciiTheme="minorHAnsi" w:hAnsiTheme="minorHAnsi" w:cstheme="minorHAnsi"/>
        </w:rPr>
        <w:t> </w:t>
      </w:r>
      <w:r w:rsidRPr="008A0EC7">
        <w:rPr>
          <w:rFonts w:asciiTheme="minorHAnsi" w:hAnsiTheme="minorHAnsi" w:cstheme="minorHAnsi"/>
        </w:rPr>
        <w:t>niezwłocznie po wystąpieniu zmian w</w:t>
      </w:r>
      <w:r w:rsidR="00A56EF5" w:rsidRPr="008A0EC7">
        <w:rPr>
          <w:rFonts w:asciiTheme="minorHAnsi" w:hAnsiTheme="minorHAnsi" w:cstheme="minorHAnsi"/>
        </w:rPr>
        <w:t> Harmonogramu Realizacji Wsparcia</w:t>
      </w:r>
      <w:r w:rsidRPr="008A0EC7">
        <w:rPr>
          <w:rFonts w:asciiTheme="minorHAnsi" w:hAnsiTheme="minorHAnsi" w:cstheme="minorHAnsi"/>
        </w:rPr>
        <w:t xml:space="preserve">, jednak nie później niż w dniu poprzedzającym realizację formy wsparcia wskazanej w </w:t>
      </w:r>
      <w:r w:rsidR="00A56EF5" w:rsidRPr="008A0EC7">
        <w:rPr>
          <w:rFonts w:asciiTheme="minorHAnsi" w:hAnsiTheme="minorHAnsi" w:cstheme="minorHAnsi"/>
        </w:rPr>
        <w:t>ww. harmonogramie</w:t>
      </w:r>
      <w:r w:rsidRPr="008A0EC7">
        <w:rPr>
          <w:rFonts w:asciiTheme="minorHAnsi" w:hAnsiTheme="minorHAnsi" w:cstheme="minorHAnsi"/>
        </w:rPr>
        <w:t xml:space="preserve">, </w:t>
      </w:r>
    </w:p>
    <w:p w14:paraId="3F20CD99" w14:textId="6347B3CB" w:rsidR="00F545F4" w:rsidRPr="008A0EC7" w:rsidRDefault="00237DD9" w:rsidP="00332674">
      <w:pPr>
        <w:spacing w:before="60" w:after="60"/>
        <w:ind w:left="709"/>
        <w:rPr>
          <w:rFonts w:asciiTheme="minorHAnsi" w:hAnsiTheme="minorHAnsi" w:cstheme="minorHAnsi"/>
          <w:sz w:val="24"/>
          <w:szCs w:val="24"/>
        </w:rPr>
      </w:pPr>
      <w:r w:rsidRPr="008A0EC7">
        <w:rPr>
          <w:rFonts w:asciiTheme="minorHAnsi" w:hAnsiTheme="minorHAnsi" w:cstheme="minorHAnsi"/>
          <w:sz w:val="24"/>
          <w:szCs w:val="24"/>
        </w:rPr>
        <w:t xml:space="preserve">pod rygorem uznania wydatków poniesionych w związku z </w:t>
      </w:r>
      <w:r w:rsidR="00376B3A" w:rsidRPr="008A0EC7">
        <w:rPr>
          <w:rFonts w:asciiTheme="minorHAnsi" w:hAnsiTheme="minorHAnsi" w:cstheme="minorHAnsi"/>
          <w:sz w:val="24"/>
          <w:szCs w:val="24"/>
        </w:rPr>
        <w:t xml:space="preserve">realizacją </w:t>
      </w:r>
      <w:r w:rsidRPr="008A0EC7">
        <w:rPr>
          <w:rFonts w:asciiTheme="minorHAnsi" w:hAnsiTheme="minorHAnsi" w:cstheme="minorHAnsi"/>
          <w:sz w:val="24"/>
          <w:szCs w:val="24"/>
        </w:rPr>
        <w:t>form</w:t>
      </w:r>
      <w:r w:rsidR="00376B3A" w:rsidRPr="008A0EC7">
        <w:rPr>
          <w:rFonts w:asciiTheme="minorHAnsi" w:hAnsiTheme="minorHAnsi" w:cstheme="minorHAnsi"/>
          <w:sz w:val="24"/>
          <w:szCs w:val="24"/>
        </w:rPr>
        <w:t>y</w:t>
      </w:r>
      <w:r w:rsidRPr="008A0EC7">
        <w:rPr>
          <w:rFonts w:asciiTheme="minorHAnsi" w:hAnsiTheme="minorHAnsi" w:cstheme="minorHAnsi"/>
          <w:sz w:val="24"/>
          <w:szCs w:val="24"/>
        </w:rPr>
        <w:t xml:space="preserve"> wsparcia, która nie została zgłoszona w</w:t>
      </w:r>
      <w:r w:rsidR="00A56EF5" w:rsidRPr="008A0EC7">
        <w:rPr>
          <w:rFonts w:asciiTheme="minorHAnsi" w:hAnsiTheme="minorHAnsi" w:cstheme="minorHAnsi"/>
          <w:sz w:val="24"/>
          <w:szCs w:val="24"/>
        </w:rPr>
        <w:t> </w:t>
      </w:r>
      <w:r w:rsidRPr="008A0EC7">
        <w:rPr>
          <w:rFonts w:asciiTheme="minorHAnsi" w:hAnsiTheme="minorHAnsi" w:cstheme="minorHAnsi"/>
          <w:sz w:val="24"/>
          <w:szCs w:val="24"/>
        </w:rPr>
        <w:t xml:space="preserve">sposób określony w </w:t>
      </w:r>
      <w:r w:rsidR="008C3199" w:rsidRPr="008A0EC7">
        <w:rPr>
          <w:rFonts w:asciiTheme="minorHAnsi" w:hAnsiTheme="minorHAnsi" w:cstheme="minorHAnsi"/>
          <w:sz w:val="24"/>
          <w:szCs w:val="24"/>
        </w:rPr>
        <w:t>lit</w:t>
      </w:r>
      <w:r w:rsidRPr="008A0EC7">
        <w:rPr>
          <w:rFonts w:asciiTheme="minorHAnsi" w:hAnsiTheme="minorHAnsi" w:cstheme="minorHAnsi"/>
          <w:sz w:val="24"/>
          <w:szCs w:val="24"/>
        </w:rPr>
        <w:t xml:space="preserve">. </w:t>
      </w:r>
      <w:r w:rsidR="00A56EF5" w:rsidRPr="008A0EC7">
        <w:rPr>
          <w:rFonts w:asciiTheme="minorHAnsi" w:hAnsiTheme="minorHAnsi" w:cstheme="minorHAnsi"/>
          <w:sz w:val="24"/>
          <w:szCs w:val="24"/>
        </w:rPr>
        <w:t>a i b</w:t>
      </w:r>
      <w:r w:rsidR="00EB141E">
        <w:rPr>
          <w:rFonts w:asciiTheme="minorHAnsi" w:hAnsiTheme="minorHAnsi" w:cstheme="minorHAnsi"/>
          <w:sz w:val="24"/>
          <w:szCs w:val="24"/>
        </w:rPr>
        <w:t>,</w:t>
      </w:r>
      <w:r w:rsidR="00376B3A" w:rsidRPr="008A0EC7">
        <w:rPr>
          <w:rFonts w:asciiTheme="minorHAnsi" w:hAnsiTheme="minorHAnsi" w:cstheme="minorHAnsi"/>
          <w:sz w:val="24"/>
          <w:szCs w:val="24"/>
        </w:rPr>
        <w:t xml:space="preserve"> za niekwalifikowalne.</w:t>
      </w:r>
    </w:p>
    <w:p w14:paraId="16891AAE" w14:textId="77777777" w:rsidR="00504C5B" w:rsidRPr="008A0EC7" w:rsidRDefault="00F545F4" w:rsidP="00332674">
      <w:pPr>
        <w:numPr>
          <w:ilvl w:val="0"/>
          <w:numId w:val="39"/>
        </w:numPr>
        <w:tabs>
          <w:tab w:val="clear" w:pos="360"/>
          <w:tab w:val="left" w:pos="567"/>
          <w:tab w:val="left" w:pos="709"/>
        </w:tabs>
        <w:spacing w:before="120" w:after="120"/>
        <w:ind w:left="567" w:hanging="425"/>
        <w:rPr>
          <w:rFonts w:asciiTheme="minorHAnsi" w:hAnsiTheme="minorHAnsi" w:cstheme="minorHAnsi"/>
          <w:sz w:val="24"/>
          <w:szCs w:val="24"/>
        </w:rPr>
      </w:pPr>
      <w:r w:rsidRPr="008A0EC7">
        <w:rPr>
          <w:rFonts w:asciiTheme="minorHAnsi" w:hAnsiTheme="minorHAnsi" w:cstheme="minorHAnsi"/>
          <w:sz w:val="24"/>
          <w:szCs w:val="24"/>
        </w:rPr>
        <w:t>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r w:rsidR="00504C5B" w:rsidRPr="008A0EC7">
        <w:rPr>
          <w:rFonts w:asciiTheme="minorHAnsi" w:hAnsiTheme="minorHAnsi" w:cstheme="minorHAnsi"/>
          <w:sz w:val="24"/>
          <w:szCs w:val="24"/>
        </w:rPr>
        <w:t>;</w:t>
      </w:r>
    </w:p>
    <w:p w14:paraId="314108A5" w14:textId="54A2BD39" w:rsidR="00FA57EA" w:rsidRPr="00041775" w:rsidRDefault="00FA57EA" w:rsidP="00332674">
      <w:pPr>
        <w:numPr>
          <w:ilvl w:val="0"/>
          <w:numId w:val="13"/>
        </w:numPr>
        <w:tabs>
          <w:tab w:val="left" w:pos="0"/>
          <w:tab w:val="left" w:pos="284"/>
        </w:tabs>
        <w:spacing w:before="120" w:after="120"/>
        <w:ind w:left="284" w:hanging="284"/>
        <w:rPr>
          <w:rFonts w:asciiTheme="minorHAnsi" w:eastAsia="Times New Roman" w:hAnsiTheme="minorHAnsi" w:cstheme="minorHAnsi"/>
          <w:sz w:val="24"/>
          <w:szCs w:val="24"/>
        </w:rPr>
      </w:pPr>
      <w:r w:rsidRPr="00041775">
        <w:rPr>
          <w:rFonts w:asciiTheme="minorHAnsi" w:eastAsia="Times New Roman" w:hAnsiTheme="minorHAnsi" w:cstheme="minorHAnsi"/>
          <w:sz w:val="24"/>
          <w:szCs w:val="24"/>
        </w:rPr>
        <w:t>Beneficjent zobowiązany jest w szczególności do:</w:t>
      </w:r>
    </w:p>
    <w:p w14:paraId="26F55D36" w14:textId="70954CA7" w:rsidR="00FA57EA" w:rsidRPr="008A0EC7"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składania wniosków o płatność w sposób i w terminie wskazanym w § </w:t>
      </w:r>
      <w:r w:rsidR="000B5B84">
        <w:rPr>
          <w:rFonts w:asciiTheme="minorHAnsi" w:hAnsiTheme="minorHAnsi" w:cstheme="minorHAnsi"/>
          <w:lang w:eastAsia="en-US"/>
        </w:rPr>
        <w:t>9</w:t>
      </w:r>
      <w:r w:rsidR="000B5B84" w:rsidRPr="008A0EC7">
        <w:rPr>
          <w:rFonts w:asciiTheme="minorHAnsi" w:hAnsiTheme="minorHAnsi" w:cstheme="minorHAnsi"/>
          <w:lang w:eastAsia="en-US"/>
        </w:rPr>
        <w:t xml:space="preserve"> </w:t>
      </w:r>
      <w:r w:rsidR="00990A6B" w:rsidRPr="008A0EC7">
        <w:rPr>
          <w:rFonts w:asciiTheme="minorHAnsi" w:hAnsiTheme="minorHAnsi" w:cstheme="minorHAnsi"/>
          <w:lang w:eastAsia="en-US"/>
        </w:rPr>
        <w:t xml:space="preserve">i </w:t>
      </w:r>
      <w:r w:rsidR="000B5B84" w:rsidRPr="008A0EC7">
        <w:rPr>
          <w:rFonts w:asciiTheme="minorHAnsi" w:hAnsiTheme="minorHAnsi" w:cstheme="minorHAnsi"/>
          <w:lang w:eastAsia="en-US"/>
        </w:rPr>
        <w:t>1</w:t>
      </w:r>
      <w:r w:rsidR="000B5B84">
        <w:rPr>
          <w:rFonts w:asciiTheme="minorHAnsi" w:hAnsiTheme="minorHAnsi" w:cstheme="minorHAnsi"/>
          <w:lang w:eastAsia="en-US"/>
        </w:rPr>
        <w:t>0</w:t>
      </w:r>
      <w:r w:rsidR="000B5B84" w:rsidRPr="008A0EC7">
        <w:rPr>
          <w:rFonts w:asciiTheme="minorHAnsi" w:hAnsiTheme="minorHAnsi" w:cstheme="minorHAnsi"/>
          <w:lang w:eastAsia="en-US"/>
        </w:rPr>
        <w:t xml:space="preserve"> </w:t>
      </w:r>
      <w:r w:rsidR="00ED5246" w:rsidRPr="008A0EC7">
        <w:rPr>
          <w:rFonts w:asciiTheme="minorHAnsi" w:hAnsiTheme="minorHAnsi" w:cstheme="minorHAnsi"/>
          <w:lang w:eastAsia="en-US"/>
        </w:rPr>
        <w:t>Decyzji</w:t>
      </w:r>
      <w:r w:rsidRPr="008A0EC7">
        <w:rPr>
          <w:rFonts w:asciiTheme="minorHAnsi" w:hAnsiTheme="minorHAnsi" w:cstheme="minorHAnsi"/>
          <w:lang w:eastAsia="en-US"/>
        </w:rPr>
        <w:t>,</w:t>
      </w:r>
    </w:p>
    <w:p w14:paraId="2E05AE18" w14:textId="718B1EEA" w:rsidR="00FA57EA" w:rsidRPr="008A0EC7"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aktualizacji harmonogramu płatności zgodnie z zapisami § </w:t>
      </w:r>
      <w:r w:rsidR="00A8064A">
        <w:rPr>
          <w:rFonts w:asciiTheme="minorHAnsi" w:hAnsiTheme="minorHAnsi" w:cstheme="minorHAnsi"/>
          <w:lang w:eastAsia="en-US"/>
        </w:rPr>
        <w:t>8</w:t>
      </w:r>
      <w:r w:rsidR="00A8064A" w:rsidRPr="008A0EC7">
        <w:rPr>
          <w:rFonts w:asciiTheme="minorHAnsi" w:hAnsiTheme="minorHAnsi" w:cstheme="minorHAnsi"/>
          <w:lang w:eastAsia="en-US"/>
        </w:rPr>
        <w:t xml:space="preserve"> </w:t>
      </w:r>
      <w:r w:rsidR="00ED5246" w:rsidRPr="008A0EC7">
        <w:rPr>
          <w:rFonts w:asciiTheme="minorHAnsi" w:hAnsiTheme="minorHAnsi" w:cstheme="minorHAnsi"/>
          <w:lang w:eastAsia="en-US"/>
        </w:rPr>
        <w:t>Decyzji</w:t>
      </w:r>
      <w:r w:rsidRPr="008A0EC7">
        <w:rPr>
          <w:rFonts w:asciiTheme="minorHAnsi" w:hAnsiTheme="minorHAnsi" w:cstheme="minorHAnsi"/>
          <w:lang w:eastAsia="en-US"/>
        </w:rPr>
        <w:t>,</w:t>
      </w:r>
    </w:p>
    <w:p w14:paraId="7B581FB0" w14:textId="7AF858FC" w:rsidR="00FA57EA" w:rsidRPr="008A0EC7"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pisemnego informowania Instytucji Zarządzającej w terminie do 7 dni od dnia wystąpienia danej okoliczności mającej zastosowanie do Beneficjenta, Partnera </w:t>
      </w:r>
      <w:r w:rsidR="00EF0710" w:rsidRPr="008A0EC7">
        <w:rPr>
          <w:rFonts w:asciiTheme="minorHAnsi" w:hAnsiTheme="minorHAnsi" w:cstheme="minorHAnsi"/>
          <w:lang w:eastAsia="en-US"/>
        </w:rPr>
        <w:t xml:space="preserve">lub Podmiotu upoważnionego do ponoszenia wydatków </w:t>
      </w:r>
      <w:r w:rsidRPr="008A0EC7">
        <w:rPr>
          <w:rFonts w:asciiTheme="minorHAnsi" w:hAnsiTheme="minorHAnsi" w:cstheme="minorHAnsi"/>
          <w:lang w:eastAsia="en-US"/>
        </w:rPr>
        <w:t xml:space="preserve">o: </w:t>
      </w:r>
    </w:p>
    <w:p w14:paraId="7EC4A35C" w14:textId="707C8785" w:rsidR="00FA57EA" w:rsidRPr="008A0EC7" w:rsidRDefault="00FA57EA" w:rsidP="00332674">
      <w:pPr>
        <w:pStyle w:val="Akapitzlist"/>
        <w:numPr>
          <w:ilvl w:val="0"/>
          <w:numId w:val="45"/>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8A0EC7">
        <w:rPr>
          <w:rFonts w:asciiTheme="minorHAnsi" w:hAnsiTheme="minorHAnsi" w:cstheme="minorHAnsi"/>
          <w:lang w:eastAsia="en-US"/>
        </w:rPr>
        <w:t xml:space="preserve">wykluczeniu </w:t>
      </w:r>
      <w:r w:rsidR="00EF0710" w:rsidRPr="008A0EC7">
        <w:rPr>
          <w:rFonts w:asciiTheme="minorHAnsi" w:hAnsiTheme="minorHAnsi" w:cstheme="minorHAnsi"/>
          <w:lang w:eastAsia="en-US"/>
        </w:rPr>
        <w:t>Partnera</w:t>
      </w:r>
      <w:r w:rsidR="00EF0710" w:rsidRPr="008A0EC7">
        <w:rPr>
          <w:rFonts w:asciiTheme="minorHAnsi" w:hAnsiTheme="minorHAnsi" w:cstheme="minorHAnsi"/>
        </w:rPr>
        <w:t xml:space="preserve"> </w:t>
      </w:r>
      <w:r w:rsidR="00EF0710" w:rsidRPr="008A0EC7">
        <w:rPr>
          <w:rFonts w:asciiTheme="minorHAnsi" w:hAnsiTheme="minorHAnsi" w:cstheme="minorHAnsi"/>
          <w:lang w:eastAsia="en-US"/>
        </w:rPr>
        <w:t xml:space="preserve">lub Podmiotu upoważnionego do ponoszenia wydatków </w:t>
      </w:r>
      <w:r w:rsidRPr="008A0EC7">
        <w:rPr>
          <w:rFonts w:asciiTheme="minorHAnsi" w:hAnsiTheme="minorHAnsi" w:cstheme="minorHAnsi"/>
          <w:lang w:eastAsia="en-US"/>
        </w:rPr>
        <w:t>z</w:t>
      </w:r>
      <w:r w:rsidR="007823AD">
        <w:rPr>
          <w:rFonts w:asciiTheme="minorHAnsi" w:hAnsiTheme="minorHAnsi" w:cstheme="minorHAnsi"/>
          <w:lang w:eastAsia="en-US"/>
        </w:rPr>
        <w:t> </w:t>
      </w:r>
      <w:r w:rsidRPr="008A0EC7">
        <w:rPr>
          <w:rFonts w:asciiTheme="minorHAnsi" w:hAnsiTheme="minorHAnsi" w:cstheme="minorHAnsi"/>
          <w:lang w:eastAsia="en-US"/>
        </w:rPr>
        <w:t>możliwości otrzymania dofinansowania na podstawie art. 207 ust. 4-6 ustawy z</w:t>
      </w:r>
      <w:r w:rsidR="007823AD">
        <w:rPr>
          <w:rFonts w:asciiTheme="minorHAnsi" w:hAnsiTheme="minorHAnsi" w:cstheme="minorHAnsi"/>
          <w:lang w:eastAsia="en-US"/>
        </w:rPr>
        <w:t> </w:t>
      </w:r>
      <w:r w:rsidRPr="008A0EC7">
        <w:rPr>
          <w:rFonts w:asciiTheme="minorHAnsi" w:hAnsiTheme="minorHAnsi" w:cstheme="minorHAnsi"/>
          <w:lang w:eastAsia="en-US"/>
        </w:rPr>
        <w:t>dnia 27 sierpnia 2009 r. o finansach publicznych</w:t>
      </w:r>
      <w:r w:rsidR="00EF0710" w:rsidRPr="008A0EC7">
        <w:rPr>
          <w:rFonts w:asciiTheme="minorHAnsi" w:hAnsiTheme="minorHAnsi" w:cstheme="minorHAnsi"/>
        </w:rPr>
        <w:t xml:space="preserve"> </w:t>
      </w:r>
      <w:r w:rsidR="00EF0710" w:rsidRPr="008A0EC7">
        <w:rPr>
          <w:rFonts w:asciiTheme="minorHAnsi" w:hAnsiTheme="minorHAnsi" w:cstheme="minorHAnsi"/>
          <w:lang w:eastAsia="en-US"/>
        </w:rPr>
        <w:t>na dzień podjęcia Decyzji – jeżeli dotyczy</w:t>
      </w:r>
      <w:r w:rsidRPr="008A0EC7">
        <w:rPr>
          <w:rFonts w:asciiTheme="minorHAnsi" w:hAnsiTheme="minorHAnsi" w:cstheme="minorHAnsi"/>
          <w:lang w:eastAsia="en-US"/>
        </w:rPr>
        <w:t>,</w:t>
      </w:r>
    </w:p>
    <w:p w14:paraId="116E3512" w14:textId="4F52C90D" w:rsidR="00FA57EA" w:rsidRPr="008A0EC7" w:rsidRDefault="00FA57EA" w:rsidP="00332674">
      <w:pPr>
        <w:pStyle w:val="Akapitzlist"/>
        <w:numPr>
          <w:ilvl w:val="0"/>
          <w:numId w:val="45"/>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8A0EC7">
        <w:rPr>
          <w:rFonts w:asciiTheme="minorHAnsi" w:hAnsiTheme="minorHAnsi" w:cstheme="minorHAnsi"/>
          <w:lang w:eastAsia="en-US"/>
        </w:rPr>
        <w:t>orzeczeniu przez sąd, na podstawie ustawy z dnia 15 czerwca 2012 r. o skutkach powierzenia wykonywania pracy cudzoziemcom przebywającym wbrew przepisom na terytorium Rzeczypospolitej Polskiej, zakazu dostępu do środków o których mowa w art. 5 ust. 3 pkt 1 ustawy z dnia 27 sierpnia 2009 r. o finansach publicznych. Należy wówczas dołączyć do pisemnej informacji potwierdzoną przez Beneficjenta/Partnera za zgodność z</w:t>
      </w:r>
      <w:r w:rsidR="00E57FA6" w:rsidRPr="008A0EC7">
        <w:rPr>
          <w:rFonts w:asciiTheme="minorHAnsi" w:hAnsiTheme="minorHAnsi" w:cstheme="minorHAnsi"/>
          <w:lang w:eastAsia="en-US"/>
        </w:rPr>
        <w:t> </w:t>
      </w:r>
      <w:r w:rsidRPr="008A0EC7">
        <w:rPr>
          <w:rFonts w:asciiTheme="minorHAnsi" w:hAnsiTheme="minorHAnsi" w:cstheme="minorHAnsi"/>
          <w:lang w:eastAsia="en-US"/>
        </w:rPr>
        <w:t>oryginałem kopię odpisu wyroku sądu,</w:t>
      </w:r>
    </w:p>
    <w:p w14:paraId="526EDF3C" w14:textId="7CA56663" w:rsidR="00FA57EA" w:rsidRPr="008A0EC7"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dokonania zwrotu środków na </w:t>
      </w:r>
      <w:r w:rsidR="000614D3" w:rsidRPr="008A0EC7">
        <w:rPr>
          <w:rFonts w:asciiTheme="minorHAnsi" w:hAnsiTheme="minorHAnsi" w:cstheme="minorHAnsi"/>
          <w:lang w:eastAsia="en-US"/>
        </w:rPr>
        <w:t>rachunek bankowy Instytucji Zarządzającej dla zwrotu środków</w:t>
      </w:r>
      <w:r w:rsidR="000614D3" w:rsidRPr="008A0EC7" w:rsidDel="000614D3">
        <w:rPr>
          <w:rFonts w:asciiTheme="minorHAnsi" w:hAnsiTheme="minorHAnsi" w:cstheme="minorHAnsi"/>
          <w:lang w:eastAsia="en-US"/>
        </w:rPr>
        <w:t xml:space="preserve"> </w:t>
      </w:r>
      <w:r w:rsidRPr="008A0EC7">
        <w:rPr>
          <w:rFonts w:asciiTheme="minorHAnsi" w:hAnsiTheme="minorHAnsi" w:cstheme="minorHAnsi"/>
          <w:lang w:eastAsia="en-US"/>
        </w:rPr>
        <w:t xml:space="preserve">lub do wyrażenia zgody na pomniejszenie kolejnej płatności, w przypadku </w:t>
      </w:r>
      <w:r w:rsidR="00094924" w:rsidRPr="008A0EC7">
        <w:rPr>
          <w:rFonts w:asciiTheme="minorHAnsi" w:hAnsiTheme="minorHAnsi" w:cstheme="minorHAnsi"/>
          <w:lang w:eastAsia="en-US"/>
        </w:rPr>
        <w:t xml:space="preserve">wystąpienia okoliczności </w:t>
      </w:r>
      <w:r w:rsidR="009B1742" w:rsidRPr="008A0EC7">
        <w:rPr>
          <w:rFonts w:asciiTheme="minorHAnsi" w:hAnsiTheme="minorHAnsi" w:cstheme="minorHAnsi"/>
          <w:lang w:eastAsia="en-US"/>
        </w:rPr>
        <w:t>skutkujących koniecznością</w:t>
      </w:r>
      <w:r w:rsidR="00094924" w:rsidRPr="008A0EC7">
        <w:rPr>
          <w:rFonts w:asciiTheme="minorHAnsi" w:hAnsiTheme="minorHAnsi" w:cstheme="minorHAnsi"/>
          <w:lang w:eastAsia="en-US"/>
        </w:rPr>
        <w:t xml:space="preserve"> </w:t>
      </w:r>
      <w:r w:rsidRPr="008A0EC7">
        <w:rPr>
          <w:rFonts w:asciiTheme="minorHAnsi" w:hAnsiTheme="minorHAnsi" w:cstheme="minorHAnsi"/>
          <w:lang w:eastAsia="en-US"/>
        </w:rPr>
        <w:t>zwrotu środków zarówno w</w:t>
      </w:r>
      <w:r w:rsidR="007823AD">
        <w:rPr>
          <w:rFonts w:asciiTheme="minorHAnsi" w:hAnsiTheme="minorHAnsi" w:cstheme="minorHAnsi"/>
          <w:lang w:eastAsia="en-US"/>
        </w:rPr>
        <w:t> </w:t>
      </w:r>
      <w:r w:rsidRPr="008A0EC7">
        <w:rPr>
          <w:rFonts w:asciiTheme="minorHAnsi" w:hAnsiTheme="minorHAnsi" w:cstheme="minorHAnsi"/>
          <w:lang w:eastAsia="en-US"/>
        </w:rPr>
        <w:t>zakresie dofinansowania przeznaczonego dla Beneficjenta, jak i Partnera i</w:t>
      </w:r>
      <w:r w:rsidR="007823AD">
        <w:rPr>
          <w:rFonts w:asciiTheme="minorHAnsi" w:hAnsiTheme="minorHAnsi" w:cstheme="minorHAnsi"/>
          <w:lang w:eastAsia="en-US"/>
        </w:rPr>
        <w:t> </w:t>
      </w:r>
      <w:r w:rsidRPr="008A0EC7">
        <w:rPr>
          <w:rFonts w:asciiTheme="minorHAnsi" w:hAnsiTheme="minorHAnsi" w:cstheme="minorHAnsi"/>
          <w:lang w:eastAsia="en-US"/>
        </w:rPr>
        <w:t>Podmiotu upoważnionego do ponoszenia wydatków.</w:t>
      </w:r>
    </w:p>
    <w:p w14:paraId="12A7E5DC" w14:textId="458F6C32" w:rsidR="00CA2218" w:rsidRPr="00041775" w:rsidRDefault="00ED5246" w:rsidP="00332674">
      <w:pPr>
        <w:numPr>
          <w:ilvl w:val="0"/>
          <w:numId w:val="13"/>
        </w:numPr>
        <w:tabs>
          <w:tab w:val="left" w:pos="0"/>
          <w:tab w:val="left" w:pos="284"/>
        </w:tabs>
        <w:spacing w:before="120" w:after="120"/>
        <w:ind w:left="284" w:hanging="284"/>
        <w:rPr>
          <w:rFonts w:asciiTheme="minorHAnsi" w:eastAsia="Times New Roman" w:hAnsiTheme="minorHAnsi" w:cstheme="minorHAnsi"/>
          <w:sz w:val="24"/>
          <w:szCs w:val="24"/>
        </w:rPr>
      </w:pPr>
      <w:bookmarkStart w:id="27" w:name="_Hlk119680154"/>
      <w:r w:rsidRPr="00041775">
        <w:rPr>
          <w:rFonts w:asciiTheme="minorHAnsi" w:eastAsia="Times New Roman" w:hAnsiTheme="minorHAnsi" w:cstheme="minorHAnsi"/>
          <w:sz w:val="24"/>
          <w:szCs w:val="24"/>
        </w:rPr>
        <w:t>Beneficjent i Instytucja Zarządzająca</w:t>
      </w:r>
      <w:r w:rsidRPr="00041775" w:rsidDel="00ED5246">
        <w:rPr>
          <w:rFonts w:asciiTheme="minorHAnsi" w:eastAsia="Times New Roman" w:hAnsiTheme="minorHAnsi" w:cstheme="minorHAnsi"/>
          <w:sz w:val="24"/>
          <w:szCs w:val="24"/>
        </w:rPr>
        <w:t xml:space="preserve"> </w:t>
      </w:r>
      <w:r w:rsidR="00FF78D6" w:rsidRPr="00041775">
        <w:rPr>
          <w:rFonts w:asciiTheme="minorHAnsi" w:eastAsia="Times New Roman" w:hAnsiTheme="minorHAnsi" w:cstheme="minorHAnsi"/>
          <w:sz w:val="24"/>
          <w:szCs w:val="24"/>
        </w:rPr>
        <w:t xml:space="preserve">nie są odpowiedzialne względem siebie i nie naruszają postanowień </w:t>
      </w:r>
      <w:r w:rsidRPr="00041775">
        <w:rPr>
          <w:rFonts w:asciiTheme="minorHAnsi" w:eastAsia="Times New Roman" w:hAnsiTheme="minorHAnsi" w:cstheme="minorHAnsi"/>
          <w:sz w:val="24"/>
          <w:szCs w:val="24"/>
        </w:rPr>
        <w:t>Decyzji</w:t>
      </w:r>
      <w:r w:rsidR="00FF78D6" w:rsidRPr="00041775">
        <w:rPr>
          <w:rFonts w:asciiTheme="minorHAnsi" w:eastAsia="Times New Roman" w:hAnsiTheme="minorHAnsi" w:cstheme="minorHAnsi"/>
          <w:sz w:val="24"/>
          <w:szCs w:val="24"/>
        </w:rPr>
        <w:t xml:space="preserve">, jeżeli niewykonanie lub nienależyte wykonanie obowiązków wynikających z </w:t>
      </w:r>
      <w:r w:rsidRPr="00041775">
        <w:rPr>
          <w:rFonts w:asciiTheme="minorHAnsi" w:eastAsia="Times New Roman" w:hAnsiTheme="minorHAnsi" w:cstheme="minorHAnsi"/>
          <w:sz w:val="24"/>
          <w:szCs w:val="24"/>
        </w:rPr>
        <w:t xml:space="preserve">Decyzji </w:t>
      </w:r>
      <w:r w:rsidR="00FF78D6" w:rsidRPr="00041775">
        <w:rPr>
          <w:rFonts w:asciiTheme="minorHAnsi" w:eastAsia="Times New Roman" w:hAnsiTheme="minorHAnsi" w:cstheme="minorHAnsi"/>
          <w:sz w:val="24"/>
          <w:szCs w:val="24"/>
        </w:rPr>
        <w:t xml:space="preserve">jest wyłącznie wynikiem działania siły wyższej. </w:t>
      </w:r>
      <w:r w:rsidRPr="00041775">
        <w:rPr>
          <w:rFonts w:asciiTheme="minorHAnsi" w:eastAsia="Times New Roman" w:hAnsiTheme="minorHAnsi" w:cstheme="minorHAnsi"/>
          <w:sz w:val="24"/>
          <w:szCs w:val="24"/>
        </w:rPr>
        <w:t xml:space="preserve">Instytucja Zarządzająca i Beneficjent </w:t>
      </w:r>
      <w:r w:rsidR="00FF78D6" w:rsidRPr="00041775">
        <w:rPr>
          <w:rFonts w:asciiTheme="minorHAnsi" w:eastAsia="Times New Roman" w:hAnsiTheme="minorHAnsi" w:cstheme="minorHAnsi"/>
          <w:sz w:val="24"/>
          <w:szCs w:val="24"/>
        </w:rPr>
        <w:t>są zobowiązane niezwłocznie</w:t>
      </w:r>
      <w:r w:rsidR="007B5D92" w:rsidRPr="00041775">
        <w:rPr>
          <w:rFonts w:asciiTheme="minorHAnsi" w:eastAsia="Times New Roman" w:hAnsiTheme="minorHAnsi" w:cstheme="minorHAnsi"/>
          <w:sz w:val="24"/>
          <w:szCs w:val="24"/>
        </w:rPr>
        <w:t>,</w:t>
      </w:r>
      <w:r w:rsidR="00FF78D6" w:rsidRPr="00041775">
        <w:rPr>
          <w:rFonts w:asciiTheme="minorHAnsi" w:eastAsia="Times New Roman" w:hAnsiTheme="minorHAnsi" w:cstheme="minorHAnsi"/>
          <w:sz w:val="24"/>
          <w:szCs w:val="24"/>
        </w:rPr>
        <w:t xml:space="preserve"> wzajemnie siebie poinformować poprzez CST2021 o fakcie wystąpienia siły wyższej, mającej wpływ na realizację </w:t>
      </w:r>
      <w:r w:rsidRPr="00041775">
        <w:rPr>
          <w:rFonts w:asciiTheme="minorHAnsi" w:eastAsia="Times New Roman" w:hAnsiTheme="minorHAnsi" w:cstheme="minorHAnsi"/>
          <w:sz w:val="24"/>
          <w:szCs w:val="24"/>
        </w:rPr>
        <w:t>Decyzji</w:t>
      </w:r>
      <w:r w:rsidR="00FF78D6" w:rsidRPr="00041775">
        <w:rPr>
          <w:rFonts w:asciiTheme="minorHAnsi" w:eastAsia="Times New Roman" w:hAnsiTheme="minorHAnsi" w:cstheme="minorHAnsi"/>
          <w:sz w:val="24"/>
          <w:szCs w:val="24"/>
        </w:rPr>
        <w:t>, udowodnić te okoliczności poprzez przedstawienie dokumentacji potwierdzającej wystąpienie zdarzeń mających cechy siły wyższej oraz wskazać i</w:t>
      </w:r>
      <w:r w:rsidR="007B5D92" w:rsidRPr="00041775">
        <w:rPr>
          <w:rFonts w:asciiTheme="minorHAnsi" w:eastAsia="Times New Roman" w:hAnsiTheme="minorHAnsi" w:cstheme="minorHAnsi"/>
          <w:sz w:val="24"/>
          <w:szCs w:val="24"/>
        </w:rPr>
        <w:t> </w:t>
      </w:r>
      <w:r w:rsidR="00FF78D6" w:rsidRPr="00041775">
        <w:rPr>
          <w:rFonts w:asciiTheme="minorHAnsi" w:eastAsia="Times New Roman" w:hAnsiTheme="minorHAnsi" w:cstheme="minorHAnsi"/>
          <w:sz w:val="24"/>
          <w:szCs w:val="24"/>
        </w:rPr>
        <w:t>uprawdopodobnić zakres i wpływ, jaki zdarzenie miało na przebieg realizacji Projektu</w:t>
      </w:r>
      <w:r w:rsidR="008B55E7" w:rsidRPr="00041775">
        <w:rPr>
          <w:rFonts w:asciiTheme="minorHAnsi" w:eastAsia="Times New Roman" w:hAnsiTheme="minorHAnsi" w:cstheme="minorHAnsi"/>
          <w:sz w:val="24"/>
          <w:szCs w:val="24"/>
        </w:rPr>
        <w:t>, a</w:t>
      </w:r>
      <w:r w:rsidR="00CA54EF" w:rsidRPr="00041775">
        <w:rPr>
          <w:rFonts w:asciiTheme="minorHAnsi" w:eastAsia="Times New Roman" w:hAnsiTheme="minorHAnsi" w:cstheme="minorHAnsi"/>
          <w:sz w:val="24"/>
          <w:szCs w:val="24"/>
        </w:rPr>
        <w:t> </w:t>
      </w:r>
      <w:r w:rsidR="008B55E7" w:rsidRPr="00041775">
        <w:rPr>
          <w:rFonts w:asciiTheme="minorHAnsi" w:eastAsia="Times New Roman" w:hAnsiTheme="minorHAnsi" w:cstheme="minorHAnsi"/>
          <w:sz w:val="24"/>
          <w:szCs w:val="24"/>
        </w:rPr>
        <w:t xml:space="preserve">także podjąć ewentualne </w:t>
      </w:r>
      <w:r w:rsidR="00C422BC" w:rsidRPr="00041775">
        <w:rPr>
          <w:rFonts w:asciiTheme="minorHAnsi" w:eastAsia="Times New Roman" w:hAnsiTheme="minorHAnsi" w:cstheme="minorHAnsi"/>
          <w:sz w:val="24"/>
          <w:szCs w:val="24"/>
        </w:rPr>
        <w:t xml:space="preserve">uzgodnione wspólnie, </w:t>
      </w:r>
      <w:r w:rsidR="008B55E7" w:rsidRPr="00041775">
        <w:rPr>
          <w:rFonts w:asciiTheme="minorHAnsi" w:eastAsia="Times New Roman" w:hAnsiTheme="minorHAnsi" w:cstheme="minorHAnsi"/>
          <w:sz w:val="24"/>
          <w:szCs w:val="24"/>
        </w:rPr>
        <w:t xml:space="preserve">środki zaradcze. </w:t>
      </w:r>
      <w:r w:rsidR="00661219" w:rsidRPr="00041775">
        <w:rPr>
          <w:rFonts w:asciiTheme="minorHAnsi" w:eastAsia="Times New Roman" w:hAnsiTheme="minorHAnsi" w:cstheme="minorHAnsi"/>
          <w:sz w:val="24"/>
          <w:szCs w:val="24"/>
        </w:rPr>
        <w:t xml:space="preserve">Każdorazowo </w:t>
      </w:r>
      <w:r w:rsidR="00EA2BE2" w:rsidRPr="00041775">
        <w:rPr>
          <w:rFonts w:asciiTheme="minorHAnsi" w:eastAsia="Times New Roman" w:hAnsiTheme="minorHAnsi" w:cstheme="minorHAnsi"/>
          <w:sz w:val="24"/>
          <w:szCs w:val="24"/>
        </w:rPr>
        <w:t>przypadek niewywiązania się z zobowiązania wynikającego z </w:t>
      </w:r>
      <w:r w:rsidR="00C422BC" w:rsidRPr="00041775">
        <w:rPr>
          <w:rFonts w:asciiTheme="minorHAnsi" w:eastAsia="Times New Roman" w:hAnsiTheme="minorHAnsi" w:cstheme="minorHAnsi"/>
          <w:sz w:val="24"/>
          <w:szCs w:val="24"/>
        </w:rPr>
        <w:t xml:space="preserve">Decyzji </w:t>
      </w:r>
      <w:r w:rsidR="00EA2BE2" w:rsidRPr="00041775">
        <w:rPr>
          <w:rFonts w:asciiTheme="minorHAnsi" w:eastAsia="Times New Roman" w:hAnsiTheme="minorHAnsi" w:cstheme="minorHAnsi"/>
          <w:sz w:val="24"/>
          <w:szCs w:val="24"/>
        </w:rPr>
        <w:t>w oparciu o</w:t>
      </w:r>
      <w:r w:rsidR="00CA54EF" w:rsidRPr="00041775">
        <w:rPr>
          <w:rFonts w:asciiTheme="minorHAnsi" w:eastAsia="Times New Roman" w:hAnsiTheme="minorHAnsi" w:cstheme="minorHAnsi"/>
          <w:sz w:val="24"/>
          <w:szCs w:val="24"/>
        </w:rPr>
        <w:t> </w:t>
      </w:r>
      <w:r w:rsidR="00EA2BE2" w:rsidRPr="00041775">
        <w:rPr>
          <w:rFonts w:asciiTheme="minorHAnsi" w:eastAsia="Times New Roman" w:hAnsiTheme="minorHAnsi" w:cstheme="minorHAnsi"/>
          <w:sz w:val="24"/>
          <w:szCs w:val="24"/>
        </w:rPr>
        <w:t xml:space="preserve">działanie siły wyższej podlega indywidualnej ocenie i zbadaniu wszystkich okoliczności przez </w:t>
      </w:r>
      <w:r w:rsidR="00661219" w:rsidRPr="00041775">
        <w:rPr>
          <w:rFonts w:asciiTheme="minorHAnsi" w:eastAsia="Times New Roman" w:hAnsiTheme="minorHAnsi" w:cstheme="minorHAnsi"/>
          <w:sz w:val="24"/>
          <w:szCs w:val="24"/>
        </w:rPr>
        <w:t>I</w:t>
      </w:r>
      <w:r w:rsidR="00EA2BE2" w:rsidRPr="00041775">
        <w:rPr>
          <w:rFonts w:asciiTheme="minorHAnsi" w:eastAsia="Times New Roman" w:hAnsiTheme="minorHAnsi" w:cstheme="minorHAnsi"/>
          <w:sz w:val="24"/>
          <w:szCs w:val="24"/>
        </w:rPr>
        <w:t>nstytucj</w:t>
      </w:r>
      <w:r w:rsidR="00661219" w:rsidRPr="00041775">
        <w:rPr>
          <w:rFonts w:asciiTheme="minorHAnsi" w:eastAsia="Times New Roman" w:hAnsiTheme="minorHAnsi" w:cstheme="minorHAnsi"/>
          <w:sz w:val="24"/>
          <w:szCs w:val="24"/>
        </w:rPr>
        <w:t>ę</w:t>
      </w:r>
      <w:r w:rsidR="00EA2BE2" w:rsidRPr="00041775">
        <w:rPr>
          <w:rFonts w:asciiTheme="minorHAnsi" w:eastAsia="Times New Roman" w:hAnsiTheme="minorHAnsi" w:cstheme="minorHAnsi"/>
          <w:sz w:val="24"/>
          <w:szCs w:val="24"/>
        </w:rPr>
        <w:t>. W</w:t>
      </w:r>
      <w:r w:rsidR="007B5D92" w:rsidRPr="00041775">
        <w:rPr>
          <w:rFonts w:asciiTheme="minorHAnsi" w:eastAsia="Times New Roman" w:hAnsiTheme="minorHAnsi" w:cstheme="minorHAnsi"/>
          <w:sz w:val="24"/>
          <w:szCs w:val="24"/>
        </w:rPr>
        <w:t> </w:t>
      </w:r>
      <w:r w:rsidR="00EA2BE2" w:rsidRPr="00041775">
        <w:rPr>
          <w:rFonts w:asciiTheme="minorHAnsi" w:eastAsia="Times New Roman" w:hAnsiTheme="minorHAnsi" w:cstheme="minorHAnsi"/>
          <w:sz w:val="24"/>
          <w:szCs w:val="24"/>
        </w:rPr>
        <w:t xml:space="preserve">przypadku ustania siły wyższej, </w:t>
      </w:r>
      <w:r w:rsidR="00C422BC" w:rsidRPr="00041775">
        <w:rPr>
          <w:rFonts w:asciiTheme="minorHAnsi" w:eastAsia="Times New Roman" w:hAnsiTheme="minorHAnsi" w:cstheme="minorHAnsi"/>
          <w:sz w:val="24"/>
          <w:szCs w:val="24"/>
        </w:rPr>
        <w:t>Beneficjent i Instytucja Zarządzająca</w:t>
      </w:r>
      <w:r w:rsidR="00C422BC" w:rsidRPr="00041775" w:rsidDel="00C422BC">
        <w:rPr>
          <w:rFonts w:asciiTheme="minorHAnsi" w:eastAsia="Times New Roman" w:hAnsiTheme="minorHAnsi" w:cstheme="minorHAnsi"/>
          <w:sz w:val="24"/>
          <w:szCs w:val="24"/>
        </w:rPr>
        <w:t xml:space="preserve"> </w:t>
      </w:r>
      <w:r w:rsidR="00EA2BE2" w:rsidRPr="00041775">
        <w:rPr>
          <w:rFonts w:asciiTheme="minorHAnsi" w:eastAsia="Times New Roman" w:hAnsiTheme="minorHAnsi" w:cstheme="minorHAnsi"/>
          <w:sz w:val="24"/>
          <w:szCs w:val="24"/>
        </w:rPr>
        <w:t xml:space="preserve">niezwłocznie przystąpią do realizacji swoich obowiązków wynikających z </w:t>
      </w:r>
      <w:r w:rsidR="00C422BC" w:rsidRPr="00041775">
        <w:rPr>
          <w:rFonts w:asciiTheme="minorHAnsi" w:eastAsia="Times New Roman" w:hAnsiTheme="minorHAnsi" w:cstheme="minorHAnsi"/>
          <w:sz w:val="24"/>
          <w:szCs w:val="24"/>
        </w:rPr>
        <w:t>Decyzji</w:t>
      </w:r>
      <w:r w:rsidR="00EA2BE2" w:rsidRPr="00041775">
        <w:rPr>
          <w:rFonts w:asciiTheme="minorHAnsi" w:eastAsia="Times New Roman" w:hAnsiTheme="minorHAnsi" w:cstheme="minorHAnsi"/>
          <w:sz w:val="24"/>
          <w:szCs w:val="24"/>
        </w:rPr>
        <w:t>. W</w:t>
      </w:r>
      <w:r w:rsidR="008A0EC7" w:rsidRPr="00041775">
        <w:rPr>
          <w:rFonts w:asciiTheme="minorHAnsi" w:eastAsia="Times New Roman" w:hAnsiTheme="minorHAnsi" w:cstheme="minorHAnsi"/>
          <w:sz w:val="24"/>
          <w:szCs w:val="24"/>
        </w:rPr>
        <w:t> </w:t>
      </w:r>
      <w:r w:rsidR="00EA2BE2" w:rsidRPr="00041775">
        <w:rPr>
          <w:rFonts w:asciiTheme="minorHAnsi" w:eastAsia="Times New Roman" w:hAnsiTheme="minorHAnsi" w:cstheme="minorHAnsi"/>
          <w:sz w:val="24"/>
          <w:szCs w:val="24"/>
        </w:rPr>
        <w:t xml:space="preserve">przypadku gdy dalsza realizacja Projektu nie jest możliwa z powodu działania siły wyższej, </w:t>
      </w:r>
      <w:r w:rsidR="00C422BC" w:rsidRPr="00041775">
        <w:rPr>
          <w:rFonts w:asciiTheme="minorHAnsi" w:eastAsia="Times New Roman" w:hAnsiTheme="minorHAnsi" w:cstheme="minorHAnsi"/>
          <w:sz w:val="24"/>
          <w:szCs w:val="24"/>
        </w:rPr>
        <w:t>Beneficjent lub Instytucja Zarządzająca mogą podjąć czynności zmierzające do uchylenia Decyzji</w:t>
      </w:r>
      <w:bookmarkStart w:id="28" w:name="_Hlk117491511"/>
      <w:r w:rsidR="00F545F4" w:rsidRPr="00041775">
        <w:rPr>
          <w:rFonts w:asciiTheme="minorHAnsi" w:eastAsia="Times New Roman" w:hAnsiTheme="minorHAnsi" w:cstheme="minorHAnsi"/>
          <w:sz w:val="24"/>
          <w:szCs w:val="24"/>
        </w:rPr>
        <w:t>.</w:t>
      </w:r>
    </w:p>
    <w:bookmarkEnd w:id="27"/>
    <w:bookmarkEnd w:id="28"/>
    <w:p w14:paraId="5A640F8D" w14:textId="5E7B6263" w:rsidR="007264D1" w:rsidRPr="008A0EC7" w:rsidRDefault="007264D1"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1808FB" w:rsidRPr="008A0EC7">
        <w:rPr>
          <w:rFonts w:asciiTheme="minorHAnsi" w:hAnsiTheme="minorHAnsi" w:cstheme="minorHAnsi"/>
          <w:sz w:val="24"/>
          <w:szCs w:val="24"/>
        </w:rPr>
        <w:t>5</w:t>
      </w:r>
      <w:r w:rsidRPr="008A0EC7">
        <w:rPr>
          <w:rFonts w:asciiTheme="minorHAnsi" w:hAnsiTheme="minorHAnsi" w:cstheme="minorHAnsi"/>
          <w:sz w:val="24"/>
          <w:szCs w:val="24"/>
        </w:rPr>
        <w:t>.</w:t>
      </w:r>
    </w:p>
    <w:p w14:paraId="23D1138E" w14:textId="65F6ED28" w:rsidR="00893650" w:rsidRPr="008A0EC7" w:rsidRDefault="00893650" w:rsidP="00332674">
      <w:pPr>
        <w:pStyle w:val="Akapitzlist"/>
        <w:numPr>
          <w:ilvl w:val="0"/>
          <w:numId w:val="46"/>
        </w:numPr>
        <w:tabs>
          <w:tab w:val="left" w:pos="0"/>
          <w:tab w:val="left" w:pos="900"/>
        </w:tabs>
        <w:spacing w:before="120" w:after="120" w:line="276" w:lineRule="auto"/>
        <w:ind w:left="284" w:hanging="284"/>
        <w:rPr>
          <w:rFonts w:asciiTheme="minorHAnsi" w:hAnsiTheme="minorHAnsi" w:cstheme="minorHAnsi"/>
        </w:rPr>
      </w:pPr>
      <w:r w:rsidRPr="008A0EC7">
        <w:rPr>
          <w:rFonts w:asciiTheme="minorHAnsi" w:hAnsiTheme="minorHAnsi" w:cstheme="minorHAnsi"/>
        </w:rPr>
        <w:t xml:space="preserve">Beneficjent </w:t>
      </w:r>
      <w:r w:rsidR="00D55362" w:rsidRPr="008A0EC7">
        <w:rPr>
          <w:rFonts w:asciiTheme="minorHAnsi" w:hAnsiTheme="minorHAnsi" w:cstheme="minorHAnsi"/>
        </w:rPr>
        <w:t xml:space="preserve">w imieniu swoim i Partnera </w:t>
      </w:r>
      <w:r w:rsidR="008B3554" w:rsidRPr="008A0EC7">
        <w:rPr>
          <w:rFonts w:asciiTheme="minorHAnsi" w:hAnsiTheme="minorHAnsi" w:cstheme="minorHAnsi"/>
        </w:rPr>
        <w:t xml:space="preserve">oraz Podmiotu upoważnionego do ponoszenia wydatków </w:t>
      </w:r>
      <w:r w:rsidRPr="008A0EC7">
        <w:rPr>
          <w:rFonts w:asciiTheme="minorHAnsi" w:hAnsiTheme="minorHAnsi" w:cstheme="minorHAnsi"/>
        </w:rPr>
        <w:t>zobowiąz</w:t>
      </w:r>
      <w:r w:rsidR="00D55362" w:rsidRPr="008A0EC7">
        <w:rPr>
          <w:rFonts w:asciiTheme="minorHAnsi" w:hAnsiTheme="minorHAnsi" w:cstheme="minorHAnsi"/>
        </w:rPr>
        <w:t>uje się</w:t>
      </w:r>
      <w:r w:rsidRPr="008A0EC7">
        <w:rPr>
          <w:rFonts w:asciiTheme="minorHAnsi" w:hAnsiTheme="minorHAnsi" w:cstheme="minorHAnsi"/>
        </w:rPr>
        <w:t xml:space="preserve"> do stosowania </w:t>
      </w:r>
      <w:r w:rsidR="00E87085">
        <w:rPr>
          <w:rFonts w:asciiTheme="minorHAnsi" w:hAnsiTheme="minorHAnsi" w:cstheme="minorHAnsi"/>
        </w:rPr>
        <w:t>W</w:t>
      </w:r>
      <w:r w:rsidRPr="008A0EC7">
        <w:rPr>
          <w:rFonts w:asciiTheme="minorHAnsi" w:hAnsiTheme="minorHAnsi" w:cstheme="minorHAnsi"/>
        </w:rPr>
        <w:t xml:space="preserve">ytycznych wydanych na podstawie art. 5 ust. 1 ustawy wdrożeniowej, </w:t>
      </w:r>
      <w:r w:rsidR="00D55362" w:rsidRPr="008A0EC7">
        <w:rPr>
          <w:rFonts w:asciiTheme="minorHAnsi" w:hAnsiTheme="minorHAnsi" w:cstheme="minorHAnsi"/>
        </w:rPr>
        <w:t>a w szczególności</w:t>
      </w:r>
      <w:r w:rsidRPr="008A0EC7">
        <w:rPr>
          <w:rFonts w:asciiTheme="minorHAnsi" w:hAnsiTheme="minorHAnsi" w:cstheme="minorHAnsi"/>
        </w:rPr>
        <w:t xml:space="preserve">: </w:t>
      </w:r>
    </w:p>
    <w:p w14:paraId="2DCBF874" w14:textId="426A512B" w:rsidR="00893650" w:rsidRPr="008A0EC7" w:rsidRDefault="00BC1ECC"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Wytycznych </w:t>
      </w:r>
      <w:bookmarkStart w:id="29" w:name="_Hlk115860421"/>
      <w:r w:rsidRPr="008A0EC7">
        <w:rPr>
          <w:rFonts w:asciiTheme="minorHAnsi" w:eastAsia="Times New Roman" w:hAnsiTheme="minorHAnsi" w:cstheme="minorHAnsi"/>
          <w:sz w:val="24"/>
          <w:szCs w:val="24"/>
        </w:rPr>
        <w:t>dotyczących kwalifikowalności wydatków na lata 2021-2027</w:t>
      </w:r>
      <w:bookmarkEnd w:id="29"/>
      <w:r w:rsidR="00850BC9" w:rsidRPr="008A0EC7">
        <w:rPr>
          <w:rFonts w:asciiTheme="minorHAnsi" w:eastAsia="Times New Roman" w:hAnsiTheme="minorHAnsi" w:cstheme="minorHAnsi"/>
          <w:sz w:val="24"/>
          <w:szCs w:val="24"/>
        </w:rPr>
        <w:t>,</w:t>
      </w:r>
    </w:p>
    <w:p w14:paraId="05074539" w14:textId="0846495F" w:rsidR="00893650" w:rsidRPr="008A0EC7" w:rsidRDefault="002D41C3"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color w:val="000000" w:themeColor="text1"/>
          <w:sz w:val="24"/>
          <w:szCs w:val="24"/>
        </w:rPr>
      </w:pPr>
      <w:r w:rsidRPr="008A0EC7">
        <w:rPr>
          <w:rFonts w:asciiTheme="minorHAnsi" w:eastAsia="Times New Roman" w:hAnsiTheme="minorHAnsi" w:cstheme="minorHAnsi"/>
          <w:color w:val="000000" w:themeColor="text1"/>
          <w:sz w:val="24"/>
          <w:szCs w:val="24"/>
        </w:rPr>
        <w:t>Wytyczn</w:t>
      </w:r>
      <w:r w:rsidR="00277365" w:rsidRPr="008A0EC7">
        <w:rPr>
          <w:rFonts w:asciiTheme="minorHAnsi" w:eastAsia="Times New Roman" w:hAnsiTheme="minorHAnsi" w:cstheme="minorHAnsi"/>
          <w:color w:val="000000" w:themeColor="text1"/>
          <w:sz w:val="24"/>
          <w:szCs w:val="24"/>
        </w:rPr>
        <w:t>ych</w:t>
      </w:r>
      <w:r w:rsidRPr="008A0EC7">
        <w:rPr>
          <w:rFonts w:asciiTheme="minorHAnsi" w:eastAsia="Times New Roman" w:hAnsiTheme="minorHAnsi" w:cstheme="minorHAnsi"/>
          <w:color w:val="000000" w:themeColor="text1"/>
          <w:sz w:val="24"/>
          <w:szCs w:val="24"/>
        </w:rPr>
        <w:t xml:space="preserve"> dotycząc</w:t>
      </w:r>
      <w:r w:rsidR="00B71322" w:rsidRPr="008A0EC7">
        <w:rPr>
          <w:rFonts w:asciiTheme="minorHAnsi" w:eastAsia="Times New Roman" w:hAnsiTheme="minorHAnsi" w:cstheme="minorHAnsi"/>
          <w:color w:val="000000" w:themeColor="text1"/>
          <w:sz w:val="24"/>
          <w:szCs w:val="24"/>
        </w:rPr>
        <w:t>ych</w:t>
      </w:r>
      <w:r w:rsidRPr="008A0EC7">
        <w:rPr>
          <w:rFonts w:asciiTheme="minorHAnsi" w:eastAsia="Times New Roman" w:hAnsiTheme="minorHAnsi" w:cstheme="minorHAnsi"/>
          <w:color w:val="000000" w:themeColor="text1"/>
          <w:sz w:val="24"/>
          <w:szCs w:val="24"/>
        </w:rPr>
        <w:t xml:space="preserve"> warunków gromadzenia i przekazywania danych w postaci elektronicznej na lata 2021-2027</w:t>
      </w:r>
      <w:r w:rsidR="00C20BC7" w:rsidRPr="00C20BC7">
        <w:t xml:space="preserve"> </w:t>
      </w:r>
      <w:r w:rsidR="00C20BC7" w:rsidRPr="00C20BC7">
        <w:rPr>
          <w:rFonts w:asciiTheme="minorHAnsi" w:eastAsia="Times New Roman" w:hAnsiTheme="minorHAnsi" w:cstheme="minorHAnsi"/>
          <w:color w:val="000000" w:themeColor="text1"/>
          <w:sz w:val="24"/>
          <w:szCs w:val="24"/>
        </w:rPr>
        <w:t>(w zakresie dotyczącym działań Beneficjenta),</w:t>
      </w:r>
    </w:p>
    <w:p w14:paraId="02F74F56" w14:textId="2D3B6A3A" w:rsidR="00893650" w:rsidRPr="008A0EC7" w:rsidRDefault="006F21E9" w:rsidP="00332674">
      <w:pPr>
        <w:numPr>
          <w:ilvl w:val="0"/>
          <w:numId w:val="40"/>
        </w:numPr>
        <w:tabs>
          <w:tab w:val="clear" w:pos="360"/>
          <w:tab w:val="left" w:pos="0"/>
          <w:tab w:val="num" w:pos="426"/>
        </w:tabs>
        <w:spacing w:before="120" w:after="120"/>
        <w:ind w:left="567" w:hanging="283"/>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Wytycznych </w:t>
      </w:r>
      <w:r w:rsidR="00CC5B8C" w:rsidRPr="008A0EC7">
        <w:rPr>
          <w:rFonts w:asciiTheme="minorHAnsi" w:eastAsia="Times New Roman" w:hAnsiTheme="minorHAnsi" w:cstheme="minorHAnsi"/>
          <w:sz w:val="24"/>
          <w:szCs w:val="24"/>
        </w:rPr>
        <w:t>dotyczących realizacji zasad równościowych w ramach funduszy unijnych na lata 2021-2027</w:t>
      </w:r>
      <w:r w:rsidR="003D3C02" w:rsidRPr="008A0EC7">
        <w:rPr>
          <w:rFonts w:asciiTheme="minorHAnsi" w:eastAsia="Times New Roman" w:hAnsiTheme="minorHAnsi" w:cstheme="minorHAnsi"/>
          <w:sz w:val="24"/>
          <w:szCs w:val="24"/>
        </w:rPr>
        <w:t>,</w:t>
      </w:r>
    </w:p>
    <w:p w14:paraId="64AB4F7C" w14:textId="4CF502E7" w:rsidR="00893650" w:rsidRPr="00763C2E" w:rsidRDefault="00DD3F8A" w:rsidP="00332674">
      <w:pPr>
        <w:numPr>
          <w:ilvl w:val="0"/>
          <w:numId w:val="40"/>
        </w:numPr>
        <w:tabs>
          <w:tab w:val="clear" w:pos="360"/>
        </w:tabs>
        <w:spacing w:before="120" w:after="120"/>
        <w:ind w:left="567" w:hanging="283"/>
        <w:rPr>
          <w:rFonts w:asciiTheme="minorHAnsi" w:eastAsia="Times New Roman" w:hAnsiTheme="minorHAnsi" w:cstheme="minorHAnsi"/>
          <w:sz w:val="24"/>
          <w:szCs w:val="24"/>
        </w:rPr>
      </w:pPr>
      <w:r w:rsidRPr="00763C2E">
        <w:rPr>
          <w:rFonts w:asciiTheme="minorHAnsi" w:eastAsia="Times New Roman" w:hAnsiTheme="minorHAnsi" w:cstheme="minorHAnsi"/>
          <w:sz w:val="24"/>
          <w:szCs w:val="24"/>
        </w:rPr>
        <w:t>Wytyczn</w:t>
      </w:r>
      <w:r w:rsidR="00D55362" w:rsidRPr="00763C2E">
        <w:rPr>
          <w:rFonts w:asciiTheme="minorHAnsi" w:eastAsia="Times New Roman" w:hAnsiTheme="minorHAnsi" w:cstheme="minorHAnsi"/>
          <w:sz w:val="24"/>
          <w:szCs w:val="24"/>
        </w:rPr>
        <w:t>ych</w:t>
      </w:r>
      <w:r w:rsidRPr="00763C2E">
        <w:rPr>
          <w:rFonts w:asciiTheme="minorHAnsi" w:eastAsia="Times New Roman" w:hAnsiTheme="minorHAnsi" w:cstheme="minorHAnsi"/>
          <w:sz w:val="24"/>
          <w:szCs w:val="24"/>
        </w:rPr>
        <w:t xml:space="preserve"> </w:t>
      </w:r>
      <w:r w:rsidR="00AC2168" w:rsidRPr="00763C2E">
        <w:rPr>
          <w:rFonts w:asciiTheme="minorHAnsi" w:eastAsia="Times New Roman" w:hAnsiTheme="minorHAnsi" w:cstheme="minorHAnsi"/>
          <w:sz w:val="24"/>
          <w:szCs w:val="24"/>
        </w:rPr>
        <w:t xml:space="preserve">dotyczących </w:t>
      </w:r>
      <w:r w:rsidR="00AC2168" w:rsidRPr="00763C2E">
        <w:rPr>
          <w:rFonts w:cs="Calibri-BoldItalic"/>
          <w:sz w:val="24"/>
          <w:szCs w:val="24"/>
        </w:rPr>
        <w:t>sposobu korygowania nieprawidłow</w:t>
      </w:r>
      <w:r w:rsidR="00C20BC7">
        <w:rPr>
          <w:rFonts w:cs="Calibri-BoldItalic"/>
          <w:sz w:val="24"/>
          <w:szCs w:val="24"/>
        </w:rPr>
        <w:t xml:space="preserve">ości </w:t>
      </w:r>
      <w:r w:rsidR="00AC2168" w:rsidRPr="00763C2E">
        <w:rPr>
          <w:rFonts w:cs="Calibri-BoldItalic"/>
          <w:sz w:val="24"/>
          <w:szCs w:val="24"/>
        </w:rPr>
        <w:t>na lata 2021-202</w:t>
      </w:r>
      <w:r w:rsidR="003C2234" w:rsidRPr="00763C2E">
        <w:rPr>
          <w:rFonts w:cs="Calibri-BoldItalic"/>
          <w:sz w:val="24"/>
          <w:szCs w:val="24"/>
        </w:rPr>
        <w:t>7</w:t>
      </w:r>
      <w:r w:rsidR="00AC2168" w:rsidRPr="00763C2E">
        <w:rPr>
          <w:rFonts w:cs="Calibri-BoldItalic"/>
          <w:sz w:val="24"/>
          <w:szCs w:val="24"/>
        </w:rPr>
        <w:t xml:space="preserve">, </w:t>
      </w:r>
    </w:p>
    <w:p w14:paraId="1B153F90" w14:textId="4018E36E" w:rsidR="00893650" w:rsidRPr="008A0EC7" w:rsidRDefault="00893650"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Wytycznych </w:t>
      </w:r>
      <w:r w:rsidR="00E562E6" w:rsidRPr="008A0EC7">
        <w:rPr>
          <w:rFonts w:asciiTheme="minorHAnsi" w:eastAsia="Times New Roman" w:hAnsiTheme="minorHAnsi" w:cstheme="minorHAnsi"/>
          <w:sz w:val="24"/>
          <w:szCs w:val="24"/>
        </w:rPr>
        <w:t>dotyczących informacji i promocji Funduszy Europejskich na lata 2021-2027</w:t>
      </w:r>
      <w:r w:rsidR="003D3C02" w:rsidRPr="008A0EC7">
        <w:rPr>
          <w:rFonts w:asciiTheme="minorHAnsi" w:eastAsia="Times New Roman" w:hAnsiTheme="minorHAnsi" w:cstheme="minorHAnsi"/>
          <w:sz w:val="24"/>
          <w:szCs w:val="24"/>
        </w:rPr>
        <w:t>,</w:t>
      </w:r>
    </w:p>
    <w:p w14:paraId="193436EE" w14:textId="5F5C089A" w:rsidR="00893650" w:rsidRPr="008A0EC7" w:rsidRDefault="009A6541"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Wytycznych dotyczących kontroli realizacji programów polityki spójności na lata 2021-2027</w:t>
      </w:r>
      <w:r w:rsidR="00E562E6" w:rsidRPr="008A0EC7">
        <w:rPr>
          <w:rFonts w:asciiTheme="minorHAnsi" w:eastAsia="Times New Roman" w:hAnsiTheme="minorHAnsi" w:cstheme="minorHAnsi"/>
          <w:sz w:val="24"/>
          <w:szCs w:val="24"/>
        </w:rPr>
        <w:t>,</w:t>
      </w:r>
    </w:p>
    <w:p w14:paraId="032C041C" w14:textId="68C2D6E8" w:rsidR="00893650" w:rsidRPr="008A0EC7" w:rsidRDefault="00893650"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Wytycznych </w:t>
      </w:r>
      <w:r w:rsidR="00AD2754" w:rsidRPr="008A0EC7">
        <w:rPr>
          <w:rFonts w:asciiTheme="minorHAnsi" w:eastAsia="Times New Roman" w:hAnsiTheme="minorHAnsi" w:cstheme="minorHAnsi"/>
          <w:sz w:val="24"/>
          <w:szCs w:val="24"/>
        </w:rPr>
        <w:t>dotyczących</w:t>
      </w:r>
      <w:r w:rsidRPr="008A0EC7">
        <w:rPr>
          <w:rFonts w:asciiTheme="minorHAnsi" w:eastAsia="Times New Roman" w:hAnsiTheme="minorHAnsi" w:cstheme="minorHAnsi"/>
          <w:sz w:val="24"/>
          <w:szCs w:val="24"/>
        </w:rPr>
        <w:t xml:space="preserve"> </w:t>
      </w:r>
      <w:r w:rsidR="00120586" w:rsidRPr="008A0EC7">
        <w:rPr>
          <w:rFonts w:asciiTheme="minorHAnsi" w:eastAsia="Times New Roman" w:hAnsiTheme="minorHAnsi" w:cstheme="minorHAnsi"/>
          <w:sz w:val="24"/>
          <w:szCs w:val="24"/>
        </w:rPr>
        <w:t>realizacji projektów z udziałem środków Europejskiego Funduszu Społecznego Plus w regionalnych programach na lata 2021–202</w:t>
      </w:r>
      <w:r w:rsidR="00324F67" w:rsidRPr="008A0EC7">
        <w:rPr>
          <w:rFonts w:asciiTheme="minorHAnsi" w:eastAsia="Times New Roman" w:hAnsiTheme="minorHAnsi" w:cstheme="minorHAnsi"/>
          <w:sz w:val="24"/>
          <w:szCs w:val="24"/>
        </w:rPr>
        <w:t>7</w:t>
      </w:r>
      <w:r w:rsidR="003D3C02" w:rsidRPr="008A0EC7">
        <w:rPr>
          <w:rFonts w:asciiTheme="minorHAnsi" w:eastAsia="Times New Roman" w:hAnsiTheme="minorHAnsi" w:cstheme="minorHAnsi"/>
          <w:sz w:val="24"/>
          <w:szCs w:val="24"/>
        </w:rPr>
        <w:t>,</w:t>
      </w:r>
    </w:p>
    <w:p w14:paraId="6868A265" w14:textId="323C5807" w:rsidR="00893650" w:rsidRDefault="002D41C3"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color w:val="000000" w:themeColor="text1"/>
          <w:sz w:val="24"/>
          <w:szCs w:val="24"/>
        </w:rPr>
      </w:pPr>
      <w:r w:rsidRPr="008A0EC7">
        <w:rPr>
          <w:rFonts w:asciiTheme="minorHAnsi" w:eastAsia="Times New Roman" w:hAnsiTheme="minorHAnsi" w:cstheme="minorHAnsi"/>
          <w:color w:val="000000" w:themeColor="text1"/>
          <w:sz w:val="24"/>
          <w:szCs w:val="24"/>
        </w:rPr>
        <w:t>Wytyczn</w:t>
      </w:r>
      <w:r w:rsidR="00D55362" w:rsidRPr="008A0EC7">
        <w:rPr>
          <w:rFonts w:asciiTheme="minorHAnsi" w:eastAsia="Times New Roman" w:hAnsiTheme="minorHAnsi" w:cstheme="minorHAnsi"/>
          <w:color w:val="000000" w:themeColor="text1"/>
          <w:sz w:val="24"/>
          <w:szCs w:val="24"/>
        </w:rPr>
        <w:t>ych</w:t>
      </w:r>
      <w:r w:rsidRPr="008A0EC7">
        <w:rPr>
          <w:rFonts w:asciiTheme="minorHAnsi" w:eastAsia="Times New Roman" w:hAnsiTheme="minorHAnsi" w:cstheme="minorHAnsi"/>
          <w:color w:val="000000" w:themeColor="text1"/>
          <w:sz w:val="24"/>
          <w:szCs w:val="24"/>
        </w:rPr>
        <w:t xml:space="preserve"> dotycząc</w:t>
      </w:r>
      <w:r w:rsidR="00990A6B" w:rsidRPr="008A0EC7">
        <w:rPr>
          <w:rFonts w:asciiTheme="minorHAnsi" w:eastAsia="Times New Roman" w:hAnsiTheme="minorHAnsi" w:cstheme="minorHAnsi"/>
          <w:color w:val="000000" w:themeColor="text1"/>
          <w:sz w:val="24"/>
          <w:szCs w:val="24"/>
        </w:rPr>
        <w:t>ych</w:t>
      </w:r>
      <w:r w:rsidRPr="008A0EC7">
        <w:rPr>
          <w:rFonts w:asciiTheme="minorHAnsi" w:eastAsia="Times New Roman" w:hAnsiTheme="minorHAnsi" w:cstheme="minorHAnsi"/>
          <w:color w:val="000000" w:themeColor="text1"/>
          <w:sz w:val="24"/>
          <w:szCs w:val="24"/>
        </w:rPr>
        <w:t xml:space="preserve"> realizacji zasady partnerstwa na lata 2021-2027</w:t>
      </w:r>
      <w:r w:rsidR="00850BC9" w:rsidRPr="008A0EC7">
        <w:rPr>
          <w:rFonts w:asciiTheme="minorHAnsi" w:eastAsia="Times New Roman" w:hAnsiTheme="minorHAnsi" w:cstheme="minorHAnsi"/>
          <w:color w:val="000000" w:themeColor="text1"/>
          <w:sz w:val="24"/>
          <w:szCs w:val="24"/>
        </w:rPr>
        <w:t>,</w:t>
      </w:r>
    </w:p>
    <w:p w14:paraId="71FBEDE2" w14:textId="77777777" w:rsidR="00C20BC7" w:rsidRPr="00C20BC7" w:rsidRDefault="00C20BC7" w:rsidP="00EB141E">
      <w:pPr>
        <w:pStyle w:val="Akapitzlist"/>
        <w:numPr>
          <w:ilvl w:val="0"/>
          <w:numId w:val="40"/>
        </w:numPr>
        <w:tabs>
          <w:tab w:val="clear" w:pos="360"/>
          <w:tab w:val="left" w:pos="567"/>
          <w:tab w:val="num" w:pos="709"/>
        </w:tabs>
        <w:ind w:left="567" w:hanging="283"/>
        <w:rPr>
          <w:rFonts w:asciiTheme="minorHAnsi" w:hAnsiTheme="minorHAnsi" w:cstheme="minorHAnsi"/>
          <w:color w:val="000000" w:themeColor="text1"/>
          <w:lang w:eastAsia="en-US"/>
        </w:rPr>
      </w:pPr>
      <w:r w:rsidRPr="00C20BC7">
        <w:rPr>
          <w:rFonts w:asciiTheme="minorHAnsi" w:hAnsiTheme="minorHAnsi" w:cstheme="minorHAnsi"/>
          <w:color w:val="000000" w:themeColor="text1"/>
          <w:lang w:eastAsia="en-US"/>
        </w:rPr>
        <w:t>Wytycznych dotyczących monitorowania postępu rzeczowego realizacji programów na lata 2021-2027.</w:t>
      </w:r>
    </w:p>
    <w:p w14:paraId="057F96EA" w14:textId="77777777" w:rsidR="00FD5FAE" w:rsidRPr="008A0EC7" w:rsidRDefault="00FD5FAE" w:rsidP="00332674">
      <w:pPr>
        <w:pStyle w:val="Akapitzlist"/>
        <w:numPr>
          <w:ilvl w:val="0"/>
          <w:numId w:val="46"/>
        </w:numPr>
        <w:tabs>
          <w:tab w:val="left" w:pos="0"/>
          <w:tab w:val="left" w:pos="900"/>
        </w:tabs>
        <w:spacing w:before="120" w:after="120" w:line="276" w:lineRule="auto"/>
        <w:ind w:left="284" w:hanging="284"/>
        <w:rPr>
          <w:rFonts w:asciiTheme="minorHAnsi" w:hAnsiTheme="minorHAnsi" w:cstheme="minorHAnsi"/>
        </w:rPr>
      </w:pPr>
      <w:r w:rsidRPr="008A0EC7">
        <w:rPr>
          <w:rFonts w:asciiTheme="minorHAnsi" w:hAnsiTheme="minorHAnsi" w:cstheme="minorHAnsi"/>
        </w:rPr>
        <w:t>Minister właściwy do spraw rozwoju regionalnego:</w:t>
      </w:r>
    </w:p>
    <w:p w14:paraId="0ACD43C3" w14:textId="77777777" w:rsidR="00FD5FAE" w:rsidRPr="008A0EC7" w:rsidRDefault="00FD5FAE" w:rsidP="00332674">
      <w:pPr>
        <w:pStyle w:val="Akapitzlist"/>
        <w:numPr>
          <w:ilvl w:val="0"/>
          <w:numId w:val="51"/>
        </w:numPr>
        <w:tabs>
          <w:tab w:val="left" w:pos="0"/>
          <w:tab w:val="left" w:pos="567"/>
        </w:tabs>
        <w:spacing w:before="120" w:after="120" w:line="276" w:lineRule="auto"/>
        <w:ind w:left="567" w:hanging="283"/>
        <w:rPr>
          <w:rFonts w:asciiTheme="minorHAnsi" w:hAnsiTheme="minorHAnsi" w:cstheme="minorHAnsi"/>
        </w:rPr>
      </w:pPr>
      <w:r w:rsidRPr="008A0EC7">
        <w:rPr>
          <w:rFonts w:asciiTheme="minorHAnsi" w:hAnsiTheme="minorHAnsi" w:cstheme="minorHAnsi"/>
        </w:rPr>
        <w:t>podaje do publicznej wiadomości, na portalu, Wytyczne oraz ich zmiany,</w:t>
      </w:r>
    </w:p>
    <w:p w14:paraId="46350679" w14:textId="0E3893D0" w:rsidR="003707DA" w:rsidRPr="008A0EC7" w:rsidRDefault="00FD5FAE" w:rsidP="00332674">
      <w:pPr>
        <w:pStyle w:val="Akapitzlist"/>
        <w:numPr>
          <w:ilvl w:val="0"/>
          <w:numId w:val="51"/>
        </w:numPr>
        <w:tabs>
          <w:tab w:val="left" w:pos="0"/>
          <w:tab w:val="left" w:pos="567"/>
        </w:tabs>
        <w:spacing w:before="120" w:after="120" w:line="276" w:lineRule="auto"/>
        <w:ind w:left="567" w:hanging="283"/>
        <w:rPr>
          <w:rFonts w:asciiTheme="minorHAnsi" w:hAnsiTheme="minorHAnsi" w:cstheme="minorHAnsi"/>
        </w:rPr>
      </w:pPr>
      <w:r w:rsidRPr="008A0EC7">
        <w:rPr>
          <w:rFonts w:asciiTheme="minorHAnsi" w:hAnsiTheme="minorHAnsi" w:cstheme="minorHAnsi"/>
        </w:rPr>
        <w:t>ogłasza w Dzienniku Urzędowym Rzeczypospolitej Polskiej „Monitor Polski” komunikat o</w:t>
      </w:r>
      <w:r w:rsidR="003707DA" w:rsidRPr="008A0EC7">
        <w:rPr>
          <w:rFonts w:asciiTheme="minorHAnsi" w:hAnsiTheme="minorHAnsi" w:cstheme="minorHAnsi"/>
        </w:rPr>
        <w:t> </w:t>
      </w:r>
      <w:r w:rsidRPr="008A0EC7">
        <w:rPr>
          <w:rFonts w:asciiTheme="minorHAnsi" w:hAnsiTheme="minorHAnsi" w:cstheme="minorHAnsi"/>
        </w:rPr>
        <w:t>adresie portalu, na którym zostały zamieszczone Wytyczne oraz ich zmiany.</w:t>
      </w:r>
    </w:p>
    <w:p w14:paraId="34445460" w14:textId="6CD4574A" w:rsidR="00FD5FAE" w:rsidRPr="008A0EC7" w:rsidRDefault="00FD5FAE" w:rsidP="00332674">
      <w:pPr>
        <w:pStyle w:val="Akapitzlist"/>
        <w:numPr>
          <w:ilvl w:val="0"/>
          <w:numId w:val="46"/>
        </w:numPr>
        <w:tabs>
          <w:tab w:val="left" w:pos="0"/>
          <w:tab w:val="left" w:pos="567"/>
        </w:tabs>
        <w:spacing w:before="120" w:after="120" w:line="276" w:lineRule="auto"/>
        <w:ind w:left="284" w:hanging="284"/>
        <w:rPr>
          <w:rFonts w:asciiTheme="minorHAnsi" w:hAnsiTheme="minorHAnsi" w:cstheme="minorHAnsi"/>
        </w:rPr>
      </w:pPr>
      <w:r w:rsidRPr="008A0EC7">
        <w:rPr>
          <w:rFonts w:asciiTheme="minorHAnsi" w:hAnsiTheme="minorHAnsi" w:cstheme="minorHAnsi"/>
        </w:rPr>
        <w:t>Wytyczne i ich zmiany są stosowane od dnia ogłoszenia komunikatu, o którym mowa w</w:t>
      </w:r>
      <w:r w:rsidR="00CA54EF">
        <w:rPr>
          <w:rFonts w:asciiTheme="minorHAnsi" w:hAnsiTheme="minorHAnsi" w:cstheme="minorHAnsi"/>
        </w:rPr>
        <w:t> </w:t>
      </w:r>
      <w:r w:rsidRPr="008A0EC7">
        <w:rPr>
          <w:rFonts w:asciiTheme="minorHAnsi" w:hAnsiTheme="minorHAnsi" w:cstheme="minorHAnsi"/>
        </w:rPr>
        <w:t>ust. 2 pkt 2. Minister właściwy do spraw rozwoju regionalnego, po ogłoszeniu komunikatu podaje do publicznej wiadomości, na portalu, informacje o terminie, od którego Wytyczne lub ich zmiany są stosowane.</w:t>
      </w:r>
    </w:p>
    <w:p w14:paraId="0F39589E" w14:textId="3E7A60BB" w:rsidR="003F13A6" w:rsidRPr="008A0EC7" w:rsidRDefault="003F13A6" w:rsidP="00332674">
      <w:pPr>
        <w:pStyle w:val="Nagwek3"/>
        <w:spacing w:line="276" w:lineRule="auto"/>
        <w:rPr>
          <w:rFonts w:asciiTheme="minorHAnsi" w:hAnsiTheme="minorHAnsi" w:cstheme="minorHAnsi"/>
          <w:sz w:val="24"/>
          <w:szCs w:val="24"/>
        </w:rPr>
      </w:pPr>
      <w:bookmarkStart w:id="30" w:name="_Hlk96503926"/>
      <w:bookmarkStart w:id="31" w:name="_Hlk96503856"/>
      <w:r w:rsidRPr="008A0EC7">
        <w:rPr>
          <w:rFonts w:asciiTheme="minorHAnsi" w:hAnsiTheme="minorHAnsi" w:cstheme="minorHAnsi"/>
          <w:sz w:val="24"/>
          <w:szCs w:val="24"/>
        </w:rPr>
        <w:t xml:space="preserve">§ </w:t>
      </w:r>
      <w:r w:rsidR="001808FB" w:rsidRPr="008A0EC7">
        <w:rPr>
          <w:rFonts w:asciiTheme="minorHAnsi" w:hAnsiTheme="minorHAnsi" w:cstheme="minorHAnsi"/>
          <w:sz w:val="24"/>
          <w:szCs w:val="24"/>
        </w:rPr>
        <w:t>6</w:t>
      </w:r>
      <w:r w:rsidRPr="008A0EC7">
        <w:rPr>
          <w:rFonts w:asciiTheme="minorHAnsi" w:hAnsiTheme="minorHAnsi" w:cstheme="minorHAnsi"/>
          <w:sz w:val="24"/>
          <w:szCs w:val="24"/>
        </w:rPr>
        <w:t>.</w:t>
      </w:r>
    </w:p>
    <w:p w14:paraId="75A179F1" w14:textId="19A8B512" w:rsidR="00C448FC" w:rsidRPr="008A0EC7" w:rsidRDefault="00C448FC" w:rsidP="00332674">
      <w:pPr>
        <w:pStyle w:val="Tekstpodstawowy"/>
        <w:numPr>
          <w:ilvl w:val="0"/>
          <w:numId w:val="20"/>
        </w:numPr>
        <w:tabs>
          <w:tab w:val="clear" w:pos="900"/>
        </w:tabs>
        <w:autoSpaceDE w:val="0"/>
        <w:autoSpaceDN w:val="0"/>
        <w:spacing w:before="60" w:after="60" w:line="276" w:lineRule="auto"/>
        <w:ind w:left="284" w:hanging="284"/>
        <w:jc w:val="left"/>
        <w:rPr>
          <w:rFonts w:asciiTheme="minorHAnsi" w:hAnsiTheme="minorHAnsi" w:cstheme="minorHAnsi"/>
        </w:rPr>
      </w:pPr>
      <w:r w:rsidRPr="008A0EC7">
        <w:rPr>
          <w:rFonts w:asciiTheme="minorHAnsi" w:hAnsiTheme="minorHAnsi" w:cstheme="minorHAnsi"/>
        </w:rPr>
        <w:t xml:space="preserve">Beneficjent w imieniu </w:t>
      </w:r>
      <w:r w:rsidRPr="008A0EC7">
        <w:rPr>
          <w:rFonts w:asciiTheme="minorHAnsi" w:hAnsiTheme="minorHAnsi" w:cstheme="minorHAnsi"/>
          <w:i/>
        </w:rPr>
        <w:t>Partner</w:t>
      </w:r>
      <w:r w:rsidR="00442098" w:rsidRPr="008A0EC7">
        <w:rPr>
          <w:rFonts w:asciiTheme="minorHAnsi" w:hAnsiTheme="minorHAnsi" w:cstheme="minorHAnsi"/>
          <w:i/>
        </w:rPr>
        <w:t>a</w:t>
      </w:r>
      <w:r w:rsidR="00415A84" w:rsidRPr="008A0EC7">
        <w:rPr>
          <w:rStyle w:val="Odwoanieprzypisudolnego"/>
          <w:rFonts w:asciiTheme="minorHAnsi" w:hAnsiTheme="minorHAnsi" w:cstheme="minorHAnsi"/>
          <w:i/>
        </w:rPr>
        <w:footnoteReference w:id="18"/>
      </w:r>
      <w:r w:rsidRPr="008A0EC7">
        <w:rPr>
          <w:rFonts w:asciiTheme="minorHAnsi" w:hAnsiTheme="minorHAnsi" w:cstheme="minorHAnsi"/>
        </w:rPr>
        <w:t xml:space="preserve"> oświadcza, że nie podlega wykluczeniu na podstawie przepisów powszechnie obowiązujących z ubiegania się o środki przeznaczone na realizację Projektu, w tym wykluczeniu na podstawie art. 207 ust. 4 ustawy z dnia 27</w:t>
      </w:r>
      <w:r w:rsidR="00BA53B2">
        <w:rPr>
          <w:rFonts w:asciiTheme="minorHAnsi" w:hAnsiTheme="minorHAnsi" w:cstheme="minorHAnsi"/>
        </w:rPr>
        <w:t> </w:t>
      </w:r>
      <w:r w:rsidRPr="008A0EC7">
        <w:rPr>
          <w:rFonts w:asciiTheme="minorHAnsi" w:hAnsiTheme="minorHAnsi" w:cstheme="minorHAnsi"/>
        </w:rPr>
        <w:t>sierpnia 2009 r. o finansach publicznych.</w:t>
      </w:r>
    </w:p>
    <w:p w14:paraId="212B4BFA" w14:textId="77777777" w:rsidR="003F13A6" w:rsidRPr="008A0EC7" w:rsidRDefault="003F13A6" w:rsidP="00332674">
      <w:pPr>
        <w:pStyle w:val="Tekstpodstawowy"/>
        <w:numPr>
          <w:ilvl w:val="0"/>
          <w:numId w:val="20"/>
        </w:numPr>
        <w:tabs>
          <w:tab w:val="clear" w:pos="900"/>
        </w:tabs>
        <w:autoSpaceDE w:val="0"/>
        <w:autoSpaceDN w:val="0"/>
        <w:spacing w:before="60" w:after="60" w:line="276" w:lineRule="auto"/>
        <w:ind w:left="284" w:hanging="284"/>
        <w:jc w:val="left"/>
        <w:rPr>
          <w:rFonts w:asciiTheme="minorHAnsi" w:hAnsiTheme="minorHAnsi" w:cstheme="minorHAnsi"/>
        </w:rPr>
      </w:pPr>
      <w:r w:rsidRPr="008A0EC7">
        <w:rPr>
          <w:rFonts w:asciiTheme="minorHAnsi" w:hAnsiTheme="minorHAnsi" w:cstheme="minorHAnsi"/>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70BBC4AF" w14:textId="26B951DB" w:rsidR="005E29F6" w:rsidRPr="008A0EC7" w:rsidRDefault="005E29F6" w:rsidP="00332674">
      <w:pPr>
        <w:pStyle w:val="Default"/>
        <w:numPr>
          <w:ilvl w:val="0"/>
          <w:numId w:val="20"/>
        </w:numPr>
        <w:suppressAutoHyphens/>
        <w:adjustRightInd/>
        <w:spacing w:before="120" w:after="120" w:line="276" w:lineRule="auto"/>
        <w:ind w:left="284" w:hanging="284"/>
        <w:textAlignment w:val="baseline"/>
        <w:rPr>
          <w:rFonts w:asciiTheme="minorHAnsi" w:hAnsiTheme="minorHAnsi" w:cstheme="minorHAnsi"/>
          <w:color w:val="auto"/>
          <w:kern w:val="1"/>
        </w:rPr>
      </w:pPr>
      <w:r w:rsidRPr="008A0EC7">
        <w:rPr>
          <w:rFonts w:asciiTheme="minorHAnsi" w:hAnsiTheme="minorHAnsi" w:cstheme="minorHAnsi"/>
        </w:rPr>
        <w:t xml:space="preserve">Beneficjent zapewnia, że </w:t>
      </w:r>
      <w:r w:rsidRPr="008A0EC7">
        <w:rPr>
          <w:rFonts w:asciiTheme="minorHAnsi" w:hAnsiTheme="minorHAnsi" w:cstheme="minorHAnsi"/>
          <w:color w:val="auto"/>
          <w:kern w:val="1"/>
        </w:rPr>
        <w:t xml:space="preserve">w wyniku otrzymania przez projekt dofinansowania we wnioskowanej wysokości, na określone wydatki kwalifikowalne, w projekcie nie dojdzie do podwójnego dofinansowania. </w:t>
      </w:r>
    </w:p>
    <w:p w14:paraId="146FF331" w14:textId="2C7D3C14" w:rsidR="004757F5" w:rsidRPr="008A0EC7" w:rsidRDefault="004757F5" w:rsidP="00332674">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Obowiązki w zakresie obiegu dokumentów i przekazywania informacji </w:t>
      </w:r>
    </w:p>
    <w:bookmarkEnd w:id="30"/>
    <w:p w14:paraId="25D156ED" w14:textId="77DDCDEE" w:rsidR="004757F5" w:rsidRPr="008A0EC7" w:rsidRDefault="004757F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1808FB" w:rsidRPr="008A0EC7">
        <w:rPr>
          <w:rFonts w:asciiTheme="minorHAnsi" w:hAnsiTheme="minorHAnsi" w:cstheme="minorHAnsi"/>
          <w:sz w:val="24"/>
          <w:szCs w:val="24"/>
        </w:rPr>
        <w:t>7</w:t>
      </w:r>
      <w:r w:rsidRPr="008A0EC7">
        <w:rPr>
          <w:rFonts w:asciiTheme="minorHAnsi" w:hAnsiTheme="minorHAnsi" w:cstheme="minorHAnsi"/>
          <w:sz w:val="24"/>
          <w:szCs w:val="24"/>
        </w:rPr>
        <w:t>.</w:t>
      </w:r>
    </w:p>
    <w:p w14:paraId="1D3C178D" w14:textId="6E7D3CEB" w:rsidR="00FA3B09" w:rsidRPr="008A0EC7" w:rsidRDefault="00E34491"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shd w:val="clear" w:color="auto" w:fill="FFFFFF" w:themeFill="background1"/>
        </w:rPr>
        <w:t>W</w:t>
      </w:r>
      <w:r w:rsidRPr="008A0EC7">
        <w:rPr>
          <w:rFonts w:asciiTheme="minorHAnsi" w:hAnsiTheme="minorHAnsi" w:cstheme="minorHAnsi"/>
          <w:sz w:val="24"/>
          <w:szCs w:val="24"/>
        </w:rPr>
        <w:t xml:space="preserve"> ramach procesu rozliczania Projektu,</w:t>
      </w:r>
      <w:r w:rsidRPr="008A0EC7">
        <w:rPr>
          <w:rFonts w:asciiTheme="minorHAnsi" w:hAnsiTheme="minorHAnsi" w:cstheme="minorHAnsi"/>
          <w:sz w:val="24"/>
          <w:szCs w:val="24"/>
          <w:shd w:val="clear" w:color="auto" w:fill="FFFFFF" w:themeFill="background1"/>
        </w:rPr>
        <w:t xml:space="preserve"> </w:t>
      </w:r>
      <w:r w:rsidR="004757F5" w:rsidRPr="008A0EC7">
        <w:rPr>
          <w:rFonts w:asciiTheme="minorHAnsi" w:hAnsiTheme="minorHAnsi" w:cstheme="minorHAnsi"/>
          <w:sz w:val="24"/>
          <w:szCs w:val="24"/>
          <w:shd w:val="clear" w:color="auto" w:fill="FFFFFF" w:themeFill="background1"/>
        </w:rPr>
        <w:t xml:space="preserve">Beneficjent zobowiązuje się do </w:t>
      </w:r>
      <w:r w:rsidR="006A1842" w:rsidRPr="008A0EC7">
        <w:rPr>
          <w:rFonts w:asciiTheme="minorHAnsi" w:hAnsiTheme="minorHAnsi" w:cstheme="minorHAnsi"/>
          <w:sz w:val="24"/>
          <w:szCs w:val="24"/>
          <w:shd w:val="clear" w:color="auto" w:fill="FFFFFF" w:themeFill="background1"/>
        </w:rPr>
        <w:t>korzystania z</w:t>
      </w:r>
      <w:r w:rsidR="00CA54EF">
        <w:rPr>
          <w:rFonts w:asciiTheme="minorHAnsi" w:hAnsiTheme="minorHAnsi" w:cstheme="minorHAnsi"/>
          <w:sz w:val="24"/>
          <w:szCs w:val="24"/>
          <w:shd w:val="clear" w:color="auto" w:fill="FFFFFF" w:themeFill="background1"/>
        </w:rPr>
        <w:t> </w:t>
      </w:r>
      <w:r w:rsidR="00A14875" w:rsidRPr="008A0EC7">
        <w:rPr>
          <w:rFonts w:asciiTheme="minorHAnsi" w:hAnsiTheme="minorHAnsi" w:cstheme="minorHAnsi"/>
          <w:sz w:val="24"/>
          <w:szCs w:val="24"/>
          <w:shd w:val="clear" w:color="auto" w:fill="FFFFFF" w:themeFill="background1"/>
        </w:rPr>
        <w:t>CST2021</w:t>
      </w:r>
      <w:r w:rsidR="00655A86" w:rsidRPr="008A0EC7">
        <w:rPr>
          <w:rFonts w:asciiTheme="minorHAnsi" w:hAnsiTheme="minorHAnsi" w:cstheme="minorHAnsi"/>
          <w:sz w:val="24"/>
          <w:szCs w:val="24"/>
          <w:shd w:val="clear" w:color="auto" w:fill="FFFFFF" w:themeFill="background1"/>
        </w:rPr>
        <w:t xml:space="preserve"> </w:t>
      </w:r>
      <w:r w:rsidR="009A44CC" w:rsidRPr="008A0EC7">
        <w:rPr>
          <w:rFonts w:asciiTheme="minorHAnsi" w:hAnsiTheme="minorHAnsi" w:cstheme="minorHAnsi"/>
          <w:sz w:val="24"/>
          <w:szCs w:val="24"/>
        </w:rPr>
        <w:t>w tym z  SL2021</w:t>
      </w:r>
      <w:r w:rsidRPr="008A0EC7">
        <w:rPr>
          <w:rFonts w:asciiTheme="minorHAnsi" w:hAnsiTheme="minorHAnsi" w:cstheme="minorHAnsi"/>
          <w:sz w:val="24"/>
          <w:szCs w:val="24"/>
        </w:rPr>
        <w:t>,</w:t>
      </w:r>
      <w:r w:rsidR="006A1842" w:rsidRPr="008A0EC7">
        <w:rPr>
          <w:rFonts w:asciiTheme="minorHAnsi" w:hAnsiTheme="minorHAnsi" w:cstheme="minorHAnsi"/>
          <w:sz w:val="24"/>
          <w:szCs w:val="24"/>
        </w:rPr>
        <w:t xml:space="preserve"> </w:t>
      </w:r>
      <w:r w:rsidR="009A44CC" w:rsidRPr="008A0EC7">
        <w:rPr>
          <w:rFonts w:asciiTheme="minorHAnsi" w:hAnsiTheme="minorHAnsi" w:cstheme="minorHAnsi"/>
          <w:sz w:val="24"/>
          <w:szCs w:val="24"/>
        </w:rPr>
        <w:t>któr</w:t>
      </w:r>
      <w:r w:rsidRPr="008A0EC7">
        <w:rPr>
          <w:rFonts w:asciiTheme="minorHAnsi" w:hAnsiTheme="minorHAnsi" w:cstheme="minorHAnsi"/>
          <w:sz w:val="24"/>
          <w:szCs w:val="24"/>
        </w:rPr>
        <w:t>a</w:t>
      </w:r>
      <w:r w:rsidR="009A44CC" w:rsidRPr="008A0EC7">
        <w:rPr>
          <w:rFonts w:asciiTheme="minorHAnsi" w:hAnsiTheme="minorHAnsi" w:cstheme="minorHAnsi"/>
          <w:sz w:val="24"/>
          <w:szCs w:val="24"/>
        </w:rPr>
        <w:t xml:space="preserve"> jest podstawowym kanałem </w:t>
      </w:r>
      <w:r w:rsidR="004757F5" w:rsidRPr="008A0EC7">
        <w:rPr>
          <w:rFonts w:asciiTheme="minorHAnsi" w:hAnsiTheme="minorHAnsi" w:cstheme="minorHAnsi"/>
          <w:sz w:val="24"/>
          <w:szCs w:val="24"/>
        </w:rPr>
        <w:t>komunik</w:t>
      </w:r>
      <w:r w:rsidR="009A44CC" w:rsidRPr="008A0EC7">
        <w:rPr>
          <w:rFonts w:asciiTheme="minorHAnsi" w:hAnsiTheme="minorHAnsi" w:cstheme="minorHAnsi"/>
          <w:sz w:val="24"/>
          <w:szCs w:val="24"/>
        </w:rPr>
        <w:t>acji</w:t>
      </w:r>
      <w:r w:rsidR="004757F5" w:rsidRPr="008A0EC7">
        <w:rPr>
          <w:rFonts w:asciiTheme="minorHAnsi" w:hAnsiTheme="minorHAnsi" w:cstheme="minorHAnsi"/>
          <w:sz w:val="24"/>
          <w:szCs w:val="24"/>
        </w:rPr>
        <w:t xml:space="preserve"> </w:t>
      </w:r>
      <w:r w:rsidR="00FA3B09" w:rsidRPr="008A0EC7">
        <w:rPr>
          <w:rFonts w:asciiTheme="minorHAnsi" w:hAnsiTheme="minorHAnsi" w:cstheme="minorHAnsi"/>
          <w:sz w:val="24"/>
          <w:szCs w:val="24"/>
        </w:rPr>
        <w:t>pomiędzy Beneficjentem</w:t>
      </w:r>
      <w:r w:rsidRPr="008A0EC7">
        <w:rPr>
          <w:rFonts w:asciiTheme="minorHAnsi" w:hAnsiTheme="minorHAnsi" w:cstheme="minorHAnsi"/>
          <w:sz w:val="24"/>
          <w:szCs w:val="24"/>
        </w:rPr>
        <w:t>,</w:t>
      </w:r>
      <w:r w:rsidR="00FA3B09" w:rsidRPr="008A0EC7">
        <w:rPr>
          <w:rFonts w:asciiTheme="minorHAnsi" w:hAnsiTheme="minorHAnsi" w:cstheme="minorHAnsi"/>
          <w:sz w:val="24"/>
          <w:szCs w:val="24"/>
        </w:rPr>
        <w:t xml:space="preserve"> a</w:t>
      </w:r>
      <w:r w:rsidR="004757F5" w:rsidRPr="008A0EC7">
        <w:rPr>
          <w:rFonts w:asciiTheme="minorHAnsi" w:hAnsiTheme="minorHAnsi" w:cstheme="minorHAnsi"/>
          <w:sz w:val="24"/>
          <w:szCs w:val="24"/>
        </w:rPr>
        <w:t xml:space="preserve"> Instytucją Zarządzającą</w:t>
      </w:r>
      <w:r w:rsidR="00FA3B09" w:rsidRPr="008A0EC7">
        <w:rPr>
          <w:rFonts w:asciiTheme="minorHAnsi" w:eastAsia="Times New Roman" w:hAnsiTheme="minorHAnsi" w:cstheme="minorHAnsi"/>
          <w:sz w:val="24"/>
          <w:szCs w:val="24"/>
          <w:lang w:eastAsia="pl-PL"/>
        </w:rPr>
        <w:t>, z zastrzeżeniem ust. </w:t>
      </w:r>
      <w:r w:rsidR="002910B6" w:rsidRPr="008A0EC7">
        <w:rPr>
          <w:rFonts w:asciiTheme="minorHAnsi" w:eastAsia="Times New Roman" w:hAnsiTheme="minorHAnsi" w:cstheme="minorHAnsi"/>
          <w:sz w:val="24"/>
          <w:szCs w:val="24"/>
          <w:lang w:eastAsia="pl-PL"/>
        </w:rPr>
        <w:t xml:space="preserve">9 </w:t>
      </w:r>
      <w:r w:rsidR="00FA3B09" w:rsidRPr="008A0EC7">
        <w:rPr>
          <w:rFonts w:asciiTheme="minorHAnsi" w:eastAsia="Times New Roman" w:hAnsiTheme="minorHAnsi" w:cstheme="minorHAnsi"/>
          <w:sz w:val="24"/>
          <w:szCs w:val="24"/>
          <w:lang w:eastAsia="pl-PL"/>
        </w:rPr>
        <w:t xml:space="preserve">i ust. </w:t>
      </w:r>
      <w:r w:rsidR="002910B6" w:rsidRPr="008A0EC7">
        <w:rPr>
          <w:rFonts w:asciiTheme="minorHAnsi" w:eastAsia="Times New Roman" w:hAnsiTheme="minorHAnsi" w:cstheme="minorHAnsi"/>
          <w:sz w:val="24"/>
          <w:szCs w:val="24"/>
          <w:lang w:eastAsia="pl-PL"/>
        </w:rPr>
        <w:t>11</w:t>
      </w:r>
      <w:r w:rsidR="0086310D" w:rsidRPr="008A0EC7">
        <w:rPr>
          <w:rFonts w:asciiTheme="minorHAnsi" w:eastAsia="Times New Roman" w:hAnsiTheme="minorHAnsi" w:cstheme="minorHAnsi"/>
          <w:sz w:val="24"/>
          <w:szCs w:val="24"/>
          <w:lang w:eastAsia="pl-PL"/>
        </w:rPr>
        <w:t>.</w:t>
      </w:r>
    </w:p>
    <w:p w14:paraId="4A0EBA71" w14:textId="3F0CD68B" w:rsidR="008341D0" w:rsidRPr="008A0EC7" w:rsidRDefault="00FA3B09" w:rsidP="00332674">
      <w:pPr>
        <w:pStyle w:val="Akapitzlist"/>
        <w:numPr>
          <w:ilvl w:val="1"/>
          <w:numId w:val="5"/>
        </w:numPr>
        <w:tabs>
          <w:tab w:val="num" w:pos="284"/>
        </w:tabs>
        <w:spacing w:line="276" w:lineRule="auto"/>
        <w:ind w:left="284" w:hanging="284"/>
        <w:rPr>
          <w:rFonts w:asciiTheme="minorHAnsi" w:hAnsiTheme="minorHAnsi" w:cstheme="minorHAnsi"/>
        </w:rPr>
      </w:pPr>
      <w:r w:rsidRPr="008A0EC7">
        <w:rPr>
          <w:rFonts w:asciiTheme="minorHAnsi" w:hAnsiTheme="minorHAnsi" w:cstheme="minorHAnsi"/>
        </w:rPr>
        <w:t>Beneficjent wyznacza osoby uprawnione do wykonywania w jego imieniu czynności związanych z realizacją Projektu, w tym – osobę lub osoby upoważnione do zarządzania uprawnieniami użytkowników SL2021 po stronie Beneficjenta w zakresie Projektu.</w:t>
      </w:r>
      <w:r w:rsidR="008341D0" w:rsidRPr="008A0EC7">
        <w:rPr>
          <w:rFonts w:asciiTheme="minorHAnsi" w:hAnsiTheme="minorHAnsi" w:cstheme="minorHAnsi"/>
        </w:rPr>
        <w:t xml:space="preserve"> </w:t>
      </w:r>
    </w:p>
    <w:p w14:paraId="57706F18" w14:textId="21DDF967" w:rsidR="008341D0" w:rsidRPr="008A0EC7" w:rsidRDefault="008341D0" w:rsidP="00332674">
      <w:pPr>
        <w:pStyle w:val="Akapitzlist"/>
        <w:numPr>
          <w:ilvl w:val="1"/>
          <w:numId w:val="5"/>
        </w:numPr>
        <w:tabs>
          <w:tab w:val="num" w:pos="284"/>
        </w:tabs>
        <w:spacing w:line="276" w:lineRule="auto"/>
        <w:ind w:left="284" w:hanging="284"/>
        <w:rPr>
          <w:rFonts w:asciiTheme="minorHAnsi" w:hAnsiTheme="minorHAnsi" w:cstheme="minorHAnsi"/>
        </w:rPr>
      </w:pPr>
      <w:r w:rsidRPr="008A0EC7">
        <w:rPr>
          <w:rFonts w:asciiTheme="minorHAnsi" w:hAnsiTheme="minorHAnsi" w:cstheme="minorHAnsi"/>
        </w:rPr>
        <w:t>Wszelkie działania w CST2021 osób uprawnionych przez Beneficjenta są traktowane w</w:t>
      </w:r>
      <w:r w:rsidR="00CA54EF">
        <w:rPr>
          <w:rFonts w:asciiTheme="minorHAnsi" w:hAnsiTheme="minorHAnsi" w:cstheme="minorHAnsi"/>
        </w:rPr>
        <w:t> </w:t>
      </w:r>
      <w:r w:rsidRPr="008A0EC7">
        <w:rPr>
          <w:rFonts w:asciiTheme="minorHAnsi" w:hAnsiTheme="minorHAnsi" w:cstheme="minorHAnsi"/>
        </w:rPr>
        <w:t xml:space="preserve">sensie prawnym jako działanie Beneficjenta. </w:t>
      </w:r>
    </w:p>
    <w:p w14:paraId="282F073E" w14:textId="53D25279" w:rsidR="008341D0" w:rsidRPr="008A0EC7" w:rsidRDefault="008341D0"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Beneficjent zapewnia, że wszystkie osoby, o których mowa w </w:t>
      </w:r>
      <w:r w:rsidRPr="008A0EC7">
        <w:rPr>
          <w:rFonts w:asciiTheme="minorHAnsi" w:hAnsiTheme="minorHAnsi" w:cstheme="minorHAnsi"/>
          <w:sz w:val="24"/>
          <w:szCs w:val="24"/>
          <w:shd w:val="clear" w:color="auto" w:fill="FFFFFF" w:themeFill="background1"/>
        </w:rPr>
        <w:t>ust. 2,</w:t>
      </w:r>
      <w:r w:rsidRPr="008A0EC7">
        <w:rPr>
          <w:rFonts w:asciiTheme="minorHAnsi" w:hAnsiTheme="minorHAnsi" w:cstheme="minorHAnsi"/>
          <w:sz w:val="24"/>
          <w:szCs w:val="24"/>
        </w:rPr>
        <w:t xml:space="preserve"> </w:t>
      </w:r>
      <w:r w:rsidRPr="008A0EC7">
        <w:rPr>
          <w:rFonts w:asciiTheme="minorHAnsi" w:eastAsia="Times New Roman" w:hAnsiTheme="minorHAnsi" w:cstheme="minorHAnsi"/>
          <w:sz w:val="24"/>
          <w:szCs w:val="24"/>
          <w:lang w:eastAsia="pl-PL"/>
        </w:rPr>
        <w:t xml:space="preserve">będą przestrzegały </w:t>
      </w:r>
      <w:r w:rsidRPr="008A0EC7">
        <w:rPr>
          <w:rFonts w:asciiTheme="minorHAnsi" w:eastAsia="Times New Roman" w:hAnsiTheme="minorHAnsi" w:cstheme="minorHAnsi"/>
          <w:color w:val="000000" w:themeColor="text1"/>
          <w:sz w:val="24"/>
          <w:szCs w:val="24"/>
          <w:lang w:eastAsia="pl-PL"/>
        </w:rPr>
        <w:t>Regulaminu bezpiecznego użytkowania Centralnego Systemu Teleinformatycznego (CST2021),</w:t>
      </w:r>
      <w:r w:rsidRPr="008A0EC7">
        <w:rPr>
          <w:rFonts w:asciiTheme="minorHAnsi" w:eastAsia="Times New Roman" w:hAnsiTheme="minorHAnsi" w:cstheme="minorHAnsi"/>
          <w:color w:val="FF0000"/>
          <w:sz w:val="24"/>
          <w:szCs w:val="24"/>
          <w:lang w:eastAsia="pl-PL"/>
        </w:rPr>
        <w:t xml:space="preserve"> </w:t>
      </w:r>
      <w:r w:rsidRPr="008A0EC7">
        <w:rPr>
          <w:rFonts w:asciiTheme="minorHAnsi" w:eastAsia="Times New Roman" w:hAnsiTheme="minorHAnsi" w:cstheme="minorHAnsi"/>
          <w:color w:val="000000" w:themeColor="text1"/>
          <w:sz w:val="24"/>
          <w:szCs w:val="24"/>
          <w:lang w:eastAsia="pl-PL"/>
        </w:rPr>
        <w:t>Instrukcji Użytkownika Zewnętrznego</w:t>
      </w:r>
      <w:r w:rsidR="007479C7">
        <w:rPr>
          <w:rFonts w:asciiTheme="minorHAnsi" w:eastAsia="Times New Roman" w:hAnsiTheme="minorHAnsi" w:cstheme="minorHAnsi"/>
          <w:color w:val="000000" w:themeColor="text1"/>
          <w:sz w:val="24"/>
          <w:szCs w:val="24"/>
          <w:lang w:eastAsia="pl-PL"/>
        </w:rPr>
        <w:t>,</w:t>
      </w:r>
      <w:r w:rsidRPr="008A0EC7">
        <w:rPr>
          <w:rFonts w:asciiTheme="minorHAnsi" w:eastAsia="Times New Roman" w:hAnsiTheme="minorHAnsi" w:cstheme="minorHAnsi"/>
          <w:color w:val="000000" w:themeColor="text1"/>
          <w:sz w:val="24"/>
          <w:szCs w:val="24"/>
          <w:lang w:eastAsia="pl-PL"/>
        </w:rPr>
        <w:t xml:space="preserve"> Instrukcji użytkownika  </w:t>
      </w:r>
      <w:r w:rsidR="00EB141E">
        <w:rPr>
          <w:rFonts w:asciiTheme="minorHAnsi" w:eastAsia="Times New Roman" w:hAnsiTheme="minorHAnsi" w:cstheme="minorHAnsi"/>
          <w:color w:val="000000" w:themeColor="text1"/>
          <w:sz w:val="24"/>
          <w:szCs w:val="24"/>
          <w:lang w:eastAsia="pl-PL"/>
        </w:rPr>
        <w:t>CST</w:t>
      </w:r>
      <w:r w:rsidRPr="008A0EC7">
        <w:rPr>
          <w:rFonts w:asciiTheme="minorHAnsi" w:eastAsia="Times New Roman" w:hAnsiTheme="minorHAnsi" w:cstheme="minorHAnsi"/>
          <w:color w:val="000000" w:themeColor="text1"/>
          <w:sz w:val="24"/>
          <w:szCs w:val="24"/>
          <w:lang w:eastAsia="pl-PL"/>
        </w:rPr>
        <w:t>2021</w:t>
      </w:r>
      <w:r w:rsidR="007479C7" w:rsidRPr="007479C7">
        <w:t xml:space="preserve"> </w:t>
      </w:r>
      <w:r w:rsidR="007479C7" w:rsidRPr="007479C7">
        <w:rPr>
          <w:rFonts w:asciiTheme="minorHAnsi" w:eastAsia="Times New Roman" w:hAnsiTheme="minorHAnsi" w:cstheme="minorHAnsi"/>
          <w:color w:val="000000" w:themeColor="text1"/>
          <w:sz w:val="24"/>
          <w:szCs w:val="24"/>
          <w:lang w:eastAsia="pl-PL"/>
        </w:rPr>
        <w:t>oraz Komunikatów Instytucji Zarządzającej</w:t>
      </w:r>
      <w:r w:rsidRPr="008A0EC7">
        <w:rPr>
          <w:rFonts w:asciiTheme="minorHAnsi" w:eastAsia="Times New Roman" w:hAnsiTheme="minorHAnsi" w:cstheme="minorHAnsi"/>
          <w:color w:val="000000" w:themeColor="text1"/>
          <w:sz w:val="24"/>
          <w:szCs w:val="24"/>
          <w:lang w:eastAsia="pl-PL"/>
        </w:rPr>
        <w:t xml:space="preserve"> zamieszczonych </w:t>
      </w:r>
      <w:r w:rsidRPr="008A0EC7">
        <w:rPr>
          <w:rFonts w:asciiTheme="minorHAnsi" w:eastAsia="Times New Roman" w:hAnsiTheme="minorHAnsi" w:cstheme="minorHAnsi"/>
          <w:sz w:val="24"/>
          <w:szCs w:val="24"/>
          <w:lang w:eastAsia="pl-PL"/>
        </w:rPr>
        <w:t>na stronie internetowej Programu</w:t>
      </w:r>
      <w:r w:rsidRPr="008A0EC7">
        <w:rPr>
          <w:rFonts w:asciiTheme="minorHAnsi" w:hAnsiTheme="minorHAnsi" w:cstheme="minorHAnsi"/>
          <w:sz w:val="24"/>
          <w:szCs w:val="24"/>
        </w:rPr>
        <w:t>.</w:t>
      </w:r>
    </w:p>
    <w:p w14:paraId="749AD254" w14:textId="0E258B36" w:rsidR="004757F5" w:rsidRPr="008A0EC7" w:rsidRDefault="004757F5"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Wykorzystanie </w:t>
      </w:r>
      <w:r w:rsidR="00B43E40"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obejmuje co najmniej przesyłanie:</w:t>
      </w:r>
    </w:p>
    <w:p w14:paraId="7283CE48" w14:textId="77777777" w:rsidR="004757F5" w:rsidRPr="008A0EC7" w:rsidRDefault="004757F5" w:rsidP="00332674">
      <w:pPr>
        <w:numPr>
          <w:ilvl w:val="1"/>
          <w:numId w:val="10"/>
        </w:numPr>
        <w:tabs>
          <w:tab w:val="clear" w:pos="720"/>
          <w:tab w:val="num" w:pos="284"/>
          <w:tab w:val="left" w:pos="357"/>
          <w:tab w:val="left" w:pos="567"/>
        </w:tabs>
        <w:spacing w:before="60" w:after="60"/>
        <w:ind w:left="284" w:firstLine="0"/>
        <w:rPr>
          <w:rFonts w:asciiTheme="minorHAnsi" w:hAnsiTheme="minorHAnsi" w:cstheme="minorHAnsi"/>
          <w:sz w:val="24"/>
          <w:szCs w:val="24"/>
        </w:rPr>
      </w:pPr>
      <w:r w:rsidRPr="008A0EC7">
        <w:rPr>
          <w:rFonts w:asciiTheme="minorHAnsi" w:hAnsiTheme="minorHAnsi" w:cstheme="minorHAnsi"/>
          <w:sz w:val="24"/>
          <w:szCs w:val="24"/>
        </w:rPr>
        <w:t>wniosków o płatność;</w:t>
      </w:r>
    </w:p>
    <w:p w14:paraId="083D0561" w14:textId="14643977" w:rsidR="00981E84" w:rsidRDefault="004757F5" w:rsidP="00332674">
      <w:pPr>
        <w:numPr>
          <w:ilvl w:val="1"/>
          <w:numId w:val="10"/>
        </w:numPr>
        <w:tabs>
          <w:tab w:val="clear" w:pos="720"/>
          <w:tab w:val="left"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dokumentów potwierdzających </w:t>
      </w:r>
      <w:r w:rsidR="00021731" w:rsidRPr="00021731">
        <w:rPr>
          <w:rFonts w:asciiTheme="minorHAnsi" w:hAnsiTheme="minorHAnsi" w:cstheme="minorHAnsi"/>
          <w:sz w:val="24"/>
          <w:szCs w:val="24"/>
        </w:rPr>
        <w:t>wykonanie wskaźników rozliczających kwoty ryczałtowe, o których mowa w § 1</w:t>
      </w:r>
      <w:r w:rsidR="00BA3B96">
        <w:rPr>
          <w:rFonts w:asciiTheme="minorHAnsi" w:hAnsiTheme="minorHAnsi" w:cstheme="minorHAnsi"/>
          <w:sz w:val="24"/>
          <w:szCs w:val="24"/>
        </w:rPr>
        <w:t>2</w:t>
      </w:r>
      <w:r w:rsidR="00021731" w:rsidRPr="00021731">
        <w:rPr>
          <w:rFonts w:asciiTheme="minorHAnsi" w:hAnsiTheme="minorHAnsi" w:cstheme="minorHAnsi"/>
          <w:sz w:val="24"/>
          <w:szCs w:val="24"/>
        </w:rPr>
        <w:t xml:space="preserve"> ust. 1 Umowy</w:t>
      </w:r>
      <w:r w:rsidRPr="008A0EC7">
        <w:rPr>
          <w:rFonts w:asciiTheme="minorHAnsi" w:hAnsiTheme="minorHAnsi" w:cstheme="minorHAnsi"/>
          <w:sz w:val="24"/>
          <w:szCs w:val="24"/>
        </w:rPr>
        <w:t>;</w:t>
      </w:r>
    </w:p>
    <w:p w14:paraId="63C236C6" w14:textId="7DB96DFC" w:rsidR="001D39CE" w:rsidRPr="001D39CE" w:rsidRDefault="001D39CE" w:rsidP="00332674">
      <w:pPr>
        <w:numPr>
          <w:ilvl w:val="1"/>
          <w:numId w:val="10"/>
        </w:numPr>
        <w:tabs>
          <w:tab w:val="clear" w:pos="720"/>
          <w:tab w:val="left" w:pos="567"/>
        </w:tabs>
        <w:spacing w:before="60" w:after="60"/>
        <w:ind w:left="567" w:hanging="283"/>
        <w:rPr>
          <w:rFonts w:asciiTheme="minorHAnsi" w:hAnsiTheme="minorHAnsi" w:cstheme="minorHAnsi"/>
          <w:sz w:val="24"/>
          <w:szCs w:val="24"/>
        </w:rPr>
      </w:pPr>
      <w:r w:rsidRPr="001D39CE">
        <w:rPr>
          <w:rFonts w:asciiTheme="minorHAnsi" w:hAnsiTheme="minorHAnsi" w:cstheme="minorHAnsi"/>
          <w:sz w:val="24"/>
          <w:szCs w:val="24"/>
        </w:rPr>
        <w:t>dokumentów potwierdzających wykonanie stawki jednostkowej, o których mowa w</w:t>
      </w:r>
      <w:r w:rsidR="00BA3B96">
        <w:rPr>
          <w:rFonts w:asciiTheme="minorHAnsi" w:hAnsiTheme="minorHAnsi" w:cstheme="minorHAnsi"/>
          <w:sz w:val="24"/>
          <w:szCs w:val="24"/>
        </w:rPr>
        <w:t> </w:t>
      </w:r>
      <w:r w:rsidRPr="001D39CE">
        <w:rPr>
          <w:rFonts w:asciiTheme="minorHAnsi" w:hAnsiTheme="minorHAnsi" w:cstheme="minorHAnsi"/>
          <w:sz w:val="24"/>
          <w:szCs w:val="24"/>
        </w:rPr>
        <w:t>§</w:t>
      </w:r>
      <w:r w:rsidR="00BA3B96">
        <w:rPr>
          <w:rFonts w:asciiTheme="minorHAnsi" w:hAnsiTheme="minorHAnsi" w:cstheme="minorHAnsi"/>
          <w:sz w:val="24"/>
          <w:szCs w:val="24"/>
        </w:rPr>
        <w:t> </w:t>
      </w:r>
      <w:r w:rsidRPr="001D39CE">
        <w:rPr>
          <w:rFonts w:asciiTheme="minorHAnsi" w:hAnsiTheme="minorHAnsi" w:cstheme="minorHAnsi"/>
          <w:sz w:val="24"/>
          <w:szCs w:val="24"/>
        </w:rPr>
        <w:t>1</w:t>
      </w:r>
      <w:r w:rsidR="00B80752">
        <w:rPr>
          <w:rFonts w:asciiTheme="minorHAnsi" w:hAnsiTheme="minorHAnsi" w:cstheme="minorHAnsi"/>
          <w:sz w:val="24"/>
          <w:szCs w:val="24"/>
        </w:rPr>
        <w:t>1</w:t>
      </w:r>
      <w:r w:rsidRPr="001D39CE">
        <w:rPr>
          <w:rFonts w:asciiTheme="minorHAnsi" w:hAnsiTheme="minorHAnsi" w:cstheme="minorHAnsi"/>
          <w:sz w:val="24"/>
          <w:szCs w:val="24"/>
        </w:rPr>
        <w:t xml:space="preserve"> ust. 4 Umowy</w:t>
      </w:r>
      <w:r w:rsidRPr="001D39CE">
        <w:rPr>
          <w:rStyle w:val="Odwoanieprzypisudolnego"/>
          <w:rFonts w:asciiTheme="minorHAnsi" w:hAnsiTheme="minorHAnsi" w:cstheme="minorHAnsi"/>
          <w:sz w:val="24"/>
          <w:szCs w:val="24"/>
        </w:rPr>
        <w:footnoteReference w:id="19"/>
      </w:r>
      <w:r w:rsidRPr="001D39CE">
        <w:rPr>
          <w:rFonts w:asciiTheme="minorHAnsi" w:hAnsiTheme="minorHAnsi" w:cstheme="minorHAnsi"/>
          <w:sz w:val="24"/>
          <w:szCs w:val="24"/>
        </w:rPr>
        <w:t>;</w:t>
      </w:r>
    </w:p>
    <w:p w14:paraId="65E8F42F" w14:textId="77777777" w:rsidR="004757F5" w:rsidRPr="008A0EC7" w:rsidRDefault="004757F5" w:rsidP="00332674">
      <w:pPr>
        <w:numPr>
          <w:ilvl w:val="1"/>
          <w:numId w:val="10"/>
        </w:numPr>
        <w:tabs>
          <w:tab w:val="clear" w:pos="720"/>
          <w:tab w:val="left"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danych uczestników Projektu;</w:t>
      </w:r>
    </w:p>
    <w:p w14:paraId="34EC9713" w14:textId="24DD21BD" w:rsidR="004757F5" w:rsidRPr="008A0EC7" w:rsidRDefault="004757F5" w:rsidP="00332674">
      <w:pPr>
        <w:numPr>
          <w:ilvl w:val="1"/>
          <w:numId w:val="10"/>
        </w:numPr>
        <w:tabs>
          <w:tab w:val="clear" w:pos="720"/>
          <w:tab w:val="left"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harmonogramu płatności;</w:t>
      </w:r>
    </w:p>
    <w:p w14:paraId="2732FBF0" w14:textId="77777777" w:rsidR="004757F5" w:rsidRPr="008A0EC7" w:rsidRDefault="004757F5" w:rsidP="00332674">
      <w:pPr>
        <w:numPr>
          <w:ilvl w:val="1"/>
          <w:numId w:val="10"/>
        </w:numPr>
        <w:tabs>
          <w:tab w:val="clear" w:pos="720"/>
          <w:tab w:val="left"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innych dokumentów związanych z realizacją Projektu, w tym niezbędnych do przeprowadzenia kontroli Projektu.</w:t>
      </w:r>
    </w:p>
    <w:p w14:paraId="69F7EEA4" w14:textId="5BB5A800" w:rsidR="004757F5" w:rsidRPr="008A0EC7" w:rsidRDefault="004757F5"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Przekazanie danych wynikających z dokumentów oraz skanów tych dokumentów drogą elektroniczną nie zdejmuje z Beneficjenta i Partner</w:t>
      </w:r>
      <w:r w:rsidR="001D79DD" w:rsidRPr="008A0EC7">
        <w:rPr>
          <w:rFonts w:asciiTheme="minorHAnsi" w:hAnsiTheme="minorHAnsi" w:cstheme="minorHAnsi"/>
          <w:sz w:val="24"/>
          <w:szCs w:val="24"/>
        </w:rPr>
        <w:t>a</w:t>
      </w:r>
      <w:r w:rsidRPr="008A0EC7">
        <w:rPr>
          <w:rStyle w:val="Odwoanieprzypisudolnego"/>
          <w:rFonts w:asciiTheme="minorHAnsi" w:hAnsiTheme="minorHAnsi" w:cstheme="minorHAnsi"/>
          <w:sz w:val="24"/>
          <w:szCs w:val="24"/>
        </w:rPr>
        <w:footnoteReference w:id="20"/>
      </w:r>
      <w:r w:rsidRPr="008A0EC7">
        <w:rPr>
          <w:rFonts w:asciiTheme="minorHAnsi" w:hAnsiTheme="minorHAnsi" w:cstheme="minorHAnsi"/>
          <w:sz w:val="24"/>
          <w:szCs w:val="24"/>
        </w:rPr>
        <w:t xml:space="preserve"> </w:t>
      </w:r>
      <w:r w:rsidR="00DA729F" w:rsidRPr="008A0EC7">
        <w:rPr>
          <w:rFonts w:asciiTheme="minorHAnsi" w:hAnsiTheme="minorHAnsi" w:cstheme="minorHAnsi"/>
          <w:sz w:val="24"/>
          <w:szCs w:val="24"/>
        </w:rPr>
        <w:t xml:space="preserve">oraz Podmiotu upoważnionego do ponoszenia wydatków </w:t>
      </w:r>
      <w:r w:rsidRPr="008A0EC7">
        <w:rPr>
          <w:rFonts w:asciiTheme="minorHAnsi" w:hAnsiTheme="minorHAnsi" w:cstheme="minorHAnsi"/>
          <w:sz w:val="24"/>
          <w:szCs w:val="24"/>
        </w:rPr>
        <w:t xml:space="preserve">obowiązku przechowywania tych dokumentów </w:t>
      </w:r>
      <w:r w:rsidR="008D09BD" w:rsidRPr="008A0EC7">
        <w:rPr>
          <w:rFonts w:asciiTheme="minorHAnsi" w:hAnsiTheme="minorHAnsi" w:cstheme="minorHAnsi"/>
          <w:sz w:val="24"/>
          <w:szCs w:val="24"/>
        </w:rPr>
        <w:t>utrwalonych w</w:t>
      </w:r>
      <w:r w:rsidR="00CA54EF">
        <w:rPr>
          <w:rFonts w:asciiTheme="minorHAnsi" w:hAnsiTheme="minorHAnsi" w:cstheme="minorHAnsi"/>
          <w:sz w:val="24"/>
          <w:szCs w:val="24"/>
        </w:rPr>
        <w:t> </w:t>
      </w:r>
      <w:r w:rsidR="008D09BD" w:rsidRPr="008A0EC7">
        <w:rPr>
          <w:rFonts w:asciiTheme="minorHAnsi" w:hAnsiTheme="minorHAnsi" w:cstheme="minorHAnsi"/>
          <w:sz w:val="24"/>
          <w:szCs w:val="24"/>
        </w:rPr>
        <w:t>postaci papierowej</w:t>
      </w:r>
      <w:r w:rsidR="00FB6159" w:rsidRPr="008A0EC7">
        <w:rPr>
          <w:rFonts w:asciiTheme="minorHAnsi" w:hAnsiTheme="minorHAnsi" w:cstheme="minorHAnsi"/>
          <w:sz w:val="24"/>
          <w:szCs w:val="24"/>
        </w:rPr>
        <w:t>/elektronicznej</w:t>
      </w:r>
      <w:r w:rsidR="008D09BD" w:rsidRPr="008A0EC7">
        <w:rPr>
          <w:rFonts w:asciiTheme="minorHAnsi" w:hAnsiTheme="minorHAnsi" w:cstheme="minorHAnsi"/>
          <w:sz w:val="24"/>
          <w:szCs w:val="24"/>
        </w:rPr>
        <w:t xml:space="preserve"> </w:t>
      </w:r>
      <w:r w:rsidRPr="008A0EC7">
        <w:rPr>
          <w:rFonts w:asciiTheme="minorHAnsi" w:hAnsiTheme="minorHAnsi" w:cstheme="minorHAnsi"/>
          <w:sz w:val="24"/>
          <w:szCs w:val="24"/>
        </w:rPr>
        <w:t>oraz ich udostępniania/przekazywania na żądanie Instytucji Zarządzającej oraz innych uprawnionych podmiotów, o których mowa w</w:t>
      </w:r>
      <w:r w:rsidR="0021709D" w:rsidRPr="008A0EC7">
        <w:rPr>
          <w:rFonts w:asciiTheme="minorHAnsi" w:hAnsiTheme="minorHAnsi" w:cstheme="minorHAnsi"/>
          <w:sz w:val="24"/>
          <w:szCs w:val="24"/>
        </w:rPr>
        <w:t> </w:t>
      </w:r>
      <w:r w:rsidR="00C422BC" w:rsidRPr="008A0EC7">
        <w:rPr>
          <w:rFonts w:asciiTheme="minorHAnsi" w:hAnsiTheme="minorHAnsi" w:cstheme="minorHAnsi"/>
          <w:sz w:val="24"/>
          <w:szCs w:val="24"/>
        </w:rPr>
        <w:t>Decyzji</w:t>
      </w:r>
      <w:r w:rsidRPr="008A0EC7">
        <w:rPr>
          <w:rFonts w:asciiTheme="minorHAnsi" w:hAnsiTheme="minorHAnsi" w:cstheme="minorHAnsi"/>
          <w:sz w:val="24"/>
          <w:szCs w:val="24"/>
        </w:rPr>
        <w:t>.</w:t>
      </w:r>
    </w:p>
    <w:p w14:paraId="2F95A0D2" w14:textId="46B2BFF4" w:rsidR="004757F5" w:rsidRPr="008A0EC7" w:rsidRDefault="00862784"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Beneficjent</w:t>
      </w:r>
      <w:r w:rsidR="000A5BEA" w:rsidRPr="008A0EC7">
        <w:rPr>
          <w:rFonts w:asciiTheme="minorHAnsi" w:hAnsiTheme="minorHAnsi" w:cstheme="minorHAnsi"/>
          <w:sz w:val="24"/>
          <w:szCs w:val="24"/>
        </w:rPr>
        <w:t xml:space="preserve"> </w:t>
      </w:r>
      <w:r w:rsidR="004757F5" w:rsidRPr="008A0EC7">
        <w:rPr>
          <w:rFonts w:asciiTheme="minorHAnsi" w:hAnsiTheme="minorHAnsi" w:cstheme="minorHAnsi"/>
          <w:sz w:val="24"/>
          <w:szCs w:val="24"/>
        </w:rPr>
        <w:t xml:space="preserve">zapewnia, że </w:t>
      </w:r>
      <w:r w:rsidR="00CF4434" w:rsidRPr="008A0EC7">
        <w:rPr>
          <w:rFonts w:asciiTheme="minorHAnsi" w:hAnsiTheme="minorHAnsi" w:cstheme="minorHAnsi"/>
          <w:sz w:val="24"/>
          <w:szCs w:val="24"/>
        </w:rPr>
        <w:t>osoby</w:t>
      </w:r>
      <w:r w:rsidR="004757F5" w:rsidRPr="008A0EC7">
        <w:rPr>
          <w:rFonts w:asciiTheme="minorHAnsi" w:hAnsiTheme="minorHAnsi" w:cstheme="minorHAnsi"/>
          <w:sz w:val="24"/>
          <w:szCs w:val="24"/>
        </w:rPr>
        <w:t xml:space="preserve">, o których mowa w ust. </w:t>
      </w:r>
      <w:r w:rsidR="00CF4434" w:rsidRPr="008A0EC7">
        <w:rPr>
          <w:rFonts w:asciiTheme="minorHAnsi" w:hAnsiTheme="minorHAnsi" w:cstheme="minorHAnsi"/>
          <w:sz w:val="24"/>
          <w:szCs w:val="24"/>
        </w:rPr>
        <w:t>2</w:t>
      </w:r>
      <w:r w:rsidR="004757F5" w:rsidRPr="008A0EC7">
        <w:rPr>
          <w:rFonts w:asciiTheme="minorHAnsi" w:hAnsiTheme="minorHAnsi" w:cstheme="minorHAnsi"/>
          <w:sz w:val="24"/>
          <w:szCs w:val="24"/>
        </w:rPr>
        <w:t xml:space="preserve">, wykorzystują </w:t>
      </w:r>
      <w:r w:rsidR="0093771D" w:rsidRPr="008A0EC7">
        <w:rPr>
          <w:rFonts w:asciiTheme="minorHAnsi" w:hAnsiTheme="minorHAnsi" w:cstheme="minorHAnsi"/>
          <w:sz w:val="24"/>
          <w:szCs w:val="24"/>
        </w:rPr>
        <w:t xml:space="preserve">kwalifikowany podpis elektroniczny </w:t>
      </w:r>
      <w:r w:rsidR="00C63D63">
        <w:rPr>
          <w:rFonts w:asciiTheme="minorHAnsi" w:hAnsiTheme="minorHAnsi" w:cstheme="minorHAnsi"/>
          <w:sz w:val="24"/>
          <w:szCs w:val="24"/>
        </w:rPr>
        <w:t>albo</w:t>
      </w:r>
      <w:r w:rsidR="0093771D" w:rsidRPr="008A0EC7">
        <w:rPr>
          <w:rFonts w:asciiTheme="minorHAnsi" w:hAnsiTheme="minorHAnsi" w:cstheme="minorHAnsi"/>
          <w:sz w:val="24"/>
          <w:szCs w:val="24"/>
        </w:rPr>
        <w:t xml:space="preserve"> certyfikat niekwalifikowany generowany przez </w:t>
      </w:r>
      <w:r w:rsidR="000A5BEA" w:rsidRPr="008A0EC7">
        <w:rPr>
          <w:rFonts w:asciiTheme="minorHAnsi" w:hAnsiTheme="minorHAnsi" w:cstheme="minorHAnsi"/>
          <w:sz w:val="24"/>
          <w:szCs w:val="24"/>
        </w:rPr>
        <w:t xml:space="preserve">SL2021 </w:t>
      </w:r>
      <w:r w:rsidR="0093771D" w:rsidRPr="008A0EC7">
        <w:rPr>
          <w:rFonts w:asciiTheme="minorHAnsi" w:hAnsiTheme="minorHAnsi" w:cstheme="minorHAnsi"/>
          <w:sz w:val="24"/>
          <w:szCs w:val="24"/>
        </w:rPr>
        <w:t>(jako kod autoryzacyjny przesyłany na adres email danej osoby uprawnionej)</w:t>
      </w:r>
      <w:r w:rsidR="000A5BEA" w:rsidRPr="008A0EC7">
        <w:rPr>
          <w:rFonts w:asciiTheme="minorHAnsi" w:hAnsiTheme="minorHAnsi" w:cstheme="minorHAnsi"/>
          <w:sz w:val="24"/>
          <w:szCs w:val="24"/>
        </w:rPr>
        <w:t xml:space="preserve"> do podpisywania wniosków o płatność w</w:t>
      </w:r>
      <w:r w:rsidR="002910B6" w:rsidRPr="008A0EC7">
        <w:rPr>
          <w:rFonts w:asciiTheme="minorHAnsi" w:hAnsiTheme="minorHAnsi" w:cstheme="minorHAnsi"/>
          <w:sz w:val="24"/>
          <w:szCs w:val="24"/>
        </w:rPr>
        <w:t> </w:t>
      </w:r>
      <w:r w:rsidR="000A5BEA" w:rsidRPr="008A0EC7">
        <w:rPr>
          <w:rFonts w:asciiTheme="minorHAnsi" w:hAnsiTheme="minorHAnsi" w:cstheme="minorHAnsi"/>
          <w:sz w:val="24"/>
          <w:szCs w:val="24"/>
        </w:rPr>
        <w:t>CST2021</w:t>
      </w:r>
      <w:r w:rsidR="0093771D" w:rsidRPr="008A0EC7">
        <w:rPr>
          <w:rFonts w:asciiTheme="minorHAnsi" w:hAnsiTheme="minorHAnsi" w:cstheme="minorHAnsi"/>
          <w:sz w:val="24"/>
          <w:szCs w:val="24"/>
        </w:rPr>
        <w:t>.</w:t>
      </w:r>
    </w:p>
    <w:p w14:paraId="093896DD" w14:textId="7BE1B777" w:rsidR="00B43E40" w:rsidRPr="008A0EC7" w:rsidRDefault="004757F5"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Beneficjent zobowiązuje się do każdorazowego informowania Instytucji Zarządzającej o nieautoryzowanym dostępie do </w:t>
      </w:r>
      <w:r w:rsidR="00B43E40" w:rsidRPr="008A0EC7">
        <w:rPr>
          <w:rFonts w:asciiTheme="minorHAnsi" w:hAnsiTheme="minorHAnsi" w:cstheme="minorHAnsi"/>
          <w:sz w:val="24"/>
          <w:szCs w:val="24"/>
        </w:rPr>
        <w:t>CST2021</w:t>
      </w:r>
      <w:r w:rsidRPr="008A0EC7">
        <w:rPr>
          <w:rFonts w:asciiTheme="minorHAnsi" w:hAnsiTheme="minorHAnsi" w:cstheme="minorHAnsi"/>
          <w:sz w:val="24"/>
          <w:szCs w:val="24"/>
        </w:rPr>
        <w:t>.</w:t>
      </w:r>
      <w:r w:rsidR="00B43E40" w:rsidRPr="008A0EC7">
        <w:rPr>
          <w:rFonts w:asciiTheme="minorHAnsi" w:hAnsiTheme="minorHAnsi" w:cstheme="minorHAnsi"/>
          <w:sz w:val="24"/>
          <w:szCs w:val="24"/>
        </w:rPr>
        <w:t xml:space="preserve"> </w:t>
      </w:r>
    </w:p>
    <w:p w14:paraId="1312F2C4" w14:textId="2EAF64C3" w:rsidR="00255CAB" w:rsidRPr="008A0EC7" w:rsidRDefault="004757F5"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W przypadku niedostępności </w:t>
      </w:r>
      <w:r w:rsidR="00B73199"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Beneficjent zgłasza Instytucji Zarządzającej zaistniały problem na adres e-mail</w:t>
      </w:r>
      <w:r w:rsidR="00033689" w:rsidRPr="008A0EC7">
        <w:rPr>
          <w:rFonts w:asciiTheme="minorHAnsi" w:hAnsiTheme="minorHAnsi" w:cstheme="minorHAnsi"/>
          <w:sz w:val="24"/>
          <w:szCs w:val="24"/>
        </w:rPr>
        <w:t xml:space="preserve">: </w:t>
      </w:r>
      <w:hyperlink r:id="rId10" w:history="1">
        <w:r w:rsidR="00033689" w:rsidRPr="008A0EC7">
          <w:rPr>
            <w:rStyle w:val="Hipercze"/>
            <w:rFonts w:asciiTheme="minorHAnsi" w:hAnsiTheme="minorHAnsi" w:cstheme="minorHAnsi"/>
            <w:sz w:val="24"/>
            <w:szCs w:val="24"/>
            <w:lang w:eastAsia="pl-PL"/>
          </w:rPr>
          <w:t>amiz.feds@dolnyslask.pl</w:t>
        </w:r>
      </w:hyperlink>
      <w:r w:rsidR="00FB6159"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W przypadku potwierdzenia awarii </w:t>
      </w:r>
      <w:r w:rsidR="00B73199"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przez pracownika Instytucji Zarządzającej proces rozliczania Projektu oraz komunikowania z Instytucją Zarządzającą odbywa się</w:t>
      </w:r>
      <w:r w:rsidR="002956FD" w:rsidRPr="008A0EC7">
        <w:rPr>
          <w:rFonts w:asciiTheme="minorHAnsi" w:hAnsiTheme="minorHAnsi" w:cstheme="minorHAnsi"/>
          <w:sz w:val="24"/>
          <w:szCs w:val="24"/>
        </w:rPr>
        <w:t xml:space="preserve"> </w:t>
      </w:r>
      <w:r w:rsidR="00FB6159" w:rsidRPr="008A0EC7">
        <w:rPr>
          <w:rFonts w:asciiTheme="minorHAnsi" w:hAnsiTheme="minorHAnsi" w:cstheme="minorHAnsi"/>
          <w:color w:val="000000" w:themeColor="text1"/>
          <w:sz w:val="24"/>
          <w:szCs w:val="24"/>
        </w:rPr>
        <w:t>pisemnie</w:t>
      </w:r>
      <w:r w:rsidRPr="008A0EC7">
        <w:rPr>
          <w:rFonts w:asciiTheme="minorHAnsi" w:hAnsiTheme="minorHAnsi" w:cstheme="minorHAnsi"/>
          <w:sz w:val="24"/>
          <w:szCs w:val="24"/>
        </w:rPr>
        <w:t xml:space="preserve">. </w:t>
      </w:r>
      <w:r w:rsidR="00033689" w:rsidRPr="008A0EC7">
        <w:rPr>
          <w:rFonts w:asciiTheme="minorHAnsi" w:eastAsia="Times New Roman" w:hAnsiTheme="minorHAnsi" w:cstheme="minorHAnsi"/>
          <w:sz w:val="24"/>
          <w:szCs w:val="24"/>
          <w:lang w:eastAsia="pl-PL"/>
        </w:rPr>
        <w:t xml:space="preserve">Jeżeli zaistnieje taka konieczność Instytucja Zarządzająca przekaże Beneficjentowi wzór formularza wniosku o płatność, celem złożenia go poza systemem CST2021. </w:t>
      </w:r>
      <w:r w:rsidRPr="008A0EC7">
        <w:rPr>
          <w:rFonts w:asciiTheme="minorHAnsi" w:hAnsiTheme="minorHAnsi" w:cstheme="minorHAnsi"/>
          <w:sz w:val="24"/>
          <w:szCs w:val="24"/>
        </w:rPr>
        <w:t xml:space="preserve">Wszelka korespondencja </w:t>
      </w:r>
      <w:r w:rsidR="00255CAB" w:rsidRPr="008A0EC7">
        <w:rPr>
          <w:rFonts w:asciiTheme="minorHAnsi" w:hAnsiTheme="minorHAnsi" w:cstheme="minorHAnsi"/>
          <w:sz w:val="24"/>
          <w:szCs w:val="24"/>
        </w:rPr>
        <w:t>pisemna</w:t>
      </w:r>
      <w:r w:rsidRPr="008A0EC7">
        <w:rPr>
          <w:rFonts w:asciiTheme="minorHAnsi" w:hAnsiTheme="minorHAnsi" w:cstheme="minorHAnsi"/>
          <w:sz w:val="24"/>
          <w:szCs w:val="24"/>
        </w:rPr>
        <w:t xml:space="preserve">, aby została uznana za wiążącą, musi zostać podpisana przez osoby uprawnione do składania oświadczeń </w:t>
      </w:r>
      <w:r w:rsidR="00FA0E74" w:rsidRPr="008A0EC7">
        <w:rPr>
          <w:rFonts w:asciiTheme="minorHAnsi" w:hAnsiTheme="minorHAnsi" w:cstheme="minorHAnsi"/>
          <w:sz w:val="24"/>
          <w:szCs w:val="24"/>
        </w:rPr>
        <w:t xml:space="preserve">woli </w:t>
      </w:r>
      <w:r w:rsidRPr="008A0EC7">
        <w:rPr>
          <w:rFonts w:asciiTheme="minorHAnsi" w:hAnsiTheme="minorHAnsi" w:cstheme="minorHAnsi"/>
          <w:sz w:val="24"/>
          <w:szCs w:val="24"/>
        </w:rPr>
        <w:t>w imieniu Beneficjenta</w:t>
      </w:r>
      <w:r w:rsidRPr="008A0EC7">
        <w:rPr>
          <w:rFonts w:asciiTheme="minorHAnsi" w:hAnsiTheme="minorHAnsi" w:cstheme="minorHAnsi"/>
          <w:sz w:val="24"/>
          <w:szCs w:val="24"/>
          <w:shd w:val="clear" w:color="auto" w:fill="FFFFFF" w:themeFill="background1"/>
        </w:rPr>
        <w:t>. Za</w:t>
      </w:r>
      <w:r w:rsidRPr="008A0EC7">
        <w:rPr>
          <w:rFonts w:asciiTheme="minorHAnsi" w:hAnsiTheme="minorHAnsi" w:cstheme="minorHAnsi"/>
          <w:sz w:val="24"/>
          <w:szCs w:val="24"/>
        </w:rPr>
        <w:t xml:space="preserve"> termin złożenia dokumentów do Instytucji Zarządzającej uznaje się</w:t>
      </w:r>
      <w:r w:rsidR="00255CAB" w:rsidRPr="008A0EC7">
        <w:rPr>
          <w:rFonts w:asciiTheme="minorHAnsi" w:hAnsiTheme="minorHAnsi" w:cstheme="minorHAnsi"/>
          <w:sz w:val="24"/>
          <w:szCs w:val="24"/>
        </w:rPr>
        <w:t>:</w:t>
      </w:r>
    </w:p>
    <w:p w14:paraId="7638F9F1" w14:textId="62FB020E" w:rsidR="00255CAB" w:rsidRPr="008A0EC7" w:rsidRDefault="00255CAB" w:rsidP="00332674">
      <w:pPr>
        <w:pStyle w:val="Akapitzlist"/>
        <w:numPr>
          <w:ilvl w:val="2"/>
          <w:numId w:val="47"/>
        </w:numPr>
        <w:spacing w:before="60" w:after="60" w:line="276" w:lineRule="auto"/>
        <w:ind w:right="-2"/>
        <w:rPr>
          <w:rFonts w:asciiTheme="minorHAnsi" w:hAnsiTheme="minorHAnsi" w:cstheme="minorHAnsi"/>
          <w:iCs/>
        </w:rPr>
      </w:pPr>
      <w:r w:rsidRPr="008A0EC7">
        <w:rPr>
          <w:rFonts w:asciiTheme="minorHAnsi" w:hAnsiTheme="minorHAnsi" w:cstheme="minorHAnsi"/>
          <w:bCs/>
        </w:rPr>
        <w:t xml:space="preserve">w przypadku komunikacji </w:t>
      </w:r>
      <w:r w:rsidR="005746A9" w:rsidRPr="008A0EC7">
        <w:rPr>
          <w:rFonts w:asciiTheme="minorHAnsi" w:hAnsiTheme="minorHAnsi" w:cstheme="minorHAnsi"/>
          <w:bCs/>
        </w:rPr>
        <w:t>papierowej</w:t>
      </w:r>
      <w:r w:rsidR="00455B67" w:rsidRPr="008A0EC7">
        <w:rPr>
          <w:rFonts w:asciiTheme="minorHAnsi" w:hAnsiTheme="minorHAnsi" w:cstheme="minorHAnsi"/>
          <w:bCs/>
        </w:rPr>
        <w:t xml:space="preserve"> </w:t>
      </w:r>
      <w:r w:rsidRPr="008A0EC7">
        <w:rPr>
          <w:rFonts w:asciiTheme="minorHAnsi" w:hAnsiTheme="minorHAnsi" w:cstheme="minorHAnsi"/>
          <w:bCs/>
        </w:rPr>
        <w:t xml:space="preserve">- </w:t>
      </w:r>
      <w:r w:rsidRPr="008A0EC7">
        <w:rPr>
          <w:rFonts w:asciiTheme="minorHAnsi" w:hAnsiTheme="minorHAnsi" w:cstheme="minorHAnsi"/>
        </w:rPr>
        <w:t>termin ich nadania w placówce pocztowej operatora publicznego, przy czym jeżeli termin złożenia dokumentów przypadałby w</w:t>
      </w:r>
      <w:r w:rsidR="00CA54EF">
        <w:rPr>
          <w:rFonts w:asciiTheme="minorHAnsi" w:hAnsiTheme="minorHAnsi" w:cstheme="minorHAnsi"/>
        </w:rPr>
        <w:t> </w:t>
      </w:r>
      <w:r w:rsidRPr="008A0EC7">
        <w:rPr>
          <w:rFonts w:asciiTheme="minorHAnsi" w:hAnsiTheme="minorHAnsi" w:cstheme="minorHAnsi"/>
        </w:rPr>
        <w:t>dzień wolny od pracy wówczas uznaje się, że są one złożone terminowo, jeśli zostaną nadane w pierwszym dniu roboczym przypadającym po dniu wolnym od pracy</w:t>
      </w:r>
      <w:r w:rsidRPr="008A0EC7">
        <w:rPr>
          <w:rFonts w:asciiTheme="minorHAnsi" w:hAnsiTheme="minorHAnsi" w:cstheme="minorHAnsi"/>
          <w:bCs/>
          <w:i/>
          <w:iCs/>
        </w:rPr>
        <w:t>;</w:t>
      </w:r>
    </w:p>
    <w:p w14:paraId="7952EF2B" w14:textId="528ACF2B" w:rsidR="00255CAB" w:rsidRPr="008A0EC7" w:rsidRDefault="00255CAB" w:rsidP="00332674">
      <w:pPr>
        <w:pStyle w:val="Akapitzlist"/>
        <w:numPr>
          <w:ilvl w:val="2"/>
          <w:numId w:val="48"/>
        </w:numPr>
        <w:spacing w:before="60" w:after="60" w:line="276" w:lineRule="auto"/>
        <w:ind w:right="-2"/>
        <w:rPr>
          <w:rFonts w:asciiTheme="minorHAnsi" w:hAnsiTheme="minorHAnsi" w:cstheme="minorHAnsi"/>
          <w:iCs/>
        </w:rPr>
      </w:pPr>
      <w:r w:rsidRPr="008A0EC7">
        <w:rPr>
          <w:rFonts w:asciiTheme="minorHAnsi" w:hAnsiTheme="minorHAnsi" w:cstheme="minorHAnsi"/>
          <w:bCs/>
        </w:rPr>
        <w:t xml:space="preserve">w przypadku </w:t>
      </w:r>
      <w:r w:rsidR="00FF2906" w:rsidRPr="008A0EC7">
        <w:rPr>
          <w:rFonts w:asciiTheme="minorHAnsi" w:hAnsiTheme="minorHAnsi" w:cstheme="minorHAnsi"/>
          <w:iCs/>
        </w:rPr>
        <w:t xml:space="preserve">komunikacji elektronicznej </w:t>
      </w:r>
      <w:r w:rsidR="00FE4968" w:rsidRPr="008A0EC7">
        <w:rPr>
          <w:rFonts w:asciiTheme="minorHAnsi" w:hAnsiTheme="minorHAnsi" w:cstheme="minorHAnsi"/>
          <w:iCs/>
        </w:rPr>
        <w:t>poprzez</w:t>
      </w:r>
      <w:r w:rsidRPr="008A0EC7">
        <w:rPr>
          <w:rFonts w:asciiTheme="minorHAnsi" w:hAnsiTheme="minorHAnsi" w:cstheme="minorHAnsi"/>
          <w:iCs/>
        </w:rPr>
        <w:t xml:space="preserve"> ePUAP</w:t>
      </w:r>
      <w:r w:rsidR="00FE4968" w:rsidRPr="008A0EC7">
        <w:rPr>
          <w:rFonts w:asciiTheme="minorHAnsi" w:hAnsiTheme="minorHAnsi" w:cstheme="minorHAnsi"/>
          <w:iCs/>
        </w:rPr>
        <w:t>/e-Doręczenia</w:t>
      </w:r>
      <w:r w:rsidRPr="008A0EC7">
        <w:rPr>
          <w:rFonts w:asciiTheme="minorHAnsi" w:hAnsiTheme="minorHAnsi" w:cstheme="minorHAnsi"/>
          <w:iCs/>
        </w:rPr>
        <w:t> </w:t>
      </w:r>
      <w:r w:rsidR="00906EB1" w:rsidRPr="008A0EC7">
        <w:rPr>
          <w:rFonts w:asciiTheme="minorHAnsi" w:hAnsiTheme="minorHAnsi" w:cstheme="minorHAnsi"/>
          <w:iCs/>
        </w:rPr>
        <w:t xml:space="preserve"> </w:t>
      </w:r>
      <w:r w:rsidRPr="008A0EC7">
        <w:rPr>
          <w:rFonts w:asciiTheme="minorHAnsi" w:hAnsiTheme="minorHAnsi" w:cstheme="minorHAnsi"/>
          <w:iCs/>
        </w:rPr>
        <w:t xml:space="preserve">- </w:t>
      </w:r>
      <w:r w:rsidRPr="008A0EC7">
        <w:rPr>
          <w:rFonts w:asciiTheme="minorHAnsi" w:hAnsiTheme="minorHAnsi" w:cstheme="minorHAnsi"/>
        </w:rPr>
        <w:t>termin ich wysłania na adres do doręczeń elektronicznych organu administracji publicznej, a</w:t>
      </w:r>
      <w:r w:rsidR="006018CB">
        <w:rPr>
          <w:rFonts w:asciiTheme="minorHAnsi" w:hAnsiTheme="minorHAnsi" w:cstheme="minorHAnsi"/>
        </w:rPr>
        <w:t> </w:t>
      </w:r>
      <w:r w:rsidRPr="008A0EC7">
        <w:rPr>
          <w:rFonts w:asciiTheme="minorHAnsi" w:hAnsiTheme="minorHAnsi" w:cstheme="minorHAnsi"/>
        </w:rPr>
        <w:t>nadawca otrzymał dowód otrzymania, o którym mowa w art. 41 ustawy z dnia 18 listopada 2020 r. o doręczeniach elektronicznych, przy czym jeżeli termin wysłania dokumentów przypadałby w dzień wolny od pracy wówczas uznaje się, że są one złożone terminowo, jeśli zostaną wysłane w pierwszym dniu roboczym przypadającym po dniu wolnym od pracy</w:t>
      </w:r>
      <w:r w:rsidR="00906EB1" w:rsidRPr="008A0EC7">
        <w:rPr>
          <w:rFonts w:asciiTheme="minorHAnsi" w:hAnsiTheme="minorHAnsi" w:cstheme="minorHAnsi"/>
        </w:rPr>
        <w:t>.</w:t>
      </w:r>
    </w:p>
    <w:p w14:paraId="5E6537C1" w14:textId="1216A122" w:rsidR="004757F5" w:rsidRPr="008A0EC7" w:rsidRDefault="004757F5" w:rsidP="00332674">
      <w:pPr>
        <w:spacing w:before="60" w:after="60"/>
        <w:ind w:left="284"/>
        <w:rPr>
          <w:rFonts w:asciiTheme="minorHAnsi" w:hAnsiTheme="minorHAnsi" w:cstheme="minorHAnsi"/>
          <w:sz w:val="24"/>
          <w:szCs w:val="24"/>
        </w:rPr>
      </w:pPr>
      <w:r w:rsidRPr="008A0EC7">
        <w:rPr>
          <w:rFonts w:asciiTheme="minorHAnsi" w:hAnsiTheme="minorHAnsi" w:cstheme="minorHAnsi"/>
          <w:sz w:val="24"/>
          <w:szCs w:val="24"/>
        </w:rPr>
        <w:t xml:space="preserve">O usunięciu awarii </w:t>
      </w:r>
      <w:r w:rsidR="00B73199"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Instytucja Zarządzająca informuje Beneficjenta na adres e-</w:t>
      </w:r>
      <w:r w:rsidR="006018CB">
        <w:rPr>
          <w:rFonts w:asciiTheme="minorHAnsi" w:hAnsiTheme="minorHAnsi" w:cstheme="minorHAnsi"/>
          <w:sz w:val="24"/>
          <w:szCs w:val="24"/>
        </w:rPr>
        <w:t> </w:t>
      </w:r>
      <w:r w:rsidRPr="008A0EC7">
        <w:rPr>
          <w:rFonts w:asciiTheme="minorHAnsi" w:hAnsiTheme="minorHAnsi" w:cstheme="minorHAnsi"/>
          <w:sz w:val="24"/>
          <w:szCs w:val="24"/>
        </w:rPr>
        <w:t xml:space="preserve">mail osób uprawnionych, Beneficjent zaś zobowiązuje się uzupełnić dane w </w:t>
      </w:r>
      <w:r w:rsidR="00B73199"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w</w:t>
      </w:r>
      <w:r w:rsidR="006018CB">
        <w:rPr>
          <w:rFonts w:asciiTheme="minorHAnsi" w:hAnsiTheme="minorHAnsi" w:cstheme="minorHAnsi"/>
          <w:sz w:val="24"/>
          <w:szCs w:val="24"/>
        </w:rPr>
        <w:t> </w:t>
      </w:r>
      <w:r w:rsidRPr="008A0EC7">
        <w:rPr>
          <w:rFonts w:asciiTheme="minorHAnsi" w:hAnsiTheme="minorHAnsi" w:cstheme="minorHAnsi"/>
          <w:sz w:val="24"/>
          <w:szCs w:val="24"/>
        </w:rPr>
        <w:t xml:space="preserve">zakresie dokumentów przekazanych </w:t>
      </w:r>
      <w:r w:rsidR="00906EB1" w:rsidRPr="008A0EC7">
        <w:rPr>
          <w:rFonts w:asciiTheme="minorHAnsi" w:hAnsiTheme="minorHAnsi" w:cstheme="minorHAnsi"/>
          <w:color w:val="000000" w:themeColor="text1"/>
          <w:sz w:val="24"/>
          <w:szCs w:val="24"/>
        </w:rPr>
        <w:t>pisemnie</w:t>
      </w:r>
      <w:r w:rsidRPr="008A0EC7">
        <w:rPr>
          <w:rFonts w:asciiTheme="minorHAnsi" w:hAnsiTheme="minorHAnsi" w:cstheme="minorHAnsi"/>
          <w:sz w:val="24"/>
          <w:szCs w:val="24"/>
        </w:rPr>
        <w:t xml:space="preserve"> w terminie </w:t>
      </w:r>
      <w:r w:rsidR="00A95640" w:rsidRPr="008A0EC7">
        <w:rPr>
          <w:rFonts w:asciiTheme="minorHAnsi" w:hAnsiTheme="minorHAnsi" w:cstheme="minorHAnsi"/>
          <w:sz w:val="24"/>
          <w:szCs w:val="24"/>
        </w:rPr>
        <w:t xml:space="preserve">3 </w:t>
      </w:r>
      <w:r w:rsidRPr="008A0EC7">
        <w:rPr>
          <w:rFonts w:asciiTheme="minorHAnsi" w:hAnsiTheme="minorHAnsi" w:cstheme="minorHAnsi"/>
          <w:sz w:val="24"/>
          <w:szCs w:val="24"/>
        </w:rPr>
        <w:t xml:space="preserve">dni roboczych od otrzymania tej informacji. </w:t>
      </w:r>
    </w:p>
    <w:p w14:paraId="531477B9" w14:textId="09080988" w:rsidR="004757F5" w:rsidRPr="008A0EC7" w:rsidRDefault="007A21CB" w:rsidP="00332674">
      <w:pPr>
        <w:numPr>
          <w:ilvl w:val="1"/>
          <w:numId w:val="5"/>
        </w:numPr>
        <w:tabs>
          <w:tab w:val="clear" w:pos="643"/>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P</w:t>
      </w:r>
      <w:r w:rsidR="004757F5" w:rsidRPr="008A0EC7">
        <w:rPr>
          <w:rFonts w:asciiTheme="minorHAnsi" w:hAnsiTheme="minorHAnsi" w:cstheme="minorHAnsi"/>
          <w:sz w:val="24"/>
          <w:szCs w:val="24"/>
        </w:rPr>
        <w:t xml:space="preserve">rzedmiotem komunikacji wyłącznie przy wykorzystaniu </w:t>
      </w:r>
      <w:r w:rsidR="00B73199"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nie mogą być</w:t>
      </w:r>
      <w:r w:rsidR="004757F5" w:rsidRPr="008A0EC7">
        <w:rPr>
          <w:rFonts w:asciiTheme="minorHAnsi" w:hAnsiTheme="minorHAnsi" w:cstheme="minorHAnsi"/>
          <w:sz w:val="24"/>
          <w:szCs w:val="24"/>
        </w:rPr>
        <w:t>:</w:t>
      </w:r>
    </w:p>
    <w:p w14:paraId="1EC9B130" w14:textId="29C5B3D4" w:rsidR="004757F5" w:rsidRPr="008A0EC7" w:rsidRDefault="004757F5" w:rsidP="00332674">
      <w:pPr>
        <w:numPr>
          <w:ilvl w:val="1"/>
          <w:numId w:val="14"/>
        </w:numPr>
        <w:tabs>
          <w:tab w:val="clear" w:pos="720"/>
          <w:tab w:val="left" w:pos="357"/>
          <w:tab w:val="num" w:pos="993"/>
        </w:tabs>
        <w:spacing w:before="60" w:after="60"/>
        <w:ind w:left="709"/>
        <w:rPr>
          <w:rFonts w:asciiTheme="minorHAnsi" w:hAnsiTheme="minorHAnsi" w:cstheme="minorHAnsi"/>
          <w:sz w:val="24"/>
          <w:szCs w:val="24"/>
        </w:rPr>
      </w:pPr>
      <w:r w:rsidRPr="008A0EC7">
        <w:rPr>
          <w:rFonts w:asciiTheme="minorHAnsi" w:hAnsiTheme="minorHAnsi" w:cstheme="minorHAnsi"/>
          <w:sz w:val="24"/>
          <w:szCs w:val="24"/>
        </w:rPr>
        <w:t xml:space="preserve">czynności kontrolne przeprowadzane w ramach Projektu, z wyłączeniem </w:t>
      </w:r>
      <w:r w:rsidR="00B73199" w:rsidRPr="008A0EC7">
        <w:rPr>
          <w:rFonts w:asciiTheme="minorHAnsi" w:hAnsiTheme="minorHAnsi" w:cstheme="minorHAnsi"/>
          <w:sz w:val="24"/>
          <w:szCs w:val="24"/>
        </w:rPr>
        <w:t xml:space="preserve">czynności kontrolnych wykonywanych w ramach </w:t>
      </w:r>
      <w:r w:rsidRPr="008A0EC7">
        <w:rPr>
          <w:rFonts w:asciiTheme="minorHAnsi" w:hAnsiTheme="minorHAnsi" w:cstheme="minorHAnsi"/>
          <w:sz w:val="24"/>
          <w:szCs w:val="24"/>
        </w:rPr>
        <w:t>weryfikacji wniosku o płatność;</w:t>
      </w:r>
    </w:p>
    <w:p w14:paraId="3A9F49E4" w14:textId="33953A81" w:rsidR="004757F5" w:rsidRPr="008A0EC7" w:rsidRDefault="004757F5" w:rsidP="00332674">
      <w:pPr>
        <w:numPr>
          <w:ilvl w:val="1"/>
          <w:numId w:val="14"/>
        </w:numPr>
        <w:tabs>
          <w:tab w:val="clear" w:pos="720"/>
          <w:tab w:val="left" w:pos="357"/>
          <w:tab w:val="num" w:pos="993"/>
        </w:tabs>
        <w:spacing w:before="60" w:after="60"/>
        <w:ind w:left="709"/>
        <w:rPr>
          <w:rFonts w:asciiTheme="minorHAnsi" w:hAnsiTheme="minorHAnsi" w:cstheme="minorHAnsi"/>
          <w:sz w:val="24"/>
          <w:szCs w:val="24"/>
        </w:rPr>
      </w:pPr>
      <w:r w:rsidRPr="008A0EC7">
        <w:rPr>
          <w:rFonts w:asciiTheme="minorHAnsi" w:hAnsiTheme="minorHAnsi" w:cstheme="minorHAnsi"/>
          <w:sz w:val="24"/>
          <w:szCs w:val="24"/>
        </w:rPr>
        <w:t xml:space="preserve">dochodzenie zwrotu środków od Beneficjenta, o których mowa w § </w:t>
      </w:r>
      <w:r w:rsidR="00C422BC" w:rsidRPr="008A0EC7">
        <w:rPr>
          <w:rFonts w:asciiTheme="minorHAnsi" w:hAnsiTheme="minorHAnsi" w:cstheme="minorHAnsi"/>
          <w:sz w:val="24"/>
          <w:szCs w:val="24"/>
        </w:rPr>
        <w:t>20 Decyzji</w:t>
      </w:r>
      <w:del w:id="32" w:author="Anna Wiącek-Sawicka" w:date="2024-09-19T09:28:00Z" w16du:dateUtc="2024-09-19T07:28:00Z">
        <w:r w:rsidRPr="008A0EC7">
          <w:rPr>
            <w:rFonts w:asciiTheme="minorHAnsi" w:hAnsiTheme="minorHAnsi" w:cstheme="minorHAnsi"/>
            <w:sz w:val="24"/>
            <w:szCs w:val="24"/>
          </w:rPr>
          <w:delText>, w tym wyrażenie pisemnej zgody na pomniejszenie wypłaty kolejnej należnej transzy dofinansowania</w:delText>
        </w:r>
      </w:del>
      <w:r w:rsidRPr="008A0EC7">
        <w:rPr>
          <w:rFonts w:asciiTheme="minorHAnsi" w:hAnsiTheme="minorHAnsi" w:cstheme="minorHAnsi"/>
          <w:sz w:val="24"/>
          <w:szCs w:val="24"/>
        </w:rPr>
        <w:t xml:space="preserve"> oraz prowadzenie postępowania administracyjnego w celu wydania decyzji o zwrocie środków;</w:t>
      </w:r>
    </w:p>
    <w:p w14:paraId="7EF22E7E" w14:textId="77777777" w:rsidR="004757F5" w:rsidRPr="008A0EC7" w:rsidRDefault="004757F5" w:rsidP="00332674">
      <w:pPr>
        <w:numPr>
          <w:ilvl w:val="1"/>
          <w:numId w:val="14"/>
        </w:numPr>
        <w:tabs>
          <w:tab w:val="clear" w:pos="720"/>
          <w:tab w:val="left" w:pos="357"/>
          <w:tab w:val="num" w:pos="993"/>
        </w:tabs>
        <w:spacing w:before="60" w:after="60"/>
        <w:ind w:left="709"/>
        <w:rPr>
          <w:del w:id="33" w:author="Anna Wiącek-Sawicka" w:date="2024-09-19T09:28:00Z" w16du:dateUtc="2024-09-19T07:28:00Z"/>
          <w:rFonts w:asciiTheme="minorHAnsi" w:hAnsiTheme="minorHAnsi" w:cstheme="minorHAnsi"/>
          <w:sz w:val="24"/>
          <w:szCs w:val="24"/>
        </w:rPr>
      </w:pPr>
      <w:del w:id="34" w:author="Anna Wiącek-Sawicka" w:date="2024-09-19T09:28:00Z" w16du:dateUtc="2024-09-19T07:28:00Z">
        <w:r w:rsidRPr="008A0EC7">
          <w:rPr>
            <w:rFonts w:asciiTheme="minorHAnsi" w:hAnsiTheme="minorHAnsi" w:cstheme="minorHAnsi"/>
            <w:sz w:val="24"/>
            <w:szCs w:val="24"/>
          </w:rPr>
          <w:delText xml:space="preserve">informacja o zawieszeniu wypłaty transzy, o którym mowa w § </w:delText>
        </w:r>
        <w:r w:rsidR="00A8064A">
          <w:rPr>
            <w:rFonts w:asciiTheme="minorHAnsi" w:hAnsiTheme="minorHAnsi" w:cstheme="minorHAnsi"/>
            <w:sz w:val="24"/>
            <w:szCs w:val="24"/>
          </w:rPr>
          <w:delText>9</w:delText>
        </w:r>
        <w:r w:rsidR="00A8064A" w:rsidRPr="008A0EC7">
          <w:rPr>
            <w:rFonts w:asciiTheme="minorHAnsi" w:hAnsiTheme="minorHAnsi" w:cstheme="minorHAnsi"/>
            <w:sz w:val="24"/>
            <w:szCs w:val="24"/>
          </w:rPr>
          <w:delText xml:space="preserve"> </w:delText>
        </w:r>
        <w:r w:rsidRPr="008A0EC7">
          <w:rPr>
            <w:rFonts w:asciiTheme="minorHAnsi" w:hAnsiTheme="minorHAnsi" w:cstheme="minorHAnsi"/>
            <w:sz w:val="24"/>
            <w:szCs w:val="24"/>
          </w:rPr>
          <w:delText xml:space="preserve">ust. </w:delText>
        </w:r>
        <w:r w:rsidR="009C25A7">
          <w:rPr>
            <w:rFonts w:asciiTheme="minorHAnsi" w:hAnsiTheme="minorHAnsi" w:cstheme="minorHAnsi"/>
            <w:sz w:val="24"/>
            <w:szCs w:val="24"/>
          </w:rPr>
          <w:delText>10</w:delText>
        </w:r>
        <w:r w:rsidR="001743EB" w:rsidRPr="008A0EC7">
          <w:rPr>
            <w:rFonts w:asciiTheme="minorHAnsi" w:hAnsiTheme="minorHAnsi" w:cstheme="minorHAnsi"/>
            <w:sz w:val="24"/>
            <w:szCs w:val="24"/>
          </w:rPr>
          <w:delText xml:space="preserve"> </w:delText>
        </w:r>
        <w:r w:rsidR="00C422BC" w:rsidRPr="008A0EC7">
          <w:rPr>
            <w:rFonts w:asciiTheme="minorHAnsi" w:hAnsiTheme="minorHAnsi" w:cstheme="minorHAnsi"/>
            <w:sz w:val="24"/>
            <w:szCs w:val="24"/>
          </w:rPr>
          <w:delText>Decyzji</w:delText>
        </w:r>
        <w:r w:rsidRPr="008A0EC7">
          <w:rPr>
            <w:rFonts w:asciiTheme="minorHAnsi" w:hAnsiTheme="minorHAnsi" w:cstheme="minorHAnsi"/>
            <w:sz w:val="24"/>
            <w:szCs w:val="24"/>
          </w:rPr>
          <w:delText>.</w:delText>
        </w:r>
      </w:del>
    </w:p>
    <w:p w14:paraId="158A460F" w14:textId="6A1CFE54" w:rsidR="004757F5" w:rsidRPr="008A0EC7" w:rsidRDefault="004757F5" w:rsidP="00332674">
      <w:pPr>
        <w:numPr>
          <w:ilvl w:val="1"/>
          <w:numId w:val="5"/>
        </w:numPr>
        <w:tabs>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 xml:space="preserve">Beneficjent i Instytucja Zarządzająca uznają za prawnie wiążące przyjęte w </w:t>
      </w:r>
      <w:r w:rsidR="00C422BC"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 xml:space="preserve">rozwiązania stosowane w zakresie </w:t>
      </w:r>
      <w:r w:rsidR="00B73199" w:rsidRPr="008A0EC7">
        <w:rPr>
          <w:rFonts w:asciiTheme="minorHAnsi" w:hAnsiTheme="minorHAnsi" w:cstheme="minorHAnsi"/>
          <w:sz w:val="24"/>
          <w:szCs w:val="24"/>
        </w:rPr>
        <w:t>komunikacji i wymiany danych w CST2021</w:t>
      </w:r>
      <w:r w:rsidRPr="008A0EC7">
        <w:rPr>
          <w:rFonts w:asciiTheme="minorHAnsi" w:hAnsiTheme="minorHAnsi" w:cstheme="minorHAnsi"/>
          <w:sz w:val="24"/>
          <w:szCs w:val="24"/>
        </w:rPr>
        <w:t xml:space="preserve">, bez możliwości kwestionowania skutków ich stosowania.  </w:t>
      </w:r>
    </w:p>
    <w:p w14:paraId="74AE6AD0" w14:textId="4741D481" w:rsidR="004757F5" w:rsidRPr="008A0EC7" w:rsidRDefault="004757F5" w:rsidP="00332674">
      <w:pPr>
        <w:numPr>
          <w:ilvl w:val="1"/>
          <w:numId w:val="5"/>
        </w:numPr>
        <w:tabs>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 xml:space="preserve">Terminy dla doręczeń pism i informacji przesłanych przy pomocy systemu </w:t>
      </w:r>
      <w:r w:rsidR="002E31FD"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liczone są od dnia następnego po dniu ich wprowadzenia i przesłania w systemie.</w:t>
      </w:r>
    </w:p>
    <w:p w14:paraId="37132A41" w14:textId="5C9E8181" w:rsidR="0037060F" w:rsidRPr="008A0EC7" w:rsidRDefault="008B5B51" w:rsidP="00332674">
      <w:pPr>
        <w:pStyle w:val="Nagwek2"/>
        <w:spacing w:line="276" w:lineRule="auto"/>
        <w:rPr>
          <w:rFonts w:asciiTheme="minorHAnsi" w:hAnsiTheme="minorHAnsi" w:cstheme="minorHAnsi"/>
          <w:b w:val="0"/>
          <w:sz w:val="24"/>
          <w:szCs w:val="24"/>
        </w:rPr>
      </w:pPr>
      <w:bookmarkStart w:id="35" w:name="_Hlk96503874"/>
      <w:bookmarkEnd w:id="31"/>
      <w:r w:rsidRPr="008A0EC7">
        <w:rPr>
          <w:rFonts w:asciiTheme="minorHAnsi" w:hAnsiTheme="minorHAnsi" w:cstheme="minorHAnsi"/>
          <w:sz w:val="24"/>
          <w:szCs w:val="24"/>
        </w:rPr>
        <w:t>Harmonogram płatności</w:t>
      </w:r>
    </w:p>
    <w:bookmarkEnd w:id="35"/>
    <w:p w14:paraId="1904FE75" w14:textId="02967250" w:rsidR="00E14485" w:rsidRPr="008A0EC7" w:rsidRDefault="00E1448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B07CF0">
        <w:rPr>
          <w:rFonts w:asciiTheme="minorHAnsi" w:hAnsiTheme="minorHAnsi" w:cstheme="minorHAnsi"/>
          <w:sz w:val="24"/>
          <w:szCs w:val="24"/>
        </w:rPr>
        <w:t>8</w:t>
      </w:r>
      <w:r w:rsidRPr="008A0EC7">
        <w:rPr>
          <w:rFonts w:asciiTheme="minorHAnsi" w:hAnsiTheme="minorHAnsi" w:cstheme="minorHAnsi"/>
          <w:sz w:val="24"/>
          <w:szCs w:val="24"/>
        </w:rPr>
        <w:t xml:space="preserve">. </w:t>
      </w:r>
    </w:p>
    <w:p w14:paraId="6C20DE3C" w14:textId="4C0D5DB1" w:rsidR="00AF08D7" w:rsidRPr="008A0EC7" w:rsidRDefault="00AF08D7" w:rsidP="00332674">
      <w:pPr>
        <w:keepNext/>
        <w:numPr>
          <w:ilvl w:val="3"/>
          <w:numId w:val="57"/>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Dofinansowanie, o którym mowa w § 2 ust. </w:t>
      </w:r>
      <w:r w:rsidR="00221A6B" w:rsidRPr="008A0EC7">
        <w:rPr>
          <w:rFonts w:asciiTheme="minorHAnsi" w:hAnsiTheme="minorHAnsi" w:cstheme="minorHAnsi"/>
          <w:sz w:val="24"/>
          <w:szCs w:val="24"/>
        </w:rPr>
        <w:t xml:space="preserve">3 </w:t>
      </w:r>
      <w:r w:rsidR="00C422BC" w:rsidRPr="008A0EC7">
        <w:rPr>
          <w:rFonts w:asciiTheme="minorHAnsi" w:hAnsiTheme="minorHAnsi" w:cstheme="minorHAnsi"/>
          <w:sz w:val="24"/>
          <w:szCs w:val="24"/>
        </w:rPr>
        <w:t>Decyzji</w:t>
      </w:r>
      <w:r w:rsidRPr="008A0EC7">
        <w:rPr>
          <w:rFonts w:asciiTheme="minorHAnsi" w:hAnsiTheme="minorHAnsi" w:cstheme="minorHAnsi"/>
          <w:sz w:val="24"/>
          <w:szCs w:val="24"/>
        </w:rPr>
        <w:t xml:space="preserve"> jest wypłacane w formie zaliczki w wysokości i terminie określonych w harmonogramie płatności stanowiącym załącznik nr</w:t>
      </w:r>
      <w:r w:rsidR="00E02318">
        <w:rPr>
          <w:rFonts w:asciiTheme="minorHAnsi" w:hAnsiTheme="minorHAnsi" w:cstheme="minorHAnsi"/>
          <w:sz w:val="24"/>
          <w:szCs w:val="24"/>
        </w:rPr>
        <w:t> 2</w:t>
      </w:r>
      <w:r w:rsidR="00E02318"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do </w:t>
      </w:r>
      <w:r w:rsidR="00C422BC" w:rsidRPr="008A0EC7">
        <w:rPr>
          <w:rFonts w:asciiTheme="minorHAnsi" w:hAnsiTheme="minorHAnsi" w:cstheme="minorHAnsi"/>
          <w:sz w:val="24"/>
          <w:szCs w:val="24"/>
        </w:rPr>
        <w:t>Decyzji</w:t>
      </w:r>
      <w:r w:rsidRPr="008A0EC7">
        <w:rPr>
          <w:rFonts w:asciiTheme="minorHAnsi" w:hAnsiTheme="minorHAnsi" w:cstheme="minorHAnsi"/>
          <w:sz w:val="24"/>
          <w:szCs w:val="24"/>
        </w:rPr>
        <w:t>. W</w:t>
      </w:r>
      <w:r w:rsidR="00221A6B" w:rsidRPr="008A0EC7">
        <w:rPr>
          <w:rFonts w:asciiTheme="minorHAnsi" w:hAnsiTheme="minorHAnsi" w:cstheme="minorHAnsi"/>
          <w:sz w:val="24"/>
          <w:szCs w:val="24"/>
        </w:rPr>
        <w:t> </w:t>
      </w:r>
      <w:r w:rsidRPr="008A0EC7">
        <w:rPr>
          <w:rFonts w:asciiTheme="minorHAnsi" w:hAnsiTheme="minorHAnsi" w:cstheme="minorHAnsi"/>
          <w:sz w:val="24"/>
          <w:szCs w:val="24"/>
        </w:rPr>
        <w:t xml:space="preserve">szczególnie uzasadnionych przypadkach dofinansowanie może być wypłacane w formie refundacji kosztów poniesionych przez Beneficjenta </w:t>
      </w:r>
      <w:r w:rsidRPr="008A0EC7">
        <w:rPr>
          <w:rFonts w:asciiTheme="minorHAnsi" w:hAnsiTheme="minorHAnsi" w:cstheme="minorHAnsi"/>
          <w:i/>
          <w:sz w:val="24"/>
          <w:szCs w:val="24"/>
        </w:rPr>
        <w:t>lub Partner</w:t>
      </w:r>
      <w:r w:rsidR="00DA729F" w:rsidRPr="008A0EC7">
        <w:rPr>
          <w:rFonts w:asciiTheme="minorHAnsi" w:hAnsiTheme="minorHAnsi" w:cstheme="minorHAnsi"/>
          <w:i/>
          <w:sz w:val="24"/>
          <w:szCs w:val="24"/>
        </w:rPr>
        <w:t>a</w:t>
      </w:r>
      <w:r w:rsidRPr="008A0EC7">
        <w:rPr>
          <w:rFonts w:asciiTheme="minorHAnsi" w:hAnsiTheme="minorHAnsi" w:cstheme="minorHAnsi"/>
          <w:i/>
          <w:sz w:val="24"/>
          <w:szCs w:val="24"/>
          <w:vertAlign w:val="superscript"/>
        </w:rPr>
        <w:footnoteReference w:id="21"/>
      </w:r>
      <w:r w:rsidRPr="008A0EC7">
        <w:rPr>
          <w:rFonts w:asciiTheme="minorHAnsi" w:hAnsiTheme="minorHAnsi" w:cstheme="minorHAnsi"/>
          <w:sz w:val="24"/>
          <w:szCs w:val="24"/>
        </w:rPr>
        <w:t>.</w:t>
      </w:r>
    </w:p>
    <w:p w14:paraId="4F613080" w14:textId="72CBA52A" w:rsidR="00205271" w:rsidRPr="008A0EC7" w:rsidRDefault="00AF08D7" w:rsidP="00332674">
      <w:pPr>
        <w:numPr>
          <w:ilvl w:val="3"/>
          <w:numId w:val="57"/>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Beneficjent sporządza harmonogram płatności, o którym mowa w ust. 1, w porozumieniu z Instytucją Zarządzającą, </w:t>
      </w:r>
      <w:r w:rsidR="00AA6370" w:rsidRPr="008A0EC7">
        <w:rPr>
          <w:rFonts w:asciiTheme="minorHAnsi" w:hAnsiTheme="minorHAnsi" w:cstheme="minorHAnsi"/>
          <w:sz w:val="24"/>
          <w:szCs w:val="24"/>
        </w:rPr>
        <w:t>w odniesieniu do okresu rozliczeniowego</w:t>
      </w:r>
      <w:r w:rsidRPr="008A0EC7">
        <w:rPr>
          <w:rFonts w:asciiTheme="minorHAnsi" w:hAnsiTheme="minorHAnsi" w:cstheme="minorHAnsi"/>
          <w:sz w:val="24"/>
          <w:szCs w:val="24"/>
        </w:rPr>
        <w:t>, uwzględniając przy tym, że zaliczka jest udzielana Beneficjentowi w wysokości nie większej i na okres nie dłuższy niż jest to niezbędne dla prawidłowej realizacji Projektu oraz wynika ze szczegółowego budżetu i</w:t>
      </w:r>
      <w:r w:rsidR="00221A6B" w:rsidRPr="008A0EC7">
        <w:rPr>
          <w:rFonts w:asciiTheme="minorHAnsi" w:hAnsiTheme="minorHAnsi" w:cstheme="minorHAnsi"/>
          <w:sz w:val="24"/>
          <w:szCs w:val="24"/>
        </w:rPr>
        <w:t> </w:t>
      </w:r>
      <w:r w:rsidRPr="008A0EC7">
        <w:rPr>
          <w:rFonts w:asciiTheme="minorHAnsi" w:hAnsiTheme="minorHAnsi" w:cstheme="minorHAnsi"/>
          <w:sz w:val="24"/>
          <w:szCs w:val="24"/>
        </w:rPr>
        <w:t xml:space="preserve">harmonogramu realizacji Projektu. Harmonogram płatności przekazywany jest za pośrednictwem </w:t>
      </w:r>
      <w:r w:rsidR="002E31FD" w:rsidRPr="008A0EC7">
        <w:rPr>
          <w:rFonts w:asciiTheme="minorHAnsi" w:hAnsiTheme="minorHAnsi" w:cstheme="minorHAnsi"/>
          <w:sz w:val="24"/>
          <w:szCs w:val="24"/>
        </w:rPr>
        <w:t>CST2021</w:t>
      </w:r>
      <w:r w:rsidRPr="008A0EC7">
        <w:rPr>
          <w:rFonts w:asciiTheme="minorHAnsi" w:hAnsiTheme="minorHAnsi" w:cstheme="minorHAnsi"/>
          <w:sz w:val="24"/>
          <w:szCs w:val="24"/>
        </w:rPr>
        <w:t>, chyba że z</w:t>
      </w:r>
      <w:r w:rsidR="007D33C1" w:rsidRPr="008A0EC7">
        <w:rPr>
          <w:rFonts w:asciiTheme="minorHAnsi" w:hAnsiTheme="minorHAnsi" w:cstheme="minorHAnsi"/>
          <w:sz w:val="24"/>
          <w:szCs w:val="24"/>
        </w:rPr>
        <w:t> </w:t>
      </w:r>
      <w:r w:rsidRPr="008A0EC7">
        <w:rPr>
          <w:rFonts w:asciiTheme="minorHAnsi" w:hAnsiTheme="minorHAnsi" w:cstheme="minorHAnsi"/>
          <w:sz w:val="24"/>
          <w:szCs w:val="24"/>
        </w:rPr>
        <w:t xml:space="preserve">przyczyn technicznych nie jest to możliwe. W takim przypadku stosuje się § </w:t>
      </w:r>
      <w:r w:rsidR="00D61DF6" w:rsidRPr="008A0EC7">
        <w:rPr>
          <w:rFonts w:asciiTheme="minorHAnsi" w:hAnsiTheme="minorHAnsi" w:cstheme="minorHAnsi"/>
          <w:sz w:val="24"/>
          <w:szCs w:val="24"/>
        </w:rPr>
        <w:t>7</w:t>
      </w:r>
      <w:r w:rsidR="00CE234A"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ust. </w:t>
      </w:r>
      <w:r w:rsidR="00221A6B" w:rsidRPr="008A0EC7">
        <w:rPr>
          <w:rFonts w:asciiTheme="minorHAnsi" w:hAnsiTheme="minorHAnsi" w:cstheme="minorHAnsi"/>
          <w:sz w:val="24"/>
          <w:szCs w:val="24"/>
        </w:rPr>
        <w:t xml:space="preserve">9 </w:t>
      </w:r>
      <w:r w:rsidR="00C422BC" w:rsidRPr="008A0EC7">
        <w:rPr>
          <w:rFonts w:asciiTheme="minorHAnsi" w:hAnsiTheme="minorHAnsi" w:cstheme="minorHAnsi"/>
          <w:sz w:val="24"/>
          <w:szCs w:val="24"/>
        </w:rPr>
        <w:t>Decyzji</w:t>
      </w:r>
      <w:r w:rsidRPr="008A0EC7">
        <w:rPr>
          <w:rFonts w:asciiTheme="minorHAnsi" w:hAnsiTheme="minorHAnsi" w:cstheme="minorHAnsi"/>
          <w:sz w:val="24"/>
          <w:szCs w:val="24"/>
        </w:rPr>
        <w:t xml:space="preserve">, przy </w:t>
      </w:r>
      <w:r w:rsidR="002A6659" w:rsidRPr="008A0EC7">
        <w:rPr>
          <w:rFonts w:asciiTheme="minorHAnsi" w:hAnsiTheme="minorHAnsi" w:cstheme="minorHAnsi"/>
          <w:sz w:val="24"/>
          <w:szCs w:val="24"/>
        </w:rPr>
        <w:t xml:space="preserve">wykorzystaniu wzoru </w:t>
      </w:r>
      <w:r w:rsidRPr="008A0EC7">
        <w:rPr>
          <w:rFonts w:asciiTheme="minorHAnsi" w:hAnsiTheme="minorHAnsi" w:cstheme="minorHAnsi"/>
          <w:sz w:val="24"/>
          <w:szCs w:val="24"/>
        </w:rPr>
        <w:t>formularz</w:t>
      </w:r>
      <w:r w:rsidR="00D6059A" w:rsidRPr="008A0EC7">
        <w:rPr>
          <w:rFonts w:asciiTheme="minorHAnsi" w:hAnsiTheme="minorHAnsi" w:cstheme="minorHAnsi"/>
          <w:sz w:val="24"/>
          <w:szCs w:val="24"/>
        </w:rPr>
        <w:t>a</w:t>
      </w:r>
      <w:r w:rsidRPr="008A0EC7">
        <w:rPr>
          <w:rFonts w:asciiTheme="minorHAnsi" w:hAnsiTheme="minorHAnsi" w:cstheme="minorHAnsi"/>
          <w:sz w:val="24"/>
          <w:szCs w:val="24"/>
        </w:rPr>
        <w:t xml:space="preserve"> harmonogramu płatności </w:t>
      </w:r>
      <w:r w:rsidR="002A6659" w:rsidRPr="008A0EC7">
        <w:rPr>
          <w:rFonts w:asciiTheme="minorHAnsi" w:hAnsiTheme="minorHAnsi" w:cstheme="minorHAnsi"/>
          <w:sz w:val="24"/>
          <w:szCs w:val="24"/>
        </w:rPr>
        <w:t>stanowiącego</w:t>
      </w:r>
      <w:r w:rsidRPr="008A0EC7">
        <w:rPr>
          <w:rFonts w:asciiTheme="minorHAnsi" w:hAnsiTheme="minorHAnsi" w:cstheme="minorHAnsi"/>
          <w:sz w:val="24"/>
          <w:szCs w:val="24"/>
        </w:rPr>
        <w:t xml:space="preserve"> załącznik nr </w:t>
      </w:r>
      <w:r w:rsidR="00E02318">
        <w:rPr>
          <w:rFonts w:asciiTheme="minorHAnsi" w:hAnsiTheme="minorHAnsi" w:cstheme="minorHAnsi"/>
          <w:sz w:val="24"/>
          <w:szCs w:val="24"/>
        </w:rPr>
        <w:t>2</w:t>
      </w:r>
      <w:r w:rsidR="00E02318"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do </w:t>
      </w:r>
      <w:r w:rsidR="00C422BC" w:rsidRPr="008A0EC7">
        <w:rPr>
          <w:rFonts w:asciiTheme="minorHAnsi" w:hAnsiTheme="minorHAnsi" w:cstheme="minorHAnsi"/>
          <w:sz w:val="24"/>
          <w:szCs w:val="24"/>
        </w:rPr>
        <w:t>Decyzji</w:t>
      </w:r>
      <w:r w:rsidRPr="008A0EC7">
        <w:rPr>
          <w:rFonts w:asciiTheme="minorHAnsi" w:hAnsiTheme="minorHAnsi" w:cstheme="minorHAnsi"/>
          <w:sz w:val="24"/>
          <w:szCs w:val="24"/>
        </w:rPr>
        <w:t xml:space="preserve">. </w:t>
      </w:r>
    </w:p>
    <w:p w14:paraId="00DF0007" w14:textId="7F89C037" w:rsidR="00205271" w:rsidRPr="008A0EC7" w:rsidRDefault="00205271" w:rsidP="00332674">
      <w:pPr>
        <w:numPr>
          <w:ilvl w:val="3"/>
          <w:numId w:val="57"/>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Instytucja Zarządzająca zastrzega sobie</w:t>
      </w:r>
      <w:r w:rsidR="001841DA" w:rsidRPr="008A0EC7">
        <w:rPr>
          <w:rFonts w:asciiTheme="minorHAnsi" w:hAnsiTheme="minorHAnsi" w:cstheme="minorHAnsi"/>
          <w:sz w:val="24"/>
          <w:szCs w:val="24"/>
        </w:rPr>
        <w:t xml:space="preserve"> prawo</w:t>
      </w:r>
      <w:r w:rsidR="000270CB" w:rsidRPr="008A0EC7">
        <w:rPr>
          <w:rFonts w:asciiTheme="minorHAnsi" w:hAnsiTheme="minorHAnsi" w:cstheme="minorHAnsi"/>
          <w:sz w:val="24"/>
          <w:szCs w:val="24"/>
        </w:rPr>
        <w:t>,</w:t>
      </w:r>
      <w:r w:rsidR="001841DA" w:rsidRPr="008A0EC7">
        <w:rPr>
          <w:rFonts w:asciiTheme="minorHAnsi" w:hAnsiTheme="minorHAnsi" w:cstheme="minorHAnsi"/>
          <w:sz w:val="24"/>
          <w:szCs w:val="24"/>
        </w:rPr>
        <w:t xml:space="preserve"> w</w:t>
      </w:r>
      <w:r w:rsidR="00B93B82" w:rsidRPr="008A0EC7">
        <w:rPr>
          <w:rFonts w:asciiTheme="minorHAnsi" w:hAnsiTheme="minorHAnsi" w:cstheme="minorHAnsi"/>
          <w:sz w:val="24"/>
          <w:szCs w:val="24"/>
        </w:rPr>
        <w:t> </w:t>
      </w:r>
      <w:r w:rsidR="00AF08D7" w:rsidRPr="008A0EC7">
        <w:rPr>
          <w:rFonts w:asciiTheme="minorHAnsi" w:hAnsiTheme="minorHAnsi" w:cstheme="minorHAnsi"/>
          <w:sz w:val="24"/>
          <w:szCs w:val="24"/>
        </w:rPr>
        <w:t>uzasadnionych przypadkach</w:t>
      </w:r>
      <w:r w:rsidR="000270CB" w:rsidRPr="008A0EC7">
        <w:rPr>
          <w:rFonts w:asciiTheme="minorHAnsi" w:hAnsiTheme="minorHAnsi" w:cstheme="minorHAnsi"/>
          <w:sz w:val="24"/>
          <w:szCs w:val="24"/>
        </w:rPr>
        <w:t>,</w:t>
      </w:r>
      <w:r w:rsidR="001841DA" w:rsidRPr="008A0EC7">
        <w:rPr>
          <w:rFonts w:asciiTheme="minorHAnsi" w:hAnsiTheme="minorHAnsi" w:cstheme="minorHAnsi"/>
          <w:sz w:val="24"/>
          <w:szCs w:val="24"/>
        </w:rPr>
        <w:t xml:space="preserve"> do wezwania Beneficjenta do</w:t>
      </w:r>
      <w:r w:rsidRPr="008A0EC7">
        <w:rPr>
          <w:rFonts w:asciiTheme="minorHAnsi" w:hAnsiTheme="minorHAnsi" w:cstheme="minorHAnsi"/>
          <w:sz w:val="24"/>
          <w:szCs w:val="24"/>
        </w:rPr>
        <w:t>:</w:t>
      </w:r>
    </w:p>
    <w:p w14:paraId="724EA026" w14:textId="565EFC52" w:rsidR="001841DA" w:rsidRPr="008A0EC7" w:rsidRDefault="00205271" w:rsidP="00332674">
      <w:pPr>
        <w:numPr>
          <w:ilvl w:val="3"/>
          <w:numId w:val="50"/>
        </w:numPr>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przedłożenia zaktualizowanego </w:t>
      </w:r>
      <w:r w:rsidR="002A6659" w:rsidRPr="008A0EC7">
        <w:rPr>
          <w:rFonts w:asciiTheme="minorHAnsi" w:hAnsiTheme="minorHAnsi" w:cstheme="minorHAnsi"/>
          <w:sz w:val="24"/>
          <w:szCs w:val="24"/>
        </w:rPr>
        <w:t>harmonogramu</w:t>
      </w:r>
      <w:r w:rsidR="00EA377A" w:rsidRPr="008A0EC7">
        <w:rPr>
          <w:rFonts w:asciiTheme="minorHAnsi" w:hAnsiTheme="minorHAnsi" w:cstheme="minorHAnsi"/>
          <w:sz w:val="24"/>
          <w:szCs w:val="24"/>
        </w:rPr>
        <w:t xml:space="preserve"> płatności</w:t>
      </w:r>
      <w:r w:rsidR="002A6659" w:rsidRPr="008A0EC7">
        <w:rPr>
          <w:rFonts w:asciiTheme="minorHAnsi" w:hAnsiTheme="minorHAnsi" w:cstheme="minorHAnsi"/>
          <w:sz w:val="24"/>
          <w:szCs w:val="24"/>
        </w:rPr>
        <w:t xml:space="preserve">, </w:t>
      </w:r>
      <w:r w:rsidRPr="008A0EC7">
        <w:rPr>
          <w:rFonts w:asciiTheme="minorHAnsi" w:hAnsiTheme="minorHAnsi" w:cstheme="minorHAnsi"/>
          <w:sz w:val="24"/>
          <w:szCs w:val="24"/>
        </w:rPr>
        <w:t>jak i wypełnienia danych w</w:t>
      </w:r>
      <w:r w:rsidR="006018CB">
        <w:rPr>
          <w:rFonts w:asciiTheme="minorHAnsi" w:hAnsiTheme="minorHAnsi" w:cstheme="minorHAnsi"/>
          <w:sz w:val="24"/>
          <w:szCs w:val="24"/>
        </w:rPr>
        <w:t> </w:t>
      </w:r>
      <w:r w:rsidRPr="008A0EC7">
        <w:rPr>
          <w:rFonts w:asciiTheme="minorHAnsi" w:hAnsiTheme="minorHAnsi" w:cstheme="minorHAnsi"/>
          <w:sz w:val="24"/>
          <w:szCs w:val="24"/>
        </w:rPr>
        <w:t xml:space="preserve">CST2021, w </w:t>
      </w:r>
      <w:r w:rsidR="004208D5">
        <w:rPr>
          <w:rFonts w:asciiTheme="minorHAnsi" w:hAnsiTheme="minorHAnsi" w:cstheme="minorHAnsi"/>
          <w:sz w:val="24"/>
          <w:szCs w:val="24"/>
        </w:rPr>
        <w:t>o</w:t>
      </w:r>
      <w:r w:rsidR="004208D5" w:rsidRPr="008A0EC7">
        <w:rPr>
          <w:rFonts w:asciiTheme="minorHAnsi" w:hAnsiTheme="minorHAnsi" w:cstheme="minorHAnsi"/>
          <w:sz w:val="24"/>
          <w:szCs w:val="24"/>
        </w:rPr>
        <w:t xml:space="preserve">kreślonym </w:t>
      </w:r>
      <w:r w:rsidR="0050468E" w:rsidRPr="008A0EC7">
        <w:rPr>
          <w:rFonts w:asciiTheme="minorHAnsi" w:hAnsiTheme="minorHAnsi" w:cstheme="minorHAnsi"/>
          <w:sz w:val="24"/>
          <w:szCs w:val="24"/>
        </w:rPr>
        <w:t>przez Instytucję Zarządzającą</w:t>
      </w:r>
      <w:r w:rsidRPr="008A0EC7">
        <w:rPr>
          <w:rFonts w:asciiTheme="minorHAnsi" w:hAnsiTheme="minorHAnsi" w:cstheme="minorHAnsi"/>
          <w:sz w:val="24"/>
          <w:szCs w:val="24"/>
        </w:rPr>
        <w:t xml:space="preserve"> terminie</w:t>
      </w:r>
      <w:r w:rsidR="001841DA" w:rsidRPr="008A0EC7">
        <w:rPr>
          <w:rFonts w:asciiTheme="minorHAnsi" w:hAnsiTheme="minorHAnsi" w:cstheme="minorHAnsi"/>
          <w:sz w:val="24"/>
          <w:szCs w:val="24"/>
        </w:rPr>
        <w:t>;</w:t>
      </w:r>
    </w:p>
    <w:p w14:paraId="43FAA14D" w14:textId="351B7FCC" w:rsidR="00AF08D7" w:rsidRPr="008A0EC7" w:rsidRDefault="001841DA" w:rsidP="00332674">
      <w:pPr>
        <w:numPr>
          <w:ilvl w:val="3"/>
          <w:numId w:val="50"/>
        </w:numPr>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przedłożenia </w:t>
      </w:r>
      <w:r w:rsidR="00AF08D7" w:rsidRPr="008A0EC7">
        <w:rPr>
          <w:rFonts w:asciiTheme="minorHAnsi" w:hAnsiTheme="minorHAnsi" w:cstheme="minorHAnsi"/>
          <w:sz w:val="24"/>
          <w:szCs w:val="24"/>
        </w:rPr>
        <w:t>w projektach partnerskich dodatkowych informacji uszczegółowiających harmonogram płatności</w:t>
      </w:r>
      <w:r w:rsidR="00AF08D7" w:rsidRPr="008A0EC7">
        <w:rPr>
          <w:rFonts w:asciiTheme="minorHAnsi" w:hAnsiTheme="minorHAnsi" w:cstheme="minorHAnsi"/>
          <w:sz w:val="24"/>
          <w:szCs w:val="24"/>
          <w:shd w:val="clear" w:color="auto" w:fill="FFFFFF" w:themeFill="background1"/>
        </w:rPr>
        <w:t>, dotyczących planowanych do rozliczenia wydatków kwalifikowalnych oraz wnioskowanych transz dofinansowania, w podziale na kwoty dotyczące Beneficjenta i</w:t>
      </w:r>
      <w:r w:rsidR="00221A6B" w:rsidRPr="008A0EC7">
        <w:rPr>
          <w:rFonts w:asciiTheme="minorHAnsi" w:hAnsiTheme="minorHAnsi" w:cstheme="minorHAnsi"/>
          <w:sz w:val="24"/>
          <w:szCs w:val="24"/>
          <w:shd w:val="clear" w:color="auto" w:fill="FFFFFF" w:themeFill="background1"/>
        </w:rPr>
        <w:t> </w:t>
      </w:r>
      <w:r w:rsidR="00AF08D7" w:rsidRPr="008A0EC7">
        <w:rPr>
          <w:rFonts w:asciiTheme="minorHAnsi" w:hAnsiTheme="minorHAnsi" w:cstheme="minorHAnsi"/>
          <w:sz w:val="24"/>
          <w:szCs w:val="24"/>
          <w:shd w:val="clear" w:color="auto" w:fill="FFFFFF" w:themeFill="background1"/>
        </w:rPr>
        <w:t>Partner</w:t>
      </w:r>
      <w:r w:rsidR="00DA729F" w:rsidRPr="008A0EC7">
        <w:rPr>
          <w:rFonts w:asciiTheme="minorHAnsi" w:hAnsiTheme="minorHAnsi" w:cstheme="minorHAnsi"/>
          <w:sz w:val="24"/>
          <w:szCs w:val="24"/>
          <w:shd w:val="clear" w:color="auto" w:fill="FFFFFF" w:themeFill="background1"/>
        </w:rPr>
        <w:t>a</w:t>
      </w:r>
      <w:r w:rsidR="00AF08D7" w:rsidRPr="008A0EC7">
        <w:rPr>
          <w:rFonts w:asciiTheme="minorHAnsi" w:hAnsiTheme="minorHAnsi" w:cstheme="minorHAnsi"/>
          <w:sz w:val="24"/>
          <w:szCs w:val="24"/>
          <w:shd w:val="clear" w:color="auto" w:fill="FFFFFF" w:themeFill="background1"/>
        </w:rPr>
        <w:t>.</w:t>
      </w:r>
      <w:r w:rsidR="00AF08D7" w:rsidRPr="008A0EC7">
        <w:rPr>
          <w:rFonts w:asciiTheme="minorHAnsi" w:hAnsiTheme="minorHAnsi" w:cstheme="minorHAnsi"/>
          <w:sz w:val="24"/>
          <w:szCs w:val="24"/>
        </w:rPr>
        <w:t xml:space="preserve">   </w:t>
      </w:r>
    </w:p>
    <w:p w14:paraId="010AEA68" w14:textId="0A543F67" w:rsidR="00AF08D7" w:rsidRPr="008A0EC7" w:rsidRDefault="00AF08D7" w:rsidP="00332674">
      <w:pPr>
        <w:pStyle w:val="Akapitzlist"/>
        <w:numPr>
          <w:ilvl w:val="3"/>
          <w:numId w:val="57"/>
        </w:numPr>
        <w:spacing w:before="60" w:after="60" w:line="276" w:lineRule="auto"/>
        <w:ind w:left="284" w:hanging="284"/>
        <w:rPr>
          <w:rFonts w:asciiTheme="minorHAnsi" w:hAnsiTheme="minorHAnsi" w:cstheme="minorHAnsi"/>
        </w:rPr>
      </w:pPr>
      <w:r w:rsidRPr="008A0EC7">
        <w:rPr>
          <w:rFonts w:asciiTheme="minorHAnsi" w:hAnsiTheme="minorHAnsi" w:cstheme="minorHAnsi"/>
        </w:rPr>
        <w:t>Harmonogram płatności, o którym mowa w ust. 1,</w:t>
      </w:r>
      <w:r w:rsidR="00C831D4" w:rsidRPr="008A0EC7">
        <w:rPr>
          <w:rFonts w:asciiTheme="minorHAnsi" w:hAnsiTheme="minorHAnsi" w:cstheme="minorHAnsi"/>
        </w:rPr>
        <w:t xml:space="preserve"> </w:t>
      </w:r>
      <w:r w:rsidRPr="008A0EC7">
        <w:rPr>
          <w:rFonts w:asciiTheme="minorHAnsi" w:hAnsiTheme="minorHAnsi" w:cstheme="minorHAnsi"/>
        </w:rPr>
        <w:t xml:space="preserve">podlega aktualizacji. Aktualizacja </w:t>
      </w:r>
      <w:r w:rsidR="002A6659" w:rsidRPr="008A0EC7">
        <w:rPr>
          <w:rFonts w:asciiTheme="minorHAnsi" w:hAnsiTheme="minorHAnsi" w:cstheme="minorHAnsi"/>
        </w:rPr>
        <w:t>wymaga</w:t>
      </w:r>
      <w:r w:rsidRPr="008A0EC7">
        <w:rPr>
          <w:rFonts w:asciiTheme="minorHAnsi" w:hAnsiTheme="minorHAnsi" w:cstheme="minorHAnsi"/>
        </w:rPr>
        <w:t>:</w:t>
      </w:r>
    </w:p>
    <w:p w14:paraId="1ACF4CAF" w14:textId="4F2D2424" w:rsidR="00AF08D7" w:rsidRPr="008A0EC7" w:rsidRDefault="00AF08D7" w:rsidP="00332674">
      <w:pPr>
        <w:pStyle w:val="Akapitzlist"/>
        <w:numPr>
          <w:ilvl w:val="0"/>
          <w:numId w:val="31"/>
        </w:numPr>
        <w:spacing w:before="60" w:after="60" w:line="276" w:lineRule="auto"/>
        <w:ind w:left="567" w:hanging="283"/>
        <w:rPr>
          <w:rFonts w:asciiTheme="minorHAnsi" w:hAnsiTheme="minorHAnsi" w:cstheme="minorHAnsi"/>
        </w:rPr>
      </w:pPr>
      <w:r w:rsidRPr="008A0EC7">
        <w:rPr>
          <w:rFonts w:asciiTheme="minorHAnsi" w:hAnsiTheme="minorHAnsi" w:cstheme="minorHAnsi"/>
        </w:rPr>
        <w:t xml:space="preserve">przesłania nowego harmonogramu poprzez system </w:t>
      </w:r>
      <w:r w:rsidR="002E31FD" w:rsidRPr="008A0EC7">
        <w:rPr>
          <w:rFonts w:asciiTheme="minorHAnsi" w:hAnsiTheme="minorHAnsi" w:cstheme="minorHAnsi"/>
        </w:rPr>
        <w:t>CST2021</w:t>
      </w:r>
      <w:r w:rsidRPr="008A0EC7">
        <w:rPr>
          <w:rFonts w:asciiTheme="minorHAnsi" w:hAnsiTheme="minorHAnsi" w:cstheme="minorHAnsi"/>
        </w:rPr>
        <w:t xml:space="preserve"> </w:t>
      </w:r>
      <w:r w:rsidR="002A6659" w:rsidRPr="008A0EC7">
        <w:rPr>
          <w:rFonts w:asciiTheme="minorHAnsi" w:hAnsiTheme="minorHAnsi" w:cstheme="minorHAnsi"/>
        </w:rPr>
        <w:t xml:space="preserve">lub przy wykorzystaniu załącznika nr </w:t>
      </w:r>
      <w:r w:rsidR="00E02318">
        <w:rPr>
          <w:rFonts w:asciiTheme="minorHAnsi" w:hAnsiTheme="minorHAnsi" w:cstheme="minorHAnsi"/>
        </w:rPr>
        <w:t>2</w:t>
      </w:r>
      <w:r w:rsidR="00C63D63">
        <w:rPr>
          <w:rStyle w:val="Odwoanieprzypisudolnego"/>
          <w:rFonts w:asciiTheme="minorHAnsi" w:hAnsiTheme="minorHAnsi" w:cstheme="minorHAnsi"/>
        </w:rPr>
        <w:footnoteReference w:id="22"/>
      </w:r>
      <w:r w:rsidR="00E02318" w:rsidRPr="008A0EC7">
        <w:rPr>
          <w:rFonts w:asciiTheme="minorHAnsi" w:hAnsiTheme="minorHAnsi" w:cstheme="minorHAnsi"/>
        </w:rPr>
        <w:t xml:space="preserve"> </w:t>
      </w:r>
      <w:r w:rsidRPr="008A0EC7">
        <w:rPr>
          <w:rFonts w:asciiTheme="minorHAnsi" w:hAnsiTheme="minorHAnsi" w:cstheme="minorHAnsi"/>
        </w:rPr>
        <w:t>przed rozpoczęciem okresu rozliczeniowego, którego dotyczy aktualizacja</w:t>
      </w:r>
      <w:r w:rsidR="004B5F38" w:rsidRPr="008A0EC7">
        <w:rPr>
          <w:rFonts w:asciiTheme="minorHAnsi" w:hAnsiTheme="minorHAnsi" w:cstheme="minorHAnsi"/>
        </w:rPr>
        <w:t>,</w:t>
      </w:r>
      <w:r w:rsidRPr="008A0EC7">
        <w:rPr>
          <w:rFonts w:asciiTheme="minorHAnsi" w:hAnsiTheme="minorHAnsi" w:cstheme="minorHAnsi"/>
        </w:rPr>
        <w:t xml:space="preserve"> </w:t>
      </w:r>
      <w:r w:rsidR="00C63D63" w:rsidRPr="00C63D63">
        <w:rPr>
          <w:rFonts w:asciiTheme="minorHAnsi" w:hAnsiTheme="minorHAnsi" w:cstheme="minorHAnsi"/>
        </w:rPr>
        <w:t>z uwzględnieniem ust. 6</w:t>
      </w:r>
      <w:r w:rsidR="00C63D63">
        <w:rPr>
          <w:rFonts w:asciiTheme="minorHAnsi" w:hAnsiTheme="minorHAnsi" w:cstheme="minorHAnsi"/>
        </w:rPr>
        <w:t>.</w:t>
      </w:r>
    </w:p>
    <w:p w14:paraId="7642D133" w14:textId="7A23771B" w:rsidR="004B5F38" w:rsidRPr="008A0EC7" w:rsidRDefault="00AF08D7" w:rsidP="00332674">
      <w:pPr>
        <w:pStyle w:val="Akapitzlist"/>
        <w:numPr>
          <w:ilvl w:val="0"/>
          <w:numId w:val="31"/>
        </w:numPr>
        <w:spacing w:before="60" w:after="60" w:line="276" w:lineRule="auto"/>
        <w:ind w:left="567" w:hanging="283"/>
        <w:rPr>
          <w:rFonts w:asciiTheme="minorHAnsi" w:hAnsiTheme="minorHAnsi" w:cstheme="minorHAnsi"/>
        </w:rPr>
      </w:pPr>
      <w:r w:rsidRPr="008A0EC7">
        <w:rPr>
          <w:rFonts w:asciiTheme="minorHAnsi" w:hAnsiTheme="minorHAnsi" w:cstheme="minorHAnsi"/>
        </w:rPr>
        <w:t xml:space="preserve">zatwierdzenia </w:t>
      </w:r>
      <w:r w:rsidR="000270CB" w:rsidRPr="008A0EC7">
        <w:rPr>
          <w:rFonts w:asciiTheme="minorHAnsi" w:hAnsiTheme="minorHAnsi" w:cstheme="minorHAnsi"/>
        </w:rPr>
        <w:t xml:space="preserve">jej </w:t>
      </w:r>
      <w:r w:rsidRPr="008A0EC7">
        <w:rPr>
          <w:rFonts w:asciiTheme="minorHAnsi" w:hAnsiTheme="minorHAnsi" w:cstheme="minorHAnsi"/>
        </w:rPr>
        <w:t>przez Instytucję Zarządzającą</w:t>
      </w:r>
      <w:r w:rsidR="005C4D6D">
        <w:rPr>
          <w:rFonts w:asciiTheme="minorHAnsi" w:hAnsiTheme="minorHAnsi" w:cstheme="minorHAnsi"/>
        </w:rPr>
        <w:t>.</w:t>
      </w:r>
    </w:p>
    <w:p w14:paraId="038E30B2" w14:textId="6993FCC5" w:rsidR="0044251D" w:rsidRPr="008A0EC7" w:rsidRDefault="002A6659" w:rsidP="00332674">
      <w:pPr>
        <w:pStyle w:val="Akapitzlist"/>
        <w:numPr>
          <w:ilvl w:val="3"/>
          <w:numId w:val="57"/>
        </w:numPr>
        <w:spacing w:before="60" w:after="60" w:line="276" w:lineRule="auto"/>
        <w:ind w:left="284" w:hanging="284"/>
        <w:rPr>
          <w:rFonts w:asciiTheme="minorHAnsi" w:hAnsiTheme="minorHAnsi" w:cstheme="minorHAnsi"/>
        </w:rPr>
      </w:pPr>
      <w:r w:rsidRPr="008A0EC7">
        <w:rPr>
          <w:rFonts w:asciiTheme="minorHAnsi" w:hAnsiTheme="minorHAnsi" w:cstheme="minorHAnsi"/>
        </w:rPr>
        <w:t>Aktualizacja harmonogramu</w:t>
      </w:r>
      <w:r w:rsidR="00AF08D7" w:rsidRPr="008A0EC7">
        <w:rPr>
          <w:rFonts w:asciiTheme="minorHAnsi" w:hAnsiTheme="minorHAnsi" w:cstheme="minorHAnsi"/>
        </w:rPr>
        <w:t xml:space="preserve"> nie wymaga </w:t>
      </w:r>
      <w:r w:rsidR="00050D4D" w:rsidRPr="008A0EC7">
        <w:rPr>
          <w:rFonts w:asciiTheme="minorHAnsi" w:hAnsiTheme="minorHAnsi" w:cstheme="minorHAnsi"/>
        </w:rPr>
        <w:t>zmiany</w:t>
      </w:r>
      <w:r w:rsidR="00AF08D7" w:rsidRPr="008A0EC7">
        <w:rPr>
          <w:rFonts w:asciiTheme="minorHAnsi" w:hAnsiTheme="minorHAnsi" w:cstheme="minorHAnsi"/>
        </w:rPr>
        <w:t xml:space="preserve"> </w:t>
      </w:r>
      <w:r w:rsidR="00C422BC" w:rsidRPr="008A0EC7">
        <w:rPr>
          <w:rFonts w:asciiTheme="minorHAnsi" w:hAnsiTheme="minorHAnsi" w:cstheme="minorHAnsi"/>
        </w:rPr>
        <w:t>Decyzji</w:t>
      </w:r>
      <w:r w:rsidR="00AF08D7" w:rsidRPr="008A0EC7">
        <w:rPr>
          <w:rFonts w:asciiTheme="minorHAnsi" w:hAnsiTheme="minorHAnsi" w:cstheme="minorHAnsi"/>
        </w:rPr>
        <w:t>. Instytucja Zarządzająca zatwierdza lub odrzuca zmianę harmonogramu płatności</w:t>
      </w:r>
      <w:r w:rsidR="000F149F" w:rsidRPr="008A0EC7">
        <w:rPr>
          <w:rFonts w:asciiTheme="minorHAnsi" w:hAnsiTheme="minorHAnsi" w:cstheme="minorHAnsi"/>
        </w:rPr>
        <w:t xml:space="preserve"> </w:t>
      </w:r>
      <w:r w:rsidR="00AF08D7" w:rsidRPr="008A0EC7">
        <w:rPr>
          <w:rFonts w:asciiTheme="minorHAnsi" w:hAnsiTheme="minorHAnsi" w:cstheme="minorHAnsi"/>
        </w:rPr>
        <w:t>w</w:t>
      </w:r>
      <w:r w:rsidR="00CD5B70" w:rsidRPr="008A0EC7">
        <w:rPr>
          <w:rFonts w:asciiTheme="minorHAnsi" w:hAnsiTheme="minorHAnsi" w:cstheme="minorHAnsi"/>
        </w:rPr>
        <w:t> </w:t>
      </w:r>
      <w:r w:rsidR="00AF08D7" w:rsidRPr="008A0EC7">
        <w:rPr>
          <w:rFonts w:asciiTheme="minorHAnsi" w:hAnsiTheme="minorHAnsi" w:cstheme="minorHAnsi"/>
        </w:rPr>
        <w:t xml:space="preserve">terminie </w:t>
      </w:r>
      <w:r w:rsidR="00AD3462">
        <w:rPr>
          <w:rFonts w:asciiTheme="minorHAnsi" w:hAnsiTheme="minorHAnsi" w:cstheme="minorHAnsi"/>
        </w:rPr>
        <w:t>5</w:t>
      </w:r>
      <w:r w:rsidR="00AF08D7" w:rsidRPr="008A0EC7">
        <w:rPr>
          <w:rFonts w:asciiTheme="minorHAnsi" w:hAnsiTheme="minorHAnsi" w:cstheme="minorHAnsi"/>
        </w:rPr>
        <w:t xml:space="preserve"> dni roboczych od jej otrzymania.  </w:t>
      </w:r>
    </w:p>
    <w:p w14:paraId="368F7F37" w14:textId="2B2478C8" w:rsidR="0044251D" w:rsidRPr="008A0EC7" w:rsidRDefault="0044251D" w:rsidP="00332674">
      <w:pPr>
        <w:pStyle w:val="Akapitzlist"/>
        <w:numPr>
          <w:ilvl w:val="3"/>
          <w:numId w:val="57"/>
        </w:numPr>
        <w:spacing w:before="60" w:after="60" w:line="276" w:lineRule="auto"/>
        <w:ind w:left="284" w:hanging="284"/>
        <w:rPr>
          <w:rFonts w:asciiTheme="minorHAnsi" w:hAnsiTheme="minorHAnsi" w:cstheme="minorHAnsi"/>
        </w:rPr>
      </w:pPr>
      <w:r w:rsidRPr="008A0EC7">
        <w:rPr>
          <w:rFonts w:asciiTheme="minorHAnsi" w:hAnsiTheme="minorHAnsi" w:cstheme="minorHAnsi"/>
        </w:rPr>
        <w:t>Aktualizacja harmonogramu płatności, o której mowa w ust</w:t>
      </w:r>
      <w:r w:rsidR="006F2CF4">
        <w:rPr>
          <w:rFonts w:asciiTheme="minorHAnsi" w:hAnsiTheme="minorHAnsi" w:cstheme="minorHAnsi"/>
        </w:rPr>
        <w:t>.</w:t>
      </w:r>
      <w:r w:rsidRPr="008A0EC7">
        <w:rPr>
          <w:rFonts w:asciiTheme="minorHAnsi" w:hAnsiTheme="minorHAnsi" w:cstheme="minorHAnsi"/>
        </w:rPr>
        <w:t xml:space="preserve"> </w:t>
      </w:r>
      <w:r w:rsidR="00603DEC" w:rsidRPr="008A0EC7">
        <w:rPr>
          <w:rFonts w:asciiTheme="minorHAnsi" w:hAnsiTheme="minorHAnsi" w:cstheme="minorHAnsi"/>
        </w:rPr>
        <w:t>4</w:t>
      </w:r>
      <w:r w:rsidRPr="008A0EC7">
        <w:rPr>
          <w:rFonts w:asciiTheme="minorHAnsi" w:hAnsiTheme="minorHAnsi" w:cstheme="minorHAnsi"/>
        </w:rPr>
        <w:t>, aby została uznana za skuteczną</w:t>
      </w:r>
      <w:del w:id="36" w:author="Anna Wiącek-Sawicka" w:date="2024-09-19T09:28:00Z" w16du:dateUtc="2024-09-19T07:28:00Z">
        <w:r w:rsidRPr="008A0EC7">
          <w:rPr>
            <w:rFonts w:asciiTheme="minorHAnsi" w:hAnsiTheme="minorHAnsi" w:cstheme="minorHAnsi"/>
          </w:rPr>
          <w:delText xml:space="preserve"> od początku następnego okresu rozliczeniowego</w:delText>
        </w:r>
      </w:del>
      <w:r w:rsidRPr="008A0EC7">
        <w:rPr>
          <w:rFonts w:asciiTheme="minorHAnsi" w:hAnsiTheme="minorHAnsi" w:cstheme="minorHAnsi"/>
        </w:rPr>
        <w:t>, powinna zostać przekazana do Instytucji Zarządzającej w terminie umożliwiającym jego zatwierdzenie</w:t>
      </w:r>
      <w:r w:rsidR="005964D9" w:rsidRPr="008A0EC7">
        <w:rPr>
          <w:rFonts w:asciiTheme="minorHAnsi" w:hAnsiTheme="minorHAnsi" w:cstheme="minorHAnsi"/>
        </w:rPr>
        <w:t xml:space="preserve"> z</w:t>
      </w:r>
      <w:r w:rsidRPr="008A0EC7">
        <w:rPr>
          <w:rFonts w:asciiTheme="minorHAnsi" w:hAnsiTheme="minorHAnsi" w:cstheme="minorHAnsi"/>
        </w:rPr>
        <w:t xml:space="preserve"> </w:t>
      </w:r>
      <w:r w:rsidR="00F70FDC" w:rsidRPr="008A0EC7">
        <w:rPr>
          <w:rFonts w:asciiTheme="minorHAnsi" w:hAnsiTheme="minorHAnsi" w:cstheme="minorHAnsi"/>
        </w:rPr>
        <w:t>końcem poprzedniego okresu rozliczeniowego</w:t>
      </w:r>
      <w:r w:rsidRPr="008A0EC7">
        <w:rPr>
          <w:rFonts w:asciiTheme="minorHAnsi" w:hAnsiTheme="minorHAnsi" w:cstheme="minorHAnsi"/>
        </w:rPr>
        <w:t xml:space="preserve">. </w:t>
      </w:r>
    </w:p>
    <w:p w14:paraId="73A5B6F2" w14:textId="7994CD2C" w:rsidR="008B5B51" w:rsidRPr="008A0EC7" w:rsidRDefault="00001FCF" w:rsidP="00332674">
      <w:pPr>
        <w:pStyle w:val="Nagwek2"/>
        <w:spacing w:line="276" w:lineRule="auto"/>
        <w:rPr>
          <w:rFonts w:asciiTheme="minorHAnsi" w:hAnsiTheme="minorHAnsi" w:cstheme="minorHAnsi"/>
          <w:sz w:val="24"/>
          <w:szCs w:val="24"/>
        </w:rPr>
      </w:pPr>
      <w:r w:rsidRPr="009C25A7">
        <w:rPr>
          <w:rFonts w:asciiTheme="minorHAnsi" w:hAnsiTheme="minorHAnsi" w:cstheme="minorHAnsi"/>
          <w:sz w:val="24"/>
          <w:szCs w:val="24"/>
        </w:rPr>
        <w:t>Przekazywanie dofinansowania</w:t>
      </w:r>
      <w:r w:rsidR="003640DD" w:rsidRPr="009C25A7">
        <w:rPr>
          <w:rFonts w:asciiTheme="minorHAnsi" w:hAnsiTheme="minorHAnsi" w:cstheme="minorHAnsi"/>
          <w:sz w:val="24"/>
          <w:szCs w:val="24"/>
        </w:rPr>
        <w:t xml:space="preserve"> i rozliczanie wydatków</w:t>
      </w:r>
    </w:p>
    <w:p w14:paraId="7BA25FB8" w14:textId="5B1C739C" w:rsidR="000F2039" w:rsidRPr="008A0EC7" w:rsidRDefault="00E1448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B07CF0">
        <w:rPr>
          <w:rFonts w:asciiTheme="minorHAnsi" w:hAnsiTheme="minorHAnsi" w:cstheme="minorHAnsi"/>
          <w:sz w:val="24"/>
          <w:szCs w:val="24"/>
        </w:rPr>
        <w:t>9</w:t>
      </w:r>
    </w:p>
    <w:p w14:paraId="1F3F197F" w14:textId="110EE4B7" w:rsidR="00E14485" w:rsidRPr="008A0EC7" w:rsidRDefault="00E14485" w:rsidP="00332674">
      <w:pPr>
        <w:numPr>
          <w:ilvl w:val="0"/>
          <w:numId w:val="25"/>
        </w:numPr>
        <w:autoSpaceDE w:val="0"/>
        <w:autoSpaceDN w:val="0"/>
        <w:spacing w:before="60" w:after="60"/>
        <w:ind w:left="284" w:hanging="284"/>
        <w:rPr>
          <w:rFonts w:asciiTheme="minorHAnsi" w:eastAsia="Times New Roman" w:hAnsiTheme="minorHAnsi" w:cstheme="minorHAnsi"/>
          <w:sz w:val="24"/>
          <w:szCs w:val="24"/>
        </w:rPr>
      </w:pPr>
      <w:bookmarkStart w:id="37" w:name="_Hlk133404158"/>
      <w:r w:rsidRPr="008A0EC7">
        <w:rPr>
          <w:rFonts w:asciiTheme="minorHAnsi" w:eastAsia="Times New Roman" w:hAnsiTheme="minorHAnsi" w:cstheme="minorHAnsi"/>
          <w:sz w:val="24"/>
          <w:szCs w:val="24"/>
        </w:rPr>
        <w:t>Strony ustalają następujące warunki przekazania transzy dofinansowania:</w:t>
      </w:r>
    </w:p>
    <w:p w14:paraId="52C1D628" w14:textId="1C23A847" w:rsidR="00E14485" w:rsidRPr="008A0EC7" w:rsidRDefault="00E14485"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pierwsza transza dofinansowania jest </w:t>
      </w:r>
      <w:r w:rsidR="00C829D8" w:rsidRPr="008A0EC7">
        <w:rPr>
          <w:rFonts w:asciiTheme="minorHAnsi" w:hAnsiTheme="minorHAnsi" w:cstheme="minorHAnsi"/>
          <w:sz w:val="24"/>
          <w:szCs w:val="24"/>
        </w:rPr>
        <w:t xml:space="preserve">przekazywana </w:t>
      </w:r>
      <w:r w:rsidRPr="008A0EC7">
        <w:rPr>
          <w:rFonts w:asciiTheme="minorHAnsi" w:hAnsiTheme="minorHAnsi" w:cstheme="minorHAnsi"/>
          <w:sz w:val="24"/>
          <w:szCs w:val="24"/>
        </w:rPr>
        <w:t>w wysokości określon</w:t>
      </w:r>
      <w:r w:rsidR="00943F09" w:rsidRPr="008A0EC7">
        <w:rPr>
          <w:rFonts w:asciiTheme="minorHAnsi" w:hAnsiTheme="minorHAnsi" w:cstheme="minorHAnsi"/>
          <w:sz w:val="24"/>
          <w:szCs w:val="24"/>
        </w:rPr>
        <w:t>ej</w:t>
      </w:r>
      <w:r w:rsidRPr="008A0EC7">
        <w:rPr>
          <w:rFonts w:asciiTheme="minorHAnsi" w:hAnsiTheme="minorHAnsi" w:cstheme="minorHAnsi"/>
          <w:sz w:val="24"/>
          <w:szCs w:val="24"/>
        </w:rPr>
        <w:t xml:space="preserve"> </w:t>
      </w:r>
      <w:r w:rsidR="007F318E" w:rsidRPr="008A0EC7">
        <w:rPr>
          <w:rFonts w:asciiTheme="minorHAnsi" w:hAnsiTheme="minorHAnsi" w:cstheme="minorHAnsi"/>
          <w:sz w:val="24"/>
          <w:szCs w:val="24"/>
        </w:rPr>
        <w:t>w</w:t>
      </w:r>
      <w:r w:rsidR="008A0EC7">
        <w:rPr>
          <w:rFonts w:asciiTheme="minorHAnsi" w:hAnsiTheme="minorHAnsi" w:cstheme="minorHAnsi"/>
          <w:sz w:val="24"/>
          <w:szCs w:val="24"/>
        </w:rPr>
        <w:t> </w:t>
      </w:r>
      <w:r w:rsidRPr="008A0EC7">
        <w:rPr>
          <w:rFonts w:asciiTheme="minorHAnsi" w:hAnsiTheme="minorHAnsi" w:cstheme="minorHAnsi"/>
          <w:sz w:val="24"/>
          <w:szCs w:val="24"/>
        </w:rPr>
        <w:t>pierwszym wniosku o płatność</w:t>
      </w:r>
      <w:r w:rsidR="0014493D" w:rsidRPr="008A0EC7">
        <w:rPr>
          <w:rFonts w:asciiTheme="minorHAnsi" w:hAnsiTheme="minorHAnsi" w:cstheme="minorHAnsi"/>
          <w:sz w:val="24"/>
          <w:szCs w:val="24"/>
        </w:rPr>
        <w:t xml:space="preserve"> </w:t>
      </w:r>
      <w:r w:rsidR="0014493D" w:rsidRPr="008A0EC7">
        <w:rPr>
          <w:rFonts w:asciiTheme="minorHAnsi" w:hAnsiTheme="minorHAnsi" w:cstheme="minorHAnsi"/>
          <w:iCs/>
          <w:sz w:val="24"/>
          <w:szCs w:val="24"/>
        </w:rPr>
        <w:t xml:space="preserve">składanym </w:t>
      </w:r>
      <w:r w:rsidR="0014493D" w:rsidRPr="008A0EC7">
        <w:rPr>
          <w:rFonts w:asciiTheme="minorHAnsi" w:hAnsiTheme="minorHAnsi" w:cstheme="minorHAnsi"/>
          <w:sz w:val="24"/>
          <w:szCs w:val="24"/>
        </w:rPr>
        <w:t xml:space="preserve">po </w:t>
      </w:r>
      <w:r w:rsidR="00624EAA" w:rsidRPr="008A0EC7">
        <w:rPr>
          <w:rFonts w:asciiTheme="minorHAnsi" w:hAnsiTheme="minorHAnsi" w:cstheme="minorHAnsi"/>
          <w:sz w:val="24"/>
          <w:szCs w:val="24"/>
        </w:rPr>
        <w:t>podjęciu niniejszej Decyzji</w:t>
      </w:r>
      <w:r w:rsidR="0014493D" w:rsidRPr="008A0EC7">
        <w:rPr>
          <w:rFonts w:asciiTheme="minorHAnsi" w:hAnsiTheme="minorHAnsi" w:cstheme="minorHAnsi"/>
          <w:sz w:val="24"/>
          <w:szCs w:val="24"/>
        </w:rPr>
        <w:t>,</w:t>
      </w:r>
    </w:p>
    <w:p w14:paraId="5EAE0241" w14:textId="0951F5D0" w:rsidR="00BB4D3F" w:rsidRPr="008A0EC7" w:rsidRDefault="002E1C69"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kolejne transze dofinansowania są przekazywane </w:t>
      </w:r>
      <w:r w:rsidR="00100D79" w:rsidRPr="008A0EC7">
        <w:rPr>
          <w:rFonts w:asciiTheme="minorHAnsi" w:hAnsiTheme="minorHAnsi" w:cstheme="minorHAnsi"/>
          <w:sz w:val="24"/>
          <w:szCs w:val="24"/>
        </w:rPr>
        <w:t>po</w:t>
      </w:r>
      <w:r w:rsidRPr="008A0EC7">
        <w:rPr>
          <w:rFonts w:asciiTheme="minorHAnsi" w:hAnsiTheme="minorHAnsi" w:cstheme="minorHAnsi"/>
          <w:sz w:val="24"/>
          <w:szCs w:val="24"/>
        </w:rPr>
        <w:t xml:space="preserve"> </w:t>
      </w:r>
      <w:r w:rsidRPr="008A0EC7">
        <w:rPr>
          <w:rFonts w:asciiTheme="minorHAnsi" w:hAnsiTheme="minorHAnsi" w:cstheme="minorHAnsi"/>
          <w:sz w:val="24"/>
          <w:szCs w:val="24"/>
          <w:shd w:val="clear" w:color="auto" w:fill="FFFFFF" w:themeFill="background1"/>
        </w:rPr>
        <w:t>zatwierdzeniu przez Instytucję Zarządzającą wniosku o płatność</w:t>
      </w:r>
      <w:r w:rsidRPr="008A0EC7">
        <w:rPr>
          <w:rFonts w:asciiTheme="minorHAnsi" w:hAnsiTheme="minorHAnsi" w:cstheme="minorHAnsi"/>
          <w:sz w:val="24"/>
          <w:szCs w:val="24"/>
        </w:rPr>
        <w:t xml:space="preserve"> </w:t>
      </w:r>
      <w:r w:rsidR="00893475" w:rsidRPr="00893475">
        <w:rPr>
          <w:rFonts w:asciiTheme="minorHAnsi" w:hAnsiTheme="minorHAnsi" w:cstheme="minorHAnsi"/>
          <w:sz w:val="24"/>
          <w:szCs w:val="24"/>
        </w:rPr>
        <w:t xml:space="preserve">w którym Beneficjent oświadczył, że wydatkował </w:t>
      </w:r>
      <w:r w:rsidRPr="008A0EC7">
        <w:rPr>
          <w:rFonts w:asciiTheme="minorHAnsi" w:hAnsiTheme="minorHAnsi" w:cstheme="minorHAnsi"/>
          <w:sz w:val="24"/>
          <w:szCs w:val="24"/>
        </w:rPr>
        <w:t xml:space="preserve">co najmniej 70% łącznej kwoty </w:t>
      </w:r>
      <w:r w:rsidRPr="008A0EC7">
        <w:rPr>
          <w:rFonts w:asciiTheme="minorHAnsi" w:hAnsiTheme="minorHAnsi" w:cstheme="minorHAnsi"/>
          <w:sz w:val="24"/>
          <w:szCs w:val="24"/>
          <w:shd w:val="clear" w:color="auto" w:fill="FFFFFF" w:themeFill="background1"/>
        </w:rPr>
        <w:t>otrzymanych transz zaliczek</w:t>
      </w:r>
      <w:r w:rsidR="0086269B">
        <w:rPr>
          <w:rFonts w:asciiTheme="minorHAnsi" w:hAnsiTheme="minorHAnsi" w:cstheme="minorHAnsi"/>
          <w:sz w:val="24"/>
          <w:szCs w:val="24"/>
          <w:shd w:val="clear" w:color="auto" w:fill="FFFFFF" w:themeFill="background1"/>
        </w:rPr>
        <w:t xml:space="preserve">, </w:t>
      </w:r>
      <w:r w:rsidR="00893475">
        <w:rPr>
          <w:rFonts w:asciiTheme="minorHAnsi" w:hAnsiTheme="minorHAnsi" w:cstheme="minorHAnsi"/>
          <w:sz w:val="24"/>
          <w:szCs w:val="24"/>
          <w:shd w:val="clear" w:color="auto" w:fill="FFFFFF" w:themeFill="background1"/>
        </w:rPr>
        <w:t>dofinansowania</w:t>
      </w:r>
      <w:r w:rsidRPr="008A0EC7">
        <w:rPr>
          <w:rFonts w:asciiTheme="minorHAnsi" w:hAnsiTheme="minorHAnsi" w:cstheme="minorHAnsi"/>
          <w:sz w:val="24"/>
          <w:szCs w:val="24"/>
        </w:rPr>
        <w:t xml:space="preserve">. </w:t>
      </w:r>
    </w:p>
    <w:bookmarkEnd w:id="37"/>
    <w:p w14:paraId="6E4662B5" w14:textId="3E0DE8FB" w:rsidR="00BB4D3F" w:rsidRPr="008A0EC7" w:rsidRDefault="002E1C69" w:rsidP="00332674">
      <w:pPr>
        <w:numPr>
          <w:ilvl w:val="0"/>
          <w:numId w:val="25"/>
        </w:numPr>
        <w:shd w:val="clear" w:color="auto" w:fill="FFFFFF" w:themeFill="background1"/>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Rozliczenie zaliczki polega na</w:t>
      </w:r>
      <w:r w:rsidR="00BB4D3F" w:rsidRPr="008A0EC7">
        <w:rPr>
          <w:rFonts w:asciiTheme="minorHAnsi" w:eastAsia="Times New Roman" w:hAnsiTheme="minorHAnsi" w:cstheme="minorHAnsi"/>
          <w:sz w:val="24"/>
          <w:szCs w:val="24"/>
        </w:rPr>
        <w:t>:</w:t>
      </w:r>
    </w:p>
    <w:p w14:paraId="4C765DD3" w14:textId="618BCC43" w:rsidR="00BB4D3F" w:rsidRPr="008A0EC7" w:rsidRDefault="002E1C69"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wykazaniu przez Beneficjenta wydatków kwalifikowalnych w</w:t>
      </w:r>
      <w:r w:rsidR="004E6E30" w:rsidRPr="008A0EC7">
        <w:rPr>
          <w:rFonts w:asciiTheme="minorHAnsi" w:hAnsiTheme="minorHAnsi" w:cstheme="minorHAnsi"/>
          <w:sz w:val="24"/>
          <w:szCs w:val="24"/>
        </w:rPr>
        <w:t xml:space="preserve">e </w:t>
      </w:r>
      <w:r w:rsidRPr="008A0EC7">
        <w:rPr>
          <w:rFonts w:asciiTheme="minorHAnsi" w:hAnsiTheme="minorHAnsi" w:cstheme="minorHAnsi"/>
          <w:sz w:val="24"/>
          <w:szCs w:val="24"/>
        </w:rPr>
        <w:t>wniosk</w:t>
      </w:r>
      <w:r w:rsidR="00D12B4D" w:rsidRPr="008A0EC7">
        <w:rPr>
          <w:rFonts w:asciiTheme="minorHAnsi" w:hAnsiTheme="minorHAnsi" w:cstheme="minorHAnsi"/>
          <w:sz w:val="24"/>
          <w:szCs w:val="24"/>
        </w:rPr>
        <w:t xml:space="preserve">ach </w:t>
      </w:r>
      <w:r w:rsidRPr="008A0EC7">
        <w:rPr>
          <w:rFonts w:asciiTheme="minorHAnsi" w:hAnsiTheme="minorHAnsi" w:cstheme="minorHAnsi"/>
          <w:sz w:val="24"/>
          <w:szCs w:val="24"/>
        </w:rPr>
        <w:t>o płatność</w:t>
      </w:r>
      <w:r w:rsidR="00404C38" w:rsidRPr="008A0EC7">
        <w:rPr>
          <w:rFonts w:asciiTheme="minorHAnsi" w:hAnsiTheme="minorHAnsi" w:cstheme="minorHAnsi"/>
          <w:sz w:val="24"/>
          <w:szCs w:val="24"/>
        </w:rPr>
        <w:t xml:space="preserve"> </w:t>
      </w:r>
      <w:r w:rsidR="004E6E30" w:rsidRPr="008A0EC7">
        <w:rPr>
          <w:rFonts w:asciiTheme="minorHAnsi" w:hAnsiTheme="minorHAnsi" w:cstheme="minorHAnsi"/>
          <w:sz w:val="24"/>
          <w:szCs w:val="24"/>
        </w:rPr>
        <w:t>złożony</w:t>
      </w:r>
      <w:r w:rsidR="00D12B4D" w:rsidRPr="008A0EC7">
        <w:rPr>
          <w:rFonts w:asciiTheme="minorHAnsi" w:hAnsiTheme="minorHAnsi" w:cstheme="minorHAnsi"/>
          <w:sz w:val="24"/>
          <w:szCs w:val="24"/>
        </w:rPr>
        <w:t xml:space="preserve">ch </w:t>
      </w:r>
      <w:r w:rsidR="004E6E30" w:rsidRPr="008A0EC7">
        <w:rPr>
          <w:rFonts w:asciiTheme="minorHAnsi" w:hAnsiTheme="minorHAnsi" w:cstheme="minorHAnsi"/>
          <w:sz w:val="24"/>
          <w:szCs w:val="24"/>
        </w:rPr>
        <w:t>w termin</w:t>
      </w:r>
      <w:r w:rsidR="0014493D" w:rsidRPr="008A0EC7">
        <w:rPr>
          <w:rFonts w:asciiTheme="minorHAnsi" w:hAnsiTheme="minorHAnsi" w:cstheme="minorHAnsi"/>
          <w:sz w:val="24"/>
          <w:szCs w:val="24"/>
        </w:rPr>
        <w:t xml:space="preserve">ach i </w:t>
      </w:r>
      <w:r w:rsidR="004E6E30" w:rsidRPr="008A0EC7">
        <w:rPr>
          <w:rFonts w:asciiTheme="minorHAnsi" w:hAnsiTheme="minorHAnsi" w:cstheme="minorHAnsi"/>
          <w:sz w:val="24"/>
          <w:szCs w:val="24"/>
        </w:rPr>
        <w:t xml:space="preserve">na warunkach określonych w niniejszej </w:t>
      </w:r>
      <w:r w:rsidR="00624EAA"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lub</w:t>
      </w:r>
    </w:p>
    <w:p w14:paraId="71419F22" w14:textId="38CC5A62" w:rsidR="00E14485" w:rsidRPr="008A0EC7" w:rsidRDefault="002E1C69"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zwrocie zaliczki na rachunek </w:t>
      </w:r>
      <w:r w:rsidR="000614D3" w:rsidRPr="008A0EC7">
        <w:rPr>
          <w:rFonts w:asciiTheme="minorHAnsi" w:hAnsiTheme="minorHAnsi" w:cstheme="minorHAnsi"/>
          <w:sz w:val="24"/>
          <w:szCs w:val="24"/>
        </w:rPr>
        <w:t>bankowy Instytucji Zarządzającej dla zwrotu środków</w:t>
      </w:r>
      <w:r w:rsidRPr="008A0EC7">
        <w:rPr>
          <w:rFonts w:asciiTheme="minorHAnsi" w:hAnsiTheme="minorHAnsi" w:cstheme="minorHAnsi"/>
          <w:sz w:val="24"/>
          <w:szCs w:val="24"/>
        </w:rPr>
        <w:t>.</w:t>
      </w:r>
    </w:p>
    <w:p w14:paraId="0FE93DA7" w14:textId="3A4D2B56" w:rsidR="008B5B51" w:rsidRPr="008A0EC7" w:rsidRDefault="008B5B51" w:rsidP="00332674">
      <w:pPr>
        <w:pStyle w:val="Akapitzlist"/>
        <w:numPr>
          <w:ilvl w:val="0"/>
          <w:numId w:val="25"/>
        </w:numPr>
        <w:spacing w:line="276" w:lineRule="auto"/>
        <w:rPr>
          <w:rFonts w:asciiTheme="minorHAnsi" w:eastAsia="Calibri" w:hAnsiTheme="minorHAnsi" w:cstheme="minorHAnsi"/>
          <w:lang w:eastAsia="en-US"/>
        </w:rPr>
      </w:pPr>
      <w:r w:rsidRPr="008A0EC7">
        <w:rPr>
          <w:rFonts w:asciiTheme="minorHAnsi" w:eastAsia="Calibri" w:hAnsiTheme="minorHAnsi" w:cstheme="minorHAnsi"/>
          <w:lang w:eastAsia="en-US"/>
        </w:rPr>
        <w:t>Transze dofinansowania są przekazywane na rachunek płatniczy Beneficjenta, wskazany w § 1 pkt. 1</w:t>
      </w:r>
      <w:r w:rsidR="00490C5E" w:rsidRPr="008A0EC7">
        <w:rPr>
          <w:rFonts w:asciiTheme="minorHAnsi" w:eastAsia="Calibri" w:hAnsiTheme="minorHAnsi" w:cstheme="minorHAnsi"/>
          <w:lang w:eastAsia="en-US"/>
        </w:rPr>
        <w:t>9</w:t>
      </w:r>
      <w:r w:rsidRPr="008A0EC7">
        <w:rPr>
          <w:rFonts w:asciiTheme="minorHAnsi" w:eastAsia="Calibri" w:hAnsiTheme="minorHAnsi" w:cstheme="minorHAnsi"/>
          <w:lang w:eastAsia="en-US"/>
        </w:rPr>
        <w:t>.</w:t>
      </w:r>
    </w:p>
    <w:p w14:paraId="206725C0" w14:textId="376133DE" w:rsidR="00E14485" w:rsidRPr="008A0EC7" w:rsidRDefault="00E14485" w:rsidP="00332674">
      <w:pPr>
        <w:numPr>
          <w:ilvl w:val="0"/>
          <w:numId w:val="25"/>
        </w:numPr>
        <w:shd w:val="clear" w:color="auto" w:fill="FFFFFF" w:themeFill="background1"/>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Transze dofinansowania są przekazywane </w:t>
      </w:r>
      <w:r w:rsidR="00D12B4D"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na rachunek </w:t>
      </w:r>
      <w:r w:rsidR="00B70C02" w:rsidRPr="008A0EC7">
        <w:rPr>
          <w:rFonts w:asciiTheme="minorHAnsi" w:hAnsiTheme="minorHAnsi" w:cstheme="minorHAnsi"/>
          <w:sz w:val="24"/>
          <w:szCs w:val="24"/>
        </w:rPr>
        <w:t>płatniczy</w:t>
      </w:r>
      <w:r w:rsidR="000614D3" w:rsidRPr="008A0EC7">
        <w:rPr>
          <w:rFonts w:asciiTheme="minorHAnsi" w:hAnsiTheme="minorHAnsi" w:cstheme="minorHAnsi"/>
          <w:sz w:val="24"/>
          <w:szCs w:val="24"/>
        </w:rPr>
        <w:t xml:space="preserve"> Beneficjenta</w:t>
      </w:r>
      <w:r w:rsidR="00A960EC" w:rsidRPr="008A0EC7">
        <w:rPr>
          <w:rFonts w:asciiTheme="minorHAnsi" w:hAnsiTheme="minorHAnsi" w:cstheme="minorHAnsi"/>
          <w:sz w:val="24"/>
          <w:szCs w:val="24"/>
          <w:shd w:val="clear" w:color="auto" w:fill="FFFFFF" w:themeFill="background1"/>
        </w:rPr>
        <w:t xml:space="preserve"> </w:t>
      </w:r>
      <w:r w:rsidR="00DC7225" w:rsidRPr="008A0EC7">
        <w:rPr>
          <w:rFonts w:asciiTheme="minorHAnsi" w:hAnsiTheme="minorHAnsi" w:cstheme="minorHAnsi"/>
          <w:sz w:val="24"/>
          <w:szCs w:val="24"/>
          <w:shd w:val="clear" w:color="auto" w:fill="FFFFFF" w:themeFill="background1"/>
        </w:rPr>
        <w:t xml:space="preserve">nie później niż 80 dni od dnia przedłożenia wniosku o płatność przez Beneficjenta. Bieg terminu może zostać wstrzymany, jeżeli informacje przedstawione przez </w:t>
      </w:r>
      <w:r w:rsidR="00D12B4D" w:rsidRPr="008A0EC7">
        <w:rPr>
          <w:rFonts w:asciiTheme="minorHAnsi" w:hAnsiTheme="minorHAnsi" w:cstheme="minorHAnsi"/>
          <w:sz w:val="24"/>
          <w:szCs w:val="24"/>
          <w:shd w:val="clear" w:color="auto" w:fill="FFFFFF" w:themeFill="background1"/>
        </w:rPr>
        <w:t>B</w:t>
      </w:r>
      <w:r w:rsidR="00DC7225" w:rsidRPr="008A0EC7">
        <w:rPr>
          <w:rFonts w:asciiTheme="minorHAnsi" w:hAnsiTheme="minorHAnsi" w:cstheme="minorHAnsi"/>
          <w:sz w:val="24"/>
          <w:szCs w:val="24"/>
          <w:shd w:val="clear" w:color="auto" w:fill="FFFFFF" w:themeFill="background1"/>
        </w:rPr>
        <w:t>eneficjenta nie pozwalają Instytucji Zarządzającej ustalić, czy kwota jest należna</w:t>
      </w:r>
      <w:r w:rsidR="00BC67E1" w:rsidRPr="008A0EC7">
        <w:rPr>
          <w:rFonts w:asciiTheme="minorHAnsi" w:hAnsiTheme="minorHAnsi" w:cstheme="minorHAnsi"/>
          <w:sz w:val="24"/>
          <w:szCs w:val="24"/>
        </w:rPr>
        <w:t>:</w:t>
      </w:r>
    </w:p>
    <w:p w14:paraId="301FEB20" w14:textId="1A2AAA21" w:rsidR="00E14485" w:rsidRPr="008A0EC7" w:rsidRDefault="00E14485" w:rsidP="00332674">
      <w:pPr>
        <w:numPr>
          <w:ilvl w:val="1"/>
          <w:numId w:val="25"/>
        </w:numPr>
        <w:tabs>
          <w:tab w:val="clear" w:pos="680"/>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w zakresie środków, o których mowa w § 2 ust. </w:t>
      </w:r>
      <w:r w:rsidR="00221A6B" w:rsidRPr="008A0EC7">
        <w:rPr>
          <w:rFonts w:asciiTheme="minorHAnsi" w:hAnsiTheme="minorHAnsi" w:cstheme="minorHAnsi"/>
          <w:sz w:val="24"/>
          <w:szCs w:val="24"/>
        </w:rPr>
        <w:t xml:space="preserve">3 </w:t>
      </w:r>
      <w:r w:rsidRPr="008A0EC7">
        <w:rPr>
          <w:rFonts w:asciiTheme="minorHAnsi" w:hAnsiTheme="minorHAnsi" w:cstheme="minorHAnsi"/>
          <w:sz w:val="24"/>
          <w:szCs w:val="24"/>
        </w:rPr>
        <w:t>pkt 1</w:t>
      </w:r>
      <w:r w:rsidR="00A72FE7" w:rsidRPr="008A0EC7">
        <w:rPr>
          <w:rFonts w:asciiTheme="minorHAnsi" w:hAnsiTheme="minorHAnsi" w:cstheme="minorHAnsi"/>
          <w:sz w:val="24"/>
          <w:szCs w:val="24"/>
        </w:rPr>
        <w:t xml:space="preserve"> </w:t>
      </w:r>
      <w:r w:rsidR="00624EAA" w:rsidRPr="008A0EC7">
        <w:rPr>
          <w:rFonts w:asciiTheme="minorHAnsi" w:hAnsiTheme="minorHAnsi" w:cstheme="minorHAnsi"/>
          <w:sz w:val="24"/>
          <w:szCs w:val="24"/>
        </w:rPr>
        <w:t>Decyzji</w:t>
      </w:r>
      <w:r w:rsidRPr="008A0EC7">
        <w:rPr>
          <w:rFonts w:asciiTheme="minorHAnsi" w:hAnsiTheme="minorHAnsi" w:cstheme="minorHAnsi"/>
          <w:sz w:val="24"/>
          <w:szCs w:val="24"/>
        </w:rPr>
        <w:t>, w ter</w:t>
      </w:r>
      <w:r w:rsidR="00941D60" w:rsidRPr="008A0EC7">
        <w:rPr>
          <w:rFonts w:asciiTheme="minorHAnsi" w:hAnsiTheme="minorHAnsi" w:cstheme="minorHAnsi"/>
          <w:sz w:val="24"/>
          <w:szCs w:val="24"/>
        </w:rPr>
        <w:t>minie płatności, o </w:t>
      </w:r>
      <w:r w:rsidR="00A72FE7" w:rsidRPr="008A0EC7">
        <w:rPr>
          <w:rFonts w:asciiTheme="minorHAnsi" w:hAnsiTheme="minorHAnsi" w:cstheme="minorHAnsi"/>
          <w:sz w:val="24"/>
          <w:szCs w:val="24"/>
        </w:rPr>
        <w:t xml:space="preserve">którym mowa </w:t>
      </w:r>
      <w:r w:rsidRPr="008A0EC7">
        <w:rPr>
          <w:rFonts w:asciiTheme="minorHAnsi" w:hAnsiTheme="minorHAnsi" w:cstheme="minorHAnsi"/>
          <w:sz w:val="24"/>
          <w:szCs w:val="24"/>
        </w:rPr>
        <w:t xml:space="preserve">w § 2 pkt 5 rozporządzenia Ministra Finansów z dnia 21 grudnia 2012 r. </w:t>
      </w:r>
      <w:r w:rsidR="00941D60" w:rsidRPr="008A0EC7">
        <w:rPr>
          <w:rFonts w:asciiTheme="minorHAnsi" w:hAnsiTheme="minorHAnsi" w:cstheme="minorHAnsi"/>
          <w:i/>
          <w:sz w:val="24"/>
          <w:szCs w:val="24"/>
        </w:rPr>
        <w:t>w </w:t>
      </w:r>
      <w:r w:rsidR="00A72FE7" w:rsidRPr="008A0EC7">
        <w:rPr>
          <w:rFonts w:asciiTheme="minorHAnsi" w:hAnsiTheme="minorHAnsi" w:cstheme="minorHAnsi"/>
          <w:i/>
          <w:sz w:val="24"/>
          <w:szCs w:val="24"/>
        </w:rPr>
        <w:t xml:space="preserve">sprawie płatności </w:t>
      </w:r>
      <w:r w:rsidRPr="008A0EC7">
        <w:rPr>
          <w:rFonts w:asciiTheme="minorHAnsi" w:hAnsiTheme="minorHAnsi" w:cstheme="minorHAnsi"/>
          <w:i/>
          <w:sz w:val="24"/>
          <w:szCs w:val="24"/>
        </w:rPr>
        <w:t>w ramach programów finansowanych z udziałem środków europejskich oraz przekazywania informacji dotyczących tych płatności</w:t>
      </w:r>
      <w:r w:rsidRPr="008A0EC7">
        <w:rPr>
          <w:rFonts w:asciiTheme="minorHAnsi" w:hAnsiTheme="minorHAnsi" w:cstheme="minorHAnsi"/>
          <w:sz w:val="24"/>
          <w:szCs w:val="24"/>
        </w:rPr>
        <w:t>, przy czym Instytucja Zarządzająca zobowiązuje się do przekazania Bankowi Gospodarstwa Krajowego zlecenia płatności w</w:t>
      </w:r>
      <w:r w:rsidR="001C061B" w:rsidRPr="008A0EC7">
        <w:rPr>
          <w:rFonts w:asciiTheme="minorHAnsi" w:hAnsiTheme="minorHAnsi" w:cstheme="minorHAnsi"/>
          <w:sz w:val="24"/>
          <w:szCs w:val="24"/>
        </w:rPr>
        <w:t> </w:t>
      </w:r>
      <w:r w:rsidRPr="008A0EC7">
        <w:rPr>
          <w:rFonts w:asciiTheme="minorHAnsi" w:hAnsiTheme="minorHAnsi" w:cstheme="minorHAnsi"/>
          <w:sz w:val="24"/>
          <w:szCs w:val="24"/>
        </w:rPr>
        <w:t>terminie do</w:t>
      </w:r>
      <w:r w:rsidR="00B93EF3" w:rsidRPr="008A0EC7">
        <w:rPr>
          <w:rFonts w:asciiTheme="minorHAnsi" w:hAnsiTheme="minorHAnsi" w:cstheme="minorHAnsi"/>
          <w:sz w:val="24"/>
          <w:szCs w:val="24"/>
        </w:rPr>
        <w:t xml:space="preserve"> </w:t>
      </w:r>
      <w:r w:rsidR="00FC544E">
        <w:rPr>
          <w:rFonts w:asciiTheme="minorHAnsi" w:hAnsiTheme="minorHAnsi" w:cstheme="minorHAnsi"/>
          <w:sz w:val="24"/>
          <w:szCs w:val="24"/>
        </w:rPr>
        <w:t>…</w:t>
      </w:r>
      <w:r w:rsidR="00FC544E" w:rsidRPr="008A0EC7">
        <w:rPr>
          <w:rFonts w:asciiTheme="minorHAnsi" w:hAnsiTheme="minorHAnsi" w:cstheme="minorHAnsi"/>
          <w:sz w:val="24"/>
          <w:szCs w:val="24"/>
        </w:rPr>
        <w:t xml:space="preserve"> </w:t>
      </w:r>
      <w:r w:rsidRPr="008A0EC7">
        <w:rPr>
          <w:rFonts w:asciiTheme="minorHAnsi" w:hAnsiTheme="minorHAnsi" w:cstheme="minorHAnsi"/>
          <w:sz w:val="24"/>
          <w:szCs w:val="24"/>
        </w:rPr>
        <w:t>dni</w:t>
      </w:r>
      <w:r w:rsidRPr="008A0EC7">
        <w:rPr>
          <w:rFonts w:asciiTheme="minorHAnsi" w:hAnsiTheme="minorHAnsi" w:cstheme="minorHAnsi"/>
          <w:sz w:val="24"/>
          <w:szCs w:val="24"/>
          <w:vertAlign w:val="superscript"/>
        </w:rPr>
        <w:footnoteReference w:id="23"/>
      </w:r>
      <w:r w:rsidRPr="008A0EC7">
        <w:rPr>
          <w:rFonts w:asciiTheme="minorHAnsi" w:hAnsiTheme="minorHAnsi" w:cstheme="minorHAnsi"/>
          <w:sz w:val="24"/>
          <w:szCs w:val="24"/>
        </w:rPr>
        <w:t xml:space="preserve"> roboczych od </w:t>
      </w:r>
      <w:r w:rsidR="00463513" w:rsidRPr="008A0EC7">
        <w:rPr>
          <w:rFonts w:asciiTheme="minorHAnsi" w:hAnsiTheme="minorHAnsi" w:cstheme="minorHAnsi"/>
          <w:sz w:val="24"/>
          <w:szCs w:val="24"/>
        </w:rPr>
        <w:t xml:space="preserve">dnia zatwierdzenia pierwszego wniosku o płatność lub </w:t>
      </w:r>
      <w:r w:rsidRPr="008A0EC7">
        <w:rPr>
          <w:rFonts w:asciiTheme="minorHAnsi" w:hAnsiTheme="minorHAnsi" w:cstheme="minorHAnsi"/>
          <w:sz w:val="24"/>
          <w:szCs w:val="24"/>
        </w:rPr>
        <w:t xml:space="preserve">dnia </w:t>
      </w:r>
      <w:r w:rsidR="00D90260" w:rsidRPr="008A0EC7">
        <w:rPr>
          <w:rFonts w:asciiTheme="minorHAnsi" w:hAnsiTheme="minorHAnsi" w:cstheme="minorHAnsi"/>
          <w:sz w:val="24"/>
          <w:szCs w:val="24"/>
        </w:rPr>
        <w:t xml:space="preserve">zatwierdzenia </w:t>
      </w:r>
      <w:r w:rsidRPr="008A0EC7">
        <w:rPr>
          <w:rFonts w:asciiTheme="minorHAnsi" w:hAnsiTheme="minorHAnsi" w:cstheme="minorHAnsi"/>
          <w:sz w:val="24"/>
          <w:szCs w:val="24"/>
        </w:rPr>
        <w:t xml:space="preserve">przez nią wniosku o płatność </w:t>
      </w:r>
      <w:r w:rsidR="00D90260" w:rsidRPr="008A0EC7">
        <w:rPr>
          <w:rFonts w:asciiTheme="minorHAnsi" w:hAnsiTheme="minorHAnsi" w:cstheme="minorHAnsi"/>
          <w:sz w:val="24"/>
          <w:szCs w:val="24"/>
        </w:rPr>
        <w:t>wnioskującego o kolejną</w:t>
      </w:r>
      <w:r w:rsidRPr="008A0EC7">
        <w:rPr>
          <w:rFonts w:asciiTheme="minorHAnsi" w:hAnsiTheme="minorHAnsi" w:cstheme="minorHAnsi"/>
          <w:sz w:val="24"/>
          <w:szCs w:val="24"/>
        </w:rPr>
        <w:t xml:space="preserve"> transzę dofinansowania;</w:t>
      </w:r>
    </w:p>
    <w:p w14:paraId="538C0330" w14:textId="5B915278" w:rsidR="00E14485" w:rsidRPr="008A0EC7" w:rsidRDefault="00E14485" w:rsidP="00332674">
      <w:pPr>
        <w:numPr>
          <w:ilvl w:val="1"/>
          <w:numId w:val="25"/>
        </w:numPr>
        <w:tabs>
          <w:tab w:val="clear" w:pos="680"/>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w zakresie środków, o których mowa w § 2 ust. </w:t>
      </w:r>
      <w:r w:rsidR="00221A6B" w:rsidRPr="008A0EC7">
        <w:rPr>
          <w:rFonts w:asciiTheme="minorHAnsi" w:hAnsiTheme="minorHAnsi" w:cstheme="minorHAnsi"/>
          <w:sz w:val="24"/>
          <w:szCs w:val="24"/>
        </w:rPr>
        <w:t>3</w:t>
      </w:r>
      <w:r w:rsidR="003105C2" w:rsidRPr="008A0EC7">
        <w:rPr>
          <w:rFonts w:asciiTheme="minorHAnsi" w:hAnsiTheme="minorHAnsi" w:cstheme="minorHAnsi"/>
          <w:sz w:val="24"/>
          <w:szCs w:val="24"/>
        </w:rPr>
        <w:t xml:space="preserve"> </w:t>
      </w:r>
      <w:r w:rsidRPr="008A0EC7">
        <w:rPr>
          <w:rFonts w:asciiTheme="minorHAnsi" w:hAnsiTheme="minorHAnsi" w:cstheme="minorHAnsi"/>
          <w:sz w:val="24"/>
          <w:szCs w:val="24"/>
        </w:rPr>
        <w:t>pkt 2</w:t>
      </w:r>
      <w:r w:rsidR="00A72FE7" w:rsidRPr="008A0EC7">
        <w:rPr>
          <w:rFonts w:asciiTheme="minorHAnsi" w:hAnsiTheme="minorHAnsi" w:cstheme="minorHAnsi"/>
          <w:sz w:val="24"/>
          <w:szCs w:val="24"/>
        </w:rPr>
        <w:t xml:space="preserve"> </w:t>
      </w:r>
      <w:r w:rsidR="00624EAA" w:rsidRPr="008A0EC7">
        <w:rPr>
          <w:rFonts w:asciiTheme="minorHAnsi" w:hAnsiTheme="minorHAnsi" w:cstheme="minorHAnsi"/>
          <w:sz w:val="24"/>
          <w:szCs w:val="24"/>
        </w:rPr>
        <w:t>Decyzji</w:t>
      </w:r>
      <w:r w:rsidR="00941D60" w:rsidRPr="008A0EC7">
        <w:rPr>
          <w:rFonts w:asciiTheme="minorHAnsi" w:hAnsiTheme="minorHAnsi" w:cstheme="minorHAnsi"/>
          <w:sz w:val="24"/>
          <w:szCs w:val="24"/>
        </w:rPr>
        <w:t>, w terminie płatności, o </w:t>
      </w:r>
      <w:r w:rsidRPr="008A0EC7">
        <w:rPr>
          <w:rFonts w:asciiTheme="minorHAnsi" w:hAnsiTheme="minorHAnsi" w:cstheme="minorHAnsi"/>
          <w:sz w:val="24"/>
          <w:szCs w:val="24"/>
        </w:rPr>
        <w:t>którym mowa w pkt 1.</w:t>
      </w:r>
    </w:p>
    <w:p w14:paraId="4A51F308" w14:textId="01BCC940" w:rsidR="00FC544E" w:rsidRPr="00907067" w:rsidRDefault="00FC544E" w:rsidP="00332674">
      <w:pPr>
        <w:numPr>
          <w:ilvl w:val="0"/>
          <w:numId w:val="25"/>
        </w:numPr>
        <w:tabs>
          <w:tab w:val="clear" w:pos="360"/>
          <w:tab w:val="left" w:pos="142"/>
          <w:tab w:val="num" w:pos="284"/>
        </w:tabs>
        <w:spacing w:before="60" w:after="60"/>
        <w:ind w:left="284" w:hanging="284"/>
        <w:rPr>
          <w:rFonts w:asciiTheme="minorHAnsi" w:hAnsiTheme="minorHAnsi" w:cstheme="minorHAnsi"/>
          <w:sz w:val="24"/>
          <w:szCs w:val="24"/>
        </w:rPr>
      </w:pPr>
      <w:r w:rsidRPr="00907067">
        <w:rPr>
          <w:rFonts w:asciiTheme="minorHAnsi" w:hAnsiTheme="minorHAnsi" w:cstheme="minorHAnsi"/>
          <w:sz w:val="24"/>
          <w:szCs w:val="24"/>
        </w:rPr>
        <w:t>W przypadku niezłożenia wniosku o płatność na kwotę wydatków kwalifikowalnych zgodnie z harmonogramem płatności,</w:t>
      </w:r>
      <w:r w:rsidR="0078254B" w:rsidRPr="0078254B">
        <w:rPr>
          <w:rFonts w:asciiTheme="minorHAnsi" w:hAnsiTheme="minorHAnsi" w:cstheme="minorHAnsi"/>
          <w:sz w:val="24"/>
          <w:szCs w:val="24"/>
        </w:rPr>
        <w:t xml:space="preserve"> o którym mowa w § 8 ust. 1 lub aktualizacją harmonogramu płatności, o której mowa w § 8 ust. 4-</w:t>
      </w:r>
      <w:r w:rsidR="0078254B" w:rsidRPr="003474AC">
        <w:rPr>
          <w:rFonts w:asciiTheme="minorHAnsi" w:hAnsiTheme="minorHAnsi" w:cstheme="minorHAnsi"/>
          <w:sz w:val="24"/>
          <w:szCs w:val="24"/>
        </w:rPr>
        <w:t>6</w:t>
      </w:r>
      <w:r w:rsidR="00FC699F" w:rsidRPr="003474AC">
        <w:rPr>
          <w:rFonts w:asciiTheme="minorHAnsi" w:hAnsiTheme="minorHAnsi" w:cstheme="minorHAnsi"/>
          <w:sz w:val="24"/>
          <w:szCs w:val="24"/>
        </w:rPr>
        <w:t>.</w:t>
      </w:r>
      <w:r w:rsidRPr="003474AC">
        <w:rPr>
          <w:rFonts w:asciiTheme="minorHAnsi" w:hAnsiTheme="minorHAnsi" w:cstheme="minorHAnsi"/>
          <w:sz w:val="24"/>
          <w:szCs w:val="24"/>
        </w:rPr>
        <w:t xml:space="preserve"> </w:t>
      </w:r>
      <w:r w:rsidR="00FC699F" w:rsidRPr="003474AC">
        <w:rPr>
          <w:rFonts w:asciiTheme="minorHAnsi" w:hAnsiTheme="minorHAnsi" w:cstheme="minorHAnsi"/>
          <w:sz w:val="24"/>
          <w:szCs w:val="24"/>
        </w:rPr>
        <w:t>A</w:t>
      </w:r>
      <w:r w:rsidRPr="003474AC">
        <w:rPr>
          <w:rFonts w:asciiTheme="minorHAnsi" w:hAnsiTheme="minorHAnsi" w:cstheme="minorHAnsi"/>
          <w:sz w:val="24"/>
          <w:szCs w:val="24"/>
        </w:rPr>
        <w:t>rt. 189 ust. 2-5 ustawy o finansach publicznych stosuje się odpowiednio</w:t>
      </w:r>
      <w:r w:rsidR="00055135" w:rsidRPr="003474AC">
        <w:rPr>
          <w:rFonts w:asciiTheme="minorHAnsi" w:hAnsiTheme="minorHAnsi" w:cstheme="minorHAnsi"/>
          <w:sz w:val="24"/>
          <w:szCs w:val="24"/>
        </w:rPr>
        <w:t>.</w:t>
      </w:r>
    </w:p>
    <w:p w14:paraId="3D633D1A" w14:textId="313A5C56" w:rsidR="00E14485" w:rsidRPr="008A0EC7" w:rsidRDefault="00E14485" w:rsidP="00332674">
      <w:pPr>
        <w:numPr>
          <w:ilvl w:val="0"/>
          <w:numId w:val="25"/>
        </w:numPr>
        <w:tabs>
          <w:tab w:val="clear" w:pos="360"/>
          <w:tab w:val="left" w:pos="142"/>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W przypadku niemożliwości dokonania wypłaty transzy dofinansowania spowodowanej okresowym brakiem środków, o których mowa w § 2 ust. </w:t>
      </w:r>
      <w:r w:rsidR="00221A6B" w:rsidRPr="008A0EC7">
        <w:rPr>
          <w:rFonts w:asciiTheme="minorHAnsi" w:hAnsiTheme="minorHAnsi" w:cstheme="minorHAnsi"/>
          <w:sz w:val="24"/>
          <w:szCs w:val="24"/>
        </w:rPr>
        <w:t xml:space="preserve">3 </w:t>
      </w:r>
      <w:r w:rsidR="00624EAA"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 xml:space="preserve">Beneficjent ma prawo renegocjować </w:t>
      </w:r>
      <w:del w:id="38" w:author="Anna Wiącek-Sawicka" w:date="2024-09-19T09:28:00Z" w16du:dateUtc="2024-09-19T07:28:00Z">
        <w:r w:rsidR="00AB08C0" w:rsidRPr="008A0EC7">
          <w:rPr>
            <w:rFonts w:asciiTheme="minorHAnsi" w:hAnsiTheme="minorHAnsi" w:cstheme="minorHAnsi"/>
            <w:sz w:val="24"/>
            <w:szCs w:val="24"/>
          </w:rPr>
          <w:delText>Harmonogram Realizacji</w:delText>
        </w:r>
      </w:del>
      <w:ins w:id="39" w:author="Anna Wiącek-Sawicka" w:date="2024-09-19T09:28:00Z" w16du:dateUtc="2024-09-19T07:28:00Z">
        <w:r w:rsidR="00D772E0">
          <w:rPr>
            <w:rFonts w:asciiTheme="minorHAnsi" w:hAnsiTheme="minorHAnsi" w:cstheme="minorHAnsi"/>
            <w:sz w:val="24"/>
            <w:szCs w:val="24"/>
          </w:rPr>
          <w:t>h</w:t>
        </w:r>
        <w:r w:rsidR="00AB08C0" w:rsidRPr="008A0EC7">
          <w:rPr>
            <w:rFonts w:asciiTheme="minorHAnsi" w:hAnsiTheme="minorHAnsi" w:cstheme="minorHAnsi"/>
            <w:sz w:val="24"/>
            <w:szCs w:val="24"/>
          </w:rPr>
          <w:t xml:space="preserve">armonogram </w:t>
        </w:r>
        <w:r w:rsidR="00D772E0">
          <w:rPr>
            <w:rFonts w:asciiTheme="minorHAnsi" w:hAnsiTheme="minorHAnsi" w:cstheme="minorHAnsi"/>
            <w:sz w:val="24"/>
            <w:szCs w:val="24"/>
          </w:rPr>
          <w:t>r</w:t>
        </w:r>
        <w:r w:rsidR="00AB08C0" w:rsidRPr="008A0EC7">
          <w:rPr>
            <w:rFonts w:asciiTheme="minorHAnsi" w:hAnsiTheme="minorHAnsi" w:cstheme="minorHAnsi"/>
            <w:sz w:val="24"/>
            <w:szCs w:val="24"/>
          </w:rPr>
          <w:t>ealizacji</w:t>
        </w:r>
      </w:ins>
      <w:r w:rsidR="00AB08C0" w:rsidRPr="008A0EC7">
        <w:rPr>
          <w:rFonts w:asciiTheme="minorHAnsi" w:hAnsiTheme="minorHAnsi" w:cstheme="minorHAnsi"/>
          <w:sz w:val="24"/>
          <w:szCs w:val="24"/>
        </w:rPr>
        <w:t xml:space="preserve"> </w:t>
      </w:r>
      <w:r w:rsidR="001217D9" w:rsidRPr="008A0EC7">
        <w:rPr>
          <w:rFonts w:asciiTheme="minorHAnsi" w:hAnsiTheme="minorHAnsi" w:cstheme="minorHAnsi"/>
          <w:sz w:val="24"/>
          <w:szCs w:val="24"/>
        </w:rPr>
        <w:t>P</w:t>
      </w:r>
      <w:r w:rsidRPr="008A0EC7">
        <w:rPr>
          <w:rFonts w:asciiTheme="minorHAnsi" w:hAnsiTheme="minorHAnsi" w:cstheme="minorHAnsi"/>
          <w:sz w:val="24"/>
          <w:szCs w:val="24"/>
        </w:rPr>
        <w:t>rojektu i harmonogram płatności.</w:t>
      </w:r>
    </w:p>
    <w:p w14:paraId="2EC78AA7" w14:textId="3A7C2B0D" w:rsidR="00AB08C0" w:rsidRPr="008A0EC7" w:rsidRDefault="00AB08C0" w:rsidP="00332674">
      <w:pPr>
        <w:pStyle w:val="Akapitzlist"/>
        <w:numPr>
          <w:ilvl w:val="0"/>
          <w:numId w:val="25"/>
        </w:numPr>
        <w:tabs>
          <w:tab w:val="clear" w:pos="360"/>
          <w:tab w:val="num" w:pos="284"/>
        </w:tabs>
        <w:spacing w:line="276" w:lineRule="auto"/>
        <w:ind w:left="284"/>
        <w:rPr>
          <w:rFonts w:asciiTheme="minorHAnsi" w:eastAsia="Calibri" w:hAnsiTheme="minorHAnsi" w:cstheme="minorHAnsi"/>
          <w:lang w:eastAsia="en-US"/>
        </w:rPr>
      </w:pPr>
      <w:r w:rsidRPr="008A0EC7">
        <w:rPr>
          <w:rFonts w:asciiTheme="minorHAnsi" w:eastAsia="Calibri" w:hAnsiTheme="minorHAnsi" w:cstheme="minorHAnsi"/>
          <w:lang w:eastAsia="en-US"/>
        </w:rPr>
        <w:t>Beneficjent przekazuje odpowiednią część dofinansowania na pokrycie wydatków Partnera, na warunkach określonych w porozumieniu/umowie o partnerstwie.</w:t>
      </w:r>
    </w:p>
    <w:p w14:paraId="4B3296E6" w14:textId="3598307C" w:rsidR="008B5B51" w:rsidRPr="008A0EC7" w:rsidRDefault="008B5B51" w:rsidP="00332674">
      <w:pPr>
        <w:pStyle w:val="Akapitzlist"/>
        <w:numPr>
          <w:ilvl w:val="0"/>
          <w:numId w:val="25"/>
        </w:numPr>
        <w:tabs>
          <w:tab w:val="clear" w:pos="360"/>
          <w:tab w:val="num" w:pos="284"/>
        </w:tabs>
        <w:spacing w:line="276" w:lineRule="auto"/>
        <w:ind w:left="284"/>
        <w:rPr>
          <w:rFonts w:asciiTheme="minorHAnsi" w:eastAsia="Calibri" w:hAnsiTheme="minorHAnsi" w:cstheme="minorHAnsi"/>
          <w:lang w:eastAsia="en-US"/>
        </w:rPr>
      </w:pPr>
      <w:r w:rsidRPr="008A0EC7">
        <w:rPr>
          <w:rFonts w:asciiTheme="minorHAnsi" w:eastAsia="Calibri" w:hAnsiTheme="minorHAnsi" w:cstheme="minorHAnsi"/>
          <w:lang w:eastAsia="en-US"/>
        </w:rPr>
        <w:t>Beneficjent oraz Partner nie mo</w:t>
      </w:r>
      <w:r w:rsidR="00DA729F" w:rsidRPr="008A0EC7">
        <w:rPr>
          <w:rFonts w:asciiTheme="minorHAnsi" w:eastAsia="Calibri" w:hAnsiTheme="minorHAnsi" w:cstheme="minorHAnsi"/>
          <w:lang w:eastAsia="en-US"/>
        </w:rPr>
        <w:t>że</w:t>
      </w:r>
      <w:r w:rsidRPr="008A0EC7">
        <w:rPr>
          <w:rFonts w:asciiTheme="minorHAnsi" w:eastAsia="Calibri" w:hAnsiTheme="minorHAnsi" w:cstheme="minorHAnsi"/>
          <w:lang w:eastAsia="en-US"/>
        </w:rPr>
        <w:t xml:space="preserve"> przeznaczyć otrzymanych środków dofinansowania na cele inne niż związane z Projektem, w szczególności na tymczasowe finansowanie swojej podstawowej, </w:t>
      </w:r>
      <w:proofErr w:type="spellStart"/>
      <w:r w:rsidRPr="008A0EC7">
        <w:rPr>
          <w:rFonts w:asciiTheme="minorHAnsi" w:eastAsia="Calibri" w:hAnsiTheme="minorHAnsi" w:cstheme="minorHAnsi"/>
          <w:lang w:eastAsia="en-US"/>
        </w:rPr>
        <w:t>pozaprojektowej</w:t>
      </w:r>
      <w:proofErr w:type="spellEnd"/>
      <w:r w:rsidRPr="008A0EC7">
        <w:rPr>
          <w:rFonts w:asciiTheme="minorHAnsi" w:eastAsia="Calibri" w:hAnsiTheme="minorHAnsi" w:cstheme="minorHAnsi"/>
          <w:lang w:eastAsia="en-US"/>
        </w:rPr>
        <w:t xml:space="preserve"> działalności. W przypadku naruszenia powyższego, stosuje się § 2</w:t>
      </w:r>
      <w:r w:rsidR="00624EAA" w:rsidRPr="008A0EC7">
        <w:rPr>
          <w:rFonts w:asciiTheme="minorHAnsi" w:eastAsia="Calibri" w:hAnsiTheme="minorHAnsi" w:cstheme="minorHAnsi"/>
          <w:lang w:eastAsia="en-US"/>
        </w:rPr>
        <w:t>0</w:t>
      </w:r>
      <w:r w:rsidRPr="008A0EC7">
        <w:rPr>
          <w:rFonts w:asciiTheme="minorHAnsi" w:eastAsia="Calibri" w:hAnsiTheme="minorHAnsi" w:cstheme="minorHAnsi"/>
          <w:lang w:eastAsia="en-US"/>
        </w:rPr>
        <w:t xml:space="preserve"> </w:t>
      </w:r>
      <w:r w:rsidR="00624EAA" w:rsidRPr="008A0EC7">
        <w:rPr>
          <w:rFonts w:asciiTheme="minorHAnsi" w:eastAsia="Calibri" w:hAnsiTheme="minorHAnsi" w:cstheme="minorHAnsi"/>
          <w:lang w:eastAsia="en-US"/>
        </w:rPr>
        <w:t>Decyzji</w:t>
      </w:r>
      <w:r w:rsidRPr="008A0EC7">
        <w:rPr>
          <w:rFonts w:asciiTheme="minorHAnsi" w:eastAsia="Calibri" w:hAnsiTheme="minorHAnsi" w:cstheme="minorHAnsi"/>
          <w:lang w:eastAsia="en-US"/>
        </w:rPr>
        <w:t xml:space="preserve">. </w:t>
      </w:r>
    </w:p>
    <w:p w14:paraId="232BE12B" w14:textId="03B7D863" w:rsidR="009B576A" w:rsidRPr="00055135" w:rsidRDefault="009B576A" w:rsidP="001E565A">
      <w:pPr>
        <w:pStyle w:val="Akapitzlist"/>
        <w:numPr>
          <w:ilvl w:val="0"/>
          <w:numId w:val="25"/>
        </w:numPr>
        <w:tabs>
          <w:tab w:val="clear" w:pos="360"/>
          <w:tab w:val="num" w:pos="284"/>
        </w:tabs>
        <w:spacing w:before="60" w:after="60" w:line="276" w:lineRule="auto"/>
        <w:ind w:left="284" w:hanging="284"/>
        <w:rPr>
          <w:rFonts w:asciiTheme="minorHAnsi" w:hAnsiTheme="minorHAnsi" w:cstheme="minorHAnsi"/>
        </w:rPr>
      </w:pPr>
      <w:r w:rsidRPr="00055135">
        <w:rPr>
          <w:rFonts w:asciiTheme="minorHAnsi" w:hAnsiTheme="minorHAnsi" w:cstheme="minorHAnsi"/>
        </w:rPr>
        <w:t xml:space="preserve">Instytucja Zarządzająca może zawiesić wypłatę transzy dofinansowania, </w:t>
      </w:r>
      <w:r w:rsidR="002E1C69" w:rsidRPr="00055135">
        <w:rPr>
          <w:rFonts w:asciiTheme="minorHAnsi" w:hAnsiTheme="minorHAnsi" w:cstheme="minorHAnsi"/>
        </w:rPr>
        <w:t>w przypadku gdy:</w:t>
      </w:r>
    </w:p>
    <w:p w14:paraId="6569F67A" w14:textId="6E7F78CA" w:rsidR="009B576A" w:rsidRPr="008A0EC7" w:rsidRDefault="009B576A" w:rsidP="00332674">
      <w:pPr>
        <w:numPr>
          <w:ilvl w:val="1"/>
          <w:numId w:val="25"/>
        </w:numPr>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zachodzi uzasadnione podejrzenie, że </w:t>
      </w:r>
      <w:r w:rsidR="00B92C7C" w:rsidRPr="008A0EC7">
        <w:rPr>
          <w:rFonts w:asciiTheme="minorHAnsi" w:hAnsiTheme="minorHAnsi" w:cstheme="minorHAnsi"/>
          <w:sz w:val="24"/>
          <w:szCs w:val="24"/>
        </w:rPr>
        <w:t xml:space="preserve">przed </w:t>
      </w:r>
      <w:r w:rsidR="00624EAA" w:rsidRPr="008A0EC7">
        <w:rPr>
          <w:rFonts w:asciiTheme="minorHAnsi" w:hAnsiTheme="minorHAnsi" w:cstheme="minorHAnsi"/>
          <w:sz w:val="24"/>
          <w:szCs w:val="24"/>
        </w:rPr>
        <w:t>podjęciem niniejszej Decyzji</w:t>
      </w:r>
      <w:r w:rsidR="00B92C7C" w:rsidRPr="008A0EC7">
        <w:rPr>
          <w:rFonts w:asciiTheme="minorHAnsi" w:hAnsiTheme="minorHAnsi" w:cstheme="minorHAnsi"/>
          <w:sz w:val="24"/>
          <w:szCs w:val="24"/>
        </w:rPr>
        <w:t xml:space="preserve"> lub w toku realizacji Projektu</w:t>
      </w:r>
      <w:r w:rsidRPr="008A0EC7">
        <w:rPr>
          <w:rFonts w:asciiTheme="minorHAnsi" w:hAnsiTheme="minorHAnsi" w:cstheme="minorHAnsi"/>
          <w:sz w:val="24"/>
          <w:szCs w:val="24"/>
        </w:rPr>
        <w:t xml:space="preserve"> doszło do powstania poważnych nieprawidłowości;</w:t>
      </w:r>
    </w:p>
    <w:p w14:paraId="2D218794" w14:textId="2201EC1A" w:rsidR="009B576A" w:rsidRPr="008A0EC7" w:rsidRDefault="009B576A" w:rsidP="00332674">
      <w:pPr>
        <w:numPr>
          <w:ilvl w:val="1"/>
          <w:numId w:val="25"/>
        </w:numPr>
        <w:spacing w:before="60" w:after="60"/>
        <w:rPr>
          <w:rFonts w:asciiTheme="minorHAnsi" w:hAnsiTheme="minorHAnsi" w:cstheme="minorHAnsi"/>
          <w:sz w:val="24"/>
          <w:szCs w:val="24"/>
        </w:rPr>
      </w:pPr>
      <w:r w:rsidRPr="008A0EC7">
        <w:rPr>
          <w:rFonts w:asciiTheme="minorHAnsi" w:hAnsiTheme="minorHAnsi" w:cstheme="minorHAnsi"/>
          <w:sz w:val="24"/>
          <w:szCs w:val="24"/>
        </w:rPr>
        <w:t>postęp rzeczowy Projektu odbiega od harmonogramu realizacji Projektu określonego we Wniosku w stopniu zagrażającym osiągnięciu wskaźników</w:t>
      </w:r>
      <w:r w:rsidR="00DC7225" w:rsidRPr="008A0EC7">
        <w:rPr>
          <w:rFonts w:asciiTheme="minorHAnsi" w:hAnsiTheme="minorHAnsi" w:cstheme="minorHAnsi"/>
          <w:sz w:val="24"/>
          <w:szCs w:val="24"/>
        </w:rPr>
        <w:t xml:space="preserve"> produktu lub rezultatu</w:t>
      </w:r>
      <w:r w:rsidRPr="008A0EC7">
        <w:rPr>
          <w:rFonts w:asciiTheme="minorHAnsi" w:hAnsiTheme="minorHAnsi" w:cstheme="minorHAnsi"/>
          <w:sz w:val="24"/>
          <w:szCs w:val="24"/>
          <w:shd w:val="clear" w:color="auto" w:fill="FFFFFF" w:themeFill="background1"/>
        </w:rPr>
        <w:t>;</w:t>
      </w:r>
    </w:p>
    <w:p w14:paraId="330E4B84" w14:textId="77777777" w:rsidR="00100D79" w:rsidRPr="008A0EC7" w:rsidRDefault="009B576A" w:rsidP="00332674">
      <w:pPr>
        <w:numPr>
          <w:ilvl w:val="1"/>
          <w:numId w:val="25"/>
        </w:numPr>
        <w:spacing w:before="60" w:after="60"/>
        <w:rPr>
          <w:rFonts w:asciiTheme="minorHAnsi" w:hAnsiTheme="minorHAnsi" w:cstheme="minorHAnsi"/>
          <w:sz w:val="24"/>
          <w:szCs w:val="24"/>
        </w:rPr>
      </w:pPr>
      <w:r w:rsidRPr="008A0EC7">
        <w:rPr>
          <w:rFonts w:asciiTheme="minorHAnsi" w:hAnsiTheme="minorHAnsi" w:cstheme="minorHAnsi"/>
          <w:sz w:val="24"/>
          <w:szCs w:val="24"/>
        </w:rPr>
        <w:t>Beneficjent dysponuje środkami niezbędnymi do realizacji Projektu w kolejnym okresie rozliczeniowym</w:t>
      </w:r>
      <w:r w:rsidR="00100D79" w:rsidRPr="008A0EC7">
        <w:rPr>
          <w:rFonts w:asciiTheme="minorHAnsi" w:hAnsiTheme="minorHAnsi" w:cstheme="minorHAnsi"/>
          <w:sz w:val="24"/>
          <w:szCs w:val="24"/>
        </w:rPr>
        <w:t>;</w:t>
      </w:r>
    </w:p>
    <w:p w14:paraId="7A5B09C3" w14:textId="2B49C071" w:rsidR="00E840BA" w:rsidRPr="008A0EC7" w:rsidRDefault="00100D79" w:rsidP="00332674">
      <w:pPr>
        <w:numPr>
          <w:ilvl w:val="1"/>
          <w:numId w:val="25"/>
        </w:numPr>
        <w:tabs>
          <w:tab w:val="clear" w:pos="680"/>
          <w:tab w:val="num" w:pos="851"/>
        </w:tabs>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zaistnienia w Projekcie przesłanki mogącej wstrzymać jego realizację lub doprowadzić do </w:t>
      </w:r>
      <w:r w:rsidR="00624EAA" w:rsidRPr="008A0EC7">
        <w:rPr>
          <w:rFonts w:asciiTheme="minorHAnsi" w:hAnsiTheme="minorHAnsi" w:cstheme="minorHAnsi"/>
          <w:sz w:val="24"/>
          <w:szCs w:val="24"/>
        </w:rPr>
        <w:t>uchylenia Decyzji</w:t>
      </w:r>
      <w:r w:rsidR="00D90260" w:rsidRPr="008A0EC7">
        <w:rPr>
          <w:rFonts w:asciiTheme="minorHAnsi" w:hAnsiTheme="minorHAnsi" w:cstheme="minorHAnsi"/>
          <w:sz w:val="24"/>
          <w:szCs w:val="24"/>
        </w:rPr>
        <w:t>.</w:t>
      </w:r>
    </w:p>
    <w:p w14:paraId="1192653E" w14:textId="05B17BD6" w:rsidR="004C19C0" w:rsidRPr="008A0EC7" w:rsidRDefault="00AB08C0" w:rsidP="00332674">
      <w:pPr>
        <w:numPr>
          <w:ilvl w:val="0"/>
          <w:numId w:val="25"/>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 </w:t>
      </w:r>
      <w:r w:rsidR="00E14485" w:rsidRPr="008A0EC7">
        <w:rPr>
          <w:rFonts w:asciiTheme="minorHAnsi" w:hAnsiTheme="minorHAnsi" w:cstheme="minorHAnsi"/>
          <w:sz w:val="24"/>
          <w:szCs w:val="24"/>
        </w:rPr>
        <w:t xml:space="preserve">Instytucja Zarządzająca </w:t>
      </w:r>
      <w:r w:rsidR="00BA552D" w:rsidRPr="008A0EC7">
        <w:rPr>
          <w:rFonts w:asciiTheme="minorHAnsi" w:hAnsiTheme="minorHAnsi" w:cstheme="minorHAnsi"/>
          <w:sz w:val="24"/>
          <w:szCs w:val="24"/>
        </w:rPr>
        <w:t xml:space="preserve">pisemnie </w:t>
      </w:r>
      <w:r w:rsidR="00E14485" w:rsidRPr="008A0EC7">
        <w:rPr>
          <w:rFonts w:asciiTheme="minorHAnsi" w:hAnsiTheme="minorHAnsi" w:cstheme="minorHAnsi"/>
          <w:sz w:val="24"/>
          <w:szCs w:val="24"/>
        </w:rPr>
        <w:t>informuje Beneficjenta</w:t>
      </w:r>
      <w:r w:rsidR="00E507A5" w:rsidRPr="008A0EC7">
        <w:rPr>
          <w:rFonts w:asciiTheme="minorHAnsi" w:hAnsiTheme="minorHAnsi" w:cstheme="minorHAnsi"/>
          <w:sz w:val="24"/>
          <w:szCs w:val="24"/>
        </w:rPr>
        <w:t xml:space="preserve"> </w:t>
      </w:r>
      <w:r w:rsidR="00E14485" w:rsidRPr="008A0EC7">
        <w:rPr>
          <w:rFonts w:asciiTheme="minorHAnsi" w:hAnsiTheme="minorHAnsi" w:cstheme="minorHAnsi"/>
          <w:sz w:val="24"/>
          <w:szCs w:val="24"/>
        </w:rPr>
        <w:t>o zawieszeniu wypłaty transzy dofinansowania i jego przyczynach.</w:t>
      </w:r>
    </w:p>
    <w:p w14:paraId="71DA7632" w14:textId="0C2E39E8" w:rsidR="0063730C" w:rsidRPr="00907067" w:rsidRDefault="00C831D4" w:rsidP="00332674">
      <w:pPr>
        <w:pStyle w:val="Nagwek3"/>
        <w:spacing w:line="276" w:lineRule="auto"/>
        <w:rPr>
          <w:rFonts w:asciiTheme="minorHAnsi" w:hAnsiTheme="minorHAnsi" w:cstheme="minorHAnsi"/>
          <w:sz w:val="24"/>
          <w:szCs w:val="24"/>
        </w:rPr>
      </w:pPr>
      <w:r w:rsidRPr="00907067">
        <w:rPr>
          <w:rFonts w:asciiTheme="minorHAnsi" w:hAnsiTheme="minorHAnsi" w:cstheme="minorHAnsi"/>
          <w:sz w:val="24"/>
          <w:szCs w:val="24"/>
        </w:rPr>
        <w:t>§</w:t>
      </w:r>
      <w:r w:rsidR="00A54CA2" w:rsidRPr="00907067">
        <w:rPr>
          <w:rFonts w:asciiTheme="minorHAnsi" w:hAnsiTheme="minorHAnsi" w:cstheme="minorHAnsi"/>
          <w:sz w:val="24"/>
          <w:szCs w:val="24"/>
        </w:rPr>
        <w:t xml:space="preserve"> </w:t>
      </w:r>
      <w:r w:rsidR="00A438C7" w:rsidRPr="00907067">
        <w:rPr>
          <w:rFonts w:asciiTheme="minorHAnsi" w:hAnsiTheme="minorHAnsi" w:cstheme="minorHAnsi"/>
          <w:sz w:val="24"/>
          <w:szCs w:val="24"/>
        </w:rPr>
        <w:t>10</w:t>
      </w:r>
      <w:r w:rsidRPr="00907067">
        <w:rPr>
          <w:rFonts w:asciiTheme="minorHAnsi" w:hAnsiTheme="minorHAnsi" w:cstheme="minorHAnsi"/>
          <w:sz w:val="24"/>
          <w:szCs w:val="24"/>
        </w:rPr>
        <w:t>.</w:t>
      </w:r>
    </w:p>
    <w:p w14:paraId="2E4A835C" w14:textId="77777777" w:rsidR="00907067" w:rsidRPr="00907067" w:rsidRDefault="00907067" w:rsidP="00907067">
      <w:pPr>
        <w:pStyle w:val="Akapitzlist"/>
        <w:numPr>
          <w:ilvl w:val="0"/>
          <w:numId w:val="22"/>
        </w:numPr>
        <w:tabs>
          <w:tab w:val="left" w:pos="426"/>
        </w:tabs>
        <w:spacing w:before="60" w:after="60" w:line="276" w:lineRule="auto"/>
        <w:ind w:left="426" w:hanging="426"/>
        <w:rPr>
          <w:rFonts w:asciiTheme="minorHAnsi" w:hAnsiTheme="minorHAnsi" w:cstheme="minorHAnsi"/>
        </w:rPr>
      </w:pPr>
      <w:r w:rsidRPr="00907067">
        <w:rPr>
          <w:rFonts w:asciiTheme="minorHAnsi" w:hAnsiTheme="minorHAnsi" w:cstheme="minorHAnsi"/>
        </w:rPr>
        <w:t>Rozliczeniu we wnioskach o płatność podlegają wyłącznie wydatki kwalifikowalne. Wydatki te rozliczane są w zakresie kosztów bezpośrednich kwotami ryczałtowymi i/lub stawkami jednostkowymi, a w zakresie kosztów pośrednich stawkami ryczałtowymi.</w:t>
      </w:r>
    </w:p>
    <w:p w14:paraId="7B9E2461" w14:textId="2212B69A" w:rsidR="00907067" w:rsidRPr="00907067" w:rsidRDefault="00907067" w:rsidP="00907067">
      <w:pPr>
        <w:pStyle w:val="Akapitzlist"/>
        <w:numPr>
          <w:ilvl w:val="0"/>
          <w:numId w:val="22"/>
        </w:numPr>
        <w:tabs>
          <w:tab w:val="left" w:pos="426"/>
        </w:tabs>
        <w:spacing w:line="276" w:lineRule="auto"/>
        <w:ind w:left="425" w:hanging="425"/>
        <w:rPr>
          <w:rFonts w:asciiTheme="minorHAnsi" w:hAnsiTheme="minorHAnsi" w:cstheme="minorHAnsi"/>
        </w:rPr>
      </w:pPr>
      <w:r w:rsidRPr="00907067">
        <w:rPr>
          <w:rFonts w:asciiTheme="minorHAnsi" w:hAnsiTheme="minorHAnsi" w:cstheme="minorHAnsi"/>
        </w:rPr>
        <w:t>Beneficjent składa drugi i kolejne wnioski o płatność za okresy rozliczeniowe, zgodnie z harmonogramem płatności, w terminie do ……</w:t>
      </w:r>
      <w:r w:rsidRPr="00907067">
        <w:rPr>
          <w:rStyle w:val="Odwoanieprzypisudolnego"/>
          <w:rFonts w:asciiTheme="minorHAnsi" w:hAnsiTheme="minorHAnsi" w:cstheme="minorHAnsi"/>
        </w:rPr>
        <w:footnoteReference w:id="24"/>
      </w:r>
      <w:r w:rsidRPr="00907067">
        <w:rPr>
          <w:rFonts w:asciiTheme="minorHAnsi" w:hAnsiTheme="minorHAnsi" w:cstheme="minorHAnsi"/>
        </w:rPr>
        <w:t xml:space="preserve"> dni roboczych od zakończenia okresu rozliczeniowego.</w:t>
      </w:r>
    </w:p>
    <w:p w14:paraId="22C6107D" w14:textId="595A21C6" w:rsidR="0014493D" w:rsidRPr="008A0EC7" w:rsidRDefault="00DC7225" w:rsidP="00332674">
      <w:pPr>
        <w:pStyle w:val="Akapitzlist"/>
        <w:numPr>
          <w:ilvl w:val="0"/>
          <w:numId w:val="22"/>
        </w:numPr>
        <w:spacing w:line="276" w:lineRule="auto"/>
        <w:ind w:left="284" w:hanging="284"/>
        <w:rPr>
          <w:rFonts w:asciiTheme="minorHAnsi" w:hAnsiTheme="minorHAnsi" w:cstheme="minorHAnsi"/>
        </w:rPr>
      </w:pPr>
      <w:r w:rsidRPr="008A0EC7">
        <w:rPr>
          <w:rFonts w:asciiTheme="minorHAnsi" w:hAnsiTheme="minorHAnsi" w:cstheme="minorHAnsi"/>
        </w:rPr>
        <w:t xml:space="preserve">Beneficjent przedkłada </w:t>
      </w:r>
      <w:r w:rsidR="007C0671" w:rsidRPr="008A0EC7">
        <w:rPr>
          <w:rFonts w:asciiTheme="minorHAnsi" w:hAnsiTheme="minorHAnsi" w:cstheme="minorHAnsi"/>
        </w:rPr>
        <w:t xml:space="preserve">drugi i kolejne </w:t>
      </w:r>
      <w:r w:rsidRPr="008A0EC7">
        <w:rPr>
          <w:rFonts w:asciiTheme="minorHAnsi" w:hAnsiTheme="minorHAnsi" w:cstheme="minorHAnsi"/>
        </w:rPr>
        <w:t>wniosk</w:t>
      </w:r>
      <w:r w:rsidR="007C0671" w:rsidRPr="008A0EC7">
        <w:rPr>
          <w:rFonts w:asciiTheme="minorHAnsi" w:hAnsiTheme="minorHAnsi" w:cstheme="minorHAnsi"/>
        </w:rPr>
        <w:t>i</w:t>
      </w:r>
      <w:r w:rsidRPr="008A0EC7">
        <w:rPr>
          <w:rFonts w:asciiTheme="minorHAnsi" w:hAnsiTheme="minorHAnsi" w:cstheme="minorHAnsi"/>
        </w:rPr>
        <w:t xml:space="preserve"> o płatność wraz z wypełnioną częścią sprawozdawczą z realizacji projektu oraz dokumenty niezbędne do rozliczenia Projektu za pośrednictwem CST2021, chyba że z przyczyn technicznych nie jest to możliwe. W takim przypadku stosuje się § </w:t>
      </w:r>
      <w:r w:rsidR="00624EAA" w:rsidRPr="008A0EC7">
        <w:rPr>
          <w:rFonts w:asciiTheme="minorHAnsi" w:hAnsiTheme="minorHAnsi" w:cstheme="minorHAnsi"/>
        </w:rPr>
        <w:t xml:space="preserve">7 </w:t>
      </w:r>
      <w:r w:rsidRPr="008A0EC7">
        <w:rPr>
          <w:rFonts w:asciiTheme="minorHAnsi" w:hAnsiTheme="minorHAnsi" w:cstheme="minorHAnsi"/>
        </w:rPr>
        <w:t xml:space="preserve">ust. </w:t>
      </w:r>
      <w:r w:rsidR="00A43891" w:rsidRPr="008A0EC7">
        <w:rPr>
          <w:rFonts w:asciiTheme="minorHAnsi" w:hAnsiTheme="minorHAnsi" w:cstheme="minorHAnsi"/>
        </w:rPr>
        <w:t xml:space="preserve">9 </w:t>
      </w:r>
      <w:r w:rsidR="0087054D" w:rsidRPr="008A0EC7">
        <w:rPr>
          <w:rFonts w:asciiTheme="minorHAnsi" w:hAnsiTheme="minorHAnsi" w:cstheme="minorHAnsi"/>
        </w:rPr>
        <w:t>Decyzji</w:t>
      </w:r>
      <w:r w:rsidRPr="008A0EC7">
        <w:rPr>
          <w:rFonts w:asciiTheme="minorHAnsi" w:hAnsiTheme="minorHAnsi" w:cstheme="minorHAnsi"/>
        </w:rPr>
        <w:t>.</w:t>
      </w:r>
    </w:p>
    <w:p w14:paraId="7387DA0B" w14:textId="7AAFF292" w:rsidR="00DC7225" w:rsidRPr="008A0EC7" w:rsidRDefault="00907067" w:rsidP="00332674">
      <w:pPr>
        <w:pStyle w:val="Akapitzlist"/>
        <w:numPr>
          <w:ilvl w:val="0"/>
          <w:numId w:val="22"/>
        </w:numPr>
        <w:tabs>
          <w:tab w:val="left" w:pos="284"/>
        </w:tabs>
        <w:spacing w:before="60" w:after="60" w:line="276" w:lineRule="auto"/>
        <w:ind w:left="284" w:hanging="284"/>
        <w:rPr>
          <w:rFonts w:asciiTheme="minorHAnsi" w:hAnsiTheme="minorHAnsi" w:cstheme="minorHAnsi"/>
        </w:rPr>
      </w:pPr>
      <w:r w:rsidRPr="00907067">
        <w:rPr>
          <w:rFonts w:asciiTheme="minorHAnsi" w:hAnsiTheme="minorHAnsi" w:cstheme="minorHAnsi"/>
        </w:rPr>
        <w:t>Beneficjent oświadcza w drugim i kolejnych wnioskach o płatność o kwocie poniesionych w ramach Projektu wydatków bezpośrednich i pośrednich w związku z realizacją zadań rozliczanych kwotami ryczałtowymi i/lub stawkami jednostkowymi oraz informuje o przebiegu postępu rzeczowego Projektu</w:t>
      </w:r>
      <w:r w:rsidR="00B87606" w:rsidRPr="008A0EC7">
        <w:rPr>
          <w:rFonts w:asciiTheme="minorHAnsi" w:hAnsiTheme="minorHAnsi" w:cstheme="minorHAnsi"/>
        </w:rPr>
        <w:t>.</w:t>
      </w:r>
    </w:p>
    <w:p w14:paraId="55288E9B" w14:textId="73BFEEFF" w:rsidR="00907067" w:rsidRPr="00907067" w:rsidRDefault="00907067" w:rsidP="00332674">
      <w:pPr>
        <w:pStyle w:val="Akapitzlist"/>
        <w:numPr>
          <w:ilvl w:val="0"/>
          <w:numId w:val="22"/>
        </w:numPr>
        <w:tabs>
          <w:tab w:val="left" w:pos="284"/>
        </w:tabs>
        <w:spacing w:before="60" w:after="60" w:line="276" w:lineRule="auto"/>
        <w:ind w:left="284" w:hanging="284"/>
        <w:rPr>
          <w:rFonts w:asciiTheme="minorHAnsi" w:hAnsiTheme="minorHAnsi" w:cstheme="minorHAnsi"/>
        </w:rPr>
      </w:pPr>
      <w:r w:rsidRPr="00907067">
        <w:rPr>
          <w:rFonts w:asciiTheme="minorHAnsi" w:hAnsiTheme="minorHAnsi" w:cstheme="minorHAnsi"/>
        </w:rPr>
        <w:t xml:space="preserve">Podstawą potwierdzenia postępu rzeczowego realizacji projektu oraz postępu realizacji zadań rozliczanych kwotami ryczałtowymi/stawkami jednostkowymi jest dokładny i rzetelny opis zawarty w części sprawozdawczej wniosku o płatność. Zakres dokumentów potwierdzających postęp rzeczowy zadań projektu i wykonanie zadań rozliczanych kwotami ryczałtowymi określa </w:t>
      </w:r>
      <w:r w:rsidRPr="00907067">
        <w:rPr>
          <w:rStyle w:val="Nagwek3Znak"/>
          <w:rFonts w:asciiTheme="minorHAnsi" w:eastAsia="Calibri" w:hAnsiTheme="minorHAnsi" w:cstheme="minorHAnsi"/>
          <w:sz w:val="24"/>
          <w:szCs w:val="24"/>
        </w:rPr>
        <w:t>§ 1</w:t>
      </w:r>
      <w:r w:rsidR="00050FAB">
        <w:rPr>
          <w:rStyle w:val="Nagwek3Znak"/>
          <w:rFonts w:asciiTheme="minorHAnsi" w:eastAsia="Calibri" w:hAnsiTheme="minorHAnsi" w:cstheme="minorHAnsi"/>
          <w:sz w:val="24"/>
          <w:szCs w:val="24"/>
        </w:rPr>
        <w:t>2</w:t>
      </w:r>
      <w:r w:rsidRPr="00907067">
        <w:rPr>
          <w:rStyle w:val="Nagwek3Znak"/>
          <w:rFonts w:asciiTheme="minorHAnsi" w:eastAsia="Calibri" w:hAnsiTheme="minorHAnsi" w:cstheme="minorHAnsi"/>
          <w:sz w:val="24"/>
          <w:szCs w:val="24"/>
        </w:rPr>
        <w:t xml:space="preserve"> Umowy.</w:t>
      </w:r>
      <w:r w:rsidRPr="00907067">
        <w:rPr>
          <w:rFonts w:asciiTheme="minorHAnsi" w:hAnsiTheme="minorHAnsi" w:cstheme="minorHAnsi"/>
        </w:rPr>
        <w:t xml:space="preserve"> Zakres dokumentów potwierdzających postęp rzeczowy zadań projektu i wykonanie zadań rozliczanych stawkami jednostkowymi określa </w:t>
      </w:r>
      <w:r w:rsidRPr="00907067">
        <w:rPr>
          <w:rStyle w:val="Nagwek3Znak"/>
          <w:rFonts w:asciiTheme="minorHAnsi" w:eastAsia="Calibri" w:hAnsiTheme="minorHAnsi" w:cstheme="minorHAnsi"/>
          <w:sz w:val="24"/>
          <w:szCs w:val="24"/>
        </w:rPr>
        <w:t>§ 1</w:t>
      </w:r>
      <w:r w:rsidR="00050FAB">
        <w:rPr>
          <w:rStyle w:val="Nagwek3Znak"/>
          <w:rFonts w:asciiTheme="minorHAnsi" w:eastAsia="Calibri" w:hAnsiTheme="minorHAnsi" w:cstheme="minorHAnsi"/>
          <w:sz w:val="24"/>
          <w:szCs w:val="24"/>
        </w:rPr>
        <w:t>1</w:t>
      </w:r>
      <w:r w:rsidRPr="00907067">
        <w:rPr>
          <w:rStyle w:val="Nagwek3Znak"/>
          <w:rFonts w:asciiTheme="minorHAnsi" w:eastAsia="Calibri" w:hAnsiTheme="minorHAnsi" w:cstheme="minorHAnsi"/>
          <w:sz w:val="24"/>
          <w:szCs w:val="24"/>
        </w:rPr>
        <w:t xml:space="preserve"> Umowy.</w:t>
      </w:r>
      <w:r w:rsidRPr="00907067">
        <w:rPr>
          <w:rFonts w:asciiTheme="minorHAnsi" w:hAnsiTheme="minorHAnsi" w:cstheme="minorHAnsi"/>
        </w:rPr>
        <w:t xml:space="preserve"> Instytucja Zarządzająca zaleca przedkładanie dokumentacji potwierdzającej opis realizacji zadań projektu na bieżąco, w każdym wniosku o płatność.</w:t>
      </w:r>
    </w:p>
    <w:p w14:paraId="1B2EC563" w14:textId="68BA4D22" w:rsidR="00280730" w:rsidRPr="008A0EC7" w:rsidRDefault="00280730" w:rsidP="00332674">
      <w:pPr>
        <w:pStyle w:val="Akapitzlist"/>
        <w:numPr>
          <w:ilvl w:val="0"/>
          <w:numId w:val="22"/>
        </w:numPr>
        <w:spacing w:before="60" w:after="60" w:line="276" w:lineRule="auto"/>
        <w:ind w:left="284" w:hanging="284"/>
        <w:rPr>
          <w:rFonts w:asciiTheme="minorHAnsi" w:hAnsiTheme="minorHAnsi" w:cstheme="minorHAnsi"/>
        </w:rPr>
      </w:pPr>
      <w:r w:rsidRPr="008A0EC7">
        <w:rPr>
          <w:rFonts w:asciiTheme="minorHAnsi" w:hAnsiTheme="minorHAnsi" w:cstheme="minorHAnsi"/>
        </w:rPr>
        <w:t>K</w:t>
      </w:r>
      <w:r w:rsidR="00C831D4" w:rsidRPr="008A0EC7">
        <w:rPr>
          <w:rFonts w:asciiTheme="minorHAnsi" w:hAnsiTheme="minorHAnsi" w:cstheme="minorHAnsi"/>
        </w:rPr>
        <w:t xml:space="preserve">ońcowy wniosek o płatność </w:t>
      </w:r>
      <w:r w:rsidRPr="008A0EC7">
        <w:rPr>
          <w:rFonts w:asciiTheme="minorHAnsi" w:hAnsiTheme="minorHAnsi" w:cstheme="minorHAnsi"/>
        </w:rPr>
        <w:t xml:space="preserve">Beneficjent składa </w:t>
      </w:r>
      <w:r w:rsidR="00C831D4" w:rsidRPr="008A0EC7">
        <w:rPr>
          <w:rFonts w:asciiTheme="minorHAnsi" w:hAnsiTheme="minorHAnsi" w:cstheme="minorHAnsi"/>
        </w:rPr>
        <w:t xml:space="preserve">w terminie do 30 dni kalendarzowych od </w:t>
      </w:r>
      <w:r w:rsidR="004B4F6E" w:rsidRPr="008A0EC7">
        <w:rPr>
          <w:rFonts w:asciiTheme="minorHAnsi" w:hAnsiTheme="minorHAnsi" w:cstheme="minorHAnsi"/>
        </w:rPr>
        <w:t>dnia zakończenia realizacji projektu</w:t>
      </w:r>
      <w:r w:rsidR="00C831D4" w:rsidRPr="008A0EC7">
        <w:rPr>
          <w:rFonts w:asciiTheme="minorHAnsi" w:hAnsiTheme="minorHAnsi" w:cstheme="minorHAnsi"/>
        </w:rPr>
        <w:t xml:space="preserve">. </w:t>
      </w:r>
      <w:bookmarkStart w:id="40" w:name="_Hlk43131973"/>
    </w:p>
    <w:bookmarkEnd w:id="40"/>
    <w:p w14:paraId="364DAA85" w14:textId="240382AB" w:rsidR="00E3309E" w:rsidRPr="00E3309E" w:rsidRDefault="00E3309E" w:rsidP="00B11604">
      <w:pPr>
        <w:pStyle w:val="Akapitzlist"/>
        <w:numPr>
          <w:ilvl w:val="0"/>
          <w:numId w:val="22"/>
        </w:numPr>
        <w:tabs>
          <w:tab w:val="left" w:pos="426"/>
        </w:tabs>
        <w:spacing w:before="60" w:after="60" w:line="276" w:lineRule="auto"/>
        <w:ind w:left="425" w:hanging="425"/>
        <w:rPr>
          <w:rFonts w:asciiTheme="minorHAnsi" w:hAnsiTheme="minorHAnsi" w:cstheme="minorHAnsi"/>
        </w:rPr>
      </w:pPr>
      <w:r w:rsidRPr="00E3309E">
        <w:rPr>
          <w:rFonts w:asciiTheme="minorHAnsi" w:hAnsiTheme="minorHAnsi" w:cstheme="minorHAnsi"/>
        </w:rPr>
        <w:t>Beneficjent zobowiązuje się rozliczyć dane zadanie objęte kwotą ryczałtową, o której mowa w § 1</w:t>
      </w:r>
      <w:r w:rsidR="00050FAB">
        <w:rPr>
          <w:rFonts w:asciiTheme="minorHAnsi" w:hAnsiTheme="minorHAnsi" w:cstheme="minorHAnsi"/>
        </w:rPr>
        <w:t>2</w:t>
      </w:r>
      <w:r w:rsidRPr="00E3309E">
        <w:rPr>
          <w:rFonts w:asciiTheme="minorHAnsi" w:hAnsiTheme="minorHAnsi" w:cstheme="minorHAnsi"/>
        </w:rPr>
        <w:t xml:space="preserve"> Umowy oraz stawką jednostkową, o której mowa w § 1</w:t>
      </w:r>
      <w:r w:rsidR="00050FAB">
        <w:rPr>
          <w:rFonts w:asciiTheme="minorHAnsi" w:hAnsiTheme="minorHAnsi" w:cstheme="minorHAnsi"/>
        </w:rPr>
        <w:t>1</w:t>
      </w:r>
      <w:r w:rsidRPr="00E3309E">
        <w:rPr>
          <w:rFonts w:asciiTheme="minorHAnsi" w:hAnsiTheme="minorHAnsi" w:cstheme="minorHAnsi"/>
        </w:rPr>
        <w:t xml:space="preserve"> nie później niż we wniosku o płatność składanym za okres, w którym zadanie objęte kwotą ryczałtową/ stawką jednostkową zostało zrealizowane oraz harmonogramem płatności, o którym mowa w § </w:t>
      </w:r>
      <w:r w:rsidR="00A8064A">
        <w:rPr>
          <w:rFonts w:asciiTheme="minorHAnsi" w:hAnsiTheme="minorHAnsi" w:cstheme="minorHAnsi"/>
        </w:rPr>
        <w:t>8</w:t>
      </w:r>
      <w:r w:rsidRPr="00E3309E">
        <w:rPr>
          <w:rFonts w:asciiTheme="minorHAnsi" w:hAnsiTheme="minorHAnsi" w:cstheme="minorHAnsi"/>
        </w:rPr>
        <w:t xml:space="preserve"> ust. 1 Umowy.</w:t>
      </w:r>
    </w:p>
    <w:p w14:paraId="0160AFFD" w14:textId="387232FD" w:rsidR="00CB53F4" w:rsidRPr="008A0EC7" w:rsidRDefault="00C831D4" w:rsidP="00332674">
      <w:pPr>
        <w:pStyle w:val="Akapitzlist"/>
        <w:numPr>
          <w:ilvl w:val="0"/>
          <w:numId w:val="22"/>
        </w:numPr>
        <w:shd w:val="clear" w:color="auto" w:fill="FFFFFF" w:themeFill="background1"/>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Beneficjent zobowiązuje się </w:t>
      </w:r>
      <w:r w:rsidR="003F55A3" w:rsidRPr="008A0EC7">
        <w:rPr>
          <w:rFonts w:asciiTheme="minorHAnsi" w:hAnsiTheme="minorHAnsi" w:cstheme="minorHAnsi"/>
        </w:rPr>
        <w:t>na bieżąco wprowadzać do CST2021 do aplikacji SM EFS</w:t>
      </w:r>
      <w:r w:rsidR="009F6AF1">
        <w:rPr>
          <w:rFonts w:asciiTheme="minorHAnsi" w:hAnsiTheme="minorHAnsi" w:cstheme="minorHAnsi"/>
        </w:rPr>
        <w:t>/SM FST</w:t>
      </w:r>
      <w:r w:rsidR="009F6AF1">
        <w:rPr>
          <w:rStyle w:val="Odwoanieprzypisudolnego"/>
          <w:rFonts w:asciiTheme="minorHAnsi" w:hAnsiTheme="minorHAnsi" w:cstheme="minorHAnsi"/>
        </w:rPr>
        <w:footnoteReference w:id="25"/>
      </w:r>
      <w:r w:rsidR="003F55A3" w:rsidRPr="008A0EC7">
        <w:rPr>
          <w:rFonts w:asciiTheme="minorHAnsi" w:hAnsiTheme="minorHAnsi" w:cstheme="minorHAnsi"/>
        </w:rPr>
        <w:t xml:space="preserve"> informacji o</w:t>
      </w:r>
      <w:r w:rsidR="00CE6BC1" w:rsidRPr="008A0EC7">
        <w:rPr>
          <w:rFonts w:asciiTheme="minorHAnsi" w:hAnsiTheme="minorHAnsi" w:cstheme="minorHAnsi"/>
        </w:rPr>
        <w:t> </w:t>
      </w:r>
      <w:r w:rsidR="003F55A3" w:rsidRPr="008A0EC7">
        <w:rPr>
          <w:rFonts w:asciiTheme="minorHAnsi" w:hAnsiTheme="minorHAnsi" w:cstheme="minorHAnsi"/>
        </w:rPr>
        <w:t xml:space="preserve">wszystkich uczestnikach projektu, którzy zostali objęci wsparciem w danym okresie sprawozdawczym oraz </w:t>
      </w:r>
      <w:r w:rsidRPr="008A0EC7">
        <w:rPr>
          <w:rFonts w:asciiTheme="minorHAnsi" w:hAnsiTheme="minorHAnsi" w:cstheme="minorHAnsi"/>
        </w:rPr>
        <w:t>do przedkładania wraz z drugim i kolejnymi wnioskami o</w:t>
      </w:r>
      <w:r w:rsidR="006018CB">
        <w:rPr>
          <w:rFonts w:asciiTheme="minorHAnsi" w:hAnsiTheme="minorHAnsi" w:cstheme="minorHAnsi"/>
        </w:rPr>
        <w:t> </w:t>
      </w:r>
      <w:r w:rsidRPr="008A0EC7">
        <w:rPr>
          <w:rFonts w:asciiTheme="minorHAnsi" w:hAnsiTheme="minorHAnsi" w:cstheme="minorHAnsi"/>
        </w:rPr>
        <w:t>płatność</w:t>
      </w:r>
      <w:r w:rsidR="003F55A3" w:rsidRPr="008A0EC7">
        <w:rPr>
          <w:rFonts w:asciiTheme="minorHAnsi" w:hAnsiTheme="minorHAnsi" w:cstheme="minorHAnsi"/>
        </w:rPr>
        <w:t xml:space="preserve"> tych</w:t>
      </w:r>
      <w:r w:rsidRPr="008A0EC7">
        <w:rPr>
          <w:rFonts w:asciiTheme="minorHAnsi" w:hAnsiTheme="minorHAnsi" w:cstheme="minorHAnsi"/>
        </w:rPr>
        <w:t xml:space="preserve"> informacji, zgodnie z zakresem określonym </w:t>
      </w:r>
      <w:r w:rsidRPr="008A0EC7">
        <w:rPr>
          <w:rFonts w:asciiTheme="minorHAnsi" w:hAnsiTheme="minorHAnsi" w:cstheme="minorHAnsi"/>
          <w:shd w:val="clear" w:color="auto" w:fill="FFFFFF" w:themeFill="background1"/>
        </w:rPr>
        <w:t xml:space="preserve">w </w:t>
      </w:r>
      <w:r w:rsidR="006541EC" w:rsidRPr="00C63D63">
        <w:rPr>
          <w:rFonts w:asciiTheme="minorHAnsi" w:eastAsia="Calibri" w:hAnsiTheme="minorHAnsi" w:cstheme="minorHAnsi"/>
          <w:lang w:eastAsia="en-US"/>
        </w:rPr>
        <w:t xml:space="preserve">załączniku nr 1 do </w:t>
      </w:r>
      <w:r w:rsidR="00E3309E" w:rsidRPr="00E3309E">
        <w:rPr>
          <w:rFonts w:asciiTheme="minorHAnsi" w:hAnsiTheme="minorHAnsi" w:cstheme="minorHAnsi"/>
          <w:shd w:val="clear" w:color="auto" w:fill="FFFFFF" w:themeFill="background1"/>
        </w:rPr>
        <w:t>Wytycznych dotyczących monitorowania postępu rzeczowego realizacji programów na lata 2021-2027</w:t>
      </w:r>
      <w:r w:rsidR="00E3309E">
        <w:rPr>
          <w:rFonts w:asciiTheme="minorHAnsi" w:hAnsiTheme="minorHAnsi" w:cstheme="minorHAnsi"/>
        </w:rPr>
        <w:t xml:space="preserve">, </w:t>
      </w:r>
      <w:r w:rsidR="003F55A3" w:rsidRPr="008A0EC7">
        <w:rPr>
          <w:rFonts w:asciiTheme="minorHAnsi" w:eastAsia="Calibri" w:hAnsiTheme="minorHAnsi" w:cstheme="minorHAnsi"/>
          <w:lang w:eastAsia="en-US"/>
        </w:rPr>
        <w:t>a</w:t>
      </w:r>
      <w:r w:rsidR="006018CB">
        <w:rPr>
          <w:rFonts w:asciiTheme="minorHAnsi" w:eastAsia="Calibri" w:hAnsiTheme="minorHAnsi" w:cstheme="minorHAnsi"/>
          <w:lang w:eastAsia="en-US"/>
        </w:rPr>
        <w:t> </w:t>
      </w:r>
      <w:r w:rsidR="003F55A3" w:rsidRPr="008A0EC7">
        <w:rPr>
          <w:rFonts w:asciiTheme="minorHAnsi" w:eastAsia="Calibri" w:hAnsiTheme="minorHAnsi" w:cstheme="minorHAnsi"/>
          <w:lang w:eastAsia="en-US"/>
        </w:rPr>
        <w:t>także</w:t>
      </w:r>
      <w:r w:rsidRPr="008A0EC7">
        <w:rPr>
          <w:rFonts w:asciiTheme="minorHAnsi" w:eastAsia="Calibri" w:hAnsiTheme="minorHAnsi" w:cstheme="minorHAnsi"/>
          <w:lang w:eastAsia="en-US"/>
        </w:rPr>
        <w:t xml:space="preserve"> dokumentów, o</w:t>
      </w:r>
      <w:r w:rsidR="00CE6BC1" w:rsidRPr="008A0EC7">
        <w:rPr>
          <w:rFonts w:asciiTheme="minorHAnsi" w:eastAsia="Calibri" w:hAnsiTheme="minorHAnsi" w:cstheme="minorHAnsi"/>
          <w:lang w:eastAsia="en-US"/>
        </w:rPr>
        <w:t> </w:t>
      </w:r>
      <w:r w:rsidRPr="008A0EC7">
        <w:rPr>
          <w:rFonts w:asciiTheme="minorHAnsi" w:eastAsia="Calibri" w:hAnsiTheme="minorHAnsi" w:cstheme="minorHAnsi"/>
          <w:lang w:eastAsia="en-US"/>
        </w:rPr>
        <w:t xml:space="preserve">których mowa </w:t>
      </w:r>
      <w:r w:rsidRPr="008A0EC7">
        <w:rPr>
          <w:rFonts w:asciiTheme="minorHAnsi" w:eastAsia="Calibri" w:hAnsiTheme="minorHAnsi" w:cstheme="minorHAnsi"/>
          <w:shd w:val="clear" w:color="auto" w:fill="FFFFFF" w:themeFill="background1"/>
          <w:lang w:eastAsia="en-US"/>
        </w:rPr>
        <w:t xml:space="preserve">w § </w:t>
      </w:r>
      <w:r w:rsidR="00E3309E" w:rsidRPr="008A0EC7">
        <w:rPr>
          <w:rFonts w:asciiTheme="minorHAnsi" w:eastAsia="Calibri" w:hAnsiTheme="minorHAnsi" w:cstheme="minorHAnsi"/>
          <w:shd w:val="clear" w:color="auto" w:fill="FFFFFF" w:themeFill="background1"/>
          <w:lang w:eastAsia="en-US"/>
        </w:rPr>
        <w:t>1</w:t>
      </w:r>
      <w:r w:rsidR="00E3309E">
        <w:rPr>
          <w:rFonts w:asciiTheme="minorHAnsi" w:eastAsia="Calibri" w:hAnsiTheme="minorHAnsi" w:cstheme="minorHAnsi"/>
          <w:shd w:val="clear" w:color="auto" w:fill="FFFFFF" w:themeFill="background1"/>
          <w:lang w:eastAsia="en-US"/>
        </w:rPr>
        <w:t>2</w:t>
      </w:r>
      <w:r w:rsidR="00E3309E" w:rsidRPr="008A0EC7">
        <w:rPr>
          <w:rFonts w:asciiTheme="minorHAnsi" w:eastAsia="Calibri" w:hAnsiTheme="minorHAnsi" w:cstheme="minorHAnsi"/>
          <w:shd w:val="clear" w:color="auto" w:fill="FFFFFF" w:themeFill="background1"/>
          <w:lang w:eastAsia="en-US"/>
        </w:rPr>
        <w:t xml:space="preserve"> </w:t>
      </w:r>
      <w:r w:rsidRPr="008A0EC7">
        <w:rPr>
          <w:rFonts w:asciiTheme="minorHAnsi" w:eastAsia="Calibri" w:hAnsiTheme="minorHAnsi" w:cstheme="minorHAnsi"/>
          <w:shd w:val="clear" w:color="auto" w:fill="FFFFFF" w:themeFill="background1"/>
          <w:lang w:eastAsia="en-US"/>
        </w:rPr>
        <w:t>ust. 4</w:t>
      </w:r>
      <w:r w:rsidRPr="008A0EC7">
        <w:rPr>
          <w:rFonts w:asciiTheme="minorHAnsi" w:eastAsia="Calibri" w:hAnsiTheme="minorHAnsi" w:cstheme="minorHAnsi"/>
          <w:lang w:eastAsia="en-US"/>
        </w:rPr>
        <w:t xml:space="preserve"> </w:t>
      </w:r>
      <w:r w:rsidR="00624EAA" w:rsidRPr="008A0EC7">
        <w:rPr>
          <w:rFonts w:asciiTheme="minorHAnsi" w:eastAsia="Calibri" w:hAnsiTheme="minorHAnsi" w:cstheme="minorHAnsi"/>
          <w:lang w:eastAsia="en-US"/>
        </w:rPr>
        <w:t>Decyzji</w:t>
      </w:r>
      <w:r w:rsidRPr="008A0EC7">
        <w:rPr>
          <w:rFonts w:asciiTheme="minorHAnsi" w:eastAsia="Calibri" w:hAnsiTheme="minorHAnsi" w:cstheme="minorHAnsi"/>
          <w:vertAlign w:val="superscript"/>
          <w:lang w:eastAsia="en-US"/>
        </w:rPr>
        <w:footnoteReference w:id="26"/>
      </w:r>
      <w:r w:rsidRPr="008A0EC7">
        <w:rPr>
          <w:rFonts w:asciiTheme="minorHAnsi" w:eastAsia="Calibri" w:hAnsiTheme="minorHAnsi" w:cstheme="minorHAnsi"/>
          <w:lang w:eastAsia="en-US"/>
        </w:rPr>
        <w:t>.</w:t>
      </w:r>
    </w:p>
    <w:p w14:paraId="600D594C" w14:textId="620AB0C6" w:rsidR="00C831D4" w:rsidRPr="008A0EC7" w:rsidRDefault="003D384F" w:rsidP="00E3309E">
      <w:pPr>
        <w:pStyle w:val="Akapitzlist"/>
        <w:numPr>
          <w:ilvl w:val="0"/>
          <w:numId w:val="22"/>
        </w:numPr>
        <w:shd w:val="clear" w:color="auto" w:fill="FFFFFF" w:themeFill="background1"/>
        <w:spacing w:before="60" w:after="60" w:line="276" w:lineRule="auto"/>
        <w:ind w:left="426" w:hanging="426"/>
        <w:rPr>
          <w:rFonts w:asciiTheme="minorHAnsi" w:hAnsiTheme="minorHAnsi" w:cstheme="minorHAnsi"/>
        </w:rPr>
      </w:pPr>
      <w:bookmarkStart w:id="41" w:name="_Hlk132672562"/>
      <w:r w:rsidRPr="008A0EC7">
        <w:rPr>
          <w:rFonts w:asciiTheme="minorHAnsi" w:hAnsiTheme="minorHAnsi" w:cstheme="minorHAnsi"/>
        </w:rPr>
        <w:t xml:space="preserve">W przypadku </w:t>
      </w:r>
      <w:bookmarkEnd w:id="41"/>
      <w:r w:rsidR="003D3C02" w:rsidRPr="008A0EC7">
        <w:rPr>
          <w:rFonts w:asciiTheme="minorHAnsi" w:eastAsia="Calibri" w:hAnsiTheme="minorHAnsi" w:cstheme="minorHAnsi"/>
          <w:lang w:eastAsia="en-US"/>
        </w:rPr>
        <w:t>gdy opisywany we wniosku o płatność postęp rzeczowy i rozliczane w</w:t>
      </w:r>
      <w:r w:rsidR="006018CB">
        <w:rPr>
          <w:rFonts w:asciiTheme="minorHAnsi" w:eastAsia="Calibri" w:hAnsiTheme="minorHAnsi" w:cstheme="minorHAnsi"/>
          <w:lang w:eastAsia="en-US"/>
        </w:rPr>
        <w:t> </w:t>
      </w:r>
      <w:r w:rsidR="003D3C02" w:rsidRPr="008A0EC7">
        <w:rPr>
          <w:rFonts w:asciiTheme="minorHAnsi" w:eastAsia="Calibri" w:hAnsiTheme="minorHAnsi" w:cstheme="minorHAnsi"/>
          <w:lang w:eastAsia="en-US"/>
        </w:rPr>
        <w:t>nim wydatki dotyczą działań</w:t>
      </w:r>
      <w:r w:rsidR="00DA40BC" w:rsidRPr="008A0EC7">
        <w:rPr>
          <w:rFonts w:asciiTheme="minorHAnsi" w:eastAsia="Calibri" w:hAnsiTheme="minorHAnsi" w:cstheme="minorHAnsi"/>
          <w:lang w:eastAsia="en-US"/>
        </w:rPr>
        <w:t>, przy realizacji których zgodnie z Wnioskiem</w:t>
      </w:r>
      <w:r w:rsidR="003D3C02" w:rsidRPr="008A0EC7">
        <w:rPr>
          <w:rFonts w:asciiTheme="minorHAnsi" w:eastAsia="Calibri" w:hAnsiTheme="minorHAnsi" w:cstheme="minorHAnsi"/>
          <w:lang w:eastAsia="en-US"/>
        </w:rPr>
        <w:t>, powinny być stosowane zasady równościowe</w:t>
      </w:r>
      <w:r w:rsidR="00DA40BC" w:rsidRPr="008A0EC7">
        <w:rPr>
          <w:rFonts w:asciiTheme="minorHAnsi" w:eastAsia="Calibri" w:hAnsiTheme="minorHAnsi" w:cstheme="minorHAnsi"/>
          <w:lang w:eastAsia="en-US"/>
        </w:rPr>
        <w:t xml:space="preserve">, </w:t>
      </w:r>
      <w:r w:rsidR="003D3C02" w:rsidRPr="008A0EC7">
        <w:rPr>
          <w:rFonts w:asciiTheme="minorHAnsi" w:eastAsia="Calibri" w:hAnsiTheme="minorHAnsi" w:cstheme="minorHAnsi"/>
          <w:lang w:eastAsia="en-US"/>
        </w:rPr>
        <w:t xml:space="preserve">Beneficjent zobowiązany jest do wykazania i opisania we wniosku o płatność, które z działań zaplanowanych we </w:t>
      </w:r>
      <w:r w:rsidR="00DA40BC" w:rsidRPr="008A0EC7">
        <w:rPr>
          <w:rFonts w:asciiTheme="minorHAnsi" w:eastAsia="Calibri" w:hAnsiTheme="minorHAnsi" w:cstheme="minorHAnsi"/>
          <w:lang w:eastAsia="en-US"/>
        </w:rPr>
        <w:t xml:space="preserve">Wniosku </w:t>
      </w:r>
      <w:r w:rsidR="003D3C02" w:rsidRPr="008A0EC7">
        <w:rPr>
          <w:rFonts w:asciiTheme="minorHAnsi" w:eastAsia="Calibri" w:hAnsiTheme="minorHAnsi" w:cstheme="minorHAnsi"/>
          <w:lang w:eastAsia="en-US"/>
        </w:rPr>
        <w:t>zostały już zrealizowane oraz w jaki sposób ich realizacja wpłynęła na sytuację osób z niepełnosprawnościami, a</w:t>
      </w:r>
      <w:r w:rsidR="006018CB">
        <w:rPr>
          <w:rFonts w:asciiTheme="minorHAnsi" w:eastAsia="Calibri" w:hAnsiTheme="minorHAnsi" w:cstheme="minorHAnsi"/>
          <w:lang w:eastAsia="en-US"/>
        </w:rPr>
        <w:t> </w:t>
      </w:r>
      <w:r w:rsidR="003D3C02" w:rsidRPr="008A0EC7">
        <w:rPr>
          <w:rFonts w:asciiTheme="minorHAnsi" w:eastAsia="Calibri" w:hAnsiTheme="minorHAnsi" w:cstheme="minorHAnsi"/>
          <w:lang w:eastAsia="en-US"/>
        </w:rPr>
        <w:t xml:space="preserve">także na równość kobiet i mężczyzn lub innych grup wskazanych we </w:t>
      </w:r>
      <w:r w:rsidR="00DA40BC" w:rsidRPr="008A0EC7">
        <w:rPr>
          <w:rFonts w:asciiTheme="minorHAnsi" w:eastAsia="Calibri" w:hAnsiTheme="minorHAnsi" w:cstheme="minorHAnsi"/>
          <w:lang w:eastAsia="en-US"/>
        </w:rPr>
        <w:t>Wniosku</w:t>
      </w:r>
      <w:r w:rsidR="003D3C02" w:rsidRPr="008A0EC7">
        <w:rPr>
          <w:rFonts w:asciiTheme="minorHAnsi" w:eastAsia="Calibri" w:hAnsiTheme="minorHAnsi" w:cstheme="minorHAnsi"/>
          <w:lang w:eastAsia="en-US"/>
        </w:rPr>
        <w:t>.</w:t>
      </w:r>
    </w:p>
    <w:p w14:paraId="21AF586E" w14:textId="263B1C20" w:rsidR="00C1649A" w:rsidRPr="008A0EC7" w:rsidRDefault="00C831D4" w:rsidP="00332674">
      <w:pPr>
        <w:pStyle w:val="Akapitzlist"/>
        <w:numPr>
          <w:ilvl w:val="0"/>
          <w:numId w:val="22"/>
        </w:numPr>
        <w:spacing w:before="60" w:after="60" w:line="276" w:lineRule="auto"/>
        <w:ind w:left="426" w:hanging="426"/>
        <w:rPr>
          <w:rFonts w:asciiTheme="minorHAnsi" w:hAnsiTheme="minorHAnsi" w:cstheme="minorHAnsi"/>
        </w:rPr>
      </w:pPr>
      <w:r w:rsidRPr="008A0EC7">
        <w:rPr>
          <w:rFonts w:asciiTheme="minorHAnsi" w:hAnsiTheme="minorHAnsi" w:cstheme="minorHAnsi"/>
        </w:rPr>
        <w:t>Beneficjent jest zobowiązany do rozliczenia całości otrzymanego dofinansowania wraz z</w:t>
      </w:r>
      <w:r w:rsidR="009F6AF1">
        <w:rPr>
          <w:rFonts w:asciiTheme="minorHAnsi" w:hAnsiTheme="minorHAnsi" w:cstheme="minorHAnsi"/>
        </w:rPr>
        <w:t> </w:t>
      </w:r>
      <w:r w:rsidRPr="008A0EC7">
        <w:rPr>
          <w:rFonts w:asciiTheme="minorHAnsi" w:hAnsiTheme="minorHAnsi" w:cstheme="minorHAnsi"/>
        </w:rPr>
        <w:t>wkładem własnym w końcowym wniosku o płatność</w:t>
      </w:r>
      <w:r w:rsidR="003464DC" w:rsidRPr="003464DC">
        <w:rPr>
          <w:rFonts w:asciiTheme="minorHAnsi" w:hAnsiTheme="minorHAnsi" w:cstheme="minorHAnsi"/>
        </w:rPr>
        <w:t>, zgodnie ze źródłami finansowania określonymi we Wniosku</w:t>
      </w:r>
      <w:r w:rsidRPr="008A0EC7">
        <w:rPr>
          <w:rFonts w:asciiTheme="minorHAnsi" w:hAnsiTheme="minorHAnsi" w:cstheme="minorHAnsi"/>
        </w:rPr>
        <w:t xml:space="preserve">. W </w:t>
      </w:r>
      <w:r w:rsidR="00A46244">
        <w:rPr>
          <w:rFonts w:asciiTheme="minorHAnsi" w:hAnsiTheme="minorHAnsi" w:cstheme="minorHAnsi"/>
        </w:rPr>
        <w:t xml:space="preserve">przypadku nie </w:t>
      </w:r>
      <w:r w:rsidR="009B10E6">
        <w:rPr>
          <w:rFonts w:asciiTheme="minorHAnsi" w:hAnsiTheme="minorHAnsi" w:cstheme="minorHAnsi"/>
        </w:rPr>
        <w:t xml:space="preserve">zrealizowania </w:t>
      </w:r>
      <w:r w:rsidR="009B10E6" w:rsidRPr="009B10E6">
        <w:rPr>
          <w:rFonts w:asciiTheme="minorHAnsi" w:hAnsiTheme="minorHAnsi" w:cstheme="minorHAnsi"/>
        </w:rPr>
        <w:t>zadania objętego kwotą ryczałtową lub stawką jednostkową</w:t>
      </w:r>
      <w:r w:rsidRPr="008A0EC7">
        <w:rPr>
          <w:rFonts w:asciiTheme="minorHAnsi" w:hAnsiTheme="minorHAnsi" w:cstheme="minorHAnsi"/>
        </w:rPr>
        <w:t xml:space="preserve">, Beneficjent </w:t>
      </w:r>
      <w:r w:rsidR="00B26EF5" w:rsidRPr="008A0EC7">
        <w:rPr>
          <w:rFonts w:asciiTheme="minorHAnsi" w:hAnsiTheme="minorHAnsi" w:cstheme="minorHAnsi"/>
        </w:rPr>
        <w:t xml:space="preserve">bez wezwania </w:t>
      </w:r>
      <w:r w:rsidRPr="008A0EC7">
        <w:rPr>
          <w:rFonts w:asciiTheme="minorHAnsi" w:hAnsiTheme="minorHAnsi" w:cstheme="minorHAnsi"/>
        </w:rPr>
        <w:t xml:space="preserve">zwraca część dofinansowania </w:t>
      </w:r>
      <w:r w:rsidR="009B10E6" w:rsidRPr="009B10E6">
        <w:rPr>
          <w:rFonts w:asciiTheme="minorHAnsi" w:hAnsiTheme="minorHAnsi" w:cstheme="minorHAnsi"/>
        </w:rPr>
        <w:t xml:space="preserve">odpowiadającą danej kwocie ryczałtowej/stawce jednostkowej wraz z odpowiadającymi im kosztami pośrednimi </w:t>
      </w:r>
      <w:r w:rsidRPr="008A0EC7">
        <w:rPr>
          <w:rFonts w:asciiTheme="minorHAnsi" w:hAnsiTheme="minorHAnsi" w:cstheme="minorHAnsi"/>
        </w:rPr>
        <w:t>w</w:t>
      </w:r>
      <w:r w:rsidR="00404C38" w:rsidRPr="008A0EC7">
        <w:rPr>
          <w:rFonts w:asciiTheme="minorHAnsi" w:hAnsiTheme="minorHAnsi" w:cstheme="minorHAnsi"/>
        </w:rPr>
        <w:t> </w:t>
      </w:r>
      <w:r w:rsidRPr="008A0EC7">
        <w:rPr>
          <w:rFonts w:asciiTheme="minorHAnsi" w:hAnsiTheme="minorHAnsi" w:cstheme="minorHAnsi"/>
        </w:rPr>
        <w:t xml:space="preserve">terminie 30 dni kalendarzowych od dnia </w:t>
      </w:r>
      <w:r w:rsidR="005C344B" w:rsidRPr="008A0EC7">
        <w:rPr>
          <w:rFonts w:asciiTheme="minorHAnsi" w:hAnsiTheme="minorHAnsi" w:cstheme="minorHAnsi"/>
        </w:rPr>
        <w:t>zakończenia realizacji projektu.</w:t>
      </w:r>
      <w:r w:rsidRPr="008A0EC7">
        <w:rPr>
          <w:rFonts w:asciiTheme="minorHAnsi" w:hAnsiTheme="minorHAnsi" w:cstheme="minorHAnsi"/>
        </w:rPr>
        <w:t xml:space="preserve"> W</w:t>
      </w:r>
      <w:r w:rsidR="009B10E6">
        <w:rPr>
          <w:rFonts w:asciiTheme="minorHAnsi" w:hAnsiTheme="minorHAnsi" w:cstheme="minorHAnsi"/>
        </w:rPr>
        <w:t> </w:t>
      </w:r>
      <w:r w:rsidRPr="008A0EC7">
        <w:rPr>
          <w:rFonts w:asciiTheme="minorHAnsi" w:hAnsiTheme="minorHAnsi" w:cstheme="minorHAnsi"/>
        </w:rPr>
        <w:t xml:space="preserve">przypadku niedokonania zwrotu zgodnie ze zdaniem drugim, stosuje się przepisy </w:t>
      </w:r>
      <w:r w:rsidRPr="008A0EC7">
        <w:rPr>
          <w:rFonts w:asciiTheme="minorHAnsi" w:hAnsiTheme="minorHAnsi" w:cstheme="minorHAnsi"/>
          <w:shd w:val="clear" w:color="auto" w:fill="FFFFFF" w:themeFill="background1"/>
        </w:rPr>
        <w:t>§ 2</w:t>
      </w:r>
      <w:r w:rsidR="00624EAA" w:rsidRPr="008A0EC7">
        <w:rPr>
          <w:rFonts w:asciiTheme="minorHAnsi" w:hAnsiTheme="minorHAnsi" w:cstheme="minorHAnsi"/>
          <w:shd w:val="clear" w:color="auto" w:fill="FFFFFF" w:themeFill="background1"/>
        </w:rPr>
        <w:t>0</w:t>
      </w:r>
      <w:r w:rsidRPr="008A0EC7">
        <w:rPr>
          <w:rFonts w:asciiTheme="minorHAnsi" w:hAnsiTheme="minorHAnsi" w:cstheme="minorHAnsi"/>
          <w:shd w:val="clear" w:color="auto" w:fill="FFFFFF" w:themeFill="background1"/>
        </w:rPr>
        <w:t xml:space="preserve"> </w:t>
      </w:r>
      <w:r w:rsidR="00624EAA" w:rsidRPr="008A0EC7">
        <w:rPr>
          <w:rFonts w:asciiTheme="minorHAnsi" w:hAnsiTheme="minorHAnsi" w:cstheme="minorHAnsi"/>
        </w:rPr>
        <w:t>Decyzji</w:t>
      </w:r>
      <w:r w:rsidRPr="008A0EC7">
        <w:rPr>
          <w:rFonts w:asciiTheme="minorHAnsi" w:hAnsiTheme="minorHAnsi" w:cstheme="minorHAnsi"/>
        </w:rPr>
        <w:t>.</w:t>
      </w:r>
    </w:p>
    <w:p w14:paraId="498D1D9B" w14:textId="71780164" w:rsidR="00C831D4" w:rsidRPr="008A0EC7" w:rsidRDefault="00C831D4" w:rsidP="00332674">
      <w:pPr>
        <w:pStyle w:val="Akapitzlist"/>
        <w:numPr>
          <w:ilvl w:val="0"/>
          <w:numId w:val="22"/>
        </w:numPr>
        <w:spacing w:before="60" w:after="60" w:line="276" w:lineRule="auto"/>
        <w:ind w:left="426" w:hanging="426"/>
        <w:rPr>
          <w:rFonts w:asciiTheme="minorHAnsi" w:hAnsiTheme="minorHAnsi" w:cstheme="minorHAnsi"/>
        </w:rPr>
      </w:pPr>
      <w:r w:rsidRPr="008A0EC7">
        <w:rPr>
          <w:rFonts w:asciiTheme="minorHAnsi" w:hAnsiTheme="minorHAnsi" w:cstheme="minorHAnsi"/>
        </w:rPr>
        <w:t>Zwrotu środków w ramach projektu dokonuje się</w:t>
      </w:r>
      <w:r w:rsidR="00100D79" w:rsidRPr="008A0EC7">
        <w:rPr>
          <w:rFonts w:asciiTheme="minorHAnsi" w:hAnsiTheme="minorHAnsi" w:cstheme="minorHAnsi"/>
        </w:rPr>
        <w:t xml:space="preserve"> </w:t>
      </w:r>
      <w:r w:rsidRPr="008A0EC7">
        <w:rPr>
          <w:rFonts w:asciiTheme="minorHAnsi" w:hAnsiTheme="minorHAnsi" w:cstheme="minorHAnsi"/>
        </w:rPr>
        <w:t xml:space="preserve">na </w:t>
      </w:r>
      <w:r w:rsidR="000614D3" w:rsidRPr="008A0EC7">
        <w:rPr>
          <w:rFonts w:asciiTheme="minorHAnsi" w:hAnsiTheme="minorHAnsi" w:cstheme="minorHAnsi"/>
        </w:rPr>
        <w:t>rachunek bankowy Instytucji Zarządzającej dla zwrotu środków</w:t>
      </w:r>
      <w:r w:rsidR="006D627E" w:rsidRPr="008A0EC7">
        <w:rPr>
          <w:rFonts w:asciiTheme="minorHAnsi" w:hAnsiTheme="minorHAnsi" w:cstheme="minorHAnsi"/>
        </w:rPr>
        <w:t xml:space="preserve">, o którym mowa w </w:t>
      </w:r>
      <w:r w:rsidR="006D627E" w:rsidRPr="008A0EC7">
        <w:rPr>
          <w:rFonts w:asciiTheme="minorHAnsi" w:hAnsiTheme="minorHAnsi" w:cstheme="minorHAnsi"/>
          <w:shd w:val="clear" w:color="auto" w:fill="FFFFFF" w:themeFill="background1"/>
        </w:rPr>
        <w:t>§ 1 pkt. 1</w:t>
      </w:r>
      <w:r w:rsidR="0092091D" w:rsidRPr="008A0EC7">
        <w:rPr>
          <w:rFonts w:asciiTheme="minorHAnsi" w:hAnsiTheme="minorHAnsi" w:cstheme="minorHAnsi"/>
          <w:shd w:val="clear" w:color="auto" w:fill="FFFFFF" w:themeFill="background1"/>
        </w:rPr>
        <w:t>8</w:t>
      </w:r>
      <w:r w:rsidR="00EE40B7" w:rsidRPr="008A0EC7">
        <w:rPr>
          <w:rFonts w:asciiTheme="minorHAnsi" w:hAnsiTheme="minorHAnsi" w:cstheme="minorHAnsi"/>
          <w:shd w:val="clear" w:color="auto" w:fill="FFFFFF" w:themeFill="background1"/>
        </w:rPr>
        <w:t>,</w:t>
      </w:r>
      <w:r w:rsidR="00C1649A" w:rsidRPr="008A0EC7">
        <w:rPr>
          <w:rFonts w:asciiTheme="minorHAnsi" w:hAnsiTheme="minorHAnsi" w:cstheme="minorHAnsi"/>
          <w:shd w:val="clear" w:color="auto" w:fill="FFFFFF" w:themeFill="background1"/>
        </w:rPr>
        <w:t xml:space="preserve"> </w:t>
      </w:r>
      <w:r w:rsidRPr="008A0EC7">
        <w:rPr>
          <w:rFonts w:asciiTheme="minorHAnsi" w:hAnsiTheme="minorHAnsi" w:cstheme="minorHAnsi"/>
        </w:rPr>
        <w:t xml:space="preserve">chyba że Instytucja Zarządzająca wskaże inny rachunek. </w:t>
      </w:r>
    </w:p>
    <w:p w14:paraId="10C1A9E3" w14:textId="596027CC" w:rsidR="00704B07" w:rsidRPr="008A0EC7" w:rsidRDefault="00704B07" w:rsidP="00332674">
      <w:pPr>
        <w:pStyle w:val="Nagwek2"/>
        <w:spacing w:line="276" w:lineRule="auto"/>
        <w:rPr>
          <w:rFonts w:asciiTheme="minorHAnsi" w:hAnsiTheme="minorHAnsi" w:cstheme="minorHAnsi"/>
          <w:sz w:val="24"/>
          <w:szCs w:val="24"/>
        </w:rPr>
      </w:pPr>
      <w:bookmarkStart w:id="42" w:name="_Hlk96503943"/>
      <w:bookmarkStart w:id="43" w:name="_Hlk96503936"/>
      <w:r w:rsidRPr="008A0EC7">
        <w:rPr>
          <w:rFonts w:asciiTheme="minorHAnsi" w:hAnsiTheme="minorHAnsi" w:cstheme="minorHAnsi"/>
          <w:sz w:val="24"/>
          <w:szCs w:val="24"/>
        </w:rPr>
        <w:t xml:space="preserve">Rozliczanie </w:t>
      </w:r>
      <w:r w:rsidR="004217C2" w:rsidRPr="008A0EC7">
        <w:rPr>
          <w:rFonts w:asciiTheme="minorHAnsi" w:hAnsiTheme="minorHAnsi" w:cstheme="minorHAnsi"/>
          <w:sz w:val="24"/>
          <w:szCs w:val="24"/>
        </w:rPr>
        <w:t xml:space="preserve">wydatków </w:t>
      </w:r>
      <w:r w:rsidRPr="008A0EC7">
        <w:rPr>
          <w:rFonts w:asciiTheme="minorHAnsi" w:hAnsiTheme="minorHAnsi" w:cstheme="minorHAnsi"/>
          <w:sz w:val="24"/>
          <w:szCs w:val="24"/>
        </w:rPr>
        <w:t>w oparciu o stawki jednostkowe</w:t>
      </w:r>
    </w:p>
    <w:p w14:paraId="0752F2DC" w14:textId="2BC19DCE" w:rsidR="00ED3EB6" w:rsidRPr="008A0EC7" w:rsidRDefault="00B550DD" w:rsidP="00332674">
      <w:pPr>
        <w:pStyle w:val="Nagwek3"/>
        <w:spacing w:line="276" w:lineRule="auto"/>
        <w:rPr>
          <w:rFonts w:asciiTheme="minorHAnsi" w:hAnsiTheme="minorHAnsi" w:cstheme="minorHAnsi"/>
          <w:sz w:val="24"/>
          <w:szCs w:val="24"/>
        </w:rPr>
      </w:pPr>
      <w:r w:rsidRPr="008A0EC7">
        <w:rPr>
          <w:rStyle w:val="Nagwek3Znak"/>
          <w:rFonts w:asciiTheme="minorHAnsi" w:hAnsiTheme="minorHAnsi" w:cstheme="minorHAnsi"/>
          <w:sz w:val="24"/>
          <w:szCs w:val="24"/>
        </w:rPr>
        <w:t xml:space="preserve">§ </w:t>
      </w:r>
      <w:r w:rsidR="00A438C7" w:rsidRPr="008A0EC7">
        <w:rPr>
          <w:rStyle w:val="Nagwek3Znak"/>
          <w:rFonts w:asciiTheme="minorHAnsi" w:hAnsiTheme="minorHAnsi" w:cstheme="minorHAnsi"/>
          <w:sz w:val="24"/>
          <w:szCs w:val="24"/>
        </w:rPr>
        <w:t>1</w:t>
      </w:r>
      <w:r w:rsidR="00A45CB9">
        <w:rPr>
          <w:rStyle w:val="Nagwek3Znak"/>
          <w:rFonts w:asciiTheme="minorHAnsi" w:hAnsiTheme="minorHAnsi" w:cstheme="minorHAnsi"/>
          <w:sz w:val="24"/>
          <w:szCs w:val="24"/>
        </w:rPr>
        <w:t>1</w:t>
      </w:r>
      <w:r w:rsidRPr="008A0EC7">
        <w:rPr>
          <w:rFonts w:asciiTheme="minorHAnsi" w:hAnsiTheme="minorHAnsi" w:cstheme="minorHAnsi"/>
          <w:sz w:val="24"/>
          <w:szCs w:val="24"/>
        </w:rPr>
        <w:t>.</w:t>
      </w:r>
    </w:p>
    <w:p w14:paraId="04F1E328" w14:textId="77777777" w:rsidR="00B550DD" w:rsidRPr="008A0EC7" w:rsidRDefault="00B550DD" w:rsidP="00332674">
      <w:pPr>
        <w:numPr>
          <w:ilvl w:val="0"/>
          <w:numId w:val="24"/>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Beneficjent rozlicza usługi objęte stawkami jednostkowymi w ramach Projektu zgodnie z Wnioskiem oraz </w:t>
      </w:r>
      <w:r w:rsidRPr="008A0EC7">
        <w:rPr>
          <w:rFonts w:asciiTheme="minorHAnsi" w:hAnsiTheme="minorHAnsi" w:cstheme="minorHAnsi"/>
          <w:color w:val="000000" w:themeColor="text1"/>
          <w:sz w:val="24"/>
          <w:szCs w:val="24"/>
        </w:rPr>
        <w:t>Wytycznymi dotyczącymi kwalifikowalności wydatków na lata 2021</w:t>
      </w:r>
      <w:r w:rsidRPr="008A0EC7">
        <w:rPr>
          <w:rFonts w:asciiTheme="minorHAnsi" w:hAnsiTheme="minorHAnsi" w:cstheme="minorHAnsi"/>
          <w:sz w:val="24"/>
          <w:szCs w:val="24"/>
        </w:rPr>
        <w:t>–</w:t>
      </w:r>
      <w:r w:rsidRPr="008A0EC7">
        <w:rPr>
          <w:rFonts w:asciiTheme="minorHAnsi" w:hAnsiTheme="minorHAnsi" w:cstheme="minorHAnsi"/>
          <w:color w:val="000000" w:themeColor="text1"/>
          <w:sz w:val="24"/>
          <w:szCs w:val="24"/>
        </w:rPr>
        <w:t>2027</w:t>
      </w:r>
      <w:r w:rsidRPr="008A0EC7">
        <w:rPr>
          <w:rFonts w:asciiTheme="minorHAnsi" w:hAnsiTheme="minorHAnsi" w:cstheme="minorHAnsi"/>
          <w:sz w:val="24"/>
          <w:szCs w:val="24"/>
        </w:rPr>
        <w:t>.</w:t>
      </w:r>
    </w:p>
    <w:p w14:paraId="4EA433B9" w14:textId="77777777" w:rsidR="00B550DD" w:rsidRPr="008A0EC7" w:rsidRDefault="00B550DD" w:rsidP="00332674">
      <w:pPr>
        <w:numPr>
          <w:ilvl w:val="0"/>
          <w:numId w:val="24"/>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Instytucja Zarządzająca określa w regulaminie wyboru projektów szczegółowy zakres oraz cenę jednostkową dla danego towaru lub usługi. </w:t>
      </w:r>
    </w:p>
    <w:p w14:paraId="0C6110E9" w14:textId="77777777" w:rsidR="00B550DD" w:rsidRPr="008A0EC7" w:rsidRDefault="00B550DD" w:rsidP="00332674">
      <w:pPr>
        <w:numPr>
          <w:ilvl w:val="0"/>
          <w:numId w:val="24"/>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Instytucja Zarządzająca ustala dla Projektu następujące stawki jednostkowe:</w:t>
      </w:r>
    </w:p>
    <w:p w14:paraId="02D25FD0" w14:textId="59D86FEA" w:rsidR="00B550DD" w:rsidRPr="008A0EC7" w:rsidRDefault="00B550DD" w:rsidP="00332674">
      <w:pPr>
        <w:pStyle w:val="Akapitzlist"/>
        <w:numPr>
          <w:ilvl w:val="1"/>
          <w:numId w:val="54"/>
        </w:numPr>
        <w:spacing w:before="60" w:after="60" w:line="276" w:lineRule="auto"/>
        <w:ind w:hanging="436"/>
        <w:rPr>
          <w:rFonts w:asciiTheme="minorHAnsi" w:hAnsiTheme="minorHAnsi" w:cstheme="minorHAnsi"/>
        </w:rPr>
      </w:pPr>
      <w:r w:rsidRPr="008A0EC7">
        <w:rPr>
          <w:rFonts w:asciiTheme="minorHAnsi" w:hAnsiTheme="minorHAnsi" w:cstheme="minorHAnsi"/>
        </w:rPr>
        <w:t xml:space="preserve">[nazwa] w kwocie ………… </w:t>
      </w:r>
      <w:r w:rsidR="007B23EF" w:rsidRPr="008A0EC7">
        <w:rPr>
          <w:rFonts w:asciiTheme="minorHAnsi" w:hAnsiTheme="minorHAnsi" w:cstheme="minorHAnsi"/>
        </w:rPr>
        <w:t>PLN</w:t>
      </w:r>
      <w:r w:rsidRPr="008A0EC7">
        <w:rPr>
          <w:rFonts w:asciiTheme="minorHAnsi" w:hAnsiTheme="minorHAnsi" w:cstheme="minorHAnsi"/>
        </w:rPr>
        <w:t>;</w:t>
      </w:r>
    </w:p>
    <w:p w14:paraId="5BB265A2" w14:textId="5F4A5406" w:rsidR="00B550DD" w:rsidRPr="008A0EC7" w:rsidRDefault="00B550DD" w:rsidP="00332674">
      <w:pPr>
        <w:pStyle w:val="Akapitzlist"/>
        <w:numPr>
          <w:ilvl w:val="1"/>
          <w:numId w:val="54"/>
        </w:numPr>
        <w:spacing w:before="60" w:after="60" w:line="276" w:lineRule="auto"/>
        <w:ind w:hanging="436"/>
        <w:rPr>
          <w:rFonts w:asciiTheme="minorHAnsi" w:hAnsiTheme="minorHAnsi" w:cstheme="minorHAnsi"/>
        </w:rPr>
      </w:pPr>
      <w:r w:rsidRPr="008A0EC7">
        <w:rPr>
          <w:rFonts w:asciiTheme="minorHAnsi" w:hAnsiTheme="minorHAnsi" w:cstheme="minorHAnsi"/>
        </w:rPr>
        <w:t>[nazwa] w kwocie ………….</w:t>
      </w:r>
      <w:r w:rsidR="007B23EF" w:rsidRPr="008A0EC7">
        <w:rPr>
          <w:rFonts w:asciiTheme="minorHAnsi" w:hAnsiTheme="minorHAnsi" w:cstheme="minorHAnsi"/>
        </w:rPr>
        <w:t>PLN</w:t>
      </w:r>
      <w:r w:rsidRPr="008A0EC7">
        <w:rPr>
          <w:rFonts w:asciiTheme="minorHAnsi" w:hAnsiTheme="minorHAnsi" w:cstheme="minorHAnsi"/>
        </w:rPr>
        <w:t xml:space="preserve">. </w:t>
      </w:r>
    </w:p>
    <w:p w14:paraId="65F1E519" w14:textId="77777777" w:rsidR="00B550DD" w:rsidRPr="008A0EC7" w:rsidRDefault="00B550DD" w:rsidP="00332674">
      <w:pPr>
        <w:numPr>
          <w:ilvl w:val="0"/>
          <w:numId w:val="24"/>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Dokumentami potwierdzającymi wykonanie stawki jednostkowej, o której mowa w ust. 3 są:</w:t>
      </w:r>
    </w:p>
    <w:p w14:paraId="0BEEDA7C" w14:textId="77777777" w:rsidR="00B550DD" w:rsidRPr="008A0EC7" w:rsidRDefault="00B550DD" w:rsidP="00332674">
      <w:pPr>
        <w:numPr>
          <w:ilvl w:val="2"/>
          <w:numId w:val="16"/>
        </w:numPr>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załączone do wniosku o płatność: ……..; </w:t>
      </w:r>
    </w:p>
    <w:p w14:paraId="654077D3" w14:textId="77777777" w:rsidR="00B550DD" w:rsidRPr="008A0EC7" w:rsidRDefault="00B550DD" w:rsidP="00332674">
      <w:pPr>
        <w:numPr>
          <w:ilvl w:val="2"/>
          <w:numId w:val="16"/>
        </w:numPr>
        <w:spacing w:before="60" w:after="60"/>
        <w:rPr>
          <w:rFonts w:asciiTheme="minorHAnsi" w:hAnsiTheme="minorHAnsi" w:cstheme="minorHAnsi"/>
          <w:sz w:val="24"/>
          <w:szCs w:val="24"/>
        </w:rPr>
      </w:pPr>
      <w:r w:rsidRPr="008A0EC7">
        <w:rPr>
          <w:rFonts w:asciiTheme="minorHAnsi" w:hAnsiTheme="minorHAnsi" w:cstheme="minorHAnsi"/>
          <w:sz w:val="24"/>
          <w:szCs w:val="24"/>
        </w:rPr>
        <w:t>dostępne podczas kontroli na miejscu: ……..;</w:t>
      </w:r>
    </w:p>
    <w:p w14:paraId="7541BD01" w14:textId="77777777" w:rsidR="00B550DD" w:rsidRDefault="00B550DD" w:rsidP="00332674">
      <w:pPr>
        <w:numPr>
          <w:ilvl w:val="0"/>
          <w:numId w:val="24"/>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Kwota wydatków kwalifikowalnych w projekcie ustalana jest na podstawie przemnożenia ustalonej stawki jednostkowej dla danego typu usługi przez liczbę usług faktycznie zrealizowanych w ramach projektu.</w:t>
      </w:r>
    </w:p>
    <w:p w14:paraId="2619F076" w14:textId="77777777" w:rsidR="00F84FEC" w:rsidRPr="00F84FEC" w:rsidRDefault="00F84FEC" w:rsidP="00F84FEC">
      <w:pPr>
        <w:pStyle w:val="Nagwek2"/>
        <w:spacing w:line="276" w:lineRule="auto"/>
        <w:ind w:left="426" w:hanging="426"/>
        <w:rPr>
          <w:rFonts w:cs="Calibri"/>
          <w:sz w:val="24"/>
          <w:szCs w:val="24"/>
        </w:rPr>
      </w:pPr>
      <w:r w:rsidRPr="00F84FEC">
        <w:rPr>
          <w:rFonts w:cs="Calibri"/>
          <w:sz w:val="24"/>
          <w:szCs w:val="24"/>
        </w:rPr>
        <w:t>Rozliczanie wydatków w oparciu o kwoty ryczałtowe</w:t>
      </w:r>
    </w:p>
    <w:p w14:paraId="4C2A9F88" w14:textId="3B39D6EE" w:rsidR="00F84FEC" w:rsidRPr="00F84FEC" w:rsidRDefault="00F84FEC" w:rsidP="00F84FEC">
      <w:pPr>
        <w:pStyle w:val="Nagwek3"/>
        <w:spacing w:line="276" w:lineRule="auto"/>
        <w:ind w:left="426" w:hanging="426"/>
        <w:rPr>
          <w:rFonts w:cs="Calibri"/>
          <w:sz w:val="24"/>
          <w:szCs w:val="24"/>
        </w:rPr>
      </w:pPr>
      <w:r w:rsidRPr="00F84FEC">
        <w:rPr>
          <w:rStyle w:val="Nagwek3Znak"/>
          <w:rFonts w:cs="Calibri"/>
          <w:sz w:val="24"/>
          <w:szCs w:val="24"/>
        </w:rPr>
        <w:t>§ 1</w:t>
      </w:r>
      <w:r w:rsidR="00A45CB9">
        <w:rPr>
          <w:rStyle w:val="Nagwek3Znak"/>
          <w:rFonts w:cs="Calibri"/>
          <w:sz w:val="24"/>
          <w:szCs w:val="24"/>
        </w:rPr>
        <w:t>2</w:t>
      </w:r>
      <w:r w:rsidRPr="00F84FEC">
        <w:rPr>
          <w:rFonts w:cs="Calibri"/>
          <w:sz w:val="24"/>
          <w:szCs w:val="24"/>
        </w:rPr>
        <w:t>.</w:t>
      </w:r>
    </w:p>
    <w:p w14:paraId="69DD355E" w14:textId="77777777" w:rsidR="00E25990" w:rsidRPr="00E25990" w:rsidRDefault="00E25990" w:rsidP="00E25990">
      <w:pPr>
        <w:spacing w:before="60" w:after="60" w:line="240" w:lineRule="auto"/>
        <w:rPr>
          <w:rFonts w:cs="Tahoma"/>
          <w:sz w:val="24"/>
          <w:szCs w:val="24"/>
        </w:rPr>
      </w:pPr>
      <w:r w:rsidRPr="00E25990">
        <w:rPr>
          <w:rFonts w:cs="Tahoma"/>
          <w:sz w:val="24"/>
          <w:szCs w:val="24"/>
        </w:rPr>
        <w:t>1. Beneficjent rozlicza wydatki w ramach projektu w oparciu o kwoty ryczałtowe:</w:t>
      </w:r>
    </w:p>
    <w:p w14:paraId="66553F5F" w14:textId="77777777" w:rsidR="00E25990" w:rsidRPr="00E25990" w:rsidRDefault="00E25990" w:rsidP="00E25990">
      <w:pPr>
        <w:pStyle w:val="Akapitzlist"/>
        <w:numPr>
          <w:ilvl w:val="1"/>
          <w:numId w:val="7"/>
        </w:numPr>
        <w:tabs>
          <w:tab w:val="num" w:pos="709"/>
        </w:tabs>
        <w:spacing w:before="60" w:after="60"/>
        <w:rPr>
          <w:rFonts w:ascii="Calibri" w:hAnsi="Calibri" w:cs="Tahoma"/>
        </w:rPr>
      </w:pPr>
      <w:r w:rsidRPr="00E25990">
        <w:rPr>
          <w:rFonts w:ascii="Calibri" w:hAnsi="Calibri" w:cs="Tahoma"/>
        </w:rPr>
        <w:t>za wykonanie zadania ……… przyznaje się kwotę ryczałtową ……………PLN;</w:t>
      </w:r>
    </w:p>
    <w:p w14:paraId="6F6D12C0" w14:textId="77777777" w:rsidR="00E25990" w:rsidRPr="00E25990" w:rsidRDefault="00E25990" w:rsidP="00E25990">
      <w:pPr>
        <w:spacing w:before="60" w:after="60" w:line="240" w:lineRule="auto"/>
        <w:ind w:left="425"/>
        <w:rPr>
          <w:rFonts w:cs="Tahoma"/>
          <w:sz w:val="24"/>
          <w:szCs w:val="24"/>
        </w:rPr>
      </w:pPr>
      <w:r w:rsidRPr="00E25990">
        <w:rPr>
          <w:rFonts w:cs="Tahoma"/>
          <w:sz w:val="24"/>
          <w:szCs w:val="24"/>
        </w:rPr>
        <w:t xml:space="preserve">      w tym wkład własny w wysokości ….. PLN.</w:t>
      </w:r>
    </w:p>
    <w:p w14:paraId="46753787" w14:textId="77777777" w:rsidR="00E25990" w:rsidRPr="00E25990" w:rsidRDefault="00E25990" w:rsidP="00E25990">
      <w:pPr>
        <w:pStyle w:val="Akapitzlist"/>
        <w:numPr>
          <w:ilvl w:val="1"/>
          <w:numId w:val="7"/>
        </w:numPr>
        <w:spacing w:before="60" w:after="60"/>
        <w:rPr>
          <w:rFonts w:ascii="Calibri" w:hAnsi="Calibri" w:cs="Tahoma"/>
        </w:rPr>
      </w:pPr>
      <w:r w:rsidRPr="00E25990">
        <w:rPr>
          <w:rFonts w:ascii="Calibri" w:hAnsi="Calibri" w:cs="Tahoma"/>
        </w:rPr>
        <w:t>za wykonanie zadania ……… przyznaje się kwotę ryczałtową ……………PLN;</w:t>
      </w:r>
    </w:p>
    <w:p w14:paraId="19DFFF8D" w14:textId="77777777" w:rsidR="00E25990" w:rsidRPr="00E25990" w:rsidRDefault="00E25990" w:rsidP="00E25990">
      <w:pPr>
        <w:spacing w:before="60" w:after="60" w:line="240" w:lineRule="auto"/>
        <w:ind w:left="425"/>
        <w:rPr>
          <w:rFonts w:cs="Tahoma"/>
          <w:sz w:val="24"/>
          <w:szCs w:val="24"/>
        </w:rPr>
      </w:pPr>
      <w:r w:rsidRPr="00E25990">
        <w:rPr>
          <w:rFonts w:cs="Tahoma"/>
          <w:sz w:val="24"/>
          <w:szCs w:val="24"/>
        </w:rPr>
        <w:t xml:space="preserve">      w tym wkład własny w wysokości ….. PLN.</w:t>
      </w:r>
    </w:p>
    <w:p w14:paraId="415B7EF7" w14:textId="77777777" w:rsidR="00E25990" w:rsidRPr="00E25990" w:rsidRDefault="00E25990" w:rsidP="00E25990">
      <w:pPr>
        <w:numPr>
          <w:ilvl w:val="0"/>
          <w:numId w:val="73"/>
        </w:numPr>
        <w:spacing w:before="60" w:after="60" w:line="240" w:lineRule="auto"/>
        <w:rPr>
          <w:rFonts w:cs="Tahoma"/>
          <w:sz w:val="24"/>
          <w:szCs w:val="24"/>
        </w:rPr>
      </w:pPr>
      <w:r w:rsidRPr="00E25990">
        <w:rPr>
          <w:rFonts w:cs="Tahoma"/>
          <w:sz w:val="24"/>
          <w:szCs w:val="24"/>
        </w:rPr>
        <w:t>Na wydatki związane z cross-</w:t>
      </w:r>
      <w:proofErr w:type="spellStart"/>
      <w:r w:rsidRPr="00E25990">
        <w:rPr>
          <w:rFonts w:cs="Tahoma"/>
          <w:sz w:val="24"/>
          <w:szCs w:val="24"/>
        </w:rPr>
        <w:t>financingiem</w:t>
      </w:r>
      <w:proofErr w:type="spellEnd"/>
      <w:r w:rsidRPr="00E25990">
        <w:rPr>
          <w:rFonts w:cs="Tahoma"/>
          <w:sz w:val="24"/>
          <w:szCs w:val="24"/>
        </w:rPr>
        <w:t xml:space="preserve"> przyznaje się kwotę</w:t>
      </w:r>
      <w:r w:rsidRPr="00E25990">
        <w:rPr>
          <w:rFonts w:cs="Tahoma"/>
          <w:sz w:val="24"/>
          <w:szCs w:val="24"/>
          <w:vertAlign w:val="superscript"/>
        </w:rPr>
        <w:footnoteReference w:id="27"/>
      </w:r>
      <w:r w:rsidRPr="00E25990">
        <w:rPr>
          <w:rFonts w:cs="Tahoma"/>
          <w:sz w:val="24"/>
          <w:szCs w:val="24"/>
        </w:rPr>
        <w:t>:</w:t>
      </w:r>
    </w:p>
    <w:p w14:paraId="6E22B327" w14:textId="77777777" w:rsidR="00E25990" w:rsidRPr="00E25990" w:rsidRDefault="00E25990" w:rsidP="00E25990">
      <w:pPr>
        <w:pStyle w:val="Akapitzlist"/>
        <w:numPr>
          <w:ilvl w:val="2"/>
          <w:numId w:val="7"/>
        </w:numPr>
        <w:spacing w:before="60" w:after="60"/>
        <w:rPr>
          <w:rFonts w:ascii="Calibri" w:hAnsi="Calibri" w:cs="Tahoma"/>
        </w:rPr>
      </w:pPr>
      <w:r w:rsidRPr="00E25990">
        <w:rPr>
          <w:rFonts w:ascii="Calibri" w:hAnsi="Calibri" w:cs="Tahoma"/>
        </w:rPr>
        <w:t>……… PLN w ramach kwoty ryczałtowej, o której mowa w ust. 1 pkt 1;</w:t>
      </w:r>
    </w:p>
    <w:p w14:paraId="443FCED0" w14:textId="77777777" w:rsidR="00E25990" w:rsidRPr="00E25990" w:rsidRDefault="00E25990" w:rsidP="00E25990">
      <w:pPr>
        <w:pStyle w:val="Akapitzlist"/>
        <w:numPr>
          <w:ilvl w:val="2"/>
          <w:numId w:val="7"/>
        </w:numPr>
        <w:spacing w:before="60" w:after="60"/>
        <w:rPr>
          <w:rFonts w:ascii="Calibri" w:hAnsi="Calibri" w:cs="Tahoma"/>
        </w:rPr>
      </w:pPr>
      <w:r w:rsidRPr="00E25990">
        <w:rPr>
          <w:rFonts w:ascii="Calibri" w:hAnsi="Calibri" w:cs="Tahoma"/>
        </w:rPr>
        <w:t>………  PLN w ramach kwoty ryczałtowej, o której mowa w ust. 1 pkt 2.</w:t>
      </w:r>
    </w:p>
    <w:p w14:paraId="5EEDCDEA" w14:textId="77777777" w:rsidR="00E25990" w:rsidRPr="00E25990" w:rsidRDefault="00E25990" w:rsidP="00E25990">
      <w:pPr>
        <w:pStyle w:val="Tekstpodstawowy"/>
        <w:numPr>
          <w:ilvl w:val="0"/>
          <w:numId w:val="76"/>
        </w:numPr>
        <w:tabs>
          <w:tab w:val="clear" w:pos="900"/>
        </w:tabs>
        <w:autoSpaceDE w:val="0"/>
        <w:autoSpaceDN w:val="0"/>
        <w:spacing w:before="60" w:after="60"/>
        <w:ind w:left="357" w:hanging="357"/>
        <w:jc w:val="left"/>
        <w:rPr>
          <w:rFonts w:ascii="Calibri" w:hAnsi="Calibri" w:cs="Arial"/>
        </w:rPr>
      </w:pPr>
      <w:r w:rsidRPr="00E25990">
        <w:rPr>
          <w:rFonts w:ascii="Calibri" w:hAnsi="Calibri" w:cs="Arial"/>
        </w:rPr>
        <w:t>W związku z realizacją zadań rozliczanych kwotami ryczałtowymi, o których mowa w ust. 1 Beneficjent zobowiązuje się osiągnąć co najmniej następujące wskaźniki:</w:t>
      </w:r>
    </w:p>
    <w:p w14:paraId="6401675E" w14:textId="77777777" w:rsidR="00E25990" w:rsidRPr="00E25990" w:rsidRDefault="00E25990" w:rsidP="00E25990">
      <w:pPr>
        <w:pStyle w:val="Tekstpodstawowy"/>
        <w:numPr>
          <w:ilvl w:val="0"/>
          <w:numId w:val="75"/>
        </w:numPr>
        <w:spacing w:before="60" w:after="60"/>
        <w:jc w:val="left"/>
        <w:rPr>
          <w:rFonts w:ascii="Calibri" w:hAnsi="Calibri" w:cs="Calibri"/>
        </w:rPr>
      </w:pPr>
      <w:r w:rsidRPr="00E25990">
        <w:rPr>
          <w:rFonts w:ascii="Calibri" w:hAnsi="Calibri" w:cs="Calibri"/>
        </w:rPr>
        <w:t xml:space="preserve">w ramach zadania rozlicznego kwotą ryczałtową, o której mowa w ust. 1 pkt 1 </w:t>
      </w:r>
    </w:p>
    <w:p w14:paraId="24E7676D" w14:textId="77777777" w:rsidR="00E25990" w:rsidRPr="00E25990" w:rsidRDefault="00E25990" w:rsidP="00E25990">
      <w:pPr>
        <w:pStyle w:val="Tekstpodstawowy"/>
        <w:spacing w:before="120" w:after="120"/>
        <w:ind w:left="720"/>
        <w:jc w:val="left"/>
        <w:rPr>
          <w:rFonts w:ascii="Calibri" w:hAnsi="Calibri" w:cs="Calibri"/>
        </w:rPr>
      </w:pPr>
      <w:r w:rsidRPr="00E25990">
        <w:rPr>
          <w:rFonts w:ascii="Calibri" w:hAnsi="Calibri" w:cs="Calibri"/>
        </w:rPr>
        <w:t>[nazwa wskaźnika i jego wartość]</w:t>
      </w:r>
    </w:p>
    <w:p w14:paraId="5C77981D" w14:textId="77777777" w:rsidR="00E25990" w:rsidRPr="00E25990" w:rsidRDefault="00E25990" w:rsidP="00E25990">
      <w:pPr>
        <w:pStyle w:val="Tekstpodstawowy"/>
        <w:spacing w:before="120" w:after="120"/>
        <w:ind w:left="720"/>
        <w:jc w:val="left"/>
        <w:rPr>
          <w:rFonts w:ascii="Calibri" w:hAnsi="Calibri" w:cs="Calibri"/>
        </w:rPr>
      </w:pPr>
      <w:r w:rsidRPr="00E25990">
        <w:rPr>
          <w:rFonts w:ascii="Calibri" w:hAnsi="Calibri" w:cs="Calibri"/>
        </w:rPr>
        <w:t xml:space="preserve">a dokumentami potwierdzającymi jego wykonanie są: </w:t>
      </w:r>
    </w:p>
    <w:p w14:paraId="7313705E" w14:textId="77777777" w:rsidR="00E25990" w:rsidRPr="00E25990" w:rsidRDefault="00E25990" w:rsidP="00E25990">
      <w:pPr>
        <w:pStyle w:val="Akapitzlist"/>
        <w:numPr>
          <w:ilvl w:val="0"/>
          <w:numId w:val="74"/>
        </w:numPr>
        <w:tabs>
          <w:tab w:val="left" w:pos="993"/>
        </w:tabs>
        <w:spacing w:before="60" w:after="60"/>
        <w:ind w:hanging="11"/>
        <w:rPr>
          <w:rFonts w:ascii="Calibri" w:hAnsi="Calibri" w:cs="Tahoma"/>
        </w:rPr>
      </w:pPr>
      <w:r w:rsidRPr="00E25990">
        <w:rPr>
          <w:rFonts w:ascii="Calibri" w:hAnsi="Calibri" w:cs="Tahoma"/>
        </w:rPr>
        <w:t>załączane do wniosku o płatność (potwierdzone za zgodność z oryginałem): …………..…..…;</w:t>
      </w:r>
    </w:p>
    <w:p w14:paraId="4BCAAC33" w14:textId="77777777" w:rsidR="00E25990" w:rsidRPr="00E25990" w:rsidRDefault="00E25990" w:rsidP="00E25990">
      <w:pPr>
        <w:pStyle w:val="Akapitzlist"/>
        <w:numPr>
          <w:ilvl w:val="0"/>
          <w:numId w:val="74"/>
        </w:numPr>
        <w:tabs>
          <w:tab w:val="left" w:pos="993"/>
        </w:tabs>
        <w:spacing w:before="60" w:after="60"/>
        <w:ind w:hanging="11"/>
        <w:rPr>
          <w:rFonts w:ascii="Calibri" w:hAnsi="Calibri" w:cs="Tahoma"/>
        </w:rPr>
      </w:pPr>
      <w:r w:rsidRPr="00E25990">
        <w:rPr>
          <w:rFonts w:ascii="Calibri" w:hAnsi="Calibri" w:cs="Tahoma"/>
        </w:rPr>
        <w:t>dostępne podczas kontroli na miejscu: ……………….……………………………………………………………..</w:t>
      </w:r>
    </w:p>
    <w:p w14:paraId="393D09A7" w14:textId="77777777" w:rsidR="00E25990" w:rsidRPr="00E25990" w:rsidRDefault="00E25990" w:rsidP="00E25990">
      <w:pPr>
        <w:pStyle w:val="Tekstpodstawowy"/>
        <w:numPr>
          <w:ilvl w:val="0"/>
          <w:numId w:val="75"/>
        </w:numPr>
        <w:spacing w:before="60" w:after="60"/>
        <w:jc w:val="left"/>
        <w:rPr>
          <w:rFonts w:ascii="Calibri" w:hAnsi="Calibri" w:cs="Calibri"/>
        </w:rPr>
      </w:pPr>
      <w:r w:rsidRPr="00E25990">
        <w:rPr>
          <w:rFonts w:ascii="Calibri" w:hAnsi="Calibri" w:cs="Calibri"/>
        </w:rPr>
        <w:t>w ramach zadania rozlicznego kwotą ryczałtową, o której mowa w ust. 1 pkt 2</w:t>
      </w:r>
    </w:p>
    <w:p w14:paraId="75A81F6F" w14:textId="77777777" w:rsidR="00E25990" w:rsidRPr="00E25990" w:rsidRDefault="00E25990" w:rsidP="00E25990">
      <w:pPr>
        <w:pStyle w:val="Tekstpodstawowy"/>
        <w:spacing w:before="60" w:after="60"/>
        <w:ind w:left="720"/>
        <w:jc w:val="left"/>
        <w:rPr>
          <w:rFonts w:ascii="Calibri" w:hAnsi="Calibri" w:cs="Calibri"/>
        </w:rPr>
      </w:pPr>
      <w:r w:rsidRPr="00E25990">
        <w:rPr>
          <w:rFonts w:ascii="Calibri" w:hAnsi="Calibri" w:cs="Calibri"/>
        </w:rPr>
        <w:t xml:space="preserve">[nazwa wskaźnika i jego wartość] </w:t>
      </w:r>
    </w:p>
    <w:p w14:paraId="4DCAE860" w14:textId="77777777" w:rsidR="00E25990" w:rsidRPr="00E25990" w:rsidRDefault="00E25990" w:rsidP="00E25990">
      <w:pPr>
        <w:pStyle w:val="Tekstpodstawowy"/>
        <w:spacing w:before="120" w:after="120"/>
        <w:ind w:left="720"/>
        <w:jc w:val="left"/>
        <w:rPr>
          <w:rFonts w:ascii="Calibri" w:hAnsi="Calibri" w:cs="Calibri"/>
        </w:rPr>
      </w:pPr>
      <w:r w:rsidRPr="00E25990">
        <w:rPr>
          <w:rFonts w:ascii="Calibri" w:hAnsi="Calibri" w:cs="Calibri"/>
        </w:rPr>
        <w:t xml:space="preserve">a dokumentami potwierdzającymi jego wykonanie są: </w:t>
      </w:r>
    </w:p>
    <w:p w14:paraId="7C4178DF" w14:textId="77777777" w:rsidR="00E25990" w:rsidRPr="00E25990" w:rsidRDefault="00E25990" w:rsidP="00E25990">
      <w:pPr>
        <w:pStyle w:val="Akapitzlist"/>
        <w:numPr>
          <w:ilvl w:val="0"/>
          <w:numId w:val="78"/>
        </w:numPr>
        <w:tabs>
          <w:tab w:val="left" w:pos="993"/>
        </w:tabs>
        <w:spacing w:before="60" w:after="60"/>
        <w:ind w:hanging="11"/>
        <w:rPr>
          <w:rFonts w:ascii="Calibri" w:hAnsi="Calibri" w:cs="Tahoma"/>
        </w:rPr>
      </w:pPr>
      <w:r w:rsidRPr="00E25990">
        <w:rPr>
          <w:rFonts w:ascii="Calibri" w:hAnsi="Calibri" w:cs="Tahoma"/>
        </w:rPr>
        <w:t>załączane do wniosku o płatność (potwierdzone za zgodność z oryginałem): ……….………….;</w:t>
      </w:r>
    </w:p>
    <w:p w14:paraId="76C70695" w14:textId="77777777" w:rsidR="00E25990" w:rsidRPr="00E25990" w:rsidRDefault="00E25990" w:rsidP="00E25990">
      <w:pPr>
        <w:pStyle w:val="Akapitzlist"/>
        <w:numPr>
          <w:ilvl w:val="0"/>
          <w:numId w:val="78"/>
        </w:numPr>
        <w:tabs>
          <w:tab w:val="left" w:pos="993"/>
        </w:tabs>
        <w:spacing w:before="60" w:after="60"/>
        <w:ind w:hanging="11"/>
        <w:rPr>
          <w:rFonts w:ascii="Calibri" w:hAnsi="Calibri" w:cs="Tahoma"/>
        </w:rPr>
      </w:pPr>
      <w:r w:rsidRPr="00E25990">
        <w:rPr>
          <w:rFonts w:ascii="Calibri" w:hAnsi="Calibri" w:cs="Tahoma"/>
        </w:rPr>
        <w:t>dostępne podczas kontroli na miejscu: ……………….…………………………………………………………… .</w:t>
      </w:r>
    </w:p>
    <w:p w14:paraId="4C5480D5" w14:textId="24A4ECFF" w:rsidR="00E25990" w:rsidRPr="00624B14" w:rsidRDefault="00E25990" w:rsidP="00E25990">
      <w:pPr>
        <w:numPr>
          <w:ilvl w:val="0"/>
          <w:numId w:val="77"/>
        </w:numPr>
        <w:tabs>
          <w:tab w:val="clear" w:pos="720"/>
        </w:tabs>
        <w:spacing w:before="60" w:after="60" w:line="240" w:lineRule="auto"/>
        <w:ind w:left="284" w:hanging="284"/>
        <w:rPr>
          <w:rFonts w:cs="Tahoma"/>
          <w:sz w:val="24"/>
          <w:szCs w:val="24"/>
        </w:rPr>
      </w:pPr>
      <w:r w:rsidRPr="00624B14">
        <w:rPr>
          <w:rFonts w:cs="Tahoma"/>
          <w:sz w:val="24"/>
          <w:szCs w:val="24"/>
        </w:rPr>
        <w:t xml:space="preserve">W przypadku </w:t>
      </w:r>
      <w:r w:rsidR="003031A0" w:rsidRPr="00624B14">
        <w:rPr>
          <w:rFonts w:cs="Tahoma"/>
          <w:sz w:val="24"/>
          <w:szCs w:val="24"/>
        </w:rPr>
        <w:t>nieosiągnięcia</w:t>
      </w:r>
      <w:r w:rsidRPr="00624B14">
        <w:rPr>
          <w:rFonts w:cs="Tahoma"/>
          <w:sz w:val="24"/>
          <w:szCs w:val="24"/>
        </w:rPr>
        <w:t xml:space="preserve"> wskaźników produktu lub rezultatu, o których mowa w ust. 3, </w:t>
      </w:r>
      <w:r w:rsidR="003031A0" w:rsidRPr="00624B14">
        <w:rPr>
          <w:rFonts w:cs="Tahoma"/>
          <w:sz w:val="24"/>
          <w:szCs w:val="24"/>
        </w:rPr>
        <w:t>których obowiązek osiągnięcia</w:t>
      </w:r>
      <w:r w:rsidRPr="00624B14">
        <w:rPr>
          <w:rFonts w:cs="Tahoma"/>
          <w:sz w:val="24"/>
          <w:szCs w:val="24"/>
        </w:rPr>
        <w:t xml:space="preserve"> </w:t>
      </w:r>
      <w:r w:rsidR="003031A0" w:rsidRPr="00624B14">
        <w:rPr>
          <w:rFonts w:cs="Tahoma"/>
          <w:sz w:val="24"/>
          <w:szCs w:val="24"/>
        </w:rPr>
        <w:t xml:space="preserve">wynikał z realizacji </w:t>
      </w:r>
      <w:r w:rsidRPr="00624B14">
        <w:rPr>
          <w:rFonts w:cs="Tahoma"/>
          <w:sz w:val="24"/>
          <w:szCs w:val="24"/>
        </w:rPr>
        <w:t>zadani</w:t>
      </w:r>
      <w:r w:rsidR="003031A0" w:rsidRPr="00624B14">
        <w:rPr>
          <w:rFonts w:cs="Tahoma"/>
          <w:sz w:val="24"/>
          <w:szCs w:val="24"/>
        </w:rPr>
        <w:t>a</w:t>
      </w:r>
      <w:r w:rsidRPr="00624B14">
        <w:rPr>
          <w:rFonts w:cs="Tahoma"/>
          <w:sz w:val="24"/>
          <w:szCs w:val="24"/>
        </w:rPr>
        <w:t xml:space="preserve"> rozliczan</w:t>
      </w:r>
      <w:r w:rsidR="003031A0" w:rsidRPr="00624B14">
        <w:rPr>
          <w:rFonts w:cs="Tahoma"/>
          <w:sz w:val="24"/>
          <w:szCs w:val="24"/>
        </w:rPr>
        <w:t>ego</w:t>
      </w:r>
      <w:r w:rsidRPr="00624B14">
        <w:rPr>
          <w:rFonts w:cs="Tahoma"/>
          <w:sz w:val="24"/>
          <w:szCs w:val="24"/>
        </w:rPr>
        <w:t xml:space="preserve"> daną kwotą ryczałtową</w:t>
      </w:r>
      <w:r w:rsidR="003031A0" w:rsidRPr="00624B14">
        <w:rPr>
          <w:rFonts w:cs="Tahoma"/>
          <w:sz w:val="24"/>
          <w:szCs w:val="24"/>
        </w:rPr>
        <w:t xml:space="preserve"> lub osiągnięcia ich tylko w części</w:t>
      </w:r>
      <w:r w:rsidRPr="00624B14">
        <w:rPr>
          <w:rFonts w:cs="Tahoma"/>
          <w:sz w:val="24"/>
          <w:szCs w:val="24"/>
        </w:rPr>
        <w:t>, zadanie to uznane jest za niekwalifikowalne</w:t>
      </w:r>
      <w:r w:rsidR="00FF6E8B" w:rsidRPr="00624B14">
        <w:rPr>
          <w:rFonts w:cs="Tahoma"/>
          <w:sz w:val="24"/>
          <w:szCs w:val="24"/>
        </w:rPr>
        <w:t>, z zastrzeżeniem ust. 6</w:t>
      </w:r>
      <w:r w:rsidRPr="00624B14">
        <w:rPr>
          <w:rFonts w:cs="Tahoma"/>
          <w:sz w:val="24"/>
          <w:szCs w:val="24"/>
        </w:rPr>
        <w:t>.</w:t>
      </w:r>
    </w:p>
    <w:p w14:paraId="60DF4B36" w14:textId="77777777" w:rsidR="00E25990" w:rsidRPr="00624B14" w:rsidRDefault="00E25990" w:rsidP="00E25990">
      <w:pPr>
        <w:numPr>
          <w:ilvl w:val="0"/>
          <w:numId w:val="77"/>
        </w:numPr>
        <w:tabs>
          <w:tab w:val="clear" w:pos="720"/>
        </w:tabs>
        <w:spacing w:before="60" w:after="60" w:line="240" w:lineRule="auto"/>
        <w:ind w:left="284" w:hanging="284"/>
        <w:rPr>
          <w:rFonts w:cs="Tahoma"/>
          <w:sz w:val="24"/>
          <w:szCs w:val="24"/>
        </w:rPr>
      </w:pPr>
      <w:r w:rsidRPr="00624B14">
        <w:rPr>
          <w:rFonts w:cs="Calibri"/>
          <w:iCs/>
          <w:sz w:val="24"/>
          <w:szCs w:val="24"/>
        </w:rPr>
        <w:t>Szczegółowe zasady określania wydatków na zakup środków trwałych oraz wydatków w ramach cross-</w:t>
      </w:r>
      <w:proofErr w:type="spellStart"/>
      <w:r w:rsidRPr="00624B14">
        <w:rPr>
          <w:rFonts w:cs="Calibri"/>
          <w:iCs/>
          <w:sz w:val="24"/>
          <w:szCs w:val="24"/>
        </w:rPr>
        <w:t>financingu</w:t>
      </w:r>
      <w:proofErr w:type="spellEnd"/>
      <w:r w:rsidRPr="00624B14">
        <w:rPr>
          <w:rFonts w:cs="Calibri"/>
          <w:iCs/>
          <w:sz w:val="24"/>
          <w:szCs w:val="24"/>
        </w:rPr>
        <w:t xml:space="preserve"> są zawarte w Wytycznych dotyczących kwalifikowalności wydatków na lata 2021-2027 oraz w regulaminie wyboru projektów.</w:t>
      </w:r>
    </w:p>
    <w:p w14:paraId="07206749" w14:textId="29587D70" w:rsidR="00E25990" w:rsidRPr="00624B14" w:rsidRDefault="00FF6E8B" w:rsidP="00FF6E8B">
      <w:pPr>
        <w:numPr>
          <w:ilvl w:val="0"/>
          <w:numId w:val="77"/>
        </w:numPr>
        <w:tabs>
          <w:tab w:val="clear" w:pos="720"/>
        </w:tabs>
        <w:spacing w:before="60" w:after="60" w:line="240" w:lineRule="auto"/>
        <w:ind w:left="284" w:hanging="284"/>
        <w:rPr>
          <w:rFonts w:cs="Calibri"/>
          <w:iCs/>
          <w:sz w:val="24"/>
          <w:szCs w:val="24"/>
        </w:rPr>
      </w:pPr>
      <w:r w:rsidRPr="00624B14">
        <w:rPr>
          <w:rFonts w:cs="Calibri"/>
          <w:iCs/>
          <w:sz w:val="24"/>
          <w:szCs w:val="24"/>
        </w:rPr>
        <w:t xml:space="preserve">W przypadku osiągnięcia w części wskaźników produktu lub rezultatu określonych we Wniosku, innych niż wymienione w ust. 3, Instytucja Zarządzająca może podjąć decyzję o zastosowaniu reguły proporcjonalności na zasadach określonych w Wytycznych dotyczących kwalifikowalności wydatków na lata 2021-2027. </w:t>
      </w:r>
      <w:r w:rsidR="00E25990" w:rsidRPr="00624B14">
        <w:rPr>
          <w:rFonts w:cs="Calibri"/>
          <w:iCs/>
          <w:sz w:val="24"/>
          <w:szCs w:val="24"/>
        </w:rPr>
        <w:t>.</w:t>
      </w:r>
    </w:p>
    <w:p w14:paraId="6D86FB9E" w14:textId="77777777" w:rsidR="00086338" w:rsidRPr="00086338" w:rsidRDefault="00086338" w:rsidP="00086338">
      <w:pPr>
        <w:pStyle w:val="Nagwek2"/>
        <w:spacing w:line="276" w:lineRule="auto"/>
        <w:rPr>
          <w:rFonts w:asciiTheme="minorHAnsi" w:hAnsiTheme="minorHAnsi" w:cstheme="minorHAnsi"/>
          <w:sz w:val="24"/>
          <w:szCs w:val="24"/>
        </w:rPr>
      </w:pPr>
      <w:r w:rsidRPr="00086338">
        <w:rPr>
          <w:rFonts w:asciiTheme="minorHAnsi" w:hAnsiTheme="minorHAnsi" w:cstheme="minorHAnsi"/>
          <w:sz w:val="24"/>
          <w:szCs w:val="24"/>
        </w:rPr>
        <w:t>Rozliczanie wydatków w oparciu o stawki ryczałtowe</w:t>
      </w:r>
    </w:p>
    <w:p w14:paraId="402B5DDD" w14:textId="63386FA8" w:rsidR="00B07CF0" w:rsidRPr="00086338" w:rsidRDefault="00B07CF0" w:rsidP="00E25990">
      <w:pPr>
        <w:pStyle w:val="Nagwek2"/>
        <w:spacing w:line="276" w:lineRule="auto"/>
        <w:rPr>
          <w:rFonts w:asciiTheme="minorHAnsi" w:hAnsiTheme="minorHAnsi" w:cstheme="minorHAnsi"/>
        </w:rPr>
      </w:pPr>
      <w:r w:rsidRPr="00086338">
        <w:rPr>
          <w:rFonts w:asciiTheme="minorHAnsi" w:hAnsiTheme="minorHAnsi" w:cstheme="minorHAnsi"/>
        </w:rPr>
        <w:t>Koszty pośrednie</w:t>
      </w:r>
    </w:p>
    <w:p w14:paraId="5ABCBE80" w14:textId="406FED91" w:rsidR="00B07CF0" w:rsidRPr="008A0EC7" w:rsidRDefault="00B07CF0" w:rsidP="00B07CF0">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A438C7">
        <w:rPr>
          <w:rFonts w:asciiTheme="minorHAnsi" w:hAnsiTheme="minorHAnsi" w:cstheme="minorHAnsi"/>
          <w:sz w:val="24"/>
          <w:szCs w:val="24"/>
        </w:rPr>
        <w:t>1</w:t>
      </w:r>
      <w:r w:rsidR="00A45CB9">
        <w:rPr>
          <w:rFonts w:asciiTheme="minorHAnsi" w:hAnsiTheme="minorHAnsi" w:cstheme="minorHAnsi"/>
          <w:sz w:val="24"/>
          <w:szCs w:val="24"/>
        </w:rPr>
        <w:t>3</w:t>
      </w:r>
      <w:r w:rsidRPr="008A0EC7">
        <w:rPr>
          <w:rFonts w:asciiTheme="minorHAnsi" w:hAnsiTheme="minorHAnsi" w:cstheme="minorHAnsi"/>
          <w:sz w:val="24"/>
          <w:szCs w:val="24"/>
        </w:rPr>
        <w:t>.</w:t>
      </w:r>
    </w:p>
    <w:p w14:paraId="15E51ED3" w14:textId="77777777" w:rsidR="00B07CF0" w:rsidRPr="008A0EC7" w:rsidRDefault="00B07CF0" w:rsidP="005F08FB">
      <w:pPr>
        <w:numPr>
          <w:ilvl w:val="0"/>
          <w:numId w:val="80"/>
        </w:numPr>
        <w:spacing w:before="120" w:after="120"/>
        <w:rPr>
          <w:rFonts w:asciiTheme="minorHAnsi" w:hAnsiTheme="minorHAnsi" w:cstheme="minorHAnsi"/>
          <w:sz w:val="24"/>
          <w:szCs w:val="24"/>
        </w:rPr>
      </w:pPr>
      <w:r w:rsidRPr="008A0EC7">
        <w:rPr>
          <w:rFonts w:asciiTheme="minorHAnsi" w:hAnsiTheme="minorHAnsi" w:cstheme="minorHAnsi"/>
          <w:sz w:val="24"/>
          <w:szCs w:val="24"/>
          <w:lang w:eastAsia="ar-SA"/>
        </w:rPr>
        <w:t xml:space="preserve">Koszty pośrednie rozliczane stawką ryczałtową stanowią </w:t>
      </w:r>
      <w:r w:rsidRPr="0096784D">
        <w:rPr>
          <w:rFonts w:asciiTheme="minorHAnsi" w:hAnsiTheme="minorHAnsi" w:cstheme="minorHAnsi"/>
          <w:b/>
          <w:bCs/>
          <w:sz w:val="24"/>
          <w:szCs w:val="24"/>
          <w:lang w:eastAsia="ar-SA"/>
        </w:rPr>
        <w:t>… %</w:t>
      </w:r>
      <w:r w:rsidRPr="008A0EC7">
        <w:rPr>
          <w:rFonts w:asciiTheme="minorHAnsi" w:hAnsiTheme="minorHAnsi" w:cstheme="minorHAnsi"/>
          <w:sz w:val="24"/>
          <w:szCs w:val="24"/>
          <w:lang w:eastAsia="ar-SA"/>
        </w:rPr>
        <w:t xml:space="preserve"> kosztów bezpośrednich, </w:t>
      </w:r>
      <w:r w:rsidRPr="008A0EC7">
        <w:rPr>
          <w:rFonts w:asciiTheme="minorHAnsi" w:hAnsiTheme="minorHAnsi" w:cstheme="minorHAnsi"/>
          <w:sz w:val="24"/>
          <w:szCs w:val="24"/>
        </w:rPr>
        <w:t xml:space="preserve">poniesionych, udokumentowanych i </w:t>
      </w:r>
      <w:r w:rsidRPr="008A0EC7">
        <w:rPr>
          <w:rFonts w:asciiTheme="minorHAnsi" w:hAnsiTheme="minorHAnsi" w:cstheme="minorHAnsi"/>
          <w:sz w:val="24"/>
          <w:szCs w:val="24"/>
          <w:lang w:eastAsia="ar-SA"/>
        </w:rPr>
        <w:t>zatwierdzonych jako wydatki kwalifikowalne w</w:t>
      </w:r>
      <w:r>
        <w:rPr>
          <w:rFonts w:asciiTheme="minorHAnsi" w:hAnsiTheme="minorHAnsi" w:cstheme="minorHAnsi"/>
          <w:sz w:val="24"/>
          <w:szCs w:val="24"/>
          <w:lang w:eastAsia="ar-SA"/>
        </w:rPr>
        <w:t> </w:t>
      </w:r>
      <w:r w:rsidRPr="008A0EC7">
        <w:rPr>
          <w:rFonts w:asciiTheme="minorHAnsi" w:hAnsiTheme="minorHAnsi" w:cstheme="minorHAnsi"/>
          <w:sz w:val="24"/>
          <w:szCs w:val="24"/>
          <w:lang w:eastAsia="ar-SA"/>
        </w:rPr>
        <w:t>ramach wniosków o płatność</w:t>
      </w:r>
      <w:r w:rsidRPr="008A0EC7">
        <w:rPr>
          <w:rFonts w:asciiTheme="minorHAnsi" w:hAnsiTheme="minorHAnsi" w:cstheme="minorHAnsi"/>
          <w:sz w:val="24"/>
          <w:szCs w:val="24"/>
        </w:rPr>
        <w:t>, z zastrzeżeniem ust. 3.</w:t>
      </w:r>
    </w:p>
    <w:p w14:paraId="11DC54D4" w14:textId="77777777" w:rsidR="00B07CF0" w:rsidRPr="008A0EC7" w:rsidRDefault="00B07CF0" w:rsidP="005F08FB">
      <w:pPr>
        <w:pStyle w:val="Akapitzlist"/>
        <w:numPr>
          <w:ilvl w:val="0"/>
          <w:numId w:val="80"/>
        </w:numPr>
        <w:spacing w:line="276" w:lineRule="auto"/>
        <w:rPr>
          <w:rFonts w:asciiTheme="minorHAnsi" w:eastAsia="Calibri" w:hAnsiTheme="minorHAnsi" w:cstheme="minorHAnsi"/>
          <w:lang w:eastAsia="en-US"/>
        </w:rPr>
      </w:pPr>
      <w:r w:rsidRPr="008A0EC7">
        <w:rPr>
          <w:rFonts w:asciiTheme="minorHAnsi" w:eastAsia="Calibri" w:hAnsiTheme="minorHAnsi" w:cstheme="minorHAnsi"/>
          <w:lang w:eastAsia="en-US"/>
        </w:rPr>
        <w:t>W celu prawidłowej realizacji Projektu, w ramach kosztów pośrednich, Beneficjent zobowiązuje się zapewnić personel do obsługi Projektu posiadający kwalifikacje określone we Wniosku lub zaangażować do obsługi Projektu osoby bezpośrednio wskazane we Wniosku, w szczególności zapewnić koordynatora Projektu, zgodnie z</w:t>
      </w:r>
      <w:r>
        <w:rPr>
          <w:rFonts w:asciiTheme="minorHAnsi" w:eastAsia="Calibri" w:hAnsiTheme="minorHAnsi" w:cstheme="minorHAnsi"/>
          <w:lang w:eastAsia="en-US"/>
        </w:rPr>
        <w:t> </w:t>
      </w:r>
      <w:r w:rsidRPr="008A0EC7">
        <w:rPr>
          <w:rFonts w:asciiTheme="minorHAnsi" w:eastAsia="Calibri" w:hAnsiTheme="minorHAnsi" w:cstheme="minorHAnsi"/>
          <w:lang w:eastAsia="en-US"/>
        </w:rPr>
        <w:t>opisem wskazanym we Wniosku. Beneficjent zobowiązuje się przekazać dane koordynatora Projektu do Instytucji Zarządzającej w terminie 5 dni od dnia podjęcia Decyzji, a w przypadku zmiany na stanowisku koordynatora Projektu, w terminie 5 dni od dnia wystąpienia zmiany.</w:t>
      </w:r>
    </w:p>
    <w:p w14:paraId="4CAF0A21" w14:textId="66B03A9D" w:rsidR="00B07CF0" w:rsidRPr="008A0EC7" w:rsidRDefault="00B07CF0" w:rsidP="005F08FB">
      <w:pPr>
        <w:numPr>
          <w:ilvl w:val="0"/>
          <w:numId w:val="80"/>
        </w:numPr>
        <w:spacing w:before="60" w:after="60"/>
        <w:rPr>
          <w:rFonts w:asciiTheme="minorHAnsi" w:hAnsiTheme="minorHAnsi" w:cstheme="minorHAnsi"/>
          <w:sz w:val="24"/>
          <w:szCs w:val="24"/>
        </w:rPr>
      </w:pPr>
      <w:r w:rsidRPr="008A0EC7">
        <w:rPr>
          <w:rFonts w:asciiTheme="minorHAnsi" w:hAnsiTheme="minorHAnsi" w:cstheme="minorHAnsi"/>
          <w:iCs/>
          <w:sz w:val="24"/>
          <w:szCs w:val="24"/>
        </w:rPr>
        <w:t xml:space="preserve">Instytucja Zarządzająca </w:t>
      </w:r>
      <w:r w:rsidRPr="008A0EC7">
        <w:rPr>
          <w:rFonts w:asciiTheme="minorHAnsi" w:hAnsiTheme="minorHAnsi" w:cstheme="minorHAnsi"/>
          <w:sz w:val="24"/>
          <w:szCs w:val="24"/>
        </w:rPr>
        <w:t>może obniżyć stawkę ryczałtową kosztów pośrednich, podczas zatwierdzania wniosku o płatność, w przypadkach rażącego naruszenia przez Beneficjenta postanowień niniejszej Decyzji w zakresie zarządzania Projektem, w szczególności w</w:t>
      </w:r>
      <w:r>
        <w:rPr>
          <w:rFonts w:asciiTheme="minorHAnsi" w:hAnsiTheme="minorHAnsi" w:cstheme="minorHAnsi"/>
          <w:sz w:val="24"/>
          <w:szCs w:val="24"/>
        </w:rPr>
        <w:t> </w:t>
      </w:r>
      <w:r w:rsidRPr="008A0EC7">
        <w:rPr>
          <w:rFonts w:asciiTheme="minorHAnsi" w:hAnsiTheme="minorHAnsi" w:cstheme="minorHAnsi"/>
          <w:sz w:val="24"/>
          <w:szCs w:val="24"/>
        </w:rPr>
        <w:t xml:space="preserve">przypadku braku reakcji Beneficjenta na wezwanie/-a </w:t>
      </w:r>
      <w:r w:rsidRPr="008A0EC7">
        <w:rPr>
          <w:rFonts w:asciiTheme="minorHAnsi" w:hAnsiTheme="minorHAnsi" w:cstheme="minorHAnsi"/>
          <w:iCs/>
          <w:sz w:val="24"/>
          <w:szCs w:val="24"/>
        </w:rPr>
        <w:t>Instytucji Zarządzającej</w:t>
      </w:r>
      <w:r w:rsidRPr="008A0EC7">
        <w:rPr>
          <w:rFonts w:asciiTheme="minorHAnsi" w:hAnsiTheme="minorHAnsi" w:cstheme="minorHAnsi"/>
          <w:sz w:val="24"/>
          <w:szCs w:val="24"/>
        </w:rPr>
        <w:t xml:space="preserve"> do złożenia korekty wniosku o płatność lub/i dokumentów niezbędnych do potwierdzenia prawidłowego postępu rzeczowego i finansowego projektu, zgodnie z załącznikiem nr </w:t>
      </w:r>
      <w:r w:rsidR="001F0BFD">
        <w:rPr>
          <w:rFonts w:asciiTheme="minorHAnsi" w:hAnsiTheme="minorHAnsi" w:cstheme="minorHAnsi"/>
          <w:sz w:val="24"/>
          <w:szCs w:val="24"/>
        </w:rPr>
        <w:t>6</w:t>
      </w:r>
      <w:r w:rsidRPr="008A0EC7">
        <w:rPr>
          <w:rFonts w:asciiTheme="minorHAnsi" w:hAnsiTheme="minorHAnsi" w:cstheme="minorHAnsi"/>
          <w:sz w:val="24"/>
          <w:szCs w:val="24"/>
        </w:rPr>
        <w:t xml:space="preserve">: </w:t>
      </w:r>
      <w:r w:rsidRPr="008A0EC7">
        <w:rPr>
          <w:rFonts w:asciiTheme="minorHAnsi" w:hAnsiTheme="minorHAnsi" w:cstheme="minorHAnsi"/>
          <w:i/>
          <w:sz w:val="24"/>
          <w:szCs w:val="24"/>
        </w:rPr>
        <w:t xml:space="preserve">Katalog naruszeń zapisów Decyzji o dofinansowanie projektu - zakres obniżeń stawek ryczałtowych kosztów pośrednich. </w:t>
      </w:r>
    </w:p>
    <w:p w14:paraId="722467E8" w14:textId="77777777" w:rsidR="00B07CF0" w:rsidRDefault="00B07CF0" w:rsidP="005F08FB">
      <w:pPr>
        <w:numPr>
          <w:ilvl w:val="0"/>
          <w:numId w:val="80"/>
        </w:numPr>
        <w:spacing w:before="60" w:after="60"/>
        <w:rPr>
          <w:rFonts w:asciiTheme="minorHAnsi" w:hAnsiTheme="minorHAnsi" w:cstheme="minorHAnsi"/>
          <w:sz w:val="24"/>
          <w:szCs w:val="24"/>
        </w:rPr>
      </w:pPr>
      <w:r w:rsidRPr="008A0EC7">
        <w:rPr>
          <w:rFonts w:asciiTheme="minorHAnsi" w:hAnsiTheme="minorHAnsi" w:cstheme="minorHAnsi"/>
          <w:sz w:val="24"/>
          <w:szCs w:val="24"/>
        </w:rPr>
        <w:t>Szczegółowe zasady określania i rozliczania kosztów pośrednich Projektu są zawarte w </w:t>
      </w:r>
      <w:r w:rsidRPr="008A0EC7">
        <w:rPr>
          <w:rFonts w:asciiTheme="minorHAnsi" w:hAnsiTheme="minorHAnsi" w:cstheme="minorHAnsi"/>
          <w:color w:val="000000" w:themeColor="text1"/>
          <w:sz w:val="24"/>
          <w:szCs w:val="24"/>
        </w:rPr>
        <w:t>Wytycznych dotyczących kwalifikowalności wydatków na lata 2021</w:t>
      </w:r>
      <w:r w:rsidRPr="008A0EC7">
        <w:rPr>
          <w:rFonts w:asciiTheme="minorHAnsi" w:hAnsiTheme="minorHAnsi" w:cstheme="minorHAnsi"/>
          <w:sz w:val="24"/>
          <w:szCs w:val="24"/>
        </w:rPr>
        <w:t>–</w:t>
      </w:r>
      <w:r w:rsidRPr="008A0EC7">
        <w:rPr>
          <w:rFonts w:asciiTheme="minorHAnsi" w:hAnsiTheme="minorHAnsi" w:cstheme="minorHAnsi"/>
          <w:color w:val="000000" w:themeColor="text1"/>
          <w:sz w:val="24"/>
          <w:szCs w:val="24"/>
        </w:rPr>
        <w:t>2027</w:t>
      </w:r>
      <w:r w:rsidRPr="008A0EC7">
        <w:rPr>
          <w:rFonts w:asciiTheme="minorHAnsi" w:hAnsiTheme="minorHAnsi" w:cstheme="minorHAnsi"/>
          <w:sz w:val="24"/>
          <w:szCs w:val="24"/>
        </w:rPr>
        <w:t xml:space="preserve"> oraz w</w:t>
      </w:r>
      <w:r>
        <w:rPr>
          <w:rFonts w:asciiTheme="minorHAnsi" w:hAnsiTheme="minorHAnsi" w:cstheme="minorHAnsi"/>
          <w:sz w:val="24"/>
          <w:szCs w:val="24"/>
        </w:rPr>
        <w:t> </w:t>
      </w:r>
      <w:r w:rsidRPr="008A0EC7">
        <w:rPr>
          <w:rFonts w:asciiTheme="minorHAnsi" w:hAnsiTheme="minorHAnsi" w:cstheme="minorHAnsi"/>
          <w:sz w:val="24"/>
          <w:szCs w:val="24"/>
        </w:rPr>
        <w:t>Regulaminie wyboru projektów.</w:t>
      </w:r>
    </w:p>
    <w:p w14:paraId="62D6D2EB" w14:textId="77777777" w:rsidR="009B10E6" w:rsidRPr="008A0EC7" w:rsidRDefault="009B10E6" w:rsidP="009B10E6">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Weryfikacja wniosku o płatność</w:t>
      </w:r>
    </w:p>
    <w:p w14:paraId="66667462" w14:textId="24E7D560" w:rsidR="009B10E6" w:rsidRPr="008A0EC7" w:rsidRDefault="009B10E6" w:rsidP="009B10E6">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1</w:t>
      </w:r>
      <w:r w:rsidR="00A45CB9">
        <w:rPr>
          <w:rFonts w:asciiTheme="minorHAnsi" w:hAnsiTheme="minorHAnsi" w:cstheme="minorHAnsi"/>
          <w:sz w:val="24"/>
          <w:szCs w:val="24"/>
        </w:rPr>
        <w:t>4</w:t>
      </w:r>
      <w:r w:rsidRPr="008A0EC7">
        <w:rPr>
          <w:rFonts w:asciiTheme="minorHAnsi" w:hAnsiTheme="minorHAnsi" w:cstheme="minorHAnsi"/>
          <w:sz w:val="24"/>
          <w:szCs w:val="24"/>
        </w:rPr>
        <w:t>.</w:t>
      </w:r>
    </w:p>
    <w:p w14:paraId="038BCCD7" w14:textId="77777777" w:rsidR="009B10E6" w:rsidRPr="008A0EC7" w:rsidRDefault="009B10E6" w:rsidP="009B10E6">
      <w:pPr>
        <w:numPr>
          <w:ilvl w:val="0"/>
          <w:numId w:val="15"/>
        </w:numPr>
        <w:tabs>
          <w:tab w:val="clear" w:pos="4897"/>
          <w:tab w:val="num" w:pos="284"/>
        </w:tabs>
        <w:spacing w:before="60" w:after="60"/>
        <w:ind w:left="284" w:hanging="284"/>
        <w:rPr>
          <w:rFonts w:asciiTheme="minorHAnsi" w:eastAsia="Times New Roman" w:hAnsiTheme="minorHAnsi" w:cstheme="minorHAnsi"/>
          <w:sz w:val="24"/>
          <w:szCs w:val="24"/>
          <w:lang w:eastAsia="pl-PL"/>
        </w:rPr>
      </w:pPr>
      <w:r w:rsidRPr="008A0EC7">
        <w:rPr>
          <w:rFonts w:asciiTheme="minorHAnsi" w:hAnsiTheme="minorHAnsi" w:cstheme="minorHAnsi"/>
          <w:sz w:val="24"/>
          <w:szCs w:val="24"/>
        </w:rPr>
        <w:t>Instytucja Zarządzająca weryfikuje wniosek o płatność wraz z załącznikami m.in. pod kątem prawidłowości jego sporządzenia, kwalifikowalności wydatków oraz realizacji Projektu zgodnie z Decyzją.</w:t>
      </w:r>
    </w:p>
    <w:p w14:paraId="253E0389" w14:textId="05C74321" w:rsidR="009B10E6" w:rsidRPr="009E13D1" w:rsidRDefault="009B10E6" w:rsidP="009E13D1">
      <w:pPr>
        <w:pStyle w:val="Akapitzlist"/>
        <w:numPr>
          <w:ilvl w:val="0"/>
          <w:numId w:val="15"/>
        </w:numPr>
        <w:tabs>
          <w:tab w:val="clear" w:pos="4897"/>
          <w:tab w:val="num" w:pos="284"/>
        </w:tabs>
        <w:spacing w:before="60" w:after="60"/>
        <w:ind w:left="284" w:hanging="284"/>
        <w:rPr>
          <w:rFonts w:asciiTheme="minorHAnsi" w:hAnsiTheme="minorHAnsi" w:cstheme="minorHAnsi"/>
        </w:rPr>
      </w:pPr>
      <w:r w:rsidRPr="009E13D1">
        <w:rPr>
          <w:rFonts w:asciiTheme="minorHAnsi" w:hAnsiTheme="minorHAnsi" w:cstheme="minorHAnsi"/>
        </w:rPr>
        <w:t>W przypadku rozliczania w danym wniosku o płatność kwoty ryczałtowej, Beneficjent załącza dokumenty, o których mowa w § 1</w:t>
      </w:r>
      <w:r w:rsidR="009E13D1">
        <w:rPr>
          <w:rFonts w:asciiTheme="minorHAnsi" w:hAnsiTheme="minorHAnsi" w:cstheme="minorHAnsi"/>
        </w:rPr>
        <w:t>2</w:t>
      </w:r>
      <w:r w:rsidRPr="009E13D1">
        <w:rPr>
          <w:rFonts w:asciiTheme="minorHAnsi" w:hAnsiTheme="minorHAnsi" w:cstheme="minorHAnsi"/>
        </w:rPr>
        <w:t xml:space="preserve"> ust. 3 Umowy. W przypadku rozliczania w</w:t>
      </w:r>
      <w:r w:rsidR="009E13D1">
        <w:rPr>
          <w:rFonts w:asciiTheme="minorHAnsi" w:hAnsiTheme="minorHAnsi" w:cstheme="minorHAnsi"/>
        </w:rPr>
        <w:t> </w:t>
      </w:r>
      <w:r w:rsidRPr="009E13D1">
        <w:rPr>
          <w:rFonts w:asciiTheme="minorHAnsi" w:hAnsiTheme="minorHAnsi" w:cstheme="minorHAnsi"/>
        </w:rPr>
        <w:t>danym wniosku o płatność stawki jednostkowej, Beneficjent załącza dokumenty, o których mowa w § 1</w:t>
      </w:r>
      <w:r w:rsidR="009E13D1">
        <w:rPr>
          <w:rFonts w:asciiTheme="minorHAnsi" w:hAnsiTheme="minorHAnsi" w:cstheme="minorHAnsi"/>
        </w:rPr>
        <w:t>1</w:t>
      </w:r>
      <w:r w:rsidRPr="009E13D1">
        <w:rPr>
          <w:rFonts w:asciiTheme="minorHAnsi" w:hAnsiTheme="minorHAnsi" w:cstheme="minorHAnsi"/>
        </w:rPr>
        <w:t xml:space="preserve"> ust. 4 Umowy. </w:t>
      </w:r>
    </w:p>
    <w:p w14:paraId="571A77C9" w14:textId="77777777" w:rsidR="009B10E6" w:rsidRPr="00F84FEC" w:rsidRDefault="009B10E6" w:rsidP="009B10E6">
      <w:pPr>
        <w:numPr>
          <w:ilvl w:val="0"/>
          <w:numId w:val="15"/>
        </w:numPr>
        <w:tabs>
          <w:tab w:val="clear" w:pos="4897"/>
          <w:tab w:val="num" w:pos="284"/>
        </w:tabs>
        <w:spacing w:before="60" w:after="60"/>
        <w:ind w:left="284" w:hanging="284"/>
        <w:rPr>
          <w:rFonts w:asciiTheme="minorHAnsi" w:eastAsia="Times New Roman" w:hAnsiTheme="minorHAnsi" w:cstheme="minorHAnsi"/>
          <w:sz w:val="24"/>
          <w:szCs w:val="24"/>
          <w:lang w:eastAsia="pl-PL"/>
        </w:rPr>
      </w:pPr>
      <w:r w:rsidRPr="00F84FEC">
        <w:rPr>
          <w:rFonts w:asciiTheme="minorHAnsi" w:hAnsiTheme="minorHAnsi" w:cstheme="minorHAnsi"/>
          <w:sz w:val="24"/>
          <w:szCs w:val="24"/>
        </w:rPr>
        <w:t xml:space="preserve">Rozliczeniu zaliczki oraz refundacji podlegają jedynie wydatki spełniające warunki kwalifikowalności wydatków określone w regulaminie wyboru projektów i Wytycznych dotyczących kwalifikowalności wydatków na lata 2021–2027. Do oceny kwalifikowalności wydatków stosuje się wersję Wytycznych, obowiązującą w dniu poniesienia wydatku. W przypadku gdy ogłoszona w trakcie realizacji Projektu (po podjęciu Decyzji) wersja Wytycznych wprowadza rozwiązania korzystniejsze dla Beneficjenta, Wytyczne te stosuje się także w odniesieniu do nierozliczonych wydatków poniesionych przed dniem stosowania nowej wersji Wytycznych. </w:t>
      </w:r>
    </w:p>
    <w:p w14:paraId="2D722BC5" w14:textId="77777777" w:rsidR="009B10E6" w:rsidRPr="008A0EC7" w:rsidRDefault="009B10E6" w:rsidP="009B10E6">
      <w:pPr>
        <w:pStyle w:val="Akapitzlist"/>
        <w:numPr>
          <w:ilvl w:val="0"/>
          <w:numId w:val="15"/>
        </w:numPr>
        <w:tabs>
          <w:tab w:val="clear" w:pos="4897"/>
          <w:tab w:val="num" w:pos="142"/>
        </w:tabs>
        <w:spacing w:line="276" w:lineRule="auto"/>
        <w:ind w:left="284" w:hanging="284"/>
        <w:rPr>
          <w:rFonts w:asciiTheme="minorHAnsi" w:eastAsia="Calibri" w:hAnsiTheme="minorHAnsi" w:cstheme="minorHAnsi"/>
          <w:lang w:eastAsia="en-US"/>
        </w:rPr>
      </w:pPr>
      <w:r w:rsidRPr="008A0EC7">
        <w:rPr>
          <w:rFonts w:asciiTheme="minorHAnsi" w:eastAsia="Calibri" w:hAnsiTheme="minorHAnsi" w:cstheme="minorHAnsi"/>
          <w:lang w:eastAsia="en-US"/>
        </w:rPr>
        <w:t>Podczas weryfikacji wniosku o płatność Instytucja Zarządzająca może wezwać Beneficjenta do złożenia wszelkich dokumentów dotyczących Projektu niezbędnych do monitorowania realizacji Projektu i przeprowadzenia weryfikacji wniosku o płatność. Jeżeli jest to niezbędne do stwierdzenia kwalifikowalności wydatków wykazanych we wniosku o płatność, Beneficjent jest zobowiązany udostępnić Instytucji Zarządzającej również dokumenty niezwiązane bezpośrednio z realizacją Projektu.</w:t>
      </w:r>
    </w:p>
    <w:p w14:paraId="1005DE90" w14:textId="77777777" w:rsidR="009B10E6" w:rsidRPr="008A0EC7" w:rsidRDefault="009B10E6" w:rsidP="009B10E6">
      <w:pPr>
        <w:numPr>
          <w:ilvl w:val="0"/>
          <w:numId w:val="15"/>
        </w:numPr>
        <w:tabs>
          <w:tab w:val="clear" w:pos="4897"/>
          <w:tab w:val="left" w:pos="426"/>
        </w:tabs>
        <w:spacing w:before="60" w:after="60"/>
        <w:ind w:left="284" w:hanging="426"/>
        <w:rPr>
          <w:rFonts w:asciiTheme="minorHAnsi" w:eastAsia="Times New Roman" w:hAnsiTheme="minorHAnsi" w:cstheme="minorHAnsi"/>
          <w:sz w:val="24"/>
          <w:szCs w:val="24"/>
          <w:lang w:eastAsia="pl-PL"/>
        </w:rPr>
      </w:pPr>
      <w:r w:rsidRPr="008A0EC7">
        <w:rPr>
          <w:rFonts w:asciiTheme="minorHAnsi" w:hAnsiTheme="minorHAnsi" w:cstheme="minorHAnsi"/>
          <w:sz w:val="24"/>
          <w:szCs w:val="24"/>
        </w:rPr>
        <w:t>Instytucja Zarządzająca zastrzega sobie prawo wstrzymania weryfikacji wniosku o płatność, m.in. w przypadku konieczności pozyskania od Beneficjenta dokumentów wyłonionych do weryfikacji w ramach próby dokumentów, uzyskania dodatkowych/skorygowanych dokumentów niezbędnych w procesie weryfikacji wniosku o płatność, wyjaśnień, opinii, wyników kontroli i audytów, w szczególności potwierdzających prawidłowość poniesionych wydatków, a także w przypadku złożenia przez Beneficjenta wniosku o płatność końcową, gdy Instytucja Zarządzająca nie zatwierdziła wszystkich wcześniej złożonych w ramach Projektu wniosków o płatność. Weryfikacja może ulec także zawieszeniu z uwagi na prowadzone czynności wyjaśniające służb uprawnionych, np. przez prokuraturę, policję, itp. do czasu ich zakończenia.</w:t>
      </w:r>
    </w:p>
    <w:p w14:paraId="4C38046B" w14:textId="77777777" w:rsidR="009B10E6" w:rsidRPr="008A0EC7" w:rsidRDefault="009B10E6" w:rsidP="009B10E6">
      <w:pPr>
        <w:numPr>
          <w:ilvl w:val="0"/>
          <w:numId w:val="15"/>
        </w:numPr>
        <w:tabs>
          <w:tab w:val="clear" w:pos="4897"/>
          <w:tab w:val="left" w:pos="426"/>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Gdy w ramach Projektu prowadzona jest kontrola w miejscu realizacji projektu lub w</w:t>
      </w:r>
      <w:r>
        <w:rPr>
          <w:rFonts w:asciiTheme="minorHAnsi" w:hAnsiTheme="minorHAnsi" w:cstheme="minorHAnsi"/>
          <w:sz w:val="24"/>
          <w:szCs w:val="24"/>
        </w:rPr>
        <w:t> </w:t>
      </w:r>
      <w:r w:rsidRPr="008A0EC7">
        <w:rPr>
          <w:rFonts w:asciiTheme="minorHAnsi" w:hAnsiTheme="minorHAnsi" w:cstheme="minorHAnsi"/>
          <w:sz w:val="24"/>
          <w:szCs w:val="24"/>
        </w:rPr>
        <w:t>siedzibie podmiotu kontrolowanego, proces zatwierdzenia końcowego wniosku o</w:t>
      </w:r>
      <w:r>
        <w:rPr>
          <w:rFonts w:asciiTheme="minorHAnsi" w:hAnsiTheme="minorHAnsi" w:cstheme="minorHAnsi"/>
          <w:sz w:val="24"/>
          <w:szCs w:val="24"/>
        </w:rPr>
        <w:t> </w:t>
      </w:r>
      <w:r w:rsidRPr="008A0EC7">
        <w:rPr>
          <w:rFonts w:asciiTheme="minorHAnsi" w:hAnsiTheme="minorHAnsi" w:cstheme="minorHAnsi"/>
          <w:sz w:val="24"/>
          <w:szCs w:val="24"/>
        </w:rPr>
        <w:t>płatność ulega wstrzymaniu, z uwzględnieniem zapisów ust. 8. Jeśli wynik kontroli ujęty w informacji pokontrolnej nie wskazuje na wystąpienie nieprawidłowości w Projekcie, w</w:t>
      </w:r>
      <w:r>
        <w:rPr>
          <w:rFonts w:asciiTheme="minorHAnsi" w:hAnsiTheme="minorHAnsi" w:cstheme="minorHAnsi"/>
          <w:sz w:val="24"/>
          <w:szCs w:val="24"/>
        </w:rPr>
        <w:t> </w:t>
      </w:r>
      <w:r w:rsidRPr="008A0EC7">
        <w:rPr>
          <w:rFonts w:asciiTheme="minorHAnsi" w:hAnsiTheme="minorHAnsi" w:cstheme="minorHAnsi"/>
          <w:sz w:val="24"/>
          <w:szCs w:val="24"/>
        </w:rPr>
        <w:t>tym wydatków niekwalifikowalnych i nie ma wpływu na rozliczenie końcowe Projektu, zatwierdzenie wniosku o płatność zostaje wznowione. Jeśli wynik kontroli wskazuje na nieprawidłowości w Projekcie, w tym wydatki niekwalifikowalne i ma wpływ na końcowe rozliczenie Projektu, to proces zatwierdzania końcowego wniosku o płatność pozostaje wstrzymany do czasu uzyskania ostatecznej informacji pokontrolnej oraz informacji o</w:t>
      </w:r>
      <w:r>
        <w:rPr>
          <w:rFonts w:asciiTheme="minorHAnsi" w:hAnsiTheme="minorHAnsi" w:cstheme="minorHAnsi"/>
          <w:sz w:val="24"/>
          <w:szCs w:val="24"/>
        </w:rPr>
        <w:t> </w:t>
      </w:r>
      <w:r w:rsidRPr="008A0EC7">
        <w:rPr>
          <w:rFonts w:asciiTheme="minorHAnsi" w:hAnsiTheme="minorHAnsi" w:cstheme="minorHAnsi"/>
          <w:sz w:val="24"/>
          <w:szCs w:val="24"/>
        </w:rPr>
        <w:t>wykonaniu lub zaniechaniu wykonania zaleceń pokontrolnych.</w:t>
      </w:r>
    </w:p>
    <w:p w14:paraId="1C0E4900" w14:textId="502221CA" w:rsidR="009B10E6" w:rsidRPr="008A0EC7" w:rsidRDefault="009B10E6" w:rsidP="009B10E6">
      <w:pPr>
        <w:numPr>
          <w:ilvl w:val="0"/>
          <w:numId w:val="15"/>
        </w:numPr>
        <w:tabs>
          <w:tab w:val="clear" w:pos="4897"/>
          <w:tab w:val="num" w:pos="284"/>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W przypadku gdy w wyniku weryfikacji wniosku o płatność stwierdzon</w:t>
      </w:r>
      <w:r>
        <w:rPr>
          <w:rFonts w:asciiTheme="minorHAnsi" w:hAnsiTheme="minorHAnsi" w:cstheme="minorHAnsi"/>
          <w:sz w:val="24"/>
          <w:szCs w:val="24"/>
        </w:rPr>
        <w:t>a</w:t>
      </w:r>
      <w:r w:rsidRPr="008A0EC7">
        <w:rPr>
          <w:rFonts w:asciiTheme="minorHAnsi" w:hAnsiTheme="minorHAnsi" w:cstheme="minorHAnsi"/>
          <w:sz w:val="24"/>
          <w:szCs w:val="24"/>
        </w:rPr>
        <w:t xml:space="preserve"> zostanie nieprawidłowość lub inna okoliczność uniemożliwiająca </w:t>
      </w:r>
      <w:r w:rsidRPr="00F84FEC">
        <w:rPr>
          <w:rFonts w:asciiTheme="minorHAnsi" w:hAnsiTheme="minorHAnsi" w:cstheme="minorHAnsi"/>
          <w:sz w:val="24"/>
          <w:szCs w:val="24"/>
        </w:rPr>
        <w:t xml:space="preserve">uznanie wydatków </w:t>
      </w:r>
      <w:r w:rsidR="00447528">
        <w:rPr>
          <w:rFonts w:asciiTheme="minorHAnsi" w:hAnsiTheme="minorHAnsi" w:cstheme="minorHAnsi"/>
          <w:sz w:val="24"/>
          <w:szCs w:val="24"/>
        </w:rPr>
        <w:t>rozliczanych</w:t>
      </w:r>
      <w:r w:rsidR="00447528" w:rsidRPr="00F84FEC">
        <w:rPr>
          <w:rFonts w:asciiTheme="minorHAnsi" w:hAnsiTheme="minorHAnsi" w:cstheme="minorHAnsi"/>
          <w:sz w:val="24"/>
          <w:szCs w:val="24"/>
        </w:rPr>
        <w:t xml:space="preserve"> </w:t>
      </w:r>
      <w:r w:rsidRPr="00F84FEC">
        <w:rPr>
          <w:rFonts w:asciiTheme="minorHAnsi" w:hAnsiTheme="minorHAnsi" w:cstheme="minorHAnsi"/>
          <w:sz w:val="24"/>
          <w:szCs w:val="24"/>
        </w:rPr>
        <w:t>kwot</w:t>
      </w:r>
      <w:r w:rsidR="00447528">
        <w:rPr>
          <w:rFonts w:asciiTheme="minorHAnsi" w:hAnsiTheme="minorHAnsi" w:cstheme="minorHAnsi"/>
          <w:sz w:val="24"/>
          <w:szCs w:val="24"/>
        </w:rPr>
        <w:t>ą</w:t>
      </w:r>
      <w:r w:rsidRPr="00F84FEC">
        <w:rPr>
          <w:rFonts w:asciiTheme="minorHAnsi" w:hAnsiTheme="minorHAnsi" w:cstheme="minorHAnsi"/>
          <w:sz w:val="24"/>
          <w:szCs w:val="24"/>
        </w:rPr>
        <w:t xml:space="preserve"> ryczałtową lub stawk</w:t>
      </w:r>
      <w:r w:rsidR="00447528">
        <w:rPr>
          <w:rFonts w:asciiTheme="minorHAnsi" w:hAnsiTheme="minorHAnsi" w:cstheme="minorHAnsi"/>
          <w:sz w:val="24"/>
          <w:szCs w:val="24"/>
        </w:rPr>
        <w:t>ą</w:t>
      </w:r>
      <w:r w:rsidRPr="00F84FEC">
        <w:rPr>
          <w:rFonts w:asciiTheme="minorHAnsi" w:hAnsiTheme="minorHAnsi" w:cstheme="minorHAnsi"/>
          <w:sz w:val="24"/>
          <w:szCs w:val="24"/>
        </w:rPr>
        <w:t xml:space="preserve"> jednostkową za kwalifiko</w:t>
      </w:r>
      <w:r w:rsidRPr="008A0EC7">
        <w:rPr>
          <w:rFonts w:asciiTheme="minorHAnsi" w:hAnsiTheme="minorHAnsi" w:cstheme="minorHAnsi"/>
          <w:sz w:val="24"/>
          <w:szCs w:val="24"/>
        </w:rPr>
        <w:t>walny, Instytucja Zarządzająca wyłącza wydat</w:t>
      </w:r>
      <w:r>
        <w:rPr>
          <w:rFonts w:asciiTheme="minorHAnsi" w:hAnsiTheme="minorHAnsi" w:cstheme="minorHAnsi"/>
          <w:sz w:val="24"/>
          <w:szCs w:val="24"/>
        </w:rPr>
        <w:t>ki</w:t>
      </w:r>
      <w:r w:rsidRPr="008A0EC7">
        <w:rPr>
          <w:rFonts w:asciiTheme="minorHAnsi" w:hAnsiTheme="minorHAnsi" w:cstheme="minorHAnsi"/>
          <w:sz w:val="24"/>
          <w:szCs w:val="24"/>
        </w:rPr>
        <w:t>, któr</w:t>
      </w:r>
      <w:r>
        <w:rPr>
          <w:rFonts w:asciiTheme="minorHAnsi" w:hAnsiTheme="minorHAnsi" w:cstheme="minorHAnsi"/>
          <w:sz w:val="24"/>
          <w:szCs w:val="24"/>
        </w:rPr>
        <w:t>ych</w:t>
      </w:r>
      <w:r w:rsidRPr="008A0EC7">
        <w:rPr>
          <w:rFonts w:asciiTheme="minorHAnsi" w:hAnsiTheme="minorHAnsi" w:cstheme="minorHAnsi"/>
          <w:sz w:val="24"/>
          <w:szCs w:val="24"/>
        </w:rPr>
        <w:t xml:space="preserve"> to dotyczy z kwalifikowalności i wszczyna procedurę kontradyktoryjną.</w:t>
      </w:r>
    </w:p>
    <w:p w14:paraId="6B134D74" w14:textId="48771EEB" w:rsidR="009B10E6" w:rsidRPr="008A0EC7" w:rsidRDefault="009B10E6" w:rsidP="009B10E6">
      <w:pPr>
        <w:numPr>
          <w:ilvl w:val="0"/>
          <w:numId w:val="15"/>
        </w:numPr>
        <w:tabs>
          <w:tab w:val="clear" w:pos="4897"/>
          <w:tab w:val="num" w:pos="284"/>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 xml:space="preserve">Wyłączenie wydatków z wniosku o płatność, o którym mowa w ust. </w:t>
      </w:r>
      <w:r w:rsidR="00447528">
        <w:rPr>
          <w:rFonts w:asciiTheme="minorHAnsi" w:hAnsiTheme="minorHAnsi" w:cstheme="minorHAnsi"/>
          <w:sz w:val="24"/>
          <w:szCs w:val="24"/>
        </w:rPr>
        <w:t>7</w:t>
      </w:r>
      <w:r w:rsidR="00447528" w:rsidRPr="008A0EC7">
        <w:rPr>
          <w:rFonts w:asciiTheme="minorHAnsi" w:hAnsiTheme="minorHAnsi" w:cstheme="minorHAnsi"/>
          <w:sz w:val="24"/>
          <w:szCs w:val="24"/>
        </w:rPr>
        <w:t xml:space="preserve"> </w:t>
      </w:r>
      <w:r w:rsidRPr="008A0EC7">
        <w:rPr>
          <w:rFonts w:asciiTheme="minorHAnsi" w:hAnsiTheme="minorHAnsi" w:cstheme="minorHAnsi"/>
          <w:sz w:val="24"/>
          <w:szCs w:val="24"/>
        </w:rPr>
        <w:t>nie wstrzymuje możliwości zatwierdzenia przez Instytucję Zarządzając</w:t>
      </w:r>
      <w:r w:rsidRPr="008A0EC7">
        <w:rPr>
          <w:rFonts w:asciiTheme="minorHAnsi" w:hAnsiTheme="minorHAnsi" w:cstheme="minorHAnsi"/>
          <w:sz w:val="24"/>
          <w:szCs w:val="24"/>
          <w:shd w:val="clear" w:color="auto" w:fill="FFFFFF" w:themeFill="background1"/>
        </w:rPr>
        <w:t>ą wniosku o płatność i poświadczenia pozostałych wydatków, nieobjętych czynnościami wyjaśniającymi</w:t>
      </w:r>
      <w:r w:rsidRPr="008A0EC7">
        <w:rPr>
          <w:rFonts w:asciiTheme="minorHAnsi" w:hAnsiTheme="minorHAnsi" w:cstheme="minorHAnsi"/>
          <w:sz w:val="24"/>
          <w:szCs w:val="24"/>
        </w:rPr>
        <w:t xml:space="preserve">. Po potwierdzeniu prawidłowości przeprowadzonych przez Beneficjenta postępowań lub ustaniu innych okoliczności, o których mowa powyżej, Instytucja Zarządzająca poświadcza kwalifikowalność wydatków, co do których nie stwierdzono zastrzeżeń w wyniku dokonanej kontroli. </w:t>
      </w:r>
    </w:p>
    <w:p w14:paraId="5E8F4DC8" w14:textId="77777777" w:rsidR="009B10E6" w:rsidRPr="008A0EC7" w:rsidRDefault="009B10E6" w:rsidP="009B10E6">
      <w:pPr>
        <w:numPr>
          <w:ilvl w:val="0"/>
          <w:numId w:val="15"/>
        </w:numPr>
        <w:tabs>
          <w:tab w:val="clear" w:pos="4897"/>
          <w:tab w:val="left" w:pos="284"/>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Instytucja Zarządzająca zastrzega sobie prawo do poprawy oczywistych omyłek pisarskich i/lub rachunkowych oraz uzupełnienia lub poprawienia wniosku o płatność, w takim zakresie jaki umożliwia CST2021.</w:t>
      </w:r>
    </w:p>
    <w:p w14:paraId="3AA7C833" w14:textId="77777777" w:rsidR="009B10E6" w:rsidRPr="008A0EC7" w:rsidRDefault="009B10E6" w:rsidP="009B10E6">
      <w:pPr>
        <w:numPr>
          <w:ilvl w:val="0"/>
          <w:numId w:val="15"/>
        </w:numPr>
        <w:tabs>
          <w:tab w:val="clear" w:pos="4897"/>
          <w:tab w:val="num" w:pos="284"/>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Beneficjent jest informowany za pomocą CST2021 o wyniku weryfikacji złożonego wniosku o płatność (zatwierdzeniu lub konieczności poprawy) oraz o dokonanych przez Instytucję Zarządzającą poprawkach, wyłączonych wydatkach, przyczynach ewentualnego wstrzymania weryfikacji, innych okolicznościach mających wpływ na jego weryfikację (np. oczekiwanie na wyjaśnienia do wniosku, kontrola projektu).</w:t>
      </w:r>
    </w:p>
    <w:p w14:paraId="51B81E80" w14:textId="77777777" w:rsidR="009B10E6" w:rsidRPr="008A0EC7" w:rsidRDefault="009B10E6" w:rsidP="009B10E6">
      <w:pPr>
        <w:numPr>
          <w:ilvl w:val="0"/>
          <w:numId w:val="15"/>
        </w:numPr>
        <w:tabs>
          <w:tab w:val="clear" w:pos="4897"/>
          <w:tab w:val="num" w:pos="284"/>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Beneficjent zobowiązuje się do niezwłocznego usunięcia błędów, złożenia wyjaśnień lub dokumentów w wyznaczonym przez Instytucję Zarządzającą terminie. Niezłożenie żądanych wyjaśnień i dokumentów bądź nieusunięcie przez Beneficjenta braków lub błędów w terminie wyznaczonym przez Instytucję Zarządzającą może obniżyć poziom stawki ryczałtowej kosztów pośrednich przyjętej dla Projektu lub stanowić przesłankę do uchylenia niniejszej Decyzji zgodnie z zapisami § 25 ust 1 pkt 9.</w:t>
      </w:r>
    </w:p>
    <w:p w14:paraId="290D03DA" w14:textId="77777777" w:rsidR="00B550DD" w:rsidRPr="008A0EC7" w:rsidRDefault="00B550DD" w:rsidP="00332674">
      <w:pPr>
        <w:pStyle w:val="Nagwek2"/>
        <w:spacing w:line="276" w:lineRule="auto"/>
        <w:rPr>
          <w:rFonts w:asciiTheme="minorHAnsi" w:hAnsiTheme="minorHAnsi" w:cstheme="minorHAnsi"/>
          <w:b w:val="0"/>
          <w:sz w:val="24"/>
          <w:szCs w:val="24"/>
        </w:rPr>
      </w:pPr>
      <w:r w:rsidRPr="008A0EC7">
        <w:rPr>
          <w:rFonts w:asciiTheme="minorHAnsi" w:hAnsiTheme="minorHAnsi" w:cstheme="minorHAnsi"/>
          <w:sz w:val="24"/>
          <w:szCs w:val="24"/>
        </w:rPr>
        <w:t>Wyodrębniona ewidencja wydatków i kosztów</w:t>
      </w:r>
    </w:p>
    <w:p w14:paraId="3D63E0B0" w14:textId="03955E11" w:rsidR="00B550DD" w:rsidRPr="008A0EC7" w:rsidRDefault="00B550DD"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1</w:t>
      </w:r>
      <w:r w:rsidR="00F84FEC">
        <w:rPr>
          <w:rFonts w:asciiTheme="minorHAnsi" w:hAnsiTheme="minorHAnsi" w:cstheme="minorHAnsi"/>
          <w:sz w:val="24"/>
          <w:szCs w:val="24"/>
        </w:rPr>
        <w:t>5</w:t>
      </w:r>
      <w:r w:rsidRPr="008A0EC7">
        <w:rPr>
          <w:rFonts w:asciiTheme="minorHAnsi" w:hAnsiTheme="minorHAnsi" w:cstheme="minorHAnsi"/>
          <w:sz w:val="24"/>
          <w:szCs w:val="24"/>
        </w:rPr>
        <w:t>.</w:t>
      </w:r>
    </w:p>
    <w:p w14:paraId="53303CAC" w14:textId="17095CBF" w:rsidR="00F84FEC" w:rsidRPr="00546A9D" w:rsidRDefault="00F84FEC" w:rsidP="00F84FEC">
      <w:pPr>
        <w:pStyle w:val="Akapitzlist"/>
        <w:numPr>
          <w:ilvl w:val="0"/>
          <w:numId w:val="6"/>
        </w:numPr>
        <w:spacing w:before="60" w:after="60"/>
        <w:rPr>
          <w:rFonts w:ascii="Calibri" w:hAnsi="Calibri" w:cs="Calibri"/>
        </w:rPr>
      </w:pPr>
      <w:r w:rsidRPr="00546A9D">
        <w:rPr>
          <w:rFonts w:ascii="Calibri" w:hAnsi="Calibri" w:cs="Calibri"/>
        </w:rPr>
        <w:t>Beneficjent nie ma obowiązku gromadzenia i opisywania dokumentów księgowych w ramach Projektu.</w:t>
      </w:r>
    </w:p>
    <w:p w14:paraId="7C94783C" w14:textId="77777777" w:rsidR="00F84FEC" w:rsidRPr="00546A9D" w:rsidRDefault="00F84FEC" w:rsidP="00F84FEC">
      <w:pPr>
        <w:pStyle w:val="Akapitzlist"/>
        <w:numPr>
          <w:ilvl w:val="0"/>
          <w:numId w:val="6"/>
        </w:numPr>
        <w:spacing w:before="60" w:after="60"/>
        <w:rPr>
          <w:rFonts w:ascii="Calibri" w:hAnsi="Calibri" w:cs="Calibri"/>
          <w:i/>
        </w:rPr>
      </w:pPr>
      <w:r w:rsidRPr="00546A9D">
        <w:rPr>
          <w:rFonts w:ascii="Calibri" w:hAnsi="Calibri" w:cs="Calibri"/>
        </w:rPr>
        <w:t>Beneficjent ma obowiązek bieżącego monitorowania oraz ewidencjonowania transz dofinansowania, z których ponoszone są wydatki w ramach projektu. Przedmiotowe dane będą przedstawione do wglądu na każdorazowe wezwanie Instytucji Zarządzającej.</w:t>
      </w:r>
    </w:p>
    <w:p w14:paraId="66D5A043" w14:textId="24A51C96" w:rsidR="00F84FEC" w:rsidRPr="00546A9D" w:rsidRDefault="00F84FEC" w:rsidP="00F84FEC">
      <w:pPr>
        <w:numPr>
          <w:ilvl w:val="0"/>
          <w:numId w:val="6"/>
        </w:numPr>
        <w:tabs>
          <w:tab w:val="clear" w:pos="357"/>
          <w:tab w:val="num" w:pos="426"/>
        </w:tabs>
        <w:spacing w:before="60" w:after="60"/>
        <w:ind w:left="426" w:hanging="426"/>
        <w:rPr>
          <w:rFonts w:asciiTheme="minorHAnsi" w:hAnsiTheme="minorHAnsi" w:cstheme="minorHAnsi"/>
          <w:sz w:val="24"/>
          <w:szCs w:val="24"/>
        </w:rPr>
      </w:pPr>
      <w:r w:rsidRPr="00546A9D">
        <w:rPr>
          <w:rFonts w:asciiTheme="minorHAnsi" w:hAnsiTheme="minorHAnsi" w:cstheme="minorHAnsi"/>
          <w:sz w:val="24"/>
          <w:szCs w:val="24"/>
        </w:rPr>
        <w:t>Obowiązek, o którym mowa w ust. 1-2, dotyczy każdego z Partnerów, w zakresie tej części Projektu, za której realizację odpowiada dany Partner</w:t>
      </w:r>
      <w:r w:rsidRPr="00546A9D">
        <w:rPr>
          <w:rFonts w:asciiTheme="minorHAnsi" w:hAnsiTheme="minorHAnsi" w:cstheme="minorHAnsi"/>
          <w:sz w:val="24"/>
          <w:szCs w:val="24"/>
          <w:vertAlign w:val="superscript"/>
        </w:rPr>
        <w:footnoteReference w:id="28"/>
      </w:r>
      <w:r w:rsidRPr="00546A9D">
        <w:rPr>
          <w:rFonts w:asciiTheme="minorHAnsi" w:hAnsiTheme="minorHAnsi" w:cstheme="minorHAnsi"/>
          <w:sz w:val="24"/>
          <w:szCs w:val="24"/>
        </w:rPr>
        <w:t>.</w:t>
      </w:r>
    </w:p>
    <w:p w14:paraId="6DC472C2" w14:textId="578E624F" w:rsidR="0010273E" w:rsidRPr="008A0EC7" w:rsidRDefault="0010273E" w:rsidP="00332674">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Zmiany w Projekcie</w:t>
      </w:r>
    </w:p>
    <w:p w14:paraId="2473629B" w14:textId="1446668E" w:rsidR="0010273E" w:rsidRPr="008A0EC7" w:rsidRDefault="0010273E" w:rsidP="00332674">
      <w:pPr>
        <w:pStyle w:val="Nagwek3"/>
        <w:spacing w:line="276" w:lineRule="auto"/>
        <w:rPr>
          <w:rFonts w:asciiTheme="minorHAnsi" w:hAnsiTheme="minorHAnsi" w:cstheme="minorHAnsi"/>
          <w:sz w:val="24"/>
          <w:szCs w:val="24"/>
        </w:rPr>
      </w:pPr>
      <w:bookmarkStart w:id="44" w:name="_Hlk14334427"/>
      <w:bookmarkEnd w:id="42"/>
      <w:r w:rsidRPr="008A0EC7">
        <w:rPr>
          <w:rFonts w:asciiTheme="minorHAnsi" w:hAnsiTheme="minorHAnsi" w:cstheme="minorHAnsi"/>
          <w:sz w:val="24"/>
          <w:szCs w:val="24"/>
        </w:rPr>
        <w:t xml:space="preserve">§ </w:t>
      </w:r>
      <w:bookmarkEnd w:id="44"/>
      <w:r w:rsidR="00197DCC" w:rsidRPr="008A0EC7">
        <w:rPr>
          <w:rFonts w:asciiTheme="minorHAnsi" w:hAnsiTheme="minorHAnsi" w:cstheme="minorHAnsi"/>
          <w:sz w:val="24"/>
          <w:szCs w:val="24"/>
        </w:rPr>
        <w:t>1</w:t>
      </w:r>
      <w:r w:rsidR="00F84FEC">
        <w:rPr>
          <w:rFonts w:asciiTheme="minorHAnsi" w:hAnsiTheme="minorHAnsi" w:cstheme="minorHAnsi"/>
          <w:sz w:val="24"/>
          <w:szCs w:val="24"/>
        </w:rPr>
        <w:t>6</w:t>
      </w:r>
      <w:r w:rsidRPr="008A0EC7">
        <w:rPr>
          <w:rFonts w:asciiTheme="minorHAnsi" w:hAnsiTheme="minorHAnsi" w:cstheme="minorHAnsi"/>
          <w:sz w:val="24"/>
          <w:szCs w:val="24"/>
        </w:rPr>
        <w:t>.</w:t>
      </w:r>
    </w:p>
    <w:p w14:paraId="47168961" w14:textId="6BA276E3" w:rsidR="007B75C9" w:rsidRDefault="0010273E"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Beneficjent </w:t>
      </w:r>
      <w:r w:rsidR="009E13D1">
        <w:rPr>
          <w:rFonts w:asciiTheme="minorHAnsi" w:hAnsiTheme="minorHAnsi" w:cstheme="minorHAnsi"/>
          <w:color w:val="000000" w:themeColor="text1"/>
          <w:sz w:val="24"/>
          <w:szCs w:val="24"/>
        </w:rPr>
        <w:t xml:space="preserve">nie </w:t>
      </w:r>
      <w:r w:rsidRPr="008A0EC7">
        <w:rPr>
          <w:rFonts w:asciiTheme="minorHAnsi" w:hAnsiTheme="minorHAnsi" w:cstheme="minorHAnsi"/>
          <w:color w:val="000000" w:themeColor="text1"/>
          <w:sz w:val="24"/>
          <w:szCs w:val="24"/>
        </w:rPr>
        <w:t>może dokonywać zmian</w:t>
      </w:r>
      <w:r w:rsidRPr="008A0EC7">
        <w:rPr>
          <w:rStyle w:val="Odwoanieprzypisudolnego"/>
          <w:rFonts w:asciiTheme="minorHAnsi" w:hAnsiTheme="minorHAnsi" w:cstheme="minorHAnsi"/>
          <w:color w:val="000000" w:themeColor="text1"/>
          <w:sz w:val="24"/>
          <w:szCs w:val="24"/>
        </w:rPr>
        <w:footnoteReference w:id="29"/>
      </w:r>
      <w:r w:rsidRPr="008A0EC7">
        <w:rPr>
          <w:rFonts w:asciiTheme="minorHAnsi" w:hAnsiTheme="minorHAnsi" w:cstheme="minorHAnsi"/>
          <w:color w:val="000000" w:themeColor="text1"/>
          <w:sz w:val="24"/>
          <w:szCs w:val="24"/>
        </w:rPr>
        <w:t xml:space="preserve"> w Projekcie </w:t>
      </w:r>
      <w:r w:rsidR="00546A9D">
        <w:rPr>
          <w:rFonts w:asciiTheme="minorHAnsi" w:hAnsiTheme="minorHAnsi" w:cstheme="minorHAnsi"/>
          <w:color w:val="000000" w:themeColor="text1"/>
          <w:sz w:val="24"/>
          <w:szCs w:val="24"/>
        </w:rPr>
        <w:t xml:space="preserve">w </w:t>
      </w:r>
      <w:r w:rsidR="00546A9D" w:rsidRPr="00546A9D">
        <w:rPr>
          <w:rFonts w:asciiTheme="minorHAnsi" w:hAnsiTheme="minorHAnsi" w:cstheme="minorHAnsi"/>
          <w:color w:val="000000" w:themeColor="text1"/>
          <w:sz w:val="24"/>
          <w:szCs w:val="24"/>
        </w:rPr>
        <w:t xml:space="preserve">zakresie </w:t>
      </w:r>
      <w:r w:rsidR="009E13D1" w:rsidRPr="009E13D1">
        <w:rPr>
          <w:rFonts w:asciiTheme="minorHAnsi" w:hAnsiTheme="minorHAnsi" w:cstheme="minorHAnsi"/>
          <w:color w:val="000000" w:themeColor="text1"/>
          <w:sz w:val="24"/>
          <w:szCs w:val="24"/>
        </w:rPr>
        <w:t xml:space="preserve">wskaźników i wysokości </w:t>
      </w:r>
      <w:r w:rsidR="00546A9D" w:rsidRPr="00546A9D">
        <w:rPr>
          <w:rFonts w:asciiTheme="minorHAnsi" w:hAnsiTheme="minorHAnsi" w:cstheme="minorHAnsi"/>
          <w:color w:val="000000" w:themeColor="text1"/>
          <w:sz w:val="24"/>
          <w:szCs w:val="24"/>
        </w:rPr>
        <w:t>kwot ryczałtowych, o których  mowa w § 1</w:t>
      </w:r>
      <w:r w:rsidR="0092590D">
        <w:rPr>
          <w:rFonts w:asciiTheme="minorHAnsi" w:hAnsiTheme="minorHAnsi" w:cstheme="minorHAnsi"/>
          <w:color w:val="000000" w:themeColor="text1"/>
          <w:sz w:val="24"/>
          <w:szCs w:val="24"/>
        </w:rPr>
        <w:t>2</w:t>
      </w:r>
      <w:r w:rsidR="00546A9D" w:rsidRPr="00546A9D">
        <w:rPr>
          <w:rFonts w:asciiTheme="minorHAnsi" w:hAnsiTheme="minorHAnsi" w:cstheme="minorHAnsi"/>
          <w:color w:val="000000" w:themeColor="text1"/>
          <w:sz w:val="24"/>
          <w:szCs w:val="24"/>
        </w:rPr>
        <w:t xml:space="preserve"> Umowy, z zastrzeżeniem ust. </w:t>
      </w:r>
      <w:r w:rsidR="007B75C9">
        <w:rPr>
          <w:rFonts w:asciiTheme="minorHAnsi" w:hAnsiTheme="minorHAnsi" w:cstheme="minorHAnsi"/>
          <w:color w:val="000000" w:themeColor="text1"/>
          <w:sz w:val="24"/>
          <w:szCs w:val="24"/>
        </w:rPr>
        <w:t>2</w:t>
      </w:r>
      <w:r w:rsidR="00546A9D" w:rsidRPr="00546A9D">
        <w:rPr>
          <w:rFonts w:asciiTheme="minorHAnsi" w:hAnsiTheme="minorHAnsi" w:cstheme="minorHAnsi"/>
          <w:color w:val="000000" w:themeColor="text1"/>
          <w:sz w:val="24"/>
          <w:szCs w:val="24"/>
        </w:rPr>
        <w:t xml:space="preserve">. </w:t>
      </w:r>
    </w:p>
    <w:p w14:paraId="6596D69A" w14:textId="1A82D737" w:rsidR="007B75C9" w:rsidRPr="007B75C9" w:rsidRDefault="007B75C9"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sz w:val="24"/>
          <w:szCs w:val="24"/>
        </w:rPr>
      </w:pPr>
      <w:r w:rsidRPr="007B75C9">
        <w:rPr>
          <w:rFonts w:asciiTheme="minorHAnsi" w:hAnsiTheme="minorHAnsi" w:cstheme="minorHAnsi"/>
          <w:color w:val="000000" w:themeColor="text1"/>
          <w:sz w:val="24"/>
          <w:szCs w:val="24"/>
        </w:rPr>
        <w:t>Wskaźniki, o których mowa w § 1</w:t>
      </w:r>
      <w:r w:rsidR="00050FAB">
        <w:rPr>
          <w:rFonts w:asciiTheme="minorHAnsi" w:hAnsiTheme="minorHAnsi" w:cstheme="minorHAnsi"/>
          <w:color w:val="000000" w:themeColor="text1"/>
          <w:sz w:val="24"/>
          <w:szCs w:val="24"/>
        </w:rPr>
        <w:t>2</w:t>
      </w:r>
      <w:r w:rsidRPr="007B75C9">
        <w:rPr>
          <w:rFonts w:asciiTheme="minorHAnsi" w:hAnsiTheme="minorHAnsi" w:cstheme="minorHAnsi"/>
          <w:color w:val="000000" w:themeColor="text1"/>
          <w:sz w:val="24"/>
          <w:szCs w:val="24"/>
        </w:rPr>
        <w:t xml:space="preserve"> ust. 3 mogą podlegać zmianie w szczególnie uzasadnionych przypadkach, po zatwierdzeniu przez Instytucję Zarządzającą</w:t>
      </w:r>
      <w:r>
        <w:rPr>
          <w:rFonts w:asciiTheme="minorHAnsi" w:hAnsiTheme="minorHAnsi" w:cstheme="minorHAnsi"/>
          <w:color w:val="000000" w:themeColor="text1"/>
          <w:sz w:val="24"/>
          <w:szCs w:val="24"/>
        </w:rPr>
        <w:t>.</w:t>
      </w:r>
      <w:r w:rsidRPr="007B75C9">
        <w:rPr>
          <w:rFonts w:asciiTheme="minorHAnsi" w:hAnsiTheme="minorHAnsi" w:cstheme="minorHAnsi"/>
          <w:color w:val="000000" w:themeColor="text1"/>
          <w:sz w:val="24"/>
          <w:szCs w:val="24"/>
        </w:rPr>
        <w:t xml:space="preserve"> </w:t>
      </w:r>
    </w:p>
    <w:p w14:paraId="799A9DF6" w14:textId="3CED3FCA" w:rsidR="0010273E" w:rsidRPr="008A0EC7" w:rsidRDefault="00546A9D"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sz w:val="24"/>
          <w:szCs w:val="24"/>
        </w:rPr>
      </w:pPr>
      <w:r w:rsidRPr="00546A9D">
        <w:rPr>
          <w:rFonts w:asciiTheme="minorHAnsi" w:hAnsiTheme="minorHAnsi" w:cstheme="minorHAnsi"/>
          <w:color w:val="000000" w:themeColor="text1"/>
          <w:sz w:val="24"/>
          <w:szCs w:val="24"/>
        </w:rPr>
        <w:t xml:space="preserve">Pozostałe zmiany  wymagają </w:t>
      </w:r>
      <w:r w:rsidR="00A60613" w:rsidRPr="008A0EC7">
        <w:rPr>
          <w:rFonts w:asciiTheme="minorHAnsi" w:hAnsiTheme="minorHAnsi" w:cstheme="minorHAnsi"/>
          <w:color w:val="000000" w:themeColor="text1"/>
          <w:sz w:val="24"/>
          <w:szCs w:val="24"/>
        </w:rPr>
        <w:t xml:space="preserve">pisemnego </w:t>
      </w:r>
      <w:r w:rsidR="00A60613" w:rsidRPr="004E1896">
        <w:rPr>
          <w:rFonts w:asciiTheme="minorHAnsi" w:hAnsiTheme="minorHAnsi" w:cstheme="minorHAnsi"/>
          <w:color w:val="000000" w:themeColor="text1"/>
          <w:sz w:val="24"/>
          <w:szCs w:val="24"/>
        </w:rPr>
        <w:t>zgłoszenia</w:t>
      </w:r>
      <w:r w:rsidR="00101B7E" w:rsidRPr="004E1896">
        <w:rPr>
          <w:rStyle w:val="Odwoanieprzypisudolnego"/>
          <w:rFonts w:asciiTheme="minorHAnsi" w:hAnsiTheme="minorHAnsi" w:cstheme="minorHAnsi"/>
          <w:color w:val="000000" w:themeColor="text1"/>
          <w:sz w:val="24"/>
          <w:szCs w:val="24"/>
        </w:rPr>
        <w:footnoteReference w:id="30"/>
      </w:r>
      <w:r w:rsidR="00101B7E" w:rsidRPr="004E1896">
        <w:rPr>
          <w:rFonts w:asciiTheme="minorHAnsi" w:hAnsiTheme="minorHAnsi" w:cstheme="minorHAnsi"/>
          <w:color w:val="000000" w:themeColor="text1"/>
          <w:sz w:val="24"/>
          <w:szCs w:val="24"/>
        </w:rPr>
        <w:t xml:space="preserve"> </w:t>
      </w:r>
      <w:r w:rsidR="0010273E" w:rsidRPr="004E1896">
        <w:rPr>
          <w:rFonts w:asciiTheme="minorHAnsi" w:hAnsiTheme="minorHAnsi" w:cstheme="minorHAnsi"/>
          <w:color w:val="000000" w:themeColor="text1"/>
          <w:sz w:val="24"/>
          <w:szCs w:val="24"/>
        </w:rPr>
        <w:t>poprzez</w:t>
      </w:r>
      <w:r w:rsidR="0010273E" w:rsidRPr="00BD3762">
        <w:rPr>
          <w:rFonts w:asciiTheme="minorHAnsi" w:hAnsiTheme="minorHAnsi" w:cstheme="minorHAnsi"/>
          <w:color w:val="000000" w:themeColor="text1"/>
          <w:sz w:val="24"/>
          <w:szCs w:val="24"/>
        </w:rPr>
        <w:t xml:space="preserve"> system </w:t>
      </w:r>
      <w:r w:rsidR="002E31FD" w:rsidRPr="00BD3762">
        <w:rPr>
          <w:rFonts w:asciiTheme="minorHAnsi" w:hAnsiTheme="minorHAnsi" w:cstheme="minorHAnsi"/>
          <w:color w:val="000000" w:themeColor="text1"/>
          <w:sz w:val="24"/>
          <w:szCs w:val="24"/>
        </w:rPr>
        <w:t>CST2021</w:t>
      </w:r>
      <w:r w:rsidR="00885395" w:rsidRPr="00BD3762">
        <w:rPr>
          <w:rFonts w:asciiTheme="minorHAnsi" w:hAnsiTheme="minorHAnsi" w:cstheme="minorHAnsi"/>
          <w:color w:val="000000" w:themeColor="text1"/>
          <w:sz w:val="24"/>
          <w:szCs w:val="24"/>
        </w:rPr>
        <w:t xml:space="preserve"> najpóźniej na 1</w:t>
      </w:r>
      <w:r w:rsidR="0010273E" w:rsidRPr="00BD3762">
        <w:rPr>
          <w:rFonts w:asciiTheme="minorHAnsi" w:hAnsiTheme="minorHAnsi" w:cstheme="minorHAnsi"/>
          <w:color w:val="000000" w:themeColor="text1"/>
          <w:sz w:val="24"/>
          <w:szCs w:val="24"/>
        </w:rPr>
        <w:t xml:space="preserve"> miesiąc przed zakończeniem</w:t>
      </w:r>
      <w:r w:rsidR="0010273E" w:rsidRPr="008A0EC7">
        <w:rPr>
          <w:rFonts w:asciiTheme="minorHAnsi" w:hAnsiTheme="minorHAnsi" w:cstheme="minorHAnsi"/>
          <w:color w:val="000000" w:themeColor="text1"/>
          <w:sz w:val="24"/>
          <w:szCs w:val="24"/>
        </w:rPr>
        <w:t xml:space="preserve"> realizacji Projektu</w:t>
      </w:r>
      <w:r w:rsidR="00364FC1" w:rsidRPr="008A0EC7">
        <w:rPr>
          <w:rFonts w:asciiTheme="minorHAnsi" w:hAnsiTheme="minorHAnsi" w:cstheme="minorHAnsi"/>
          <w:color w:val="000000" w:themeColor="text1"/>
          <w:sz w:val="24"/>
          <w:szCs w:val="24"/>
        </w:rPr>
        <w:t xml:space="preserve">, o którym mowa w </w:t>
      </w:r>
      <w:r w:rsidR="00C27721" w:rsidRPr="008A0EC7">
        <w:rPr>
          <w:rFonts w:asciiTheme="minorHAnsi" w:hAnsiTheme="minorHAnsi" w:cstheme="minorHAnsi"/>
          <w:sz w:val="24"/>
          <w:szCs w:val="24"/>
        </w:rPr>
        <w:t>§</w:t>
      </w:r>
      <w:r w:rsidR="00BE747D" w:rsidRPr="008A0EC7">
        <w:rPr>
          <w:rFonts w:asciiTheme="minorHAnsi" w:hAnsiTheme="minorHAnsi" w:cstheme="minorHAnsi"/>
          <w:sz w:val="24"/>
          <w:szCs w:val="24"/>
        </w:rPr>
        <w:t xml:space="preserve"> </w:t>
      </w:r>
      <w:r w:rsidR="00C27721" w:rsidRPr="008A0EC7">
        <w:rPr>
          <w:rFonts w:asciiTheme="minorHAnsi" w:hAnsiTheme="minorHAnsi" w:cstheme="minorHAnsi"/>
          <w:color w:val="000000" w:themeColor="text1"/>
          <w:sz w:val="24"/>
          <w:szCs w:val="24"/>
        </w:rPr>
        <w:t xml:space="preserve">3 </w:t>
      </w:r>
      <w:r w:rsidR="00364FC1" w:rsidRPr="008A0EC7">
        <w:rPr>
          <w:rFonts w:asciiTheme="minorHAnsi" w:hAnsiTheme="minorHAnsi" w:cstheme="minorHAnsi"/>
          <w:color w:val="000000" w:themeColor="text1"/>
          <w:sz w:val="24"/>
          <w:szCs w:val="24"/>
        </w:rPr>
        <w:t>ust. 1 pkt 2</w:t>
      </w:r>
      <w:r w:rsidR="0010273E" w:rsidRPr="008A0EC7">
        <w:rPr>
          <w:rStyle w:val="Odwoanieprzypisudolnego"/>
          <w:rFonts w:asciiTheme="minorHAnsi" w:hAnsiTheme="minorHAnsi" w:cstheme="minorHAnsi"/>
          <w:color w:val="000000" w:themeColor="text1"/>
          <w:sz w:val="24"/>
          <w:szCs w:val="24"/>
        </w:rPr>
        <w:footnoteReference w:id="31"/>
      </w:r>
      <w:r w:rsidR="0010273E" w:rsidRPr="008A0EC7">
        <w:rPr>
          <w:rFonts w:asciiTheme="minorHAnsi" w:hAnsiTheme="minorHAnsi" w:cstheme="minorHAnsi"/>
          <w:color w:val="000000" w:themeColor="text1"/>
          <w:sz w:val="24"/>
          <w:szCs w:val="24"/>
        </w:rPr>
        <w:t xml:space="preserve">. </w:t>
      </w:r>
      <w:r w:rsidR="0079461F" w:rsidRPr="008A0EC7">
        <w:rPr>
          <w:rFonts w:asciiTheme="minorHAnsi" w:hAnsiTheme="minorHAnsi" w:cstheme="minorHAnsi"/>
          <w:color w:val="000000" w:themeColor="text1"/>
          <w:sz w:val="24"/>
          <w:szCs w:val="24"/>
        </w:rPr>
        <w:t>Z</w:t>
      </w:r>
      <w:r w:rsidR="00364FC1" w:rsidRPr="008A0EC7">
        <w:rPr>
          <w:rFonts w:asciiTheme="minorHAnsi" w:hAnsiTheme="minorHAnsi" w:cstheme="minorHAnsi"/>
          <w:color w:val="000000" w:themeColor="text1"/>
          <w:sz w:val="24"/>
          <w:szCs w:val="24"/>
        </w:rPr>
        <w:t>głoszone</w:t>
      </w:r>
      <w:r w:rsidR="00885395" w:rsidRPr="008A0EC7">
        <w:rPr>
          <w:rFonts w:asciiTheme="minorHAnsi" w:hAnsiTheme="minorHAnsi" w:cstheme="minorHAnsi"/>
          <w:color w:val="000000" w:themeColor="text1"/>
          <w:sz w:val="24"/>
          <w:szCs w:val="24"/>
        </w:rPr>
        <w:t xml:space="preserve"> zmian</w:t>
      </w:r>
      <w:r w:rsidR="00364FC1" w:rsidRPr="008A0EC7">
        <w:rPr>
          <w:rFonts w:asciiTheme="minorHAnsi" w:hAnsiTheme="minorHAnsi" w:cstheme="minorHAnsi"/>
          <w:color w:val="000000" w:themeColor="text1"/>
          <w:sz w:val="24"/>
          <w:szCs w:val="24"/>
        </w:rPr>
        <w:t>y</w:t>
      </w:r>
      <w:r w:rsidR="00885395" w:rsidRPr="008A0EC7">
        <w:rPr>
          <w:rFonts w:asciiTheme="minorHAnsi" w:hAnsiTheme="minorHAnsi" w:cstheme="minorHAnsi"/>
          <w:color w:val="000000" w:themeColor="text1"/>
          <w:sz w:val="24"/>
          <w:szCs w:val="24"/>
        </w:rPr>
        <w:t xml:space="preserve"> wymagają</w:t>
      </w:r>
      <w:r w:rsidR="0010273E" w:rsidRPr="008A0EC7">
        <w:rPr>
          <w:rFonts w:asciiTheme="minorHAnsi" w:hAnsiTheme="minorHAnsi" w:cstheme="minorHAnsi"/>
          <w:color w:val="000000" w:themeColor="text1"/>
          <w:sz w:val="24"/>
          <w:szCs w:val="24"/>
        </w:rPr>
        <w:t xml:space="preserve"> </w:t>
      </w:r>
      <w:r w:rsidR="00F3626D" w:rsidRPr="008A0EC7">
        <w:rPr>
          <w:rFonts w:asciiTheme="minorHAnsi" w:hAnsiTheme="minorHAnsi" w:cstheme="minorHAnsi"/>
          <w:color w:val="000000" w:themeColor="text1"/>
          <w:sz w:val="24"/>
          <w:szCs w:val="24"/>
        </w:rPr>
        <w:t>pisemne</w:t>
      </w:r>
      <w:r w:rsidR="00364FC1" w:rsidRPr="008A0EC7">
        <w:rPr>
          <w:rFonts w:asciiTheme="minorHAnsi" w:hAnsiTheme="minorHAnsi" w:cstheme="minorHAnsi"/>
          <w:color w:val="000000" w:themeColor="text1"/>
          <w:sz w:val="24"/>
          <w:szCs w:val="24"/>
        </w:rPr>
        <w:t>go</w:t>
      </w:r>
      <w:r w:rsidR="00F3626D" w:rsidRPr="008A0EC7">
        <w:rPr>
          <w:rFonts w:asciiTheme="minorHAnsi" w:hAnsiTheme="minorHAnsi" w:cstheme="minorHAnsi"/>
          <w:color w:val="000000" w:themeColor="text1"/>
          <w:sz w:val="24"/>
          <w:szCs w:val="24"/>
        </w:rPr>
        <w:t xml:space="preserve"> </w:t>
      </w:r>
      <w:r w:rsidR="00364FC1" w:rsidRPr="008A0EC7">
        <w:rPr>
          <w:rFonts w:asciiTheme="minorHAnsi" w:hAnsiTheme="minorHAnsi" w:cstheme="minorHAnsi"/>
          <w:color w:val="000000" w:themeColor="text1"/>
          <w:sz w:val="24"/>
          <w:szCs w:val="24"/>
        </w:rPr>
        <w:t>zatwierdzenia</w:t>
      </w:r>
      <w:r w:rsidR="0010273E" w:rsidRPr="008A0EC7">
        <w:rPr>
          <w:rFonts w:asciiTheme="minorHAnsi" w:hAnsiTheme="minorHAnsi" w:cstheme="minorHAnsi"/>
          <w:color w:val="000000" w:themeColor="text1"/>
          <w:sz w:val="24"/>
          <w:szCs w:val="24"/>
        </w:rPr>
        <w:t xml:space="preserve"> Instytucji Zarządzającej.</w:t>
      </w:r>
    </w:p>
    <w:p w14:paraId="3BAAD569" w14:textId="74B4EB24" w:rsidR="0010273E" w:rsidRPr="008A0EC7" w:rsidRDefault="0010273E"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sz w:val="24"/>
          <w:szCs w:val="24"/>
        </w:rPr>
      </w:pPr>
      <w:bookmarkStart w:id="45" w:name="_Hlk15633020"/>
      <w:r w:rsidRPr="008A0EC7">
        <w:rPr>
          <w:rFonts w:asciiTheme="minorHAnsi" w:hAnsiTheme="minorHAnsi" w:cstheme="minorHAnsi"/>
          <w:color w:val="000000" w:themeColor="text1"/>
          <w:sz w:val="24"/>
          <w:szCs w:val="24"/>
        </w:rPr>
        <w:t xml:space="preserve">Instytucja Zarządzająca dopuszcza </w:t>
      </w:r>
      <w:r w:rsidR="00C10F81" w:rsidRPr="008A0EC7">
        <w:rPr>
          <w:rFonts w:asciiTheme="minorHAnsi" w:hAnsiTheme="minorHAnsi" w:cstheme="minorHAnsi"/>
          <w:color w:val="000000" w:themeColor="text1"/>
          <w:sz w:val="24"/>
          <w:szCs w:val="24"/>
        </w:rPr>
        <w:t xml:space="preserve">możliwość </w:t>
      </w:r>
      <w:r w:rsidR="0025624C" w:rsidRPr="008A0EC7">
        <w:rPr>
          <w:rFonts w:asciiTheme="minorHAnsi" w:hAnsiTheme="minorHAnsi" w:cstheme="minorHAnsi"/>
          <w:color w:val="000000" w:themeColor="text1"/>
          <w:sz w:val="24"/>
          <w:szCs w:val="24"/>
        </w:rPr>
        <w:t>dokonywania zmian w Projekcie</w:t>
      </w:r>
      <w:r w:rsidR="005D42D5" w:rsidRPr="008A0EC7">
        <w:rPr>
          <w:rFonts w:asciiTheme="minorHAnsi" w:hAnsiTheme="minorHAnsi" w:cstheme="minorHAnsi"/>
          <w:color w:val="000000" w:themeColor="text1"/>
          <w:sz w:val="24"/>
          <w:szCs w:val="24"/>
        </w:rPr>
        <w:t>, o których mowa w ust</w:t>
      </w:r>
      <w:r w:rsidR="0061336D">
        <w:rPr>
          <w:rFonts w:asciiTheme="minorHAnsi" w:hAnsiTheme="minorHAnsi" w:cstheme="minorHAnsi"/>
          <w:color w:val="000000" w:themeColor="text1"/>
          <w:sz w:val="24"/>
          <w:szCs w:val="24"/>
        </w:rPr>
        <w:t>.</w:t>
      </w:r>
      <w:r w:rsidR="005D42D5" w:rsidRPr="008A0EC7">
        <w:rPr>
          <w:rFonts w:asciiTheme="minorHAnsi" w:hAnsiTheme="minorHAnsi" w:cstheme="minorHAnsi"/>
          <w:color w:val="000000" w:themeColor="text1"/>
          <w:sz w:val="24"/>
          <w:szCs w:val="24"/>
        </w:rPr>
        <w:t xml:space="preserve"> </w:t>
      </w:r>
      <w:r w:rsidR="007B75C9">
        <w:rPr>
          <w:rFonts w:asciiTheme="minorHAnsi" w:hAnsiTheme="minorHAnsi" w:cstheme="minorHAnsi"/>
          <w:color w:val="000000" w:themeColor="text1"/>
          <w:sz w:val="24"/>
          <w:szCs w:val="24"/>
        </w:rPr>
        <w:t>3</w:t>
      </w:r>
      <w:r w:rsidR="00E55256" w:rsidRPr="008A0EC7">
        <w:rPr>
          <w:rFonts w:asciiTheme="minorHAnsi" w:hAnsiTheme="minorHAnsi" w:cstheme="minorHAnsi"/>
          <w:color w:val="000000" w:themeColor="text1"/>
          <w:sz w:val="24"/>
          <w:szCs w:val="24"/>
        </w:rPr>
        <w:t>,</w:t>
      </w:r>
      <w:r w:rsidR="00C10F81" w:rsidRPr="008A0EC7">
        <w:rPr>
          <w:rFonts w:asciiTheme="minorHAnsi" w:hAnsiTheme="minorHAnsi" w:cstheme="minorHAnsi"/>
          <w:color w:val="000000" w:themeColor="text1"/>
          <w:sz w:val="24"/>
          <w:szCs w:val="24"/>
        </w:rPr>
        <w:t xml:space="preserve"> </w:t>
      </w:r>
      <w:r w:rsidRPr="008A0EC7">
        <w:rPr>
          <w:rFonts w:asciiTheme="minorHAnsi" w:hAnsiTheme="minorHAnsi" w:cstheme="minorHAnsi"/>
          <w:color w:val="000000" w:themeColor="text1"/>
          <w:sz w:val="24"/>
          <w:szCs w:val="24"/>
        </w:rPr>
        <w:t>nie częściej niż raz na trzy miesiące. Jedynie w uzasadnionych przypadkach dopuszcza się możliwość wnioskowania o zmiany częściej aniżeli w ww. okresie</w:t>
      </w:r>
      <w:r w:rsidRPr="008A0EC7">
        <w:rPr>
          <w:rStyle w:val="Odwoanieprzypisudolnego"/>
          <w:rFonts w:asciiTheme="minorHAnsi" w:hAnsiTheme="minorHAnsi" w:cstheme="minorHAnsi"/>
          <w:color w:val="000000" w:themeColor="text1"/>
          <w:sz w:val="24"/>
          <w:szCs w:val="24"/>
        </w:rPr>
        <w:footnoteReference w:id="32"/>
      </w:r>
      <w:r w:rsidRPr="008A0EC7">
        <w:rPr>
          <w:rFonts w:asciiTheme="minorHAnsi" w:hAnsiTheme="minorHAnsi" w:cstheme="minorHAnsi"/>
          <w:color w:val="000000" w:themeColor="text1"/>
          <w:sz w:val="24"/>
          <w:szCs w:val="24"/>
        </w:rPr>
        <w:t xml:space="preserve">. </w:t>
      </w:r>
    </w:p>
    <w:bookmarkEnd w:id="45"/>
    <w:p w14:paraId="321D564D" w14:textId="48995900" w:rsidR="00F66FA4" w:rsidRPr="008A0EC7" w:rsidRDefault="0010273E" w:rsidP="00332674">
      <w:pPr>
        <w:numPr>
          <w:ilvl w:val="6"/>
          <w:numId w:val="8"/>
        </w:numPr>
        <w:tabs>
          <w:tab w:val="clear" w:pos="4680"/>
          <w:tab w:val="num" w:pos="284"/>
          <w:tab w:val="left" w:pos="426"/>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W razie zmian w prawie krajowym lub unijnym, w tym wpływających na wysokość wydatków kwalifikowalnych w Projekcie, </w:t>
      </w:r>
      <w:r w:rsidR="00050D4D" w:rsidRPr="008A0EC7">
        <w:rPr>
          <w:rFonts w:asciiTheme="minorHAnsi" w:hAnsiTheme="minorHAnsi" w:cstheme="minorHAnsi"/>
          <w:color w:val="000000" w:themeColor="text1"/>
          <w:sz w:val="24"/>
          <w:szCs w:val="24"/>
        </w:rPr>
        <w:t xml:space="preserve">Instytucja Zarządzająca może z własnej inicjatywy lub na wniosek </w:t>
      </w:r>
      <w:r w:rsidR="00307E9B" w:rsidRPr="008A0EC7">
        <w:rPr>
          <w:rFonts w:asciiTheme="minorHAnsi" w:hAnsiTheme="minorHAnsi" w:cstheme="minorHAnsi"/>
          <w:color w:val="000000" w:themeColor="text1"/>
          <w:sz w:val="24"/>
          <w:szCs w:val="24"/>
        </w:rPr>
        <w:t>Beneficjent</w:t>
      </w:r>
      <w:r w:rsidR="00050D4D" w:rsidRPr="008A0EC7">
        <w:rPr>
          <w:rFonts w:asciiTheme="minorHAnsi" w:hAnsiTheme="minorHAnsi" w:cstheme="minorHAnsi"/>
          <w:color w:val="000000" w:themeColor="text1"/>
          <w:sz w:val="24"/>
          <w:szCs w:val="24"/>
        </w:rPr>
        <w:t>a</w:t>
      </w:r>
      <w:r w:rsidR="00307E9B" w:rsidRPr="008A0EC7">
        <w:rPr>
          <w:rFonts w:asciiTheme="minorHAnsi" w:hAnsiTheme="minorHAnsi" w:cstheme="minorHAnsi"/>
          <w:color w:val="000000" w:themeColor="text1"/>
          <w:sz w:val="24"/>
          <w:szCs w:val="24"/>
        </w:rPr>
        <w:t xml:space="preserve"> </w:t>
      </w:r>
      <w:r w:rsidR="00050D4D" w:rsidRPr="008A0EC7">
        <w:rPr>
          <w:rFonts w:asciiTheme="minorHAnsi" w:hAnsiTheme="minorHAnsi" w:cstheme="minorHAnsi"/>
          <w:color w:val="000000" w:themeColor="text1"/>
          <w:sz w:val="24"/>
          <w:szCs w:val="24"/>
        </w:rPr>
        <w:t>zmienić</w:t>
      </w:r>
      <w:r w:rsidR="00307E9B" w:rsidRPr="008A0EC7">
        <w:rPr>
          <w:rFonts w:asciiTheme="minorHAnsi" w:hAnsiTheme="minorHAnsi" w:cstheme="minorHAnsi"/>
          <w:color w:val="000000" w:themeColor="text1"/>
          <w:sz w:val="24"/>
          <w:szCs w:val="24"/>
        </w:rPr>
        <w:t xml:space="preserve"> Decyzj</w:t>
      </w:r>
      <w:r w:rsidR="00050D4D" w:rsidRPr="008A0EC7">
        <w:rPr>
          <w:rFonts w:asciiTheme="minorHAnsi" w:hAnsiTheme="minorHAnsi" w:cstheme="minorHAnsi"/>
          <w:color w:val="000000" w:themeColor="text1"/>
          <w:sz w:val="24"/>
          <w:szCs w:val="24"/>
        </w:rPr>
        <w:t>ę</w:t>
      </w:r>
      <w:r w:rsidRPr="008A0EC7">
        <w:rPr>
          <w:rFonts w:asciiTheme="minorHAnsi" w:hAnsiTheme="minorHAnsi" w:cstheme="minorHAnsi"/>
          <w:color w:val="000000" w:themeColor="text1"/>
          <w:sz w:val="24"/>
          <w:szCs w:val="24"/>
        </w:rPr>
        <w:t>, o ile</w:t>
      </w:r>
      <w:r w:rsidR="00F66FA4" w:rsidRPr="008A0EC7">
        <w:rPr>
          <w:rFonts w:asciiTheme="minorHAnsi" w:hAnsiTheme="minorHAnsi" w:cstheme="minorHAnsi"/>
          <w:color w:val="000000" w:themeColor="text1"/>
          <w:sz w:val="24"/>
          <w:szCs w:val="24"/>
        </w:rPr>
        <w:t>:</w:t>
      </w:r>
    </w:p>
    <w:p w14:paraId="27F9D1EC" w14:textId="53C0ECDA" w:rsidR="00F66FA4" w:rsidRPr="008A0EC7" w:rsidRDefault="0010273E" w:rsidP="00332674">
      <w:pPr>
        <w:pStyle w:val="Akapitzlist"/>
        <w:numPr>
          <w:ilvl w:val="0"/>
          <w:numId w:val="65"/>
        </w:numPr>
        <w:tabs>
          <w:tab w:val="left" w:pos="426"/>
        </w:tabs>
        <w:spacing w:before="60" w:after="60" w:line="276" w:lineRule="auto"/>
        <w:ind w:left="567" w:hanging="283"/>
        <w:rPr>
          <w:rFonts w:asciiTheme="minorHAnsi" w:hAnsiTheme="minorHAnsi" w:cstheme="minorHAnsi"/>
          <w:color w:val="000000" w:themeColor="text1"/>
        </w:rPr>
      </w:pPr>
      <w:r w:rsidRPr="008A0EC7">
        <w:rPr>
          <w:rFonts w:asciiTheme="minorHAnsi" w:hAnsiTheme="minorHAnsi" w:cstheme="minorHAnsi"/>
          <w:color w:val="000000" w:themeColor="text1"/>
        </w:rPr>
        <w:t xml:space="preserve">zachodzi podejrzenie nieosiągnięcia założonych we </w:t>
      </w:r>
      <w:r w:rsidR="00257013" w:rsidRPr="008A0EC7">
        <w:rPr>
          <w:rFonts w:asciiTheme="minorHAnsi" w:hAnsiTheme="minorHAnsi" w:cstheme="minorHAnsi"/>
          <w:color w:val="000000" w:themeColor="text1"/>
        </w:rPr>
        <w:t>W</w:t>
      </w:r>
      <w:r w:rsidRPr="008A0EC7">
        <w:rPr>
          <w:rFonts w:asciiTheme="minorHAnsi" w:hAnsiTheme="minorHAnsi" w:cstheme="minorHAnsi"/>
          <w:color w:val="000000" w:themeColor="text1"/>
        </w:rPr>
        <w:t xml:space="preserve">niosku </w:t>
      </w:r>
      <w:r w:rsidR="00257013" w:rsidRPr="008A0EC7">
        <w:rPr>
          <w:rFonts w:asciiTheme="minorHAnsi" w:hAnsiTheme="minorHAnsi" w:cstheme="minorHAnsi"/>
          <w:color w:val="000000" w:themeColor="text1"/>
        </w:rPr>
        <w:t>celów określonych przez wskaźniki produktu i</w:t>
      </w:r>
      <w:r w:rsidR="006C2F11" w:rsidRPr="008A0EC7">
        <w:rPr>
          <w:rFonts w:asciiTheme="minorHAnsi" w:hAnsiTheme="minorHAnsi" w:cstheme="minorHAnsi"/>
          <w:color w:val="000000" w:themeColor="text1"/>
        </w:rPr>
        <w:t> </w:t>
      </w:r>
      <w:r w:rsidRPr="008A0EC7">
        <w:rPr>
          <w:rFonts w:asciiTheme="minorHAnsi" w:hAnsiTheme="minorHAnsi" w:cstheme="minorHAnsi"/>
          <w:color w:val="000000" w:themeColor="text1"/>
        </w:rPr>
        <w:t>rezultat</w:t>
      </w:r>
      <w:r w:rsidR="00257013" w:rsidRPr="008A0EC7">
        <w:rPr>
          <w:rFonts w:asciiTheme="minorHAnsi" w:hAnsiTheme="minorHAnsi" w:cstheme="minorHAnsi"/>
          <w:color w:val="000000" w:themeColor="text1"/>
        </w:rPr>
        <w:t>u</w:t>
      </w:r>
      <w:r w:rsidRPr="008A0EC7">
        <w:rPr>
          <w:rFonts w:asciiTheme="minorHAnsi" w:hAnsiTheme="minorHAnsi" w:cstheme="minorHAnsi"/>
          <w:color w:val="000000" w:themeColor="text1"/>
        </w:rPr>
        <w:t xml:space="preserve"> Projektu</w:t>
      </w:r>
      <w:r w:rsidR="00F66FA4" w:rsidRPr="008A0EC7">
        <w:rPr>
          <w:rFonts w:asciiTheme="minorHAnsi" w:hAnsiTheme="minorHAnsi" w:cstheme="minorHAnsi"/>
          <w:color w:val="000000" w:themeColor="text1"/>
        </w:rPr>
        <w:t>,</w:t>
      </w:r>
      <w:r w:rsidRPr="008A0EC7">
        <w:rPr>
          <w:rFonts w:asciiTheme="minorHAnsi" w:hAnsiTheme="minorHAnsi" w:cstheme="minorHAnsi"/>
          <w:color w:val="000000" w:themeColor="text1"/>
        </w:rPr>
        <w:t xml:space="preserve"> </w:t>
      </w:r>
    </w:p>
    <w:p w14:paraId="2274B484" w14:textId="38BD5DB6" w:rsidR="00F66FA4" w:rsidRPr="008A0EC7" w:rsidRDefault="00F66FA4" w:rsidP="00332674">
      <w:pPr>
        <w:pStyle w:val="Akapitzlist"/>
        <w:numPr>
          <w:ilvl w:val="0"/>
          <w:numId w:val="65"/>
        </w:numPr>
        <w:tabs>
          <w:tab w:val="left" w:pos="426"/>
        </w:tabs>
        <w:spacing w:before="60" w:after="60" w:line="276" w:lineRule="auto"/>
        <w:ind w:left="567" w:hanging="283"/>
        <w:rPr>
          <w:rFonts w:asciiTheme="minorHAnsi" w:hAnsiTheme="minorHAnsi" w:cstheme="minorHAnsi"/>
          <w:color w:val="000000" w:themeColor="text1"/>
        </w:rPr>
      </w:pPr>
      <w:r w:rsidRPr="008A0EC7">
        <w:rPr>
          <w:rFonts w:asciiTheme="minorHAnsi" w:hAnsiTheme="minorHAnsi" w:cstheme="minorHAnsi"/>
          <w:color w:val="000000" w:themeColor="text1"/>
        </w:rPr>
        <w:t xml:space="preserve">zachodzi podejrzenie </w:t>
      </w:r>
      <w:r w:rsidR="0010273E" w:rsidRPr="008A0EC7">
        <w:rPr>
          <w:rFonts w:asciiTheme="minorHAnsi" w:hAnsiTheme="minorHAnsi" w:cstheme="minorHAnsi"/>
          <w:color w:val="000000" w:themeColor="text1"/>
        </w:rPr>
        <w:t xml:space="preserve">nieutrzymania trwałości </w:t>
      </w:r>
      <w:r w:rsidRPr="008A0EC7">
        <w:rPr>
          <w:rFonts w:asciiTheme="minorHAnsi" w:hAnsiTheme="minorHAnsi" w:cstheme="minorHAnsi"/>
          <w:color w:val="000000" w:themeColor="text1"/>
        </w:rPr>
        <w:t>P</w:t>
      </w:r>
      <w:r w:rsidR="0010273E" w:rsidRPr="008A0EC7">
        <w:rPr>
          <w:rFonts w:asciiTheme="minorHAnsi" w:hAnsiTheme="minorHAnsi" w:cstheme="minorHAnsi"/>
          <w:color w:val="000000" w:themeColor="text1"/>
        </w:rPr>
        <w:t>rojektu</w:t>
      </w:r>
      <w:r w:rsidRPr="008A0EC7">
        <w:rPr>
          <w:rFonts w:asciiTheme="minorHAnsi" w:hAnsiTheme="minorHAnsi" w:cstheme="minorHAnsi"/>
          <w:color w:val="000000" w:themeColor="text1"/>
        </w:rPr>
        <w:t>,</w:t>
      </w:r>
    </w:p>
    <w:p w14:paraId="41AB8CB6" w14:textId="1056E25F" w:rsidR="0010273E" w:rsidRPr="008A0EC7" w:rsidRDefault="00C10F81" w:rsidP="00332674">
      <w:pPr>
        <w:tabs>
          <w:tab w:val="left" w:pos="426"/>
        </w:tabs>
        <w:spacing w:before="60" w:after="60"/>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pod warunkiem dostępności środków w ramach Programu</w:t>
      </w:r>
      <w:r w:rsidR="0010273E" w:rsidRPr="008A0EC7">
        <w:rPr>
          <w:rFonts w:asciiTheme="minorHAnsi" w:hAnsiTheme="minorHAnsi" w:cstheme="minorHAnsi"/>
          <w:color w:val="000000" w:themeColor="text1"/>
          <w:sz w:val="24"/>
          <w:szCs w:val="24"/>
        </w:rPr>
        <w:t>.</w:t>
      </w:r>
    </w:p>
    <w:p w14:paraId="30E8ADD8" w14:textId="6B692CEC" w:rsidR="00FF3CC1" w:rsidRPr="008A0EC7" w:rsidRDefault="00FF3CC1"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Zmiany w Projekcie nie mogą prowadzić do naruszenia art. 62 ustawy wdrożeniowej i</w:t>
      </w:r>
      <w:r w:rsidR="006018CB">
        <w:rPr>
          <w:rFonts w:asciiTheme="minorHAnsi" w:hAnsiTheme="minorHAnsi" w:cstheme="minorHAnsi"/>
          <w:color w:val="000000" w:themeColor="text1"/>
          <w:sz w:val="24"/>
          <w:szCs w:val="24"/>
        </w:rPr>
        <w:t> </w:t>
      </w:r>
      <w:r w:rsidRPr="008A0EC7">
        <w:rPr>
          <w:rFonts w:asciiTheme="minorHAnsi" w:hAnsiTheme="minorHAnsi" w:cstheme="minorHAnsi"/>
          <w:color w:val="000000" w:themeColor="text1"/>
          <w:sz w:val="24"/>
          <w:szCs w:val="24"/>
        </w:rPr>
        <w:t xml:space="preserve">zwiększenia dofinansowania. </w:t>
      </w:r>
    </w:p>
    <w:p w14:paraId="07EDBDDD" w14:textId="03280313" w:rsidR="00027D14" w:rsidRPr="008A0EC7" w:rsidRDefault="0010273E" w:rsidP="00332674">
      <w:pPr>
        <w:numPr>
          <w:ilvl w:val="6"/>
          <w:numId w:val="8"/>
        </w:numPr>
        <w:tabs>
          <w:tab w:val="clear" w:pos="4680"/>
          <w:tab w:val="num" w:pos="426"/>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Zatwierdzone przez Instytucję Zarządzającą zmiany </w:t>
      </w:r>
      <w:r w:rsidR="00E55256" w:rsidRPr="008A0EC7">
        <w:rPr>
          <w:rFonts w:asciiTheme="minorHAnsi" w:hAnsiTheme="minorHAnsi" w:cstheme="minorHAnsi"/>
          <w:color w:val="000000" w:themeColor="text1"/>
          <w:sz w:val="24"/>
          <w:szCs w:val="24"/>
        </w:rPr>
        <w:t xml:space="preserve">w Projekcie </w:t>
      </w:r>
      <w:r w:rsidRPr="008A0EC7">
        <w:rPr>
          <w:rFonts w:asciiTheme="minorHAnsi" w:hAnsiTheme="minorHAnsi" w:cstheme="minorHAnsi"/>
          <w:color w:val="000000" w:themeColor="text1"/>
          <w:sz w:val="24"/>
          <w:szCs w:val="24"/>
        </w:rPr>
        <w:t xml:space="preserve">niewymagające </w:t>
      </w:r>
      <w:r w:rsidR="00307E9B" w:rsidRPr="008A0EC7">
        <w:rPr>
          <w:rFonts w:asciiTheme="minorHAnsi" w:hAnsiTheme="minorHAnsi" w:cstheme="minorHAnsi"/>
          <w:color w:val="000000" w:themeColor="text1"/>
          <w:sz w:val="24"/>
          <w:szCs w:val="24"/>
        </w:rPr>
        <w:t>zmiany Decyzji</w:t>
      </w:r>
      <w:r w:rsidRPr="008A0EC7">
        <w:rPr>
          <w:rFonts w:asciiTheme="minorHAnsi" w:hAnsiTheme="minorHAnsi" w:cstheme="minorHAnsi"/>
          <w:color w:val="000000" w:themeColor="text1"/>
          <w:sz w:val="24"/>
          <w:szCs w:val="24"/>
        </w:rPr>
        <w:t xml:space="preserve"> obowiązują od </w:t>
      </w:r>
      <w:r w:rsidR="00FF3CC1" w:rsidRPr="008A0EC7">
        <w:rPr>
          <w:rFonts w:asciiTheme="minorHAnsi" w:hAnsiTheme="minorHAnsi" w:cstheme="minorHAnsi"/>
          <w:color w:val="000000" w:themeColor="text1"/>
          <w:sz w:val="24"/>
          <w:szCs w:val="24"/>
        </w:rPr>
        <w:t xml:space="preserve">dnia </w:t>
      </w:r>
      <w:r w:rsidRPr="008A0EC7">
        <w:rPr>
          <w:rFonts w:asciiTheme="minorHAnsi" w:hAnsiTheme="minorHAnsi" w:cstheme="minorHAnsi"/>
          <w:color w:val="000000" w:themeColor="text1"/>
          <w:sz w:val="24"/>
          <w:szCs w:val="24"/>
        </w:rPr>
        <w:t xml:space="preserve">przekazania </w:t>
      </w:r>
      <w:r w:rsidR="00FF3CC1" w:rsidRPr="008A0EC7">
        <w:rPr>
          <w:rFonts w:asciiTheme="minorHAnsi" w:hAnsiTheme="minorHAnsi" w:cstheme="minorHAnsi"/>
          <w:color w:val="000000" w:themeColor="text1"/>
          <w:sz w:val="24"/>
          <w:szCs w:val="24"/>
        </w:rPr>
        <w:t xml:space="preserve">Beneficjentowi </w:t>
      </w:r>
      <w:r w:rsidRPr="008A0EC7">
        <w:rPr>
          <w:rFonts w:asciiTheme="minorHAnsi" w:hAnsiTheme="minorHAnsi" w:cstheme="minorHAnsi"/>
          <w:color w:val="000000" w:themeColor="text1"/>
          <w:sz w:val="24"/>
          <w:szCs w:val="24"/>
        </w:rPr>
        <w:t xml:space="preserve">informacji </w:t>
      </w:r>
      <w:r w:rsidR="00E55256" w:rsidRPr="008A0EC7">
        <w:rPr>
          <w:rFonts w:asciiTheme="minorHAnsi" w:hAnsiTheme="minorHAnsi" w:cstheme="minorHAnsi"/>
          <w:color w:val="000000" w:themeColor="text1"/>
          <w:sz w:val="24"/>
          <w:szCs w:val="24"/>
        </w:rPr>
        <w:t xml:space="preserve">o ich zatwierdzeniu przez Instytucję Zarządzającą </w:t>
      </w:r>
      <w:r w:rsidR="00FF3CC1" w:rsidRPr="008A0EC7">
        <w:rPr>
          <w:rFonts w:asciiTheme="minorHAnsi" w:hAnsiTheme="minorHAnsi" w:cstheme="minorHAnsi"/>
          <w:color w:val="000000" w:themeColor="text1"/>
          <w:sz w:val="24"/>
          <w:szCs w:val="24"/>
        </w:rPr>
        <w:t>w</w:t>
      </w:r>
      <w:r w:rsidR="00CA54CA" w:rsidRPr="008A0EC7">
        <w:rPr>
          <w:rFonts w:asciiTheme="minorHAnsi" w:hAnsiTheme="minorHAnsi" w:cstheme="minorHAnsi"/>
          <w:color w:val="000000" w:themeColor="text1"/>
          <w:sz w:val="24"/>
          <w:szCs w:val="24"/>
        </w:rPr>
        <w:t> </w:t>
      </w:r>
      <w:r w:rsidR="00FF3CC1" w:rsidRPr="008A0EC7">
        <w:rPr>
          <w:rFonts w:asciiTheme="minorHAnsi" w:hAnsiTheme="minorHAnsi" w:cstheme="minorHAnsi"/>
          <w:color w:val="000000" w:themeColor="text1"/>
          <w:sz w:val="24"/>
          <w:szCs w:val="24"/>
        </w:rPr>
        <w:t xml:space="preserve">systemie CST2021 </w:t>
      </w:r>
      <w:r w:rsidRPr="008A0EC7">
        <w:rPr>
          <w:rFonts w:asciiTheme="minorHAnsi" w:hAnsiTheme="minorHAnsi" w:cstheme="minorHAnsi"/>
          <w:color w:val="000000" w:themeColor="text1"/>
          <w:sz w:val="24"/>
          <w:szCs w:val="24"/>
        </w:rPr>
        <w:t>pod warunkiem ich</w:t>
      </w:r>
      <w:r w:rsidR="00FF3CC1" w:rsidRPr="008A0EC7">
        <w:rPr>
          <w:rFonts w:asciiTheme="minorHAnsi" w:hAnsiTheme="minorHAnsi" w:cstheme="minorHAnsi"/>
          <w:color w:val="000000" w:themeColor="text1"/>
          <w:sz w:val="24"/>
          <w:szCs w:val="24"/>
        </w:rPr>
        <w:t xml:space="preserve"> </w:t>
      </w:r>
      <w:r w:rsidRPr="008A0EC7">
        <w:rPr>
          <w:rFonts w:asciiTheme="minorHAnsi" w:hAnsiTheme="minorHAnsi" w:cstheme="minorHAnsi"/>
          <w:color w:val="000000" w:themeColor="text1"/>
          <w:sz w:val="24"/>
          <w:szCs w:val="24"/>
        </w:rPr>
        <w:t>wprowadzenia do wniosku o</w:t>
      </w:r>
      <w:r w:rsidR="00CA54CA" w:rsidRPr="008A0EC7">
        <w:rPr>
          <w:rFonts w:asciiTheme="minorHAnsi" w:hAnsiTheme="minorHAnsi" w:cstheme="minorHAnsi"/>
          <w:color w:val="000000" w:themeColor="text1"/>
          <w:sz w:val="24"/>
          <w:szCs w:val="24"/>
        </w:rPr>
        <w:t> </w:t>
      </w:r>
      <w:r w:rsidRPr="008A0EC7">
        <w:rPr>
          <w:rFonts w:asciiTheme="minorHAnsi" w:hAnsiTheme="minorHAnsi" w:cstheme="minorHAnsi"/>
          <w:color w:val="000000" w:themeColor="text1"/>
          <w:sz w:val="24"/>
          <w:szCs w:val="24"/>
        </w:rPr>
        <w:t>dofinansowanie Projektu</w:t>
      </w:r>
      <w:r w:rsidRPr="008A0EC7">
        <w:rPr>
          <w:rFonts w:asciiTheme="minorHAnsi" w:hAnsiTheme="minorHAnsi" w:cstheme="minorHAnsi"/>
          <w:color w:val="000000" w:themeColor="text1"/>
          <w:sz w:val="24"/>
          <w:szCs w:val="24"/>
          <w:vertAlign w:val="superscript"/>
        </w:rPr>
        <w:footnoteReference w:id="33"/>
      </w:r>
      <w:r w:rsidR="00FF3CC1" w:rsidRPr="008A0EC7">
        <w:rPr>
          <w:rFonts w:asciiTheme="minorHAnsi" w:hAnsiTheme="minorHAnsi" w:cstheme="minorHAnsi"/>
          <w:color w:val="000000" w:themeColor="text1"/>
          <w:sz w:val="24"/>
          <w:szCs w:val="24"/>
        </w:rPr>
        <w:t>.</w:t>
      </w:r>
      <w:r w:rsidRPr="008A0EC7">
        <w:rPr>
          <w:rFonts w:asciiTheme="minorHAnsi" w:hAnsiTheme="minorHAnsi" w:cstheme="minorHAnsi"/>
          <w:color w:val="000000" w:themeColor="text1"/>
          <w:sz w:val="24"/>
          <w:szCs w:val="24"/>
        </w:rPr>
        <w:t xml:space="preserve"> </w:t>
      </w:r>
      <w:r w:rsidR="00FF3CC1" w:rsidRPr="008A0EC7">
        <w:rPr>
          <w:rFonts w:asciiTheme="minorHAnsi" w:hAnsiTheme="minorHAnsi" w:cstheme="minorHAnsi"/>
          <w:color w:val="000000" w:themeColor="text1"/>
          <w:sz w:val="24"/>
          <w:szCs w:val="24"/>
        </w:rPr>
        <w:t>Z</w:t>
      </w:r>
      <w:r w:rsidRPr="008A0EC7">
        <w:rPr>
          <w:rFonts w:asciiTheme="minorHAnsi" w:hAnsiTheme="minorHAnsi" w:cstheme="minorHAnsi"/>
          <w:color w:val="000000" w:themeColor="text1"/>
          <w:sz w:val="24"/>
          <w:szCs w:val="24"/>
        </w:rPr>
        <w:t xml:space="preserve">miany </w:t>
      </w:r>
      <w:r w:rsidR="00E55256" w:rsidRPr="008A0EC7">
        <w:rPr>
          <w:rFonts w:asciiTheme="minorHAnsi" w:hAnsiTheme="minorHAnsi" w:cstheme="minorHAnsi"/>
          <w:color w:val="000000" w:themeColor="text1"/>
          <w:sz w:val="24"/>
          <w:szCs w:val="24"/>
        </w:rPr>
        <w:t xml:space="preserve">w Projekcie </w:t>
      </w:r>
      <w:r w:rsidRPr="008A0EC7">
        <w:rPr>
          <w:rFonts w:asciiTheme="minorHAnsi" w:hAnsiTheme="minorHAnsi" w:cstheme="minorHAnsi"/>
          <w:color w:val="000000" w:themeColor="text1"/>
          <w:sz w:val="24"/>
          <w:szCs w:val="24"/>
        </w:rPr>
        <w:t xml:space="preserve">wymagające </w:t>
      </w:r>
      <w:r w:rsidR="00307E9B" w:rsidRPr="008A0EC7">
        <w:rPr>
          <w:rFonts w:asciiTheme="minorHAnsi" w:hAnsiTheme="minorHAnsi" w:cstheme="minorHAnsi"/>
          <w:color w:val="000000" w:themeColor="text1"/>
          <w:sz w:val="24"/>
          <w:szCs w:val="24"/>
        </w:rPr>
        <w:t>zmiany Decyzji</w:t>
      </w:r>
      <w:r w:rsidRPr="008A0EC7">
        <w:rPr>
          <w:rFonts w:asciiTheme="minorHAnsi" w:hAnsiTheme="minorHAnsi" w:cstheme="minorHAnsi"/>
          <w:color w:val="000000" w:themeColor="text1"/>
          <w:sz w:val="24"/>
          <w:szCs w:val="24"/>
        </w:rPr>
        <w:t xml:space="preserve"> obowiązują od momentu </w:t>
      </w:r>
      <w:r w:rsidR="00307E9B" w:rsidRPr="008A0EC7">
        <w:rPr>
          <w:rFonts w:asciiTheme="minorHAnsi" w:hAnsiTheme="minorHAnsi" w:cstheme="minorHAnsi"/>
          <w:color w:val="000000" w:themeColor="text1"/>
          <w:sz w:val="24"/>
          <w:szCs w:val="24"/>
        </w:rPr>
        <w:t xml:space="preserve"> dokonania zmiany Decyzji</w:t>
      </w:r>
      <w:r w:rsidRPr="008A0EC7">
        <w:rPr>
          <w:rFonts w:asciiTheme="minorHAnsi" w:hAnsiTheme="minorHAnsi" w:cstheme="minorHAnsi"/>
          <w:color w:val="000000" w:themeColor="text1"/>
          <w:sz w:val="24"/>
          <w:szCs w:val="24"/>
          <w:vertAlign w:val="superscript"/>
        </w:rPr>
        <w:footnoteReference w:id="34"/>
      </w:r>
      <w:r w:rsidRPr="008A0EC7">
        <w:rPr>
          <w:rFonts w:asciiTheme="minorHAnsi" w:hAnsiTheme="minorHAnsi" w:cstheme="minorHAnsi"/>
          <w:color w:val="000000" w:themeColor="text1"/>
          <w:sz w:val="24"/>
          <w:szCs w:val="24"/>
        </w:rPr>
        <w:t xml:space="preserve">. </w:t>
      </w:r>
    </w:p>
    <w:p w14:paraId="554D1223" w14:textId="0485DE85" w:rsidR="00BA21A0" w:rsidRPr="008A0EC7" w:rsidRDefault="00BA21A0" w:rsidP="00332674">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Zmiany </w:t>
      </w:r>
      <w:r w:rsidR="00307E9B" w:rsidRPr="008A0EC7">
        <w:rPr>
          <w:rFonts w:asciiTheme="minorHAnsi" w:hAnsiTheme="minorHAnsi" w:cstheme="minorHAnsi"/>
          <w:sz w:val="24"/>
          <w:szCs w:val="24"/>
        </w:rPr>
        <w:t>Decyzji</w:t>
      </w:r>
    </w:p>
    <w:p w14:paraId="201228CB" w14:textId="0CBA92A1" w:rsidR="00BE590E" w:rsidRPr="008A0EC7" w:rsidRDefault="00BE590E"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A438C7" w:rsidRPr="008A0EC7">
        <w:rPr>
          <w:rFonts w:asciiTheme="minorHAnsi" w:hAnsiTheme="minorHAnsi" w:cstheme="minorHAnsi"/>
          <w:sz w:val="24"/>
          <w:szCs w:val="24"/>
        </w:rPr>
        <w:t>1</w:t>
      </w:r>
      <w:r w:rsidR="00A438C7">
        <w:rPr>
          <w:rFonts w:asciiTheme="minorHAnsi" w:hAnsiTheme="minorHAnsi" w:cstheme="minorHAnsi"/>
          <w:sz w:val="24"/>
          <w:szCs w:val="24"/>
        </w:rPr>
        <w:t>7</w:t>
      </w:r>
    </w:p>
    <w:p w14:paraId="143FE786" w14:textId="66EB73D5" w:rsidR="00BE590E" w:rsidRPr="008A0EC7" w:rsidRDefault="000D7EBA" w:rsidP="00332674">
      <w:pPr>
        <w:pStyle w:val="Akapitzlist"/>
        <w:numPr>
          <w:ilvl w:val="0"/>
          <w:numId w:val="56"/>
        </w:numPr>
        <w:spacing w:before="120" w:after="60" w:line="276" w:lineRule="auto"/>
        <w:ind w:left="284" w:hanging="284"/>
        <w:contextualSpacing/>
        <w:rPr>
          <w:rFonts w:asciiTheme="minorHAnsi" w:hAnsiTheme="minorHAnsi" w:cstheme="minorHAnsi"/>
        </w:rPr>
      </w:pPr>
      <w:r w:rsidRPr="008A0EC7">
        <w:rPr>
          <w:rFonts w:asciiTheme="minorHAnsi" w:hAnsiTheme="minorHAnsi" w:cstheme="minorHAnsi"/>
        </w:rPr>
        <w:t>Instytucja Zarządzająca może zmienić niniejszą Decyzję</w:t>
      </w:r>
      <w:r w:rsidR="00043C81">
        <w:rPr>
          <w:rFonts w:asciiTheme="minorHAnsi" w:hAnsiTheme="minorHAnsi" w:cstheme="minorHAnsi"/>
        </w:rPr>
        <w:t>,</w:t>
      </w:r>
      <w:r w:rsidRPr="008A0EC7">
        <w:rPr>
          <w:rFonts w:asciiTheme="minorHAnsi" w:hAnsiTheme="minorHAnsi" w:cstheme="minorHAnsi"/>
        </w:rPr>
        <w:t xml:space="preserve"> </w:t>
      </w:r>
      <w:r w:rsidR="00BE590E" w:rsidRPr="008A0EC7">
        <w:rPr>
          <w:rFonts w:asciiTheme="minorHAnsi" w:hAnsiTheme="minorHAnsi" w:cstheme="minorHAnsi"/>
        </w:rPr>
        <w:t>w przypadku gdy zmiana ta jest konieczna dla zapewnienia prawidłowej realizacji i rozliczenia Projektu.</w:t>
      </w:r>
    </w:p>
    <w:p w14:paraId="72A1C0F1" w14:textId="23825160" w:rsidR="00BE590E" w:rsidRPr="008A0EC7" w:rsidRDefault="000D7EBA" w:rsidP="00332674">
      <w:pPr>
        <w:pStyle w:val="Akapitzlist"/>
        <w:numPr>
          <w:ilvl w:val="0"/>
          <w:numId w:val="56"/>
        </w:numPr>
        <w:spacing w:before="60" w:after="60" w:line="276" w:lineRule="auto"/>
        <w:ind w:left="284" w:hanging="284"/>
        <w:contextualSpacing/>
        <w:rPr>
          <w:rFonts w:asciiTheme="minorHAnsi" w:hAnsiTheme="minorHAnsi" w:cstheme="minorHAnsi"/>
        </w:rPr>
      </w:pPr>
      <w:r w:rsidRPr="008A0EC7">
        <w:rPr>
          <w:rFonts w:asciiTheme="minorHAnsi" w:hAnsiTheme="minorHAnsi" w:cstheme="minorHAnsi"/>
        </w:rPr>
        <w:t>Zmiany w treści Decyzji, w tym w zakresie rachunków płatniczych</w:t>
      </w:r>
      <w:r w:rsidR="00043C81">
        <w:rPr>
          <w:rFonts w:asciiTheme="minorHAnsi" w:hAnsiTheme="minorHAnsi" w:cstheme="minorHAnsi"/>
        </w:rPr>
        <w:t>,</w:t>
      </w:r>
      <w:r w:rsidRPr="008A0EC7">
        <w:rPr>
          <w:rFonts w:asciiTheme="minorHAnsi" w:hAnsiTheme="minorHAnsi" w:cstheme="minorHAnsi"/>
        </w:rPr>
        <w:t xml:space="preserve"> o których jest mowa w § 1 pkt 18 i 19 Decyzji, dokonywane są niezwłocznie, </w:t>
      </w:r>
      <w:r w:rsidR="00BE590E" w:rsidRPr="008A0EC7">
        <w:rPr>
          <w:rFonts w:asciiTheme="minorHAnsi" w:hAnsiTheme="minorHAnsi" w:cstheme="minorHAnsi"/>
        </w:rPr>
        <w:t xml:space="preserve">z zastrzeżeniem ust. </w:t>
      </w:r>
      <w:r w:rsidR="007B5BE0" w:rsidRPr="008A0EC7">
        <w:rPr>
          <w:rFonts w:asciiTheme="minorHAnsi" w:hAnsiTheme="minorHAnsi" w:cstheme="minorHAnsi"/>
        </w:rPr>
        <w:t>3</w:t>
      </w:r>
      <w:r w:rsidR="00DD2BC1" w:rsidRPr="008A0EC7">
        <w:rPr>
          <w:rFonts w:asciiTheme="minorHAnsi" w:hAnsiTheme="minorHAnsi" w:cstheme="minorHAnsi"/>
        </w:rPr>
        <w:t xml:space="preserve"> i 4.</w:t>
      </w:r>
    </w:p>
    <w:p w14:paraId="4273BF68" w14:textId="4BBD7594" w:rsidR="00BE590E" w:rsidRPr="008A0EC7" w:rsidRDefault="00BE590E" w:rsidP="00332674">
      <w:pPr>
        <w:pStyle w:val="Akapitzlist"/>
        <w:numPr>
          <w:ilvl w:val="0"/>
          <w:numId w:val="56"/>
        </w:numPr>
        <w:spacing w:before="60" w:after="60" w:line="276" w:lineRule="auto"/>
        <w:ind w:left="284" w:hanging="284"/>
        <w:contextualSpacing/>
        <w:rPr>
          <w:rFonts w:asciiTheme="minorHAnsi" w:hAnsiTheme="minorHAnsi" w:cstheme="minorHAnsi"/>
        </w:rPr>
      </w:pPr>
      <w:r w:rsidRPr="008A0EC7">
        <w:rPr>
          <w:rFonts w:asciiTheme="minorHAnsi" w:hAnsiTheme="minorHAnsi" w:cstheme="minorHAnsi"/>
        </w:rPr>
        <w:t xml:space="preserve">W przypadku wystąpienia okoliczności </w:t>
      </w:r>
      <w:r w:rsidR="000D7EBA" w:rsidRPr="008A0EC7">
        <w:rPr>
          <w:rFonts w:asciiTheme="minorHAnsi" w:hAnsiTheme="minorHAnsi" w:cstheme="minorHAnsi"/>
        </w:rPr>
        <w:t>podjęcia kolejno kilku zmian Decyzji, Instytucja Zarządzająca  może podjąć jedną Decyzję uwzględniając</w:t>
      </w:r>
      <w:r w:rsidR="007F31F6" w:rsidRPr="008A0EC7">
        <w:rPr>
          <w:rFonts w:asciiTheme="minorHAnsi" w:hAnsiTheme="minorHAnsi" w:cstheme="minorHAnsi"/>
        </w:rPr>
        <w:t>ą</w:t>
      </w:r>
      <w:r w:rsidR="000D7EBA" w:rsidRPr="008A0EC7">
        <w:rPr>
          <w:rFonts w:asciiTheme="minorHAnsi" w:hAnsiTheme="minorHAnsi" w:cstheme="minorHAnsi"/>
        </w:rPr>
        <w:t xml:space="preserve"> wszystkie te zmiany. W takim przypadku, do czasu zmiany Decyzji Beneficjent jest zobowiązany do pisemnego informowania Instytucji Zarządzającej o</w:t>
      </w:r>
      <w:r w:rsidR="007F31F6" w:rsidRPr="008A0EC7">
        <w:rPr>
          <w:rFonts w:asciiTheme="minorHAnsi" w:hAnsiTheme="minorHAnsi" w:cstheme="minorHAnsi"/>
        </w:rPr>
        <w:t> </w:t>
      </w:r>
      <w:r w:rsidR="000D7EBA" w:rsidRPr="008A0EC7">
        <w:rPr>
          <w:rFonts w:asciiTheme="minorHAnsi" w:hAnsiTheme="minorHAnsi" w:cstheme="minorHAnsi"/>
        </w:rPr>
        <w:t>kolejnych zmianach i ich zakresie, które zostaną ujęte we wspólnej, jednej  Decyzji</w:t>
      </w:r>
      <w:r w:rsidRPr="008A0EC7">
        <w:rPr>
          <w:rFonts w:asciiTheme="minorHAnsi" w:hAnsiTheme="minorHAnsi" w:cstheme="minorHAnsi"/>
        </w:rPr>
        <w:t xml:space="preserve">. </w:t>
      </w:r>
    </w:p>
    <w:p w14:paraId="61B15BC4" w14:textId="11238947" w:rsidR="000D7EBA" w:rsidRPr="008A0EC7" w:rsidRDefault="000D7EBA" w:rsidP="00332674">
      <w:pPr>
        <w:pStyle w:val="Akapitzlist"/>
        <w:numPr>
          <w:ilvl w:val="0"/>
          <w:numId w:val="56"/>
        </w:numPr>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W przypadku zmiany Załączników nr </w:t>
      </w:r>
      <w:r w:rsidR="00B00894">
        <w:rPr>
          <w:rFonts w:asciiTheme="minorHAnsi" w:hAnsiTheme="minorHAnsi" w:cstheme="minorHAnsi"/>
        </w:rPr>
        <w:t>3</w:t>
      </w:r>
      <w:r w:rsidRPr="008A0EC7">
        <w:rPr>
          <w:rFonts w:asciiTheme="minorHAnsi" w:hAnsiTheme="minorHAnsi" w:cstheme="minorHAnsi"/>
        </w:rPr>
        <w:t xml:space="preserve">, </w:t>
      </w:r>
      <w:r w:rsidR="00B00894">
        <w:rPr>
          <w:rFonts w:asciiTheme="minorHAnsi" w:hAnsiTheme="minorHAnsi" w:cstheme="minorHAnsi"/>
        </w:rPr>
        <w:t>6</w:t>
      </w:r>
      <w:r w:rsidRPr="008A0EC7">
        <w:rPr>
          <w:rFonts w:asciiTheme="minorHAnsi" w:hAnsiTheme="minorHAnsi" w:cstheme="minorHAnsi"/>
        </w:rPr>
        <w:t xml:space="preserve">, </w:t>
      </w:r>
      <w:r w:rsidR="00B00894">
        <w:rPr>
          <w:rFonts w:asciiTheme="minorHAnsi" w:hAnsiTheme="minorHAnsi" w:cstheme="minorHAnsi"/>
        </w:rPr>
        <w:t>10</w:t>
      </w:r>
      <w:r w:rsidRPr="008A0EC7">
        <w:rPr>
          <w:rFonts w:asciiTheme="minorHAnsi" w:hAnsiTheme="minorHAnsi" w:cstheme="minorHAnsi"/>
        </w:rPr>
        <w:t xml:space="preserve"> lub wzorów Załączników nr 2, </w:t>
      </w:r>
      <w:r w:rsidR="00B00894">
        <w:rPr>
          <w:rFonts w:asciiTheme="minorHAnsi" w:hAnsiTheme="minorHAnsi" w:cstheme="minorHAnsi"/>
        </w:rPr>
        <w:t xml:space="preserve">4, </w:t>
      </w:r>
      <w:r w:rsidRPr="008A0EC7">
        <w:rPr>
          <w:rFonts w:asciiTheme="minorHAnsi" w:hAnsiTheme="minorHAnsi" w:cstheme="minorHAnsi"/>
        </w:rPr>
        <w:t xml:space="preserve">8, </w:t>
      </w:r>
      <w:r w:rsidR="005751D5">
        <w:rPr>
          <w:rFonts w:asciiTheme="minorHAnsi" w:hAnsiTheme="minorHAnsi" w:cstheme="minorHAnsi"/>
        </w:rPr>
        <w:t>9</w:t>
      </w:r>
      <w:r w:rsidRPr="008A0EC7">
        <w:rPr>
          <w:rFonts w:asciiTheme="minorHAnsi" w:hAnsiTheme="minorHAnsi" w:cstheme="minorHAnsi"/>
        </w:rPr>
        <w:t xml:space="preserve"> Instytucja Zarządzająca zamieszcza na stronie internetowej Programu informację o ich zmianie i o terminie, od którego zmiany obowiązują. Zmiana powyższych załączników nie wymaga zmiany Decyzji. </w:t>
      </w:r>
    </w:p>
    <w:p w14:paraId="10B46D6B" w14:textId="4A40688B" w:rsidR="00664C76" w:rsidRPr="008A0EC7" w:rsidRDefault="00664C76" w:rsidP="00332674">
      <w:pPr>
        <w:pStyle w:val="Akapitzlist"/>
        <w:numPr>
          <w:ilvl w:val="0"/>
          <w:numId w:val="56"/>
        </w:numPr>
        <w:spacing w:before="60" w:after="60" w:line="276" w:lineRule="auto"/>
        <w:ind w:left="284" w:hanging="284"/>
        <w:contextualSpacing/>
        <w:rPr>
          <w:rFonts w:asciiTheme="minorHAnsi" w:hAnsiTheme="minorHAnsi" w:cstheme="minorHAnsi"/>
        </w:rPr>
      </w:pPr>
      <w:r w:rsidRPr="008A0EC7">
        <w:rPr>
          <w:rFonts w:asciiTheme="minorHAnsi" w:hAnsiTheme="minorHAnsi" w:cstheme="minorHAnsi"/>
        </w:rPr>
        <w:t xml:space="preserve">Zmiany </w:t>
      </w:r>
      <w:r w:rsidR="000D7EBA" w:rsidRPr="008A0EC7">
        <w:rPr>
          <w:rFonts w:asciiTheme="minorHAnsi" w:hAnsiTheme="minorHAnsi" w:cstheme="minorHAnsi"/>
        </w:rPr>
        <w:t>Decyzji nie są wymagane</w:t>
      </w:r>
      <w:r w:rsidR="00DD2BC1" w:rsidRPr="008A0EC7">
        <w:rPr>
          <w:rFonts w:asciiTheme="minorHAnsi" w:hAnsiTheme="minorHAnsi" w:cstheme="minorHAnsi"/>
        </w:rPr>
        <w:t xml:space="preserve"> w przypadku</w:t>
      </w:r>
      <w:r w:rsidRPr="008A0EC7">
        <w:rPr>
          <w:rFonts w:asciiTheme="minorHAnsi" w:hAnsiTheme="minorHAnsi" w:cstheme="minorHAnsi"/>
        </w:rPr>
        <w:t>:</w:t>
      </w:r>
    </w:p>
    <w:p w14:paraId="74D64A8E" w14:textId="784EB057" w:rsidR="00664C76" w:rsidRPr="008A0EC7" w:rsidRDefault="00664C76" w:rsidP="00332674">
      <w:pPr>
        <w:pStyle w:val="Akapitzlist"/>
        <w:numPr>
          <w:ilvl w:val="0"/>
          <w:numId w:val="55"/>
        </w:numPr>
        <w:spacing w:before="60" w:after="60" w:line="276" w:lineRule="auto"/>
        <w:ind w:left="709" w:hanging="283"/>
        <w:rPr>
          <w:rFonts w:asciiTheme="minorHAnsi" w:hAnsiTheme="minorHAnsi" w:cstheme="minorHAnsi"/>
        </w:rPr>
      </w:pPr>
      <w:r w:rsidRPr="008A0EC7">
        <w:rPr>
          <w:rFonts w:asciiTheme="minorHAnsi" w:hAnsiTheme="minorHAnsi" w:cstheme="minorHAnsi"/>
        </w:rPr>
        <w:t>zmian</w:t>
      </w:r>
      <w:r w:rsidR="00DD2BC1" w:rsidRPr="008A0EC7">
        <w:rPr>
          <w:rFonts w:asciiTheme="minorHAnsi" w:hAnsiTheme="minorHAnsi" w:cstheme="minorHAnsi"/>
        </w:rPr>
        <w:t>y</w:t>
      </w:r>
      <w:r w:rsidRPr="008A0EC7">
        <w:rPr>
          <w:rFonts w:asciiTheme="minorHAnsi" w:hAnsiTheme="minorHAnsi" w:cstheme="minorHAnsi"/>
        </w:rPr>
        <w:t xml:space="preserve"> adresu siedziby Beneficjenta </w:t>
      </w:r>
      <w:r w:rsidRPr="008A0EC7">
        <w:rPr>
          <w:rFonts w:asciiTheme="minorHAnsi" w:hAnsiTheme="minorHAnsi" w:cstheme="minorHAnsi"/>
          <w:i/>
        </w:rPr>
        <w:t>i Partner</w:t>
      </w:r>
      <w:r w:rsidR="00443798" w:rsidRPr="008A0EC7">
        <w:rPr>
          <w:rFonts w:asciiTheme="minorHAnsi" w:hAnsiTheme="minorHAnsi" w:cstheme="minorHAnsi"/>
          <w:i/>
        </w:rPr>
        <w:t>a</w:t>
      </w:r>
      <w:r w:rsidRPr="008A0EC7">
        <w:rPr>
          <w:rFonts w:asciiTheme="minorHAnsi" w:hAnsiTheme="minorHAnsi" w:cstheme="minorHAnsi"/>
          <w:vertAlign w:val="superscript"/>
        </w:rPr>
        <w:footnoteReference w:id="35"/>
      </w:r>
      <w:r w:rsidRPr="008A0EC7">
        <w:rPr>
          <w:rFonts w:asciiTheme="minorHAnsi" w:hAnsiTheme="minorHAnsi" w:cstheme="minorHAnsi"/>
        </w:rPr>
        <w:t xml:space="preserve"> </w:t>
      </w:r>
    </w:p>
    <w:p w14:paraId="5BF71BA0" w14:textId="5D8B536C" w:rsidR="00664C76" w:rsidRPr="008A0EC7" w:rsidRDefault="00664C76" w:rsidP="00332674">
      <w:pPr>
        <w:pStyle w:val="Akapitzlist"/>
        <w:numPr>
          <w:ilvl w:val="0"/>
          <w:numId w:val="55"/>
        </w:numPr>
        <w:spacing w:before="60" w:after="60" w:line="276" w:lineRule="auto"/>
        <w:ind w:left="709" w:hanging="283"/>
        <w:rPr>
          <w:rFonts w:asciiTheme="minorHAnsi" w:hAnsiTheme="minorHAnsi" w:cstheme="minorHAnsi"/>
        </w:rPr>
      </w:pPr>
      <w:r w:rsidRPr="008A0EC7">
        <w:rPr>
          <w:rFonts w:asciiTheme="minorHAnsi" w:hAnsiTheme="minorHAnsi" w:cstheme="minorHAnsi"/>
        </w:rPr>
        <w:t>zmian</w:t>
      </w:r>
      <w:r w:rsidR="00DD2BC1" w:rsidRPr="008A0EC7">
        <w:rPr>
          <w:rFonts w:asciiTheme="minorHAnsi" w:hAnsiTheme="minorHAnsi" w:cstheme="minorHAnsi"/>
        </w:rPr>
        <w:t>y</w:t>
      </w:r>
      <w:r w:rsidRPr="008A0EC7">
        <w:rPr>
          <w:rFonts w:asciiTheme="minorHAnsi" w:hAnsiTheme="minorHAnsi" w:cstheme="minorHAnsi"/>
        </w:rPr>
        <w:t xml:space="preserve"> uprawnionego użytkownika, tj.: osoby upoważnionej do zarządzania uprawnieniami użytkowników SL2021 po stronie Beneficjenta w zakresie danego Projektu w ramach CST2021; </w:t>
      </w:r>
    </w:p>
    <w:p w14:paraId="31EBB4A6" w14:textId="77777777" w:rsidR="00664C76" w:rsidRPr="008A0EC7" w:rsidRDefault="00664C76" w:rsidP="00332674">
      <w:pPr>
        <w:pStyle w:val="Akapitzlist"/>
        <w:numPr>
          <w:ilvl w:val="0"/>
          <w:numId w:val="55"/>
        </w:numPr>
        <w:spacing w:before="60" w:after="60" w:line="276" w:lineRule="auto"/>
        <w:ind w:left="709" w:hanging="283"/>
        <w:rPr>
          <w:rFonts w:asciiTheme="minorHAnsi" w:hAnsiTheme="minorHAnsi" w:cstheme="minorHAnsi"/>
        </w:rPr>
      </w:pPr>
      <w:r w:rsidRPr="008A0EC7">
        <w:rPr>
          <w:rFonts w:asciiTheme="minorHAnsi" w:hAnsiTheme="minorHAnsi" w:cstheme="minorHAnsi"/>
        </w:rPr>
        <w:t>aktualizacji harmonogramu płatności;</w:t>
      </w:r>
    </w:p>
    <w:p w14:paraId="3A7E10E2" w14:textId="370BBC02" w:rsidR="00664C76" w:rsidRPr="008A0EC7" w:rsidRDefault="00664C76" w:rsidP="00332674">
      <w:pPr>
        <w:pStyle w:val="Akapitzlist"/>
        <w:numPr>
          <w:ilvl w:val="0"/>
          <w:numId w:val="55"/>
        </w:numPr>
        <w:spacing w:before="60" w:after="60" w:line="276" w:lineRule="auto"/>
        <w:ind w:left="709" w:hanging="283"/>
        <w:rPr>
          <w:rFonts w:asciiTheme="minorHAnsi" w:hAnsiTheme="minorHAnsi" w:cstheme="minorHAnsi"/>
        </w:rPr>
      </w:pPr>
      <w:r w:rsidRPr="008A0EC7">
        <w:rPr>
          <w:rFonts w:asciiTheme="minorHAnsi" w:hAnsiTheme="minorHAnsi" w:cstheme="minorHAnsi"/>
          <w:color w:val="000000" w:themeColor="text1"/>
        </w:rPr>
        <w:t>zmian w projekcie</w:t>
      </w:r>
      <w:r w:rsidRPr="008A0EC7">
        <w:rPr>
          <w:rStyle w:val="Odwoanieprzypisudolnego"/>
          <w:rFonts w:asciiTheme="minorHAnsi" w:hAnsiTheme="minorHAnsi" w:cstheme="minorHAnsi"/>
          <w:color w:val="000000" w:themeColor="text1"/>
        </w:rPr>
        <w:footnoteReference w:id="36"/>
      </w:r>
      <w:r w:rsidR="006002E4" w:rsidRPr="008A0EC7">
        <w:rPr>
          <w:rFonts w:asciiTheme="minorHAnsi" w:hAnsiTheme="minorHAnsi" w:cstheme="minorHAnsi"/>
          <w:color w:val="000000" w:themeColor="text1"/>
        </w:rPr>
        <w:t>, o których mowa w</w:t>
      </w:r>
      <w:r w:rsidR="00052082" w:rsidRPr="008A0EC7">
        <w:rPr>
          <w:rFonts w:asciiTheme="minorHAnsi" w:hAnsiTheme="minorHAnsi" w:cstheme="minorHAnsi"/>
          <w:color w:val="000000" w:themeColor="text1"/>
        </w:rPr>
        <w:t xml:space="preserve"> §</w:t>
      </w:r>
      <w:r w:rsidR="00050FAB">
        <w:rPr>
          <w:rFonts w:asciiTheme="minorHAnsi" w:hAnsiTheme="minorHAnsi" w:cstheme="minorHAnsi"/>
          <w:color w:val="000000" w:themeColor="text1"/>
        </w:rPr>
        <w:t xml:space="preserve"> </w:t>
      </w:r>
      <w:r w:rsidR="00050FAB" w:rsidRPr="008A0EC7">
        <w:rPr>
          <w:rFonts w:asciiTheme="minorHAnsi" w:hAnsiTheme="minorHAnsi" w:cstheme="minorHAnsi"/>
          <w:color w:val="000000" w:themeColor="text1"/>
        </w:rPr>
        <w:t>1</w:t>
      </w:r>
      <w:r w:rsidR="00050FAB">
        <w:rPr>
          <w:rFonts w:asciiTheme="minorHAnsi" w:hAnsiTheme="minorHAnsi" w:cstheme="minorHAnsi"/>
          <w:color w:val="000000" w:themeColor="text1"/>
        </w:rPr>
        <w:t>6</w:t>
      </w:r>
      <w:r w:rsidR="006002E4" w:rsidRPr="008A0EC7">
        <w:rPr>
          <w:rFonts w:asciiTheme="minorHAnsi" w:hAnsiTheme="minorHAnsi" w:cstheme="minorHAnsi"/>
          <w:color w:val="000000" w:themeColor="text1"/>
        </w:rPr>
        <w:t>;</w:t>
      </w:r>
    </w:p>
    <w:p w14:paraId="37DC6080" w14:textId="71C7A504" w:rsidR="00685A35" w:rsidRPr="008A0EC7" w:rsidRDefault="009647AB" w:rsidP="00332674">
      <w:pPr>
        <w:pStyle w:val="Akapitzlist"/>
        <w:numPr>
          <w:ilvl w:val="0"/>
          <w:numId w:val="55"/>
        </w:numPr>
        <w:spacing w:before="60" w:after="60" w:line="276" w:lineRule="auto"/>
        <w:ind w:left="709" w:hanging="283"/>
        <w:rPr>
          <w:rFonts w:asciiTheme="minorHAnsi" w:hAnsiTheme="minorHAnsi" w:cstheme="minorHAnsi"/>
        </w:rPr>
      </w:pPr>
      <w:bookmarkStart w:id="47" w:name="_Hlk132673216"/>
      <w:r w:rsidRPr="008A0EC7">
        <w:rPr>
          <w:rFonts w:asciiTheme="minorHAnsi" w:hAnsiTheme="minorHAnsi" w:cstheme="minorHAnsi"/>
        </w:rPr>
        <w:t>konieczności obniżenia wartości dofinansowania w związku ze stwierdzeniem w</w:t>
      </w:r>
      <w:r w:rsidR="006018CB">
        <w:t> </w:t>
      </w:r>
      <w:r w:rsidRPr="008A0EC7">
        <w:rPr>
          <w:rFonts w:asciiTheme="minorHAnsi" w:hAnsiTheme="minorHAnsi" w:cstheme="minorHAnsi"/>
        </w:rPr>
        <w:t>Projekcie nieprawidłowości</w:t>
      </w:r>
      <w:r w:rsidR="00B9502C" w:rsidRPr="008A0EC7">
        <w:rPr>
          <w:rFonts w:asciiTheme="minorHAnsi" w:hAnsiTheme="minorHAnsi" w:cstheme="minorHAnsi"/>
        </w:rPr>
        <w:t xml:space="preserve">, </w:t>
      </w:r>
      <w:r w:rsidR="00B97A48" w:rsidRPr="008A0EC7">
        <w:rPr>
          <w:rFonts w:asciiTheme="minorHAnsi" w:hAnsiTheme="minorHAnsi" w:cstheme="minorHAnsi"/>
        </w:rPr>
        <w:t xml:space="preserve">o której mowa w § </w:t>
      </w:r>
      <w:r w:rsidR="00C35E94" w:rsidRPr="008A0EC7">
        <w:rPr>
          <w:rFonts w:asciiTheme="minorHAnsi" w:hAnsiTheme="minorHAnsi" w:cstheme="minorHAnsi"/>
        </w:rPr>
        <w:t xml:space="preserve">20 </w:t>
      </w:r>
      <w:r w:rsidR="00B97A48" w:rsidRPr="008A0EC7">
        <w:rPr>
          <w:rFonts w:asciiTheme="minorHAnsi" w:hAnsiTheme="minorHAnsi" w:cstheme="minorHAnsi"/>
        </w:rPr>
        <w:t>ust. 4</w:t>
      </w:r>
      <w:bookmarkEnd w:id="47"/>
      <w:r w:rsidR="00685A35" w:rsidRPr="008A0EC7">
        <w:rPr>
          <w:rFonts w:asciiTheme="minorHAnsi" w:hAnsiTheme="minorHAnsi" w:cstheme="minorHAnsi"/>
        </w:rPr>
        <w:t>;</w:t>
      </w:r>
    </w:p>
    <w:p w14:paraId="68FD32DE" w14:textId="2ED2DFAA" w:rsidR="009647AB" w:rsidRPr="008A0EC7" w:rsidRDefault="00685A35" w:rsidP="00332674">
      <w:pPr>
        <w:pStyle w:val="Akapitzlist"/>
        <w:numPr>
          <w:ilvl w:val="0"/>
          <w:numId w:val="55"/>
        </w:numPr>
        <w:spacing w:before="60" w:after="60" w:line="276" w:lineRule="auto"/>
        <w:ind w:left="709" w:hanging="283"/>
        <w:rPr>
          <w:rFonts w:asciiTheme="minorHAnsi" w:hAnsiTheme="minorHAnsi" w:cstheme="minorHAnsi"/>
        </w:rPr>
      </w:pPr>
      <w:r w:rsidRPr="008A0EC7">
        <w:rPr>
          <w:rFonts w:asciiTheme="minorHAnsi" w:hAnsiTheme="minorHAnsi" w:cstheme="minorHAnsi"/>
          <w:lang w:bidi="pl-PL"/>
        </w:rPr>
        <w:t xml:space="preserve">zmian adresów poczty elektronicznej, wskazanych w </w:t>
      </w:r>
      <w:r w:rsidRPr="008A0EC7">
        <w:rPr>
          <w:rFonts w:asciiTheme="minorHAnsi" w:hAnsiTheme="minorHAnsi" w:cstheme="minorHAnsi"/>
        </w:rPr>
        <w:t>§ 2</w:t>
      </w:r>
      <w:r w:rsidR="0000144C">
        <w:rPr>
          <w:rFonts w:asciiTheme="minorHAnsi" w:hAnsiTheme="minorHAnsi" w:cstheme="minorHAnsi"/>
        </w:rPr>
        <w:t>3</w:t>
      </w:r>
      <w:r w:rsidRPr="008A0EC7">
        <w:rPr>
          <w:rFonts w:asciiTheme="minorHAnsi" w:hAnsiTheme="minorHAnsi" w:cstheme="minorHAnsi"/>
        </w:rPr>
        <w:t xml:space="preserve"> </w:t>
      </w:r>
      <w:r w:rsidRPr="008A0EC7">
        <w:rPr>
          <w:rFonts w:asciiTheme="minorHAnsi" w:hAnsiTheme="minorHAnsi" w:cstheme="minorHAnsi"/>
          <w:lang w:bidi="pl-PL"/>
        </w:rPr>
        <w:t xml:space="preserve">ust. </w:t>
      </w:r>
      <w:r w:rsidR="001F0BFD">
        <w:rPr>
          <w:rFonts w:asciiTheme="minorHAnsi" w:hAnsiTheme="minorHAnsi" w:cstheme="minorHAnsi"/>
          <w:lang w:bidi="pl-PL"/>
        </w:rPr>
        <w:t>3</w:t>
      </w:r>
      <w:r w:rsidR="003550CA" w:rsidRPr="008A0EC7">
        <w:rPr>
          <w:rFonts w:asciiTheme="minorHAnsi" w:hAnsiTheme="minorHAnsi" w:cstheme="minorHAnsi"/>
          <w:lang w:bidi="pl-PL"/>
        </w:rPr>
        <w:t xml:space="preserve"> oraz</w:t>
      </w:r>
      <w:r w:rsidRPr="008A0EC7">
        <w:rPr>
          <w:rFonts w:asciiTheme="minorHAnsi" w:hAnsiTheme="minorHAnsi" w:cstheme="minorHAnsi"/>
          <w:lang w:bidi="pl-PL"/>
        </w:rPr>
        <w:t xml:space="preserve"> strony internetowej</w:t>
      </w:r>
      <w:r w:rsidR="007F31F6" w:rsidRPr="008A0EC7">
        <w:rPr>
          <w:rFonts w:asciiTheme="minorHAnsi" w:hAnsiTheme="minorHAnsi" w:cstheme="minorHAnsi"/>
          <w:lang w:bidi="pl-PL"/>
        </w:rPr>
        <w:t xml:space="preserve"> </w:t>
      </w:r>
      <w:bookmarkStart w:id="48" w:name="_Hlk133231669"/>
      <w:r w:rsidR="007F31F6" w:rsidRPr="008A0EC7">
        <w:rPr>
          <w:rFonts w:asciiTheme="minorHAnsi" w:hAnsiTheme="minorHAnsi" w:cstheme="minorHAnsi"/>
          <w:lang w:bidi="pl-PL"/>
        </w:rPr>
        <w:t>Programu</w:t>
      </w:r>
      <w:bookmarkEnd w:id="48"/>
      <w:r w:rsidR="009647AB" w:rsidRPr="008A0EC7">
        <w:rPr>
          <w:rFonts w:asciiTheme="minorHAnsi" w:hAnsiTheme="minorHAnsi" w:cstheme="minorHAnsi"/>
        </w:rPr>
        <w:t>.</w:t>
      </w:r>
    </w:p>
    <w:p w14:paraId="77A4AAC4" w14:textId="4401A990" w:rsidR="004A36AE" w:rsidRPr="008A0EC7" w:rsidRDefault="004A36AE" w:rsidP="00332674">
      <w:pPr>
        <w:pStyle w:val="Akapitzlist"/>
        <w:numPr>
          <w:ilvl w:val="0"/>
          <w:numId w:val="56"/>
        </w:numPr>
        <w:spacing w:before="60" w:after="60" w:line="276" w:lineRule="auto"/>
        <w:ind w:left="284" w:hanging="284"/>
        <w:contextualSpacing/>
        <w:rPr>
          <w:rFonts w:asciiTheme="minorHAnsi" w:hAnsiTheme="minorHAnsi" w:cstheme="minorHAnsi"/>
        </w:rPr>
      </w:pPr>
      <w:r w:rsidRPr="008A0EC7">
        <w:rPr>
          <w:rFonts w:asciiTheme="minorHAnsi" w:hAnsiTheme="minorHAnsi" w:cstheme="minorHAnsi"/>
        </w:rPr>
        <w:t>Zmiany, o których mowa w ust</w:t>
      </w:r>
      <w:r w:rsidR="00DD2BC1" w:rsidRPr="008A0EC7">
        <w:rPr>
          <w:rFonts w:asciiTheme="minorHAnsi" w:hAnsiTheme="minorHAnsi" w:cstheme="minorHAnsi"/>
        </w:rPr>
        <w:t>.</w:t>
      </w:r>
      <w:r w:rsidRPr="008A0EC7">
        <w:rPr>
          <w:rFonts w:asciiTheme="minorHAnsi" w:hAnsiTheme="minorHAnsi" w:cstheme="minorHAnsi"/>
        </w:rPr>
        <w:t xml:space="preserve"> </w:t>
      </w:r>
      <w:r w:rsidR="00C35E94" w:rsidRPr="008A0EC7">
        <w:rPr>
          <w:rFonts w:asciiTheme="minorHAnsi" w:hAnsiTheme="minorHAnsi" w:cstheme="minorHAnsi"/>
        </w:rPr>
        <w:t xml:space="preserve">5 </w:t>
      </w:r>
      <w:r w:rsidRPr="008A0EC7">
        <w:rPr>
          <w:rFonts w:asciiTheme="minorHAnsi" w:hAnsiTheme="minorHAnsi" w:cstheme="minorHAnsi"/>
        </w:rPr>
        <w:t xml:space="preserve">pkt. </w:t>
      </w:r>
      <w:r w:rsidR="00DD2BC1" w:rsidRPr="008A0EC7">
        <w:rPr>
          <w:rFonts w:asciiTheme="minorHAnsi" w:hAnsiTheme="minorHAnsi" w:cstheme="minorHAnsi"/>
        </w:rPr>
        <w:t>1-</w:t>
      </w:r>
      <w:r w:rsidR="00C35E94" w:rsidRPr="008A0EC7">
        <w:rPr>
          <w:rFonts w:asciiTheme="minorHAnsi" w:hAnsiTheme="minorHAnsi" w:cstheme="minorHAnsi"/>
        </w:rPr>
        <w:t xml:space="preserve">4 </w:t>
      </w:r>
      <w:r w:rsidRPr="008A0EC7">
        <w:rPr>
          <w:rFonts w:asciiTheme="minorHAnsi" w:hAnsiTheme="minorHAnsi" w:cstheme="minorHAnsi"/>
        </w:rPr>
        <w:t>wymagają pisemnego poinformowania Instytucji Zarządzającej poprzez system CST2021.</w:t>
      </w:r>
    </w:p>
    <w:p w14:paraId="0F4D0353" w14:textId="03C57148" w:rsidR="006F337A" w:rsidRPr="008A0EC7" w:rsidRDefault="004A36AE" w:rsidP="00332674">
      <w:pPr>
        <w:pStyle w:val="Akapitzlist"/>
        <w:numPr>
          <w:ilvl w:val="0"/>
          <w:numId w:val="56"/>
        </w:numPr>
        <w:spacing w:before="60" w:after="60" w:line="276" w:lineRule="auto"/>
        <w:ind w:left="284" w:hanging="284"/>
        <w:contextualSpacing/>
        <w:rPr>
          <w:rFonts w:asciiTheme="minorHAnsi" w:hAnsiTheme="minorHAnsi" w:cstheme="minorHAnsi"/>
        </w:rPr>
      </w:pPr>
      <w:r w:rsidRPr="008A0EC7">
        <w:rPr>
          <w:rFonts w:asciiTheme="minorHAnsi" w:hAnsiTheme="minorHAnsi" w:cstheme="minorHAnsi"/>
        </w:rPr>
        <w:t>Zmiany, o których mowa w ust</w:t>
      </w:r>
      <w:r w:rsidR="00841B8E" w:rsidRPr="008A0EC7">
        <w:rPr>
          <w:rFonts w:asciiTheme="minorHAnsi" w:hAnsiTheme="minorHAnsi" w:cstheme="minorHAnsi"/>
        </w:rPr>
        <w:t>.</w:t>
      </w:r>
      <w:r w:rsidRPr="008A0EC7">
        <w:rPr>
          <w:rFonts w:asciiTheme="minorHAnsi" w:hAnsiTheme="minorHAnsi" w:cstheme="minorHAnsi"/>
        </w:rPr>
        <w:t xml:space="preserve"> </w:t>
      </w:r>
      <w:r w:rsidR="00C35E94" w:rsidRPr="008A0EC7">
        <w:rPr>
          <w:rFonts w:asciiTheme="minorHAnsi" w:hAnsiTheme="minorHAnsi" w:cstheme="minorHAnsi"/>
        </w:rPr>
        <w:t xml:space="preserve">5 </w:t>
      </w:r>
      <w:r w:rsidRPr="008A0EC7">
        <w:rPr>
          <w:rFonts w:asciiTheme="minorHAnsi" w:hAnsiTheme="minorHAnsi" w:cstheme="minorHAnsi"/>
        </w:rPr>
        <w:t xml:space="preserve">pkt </w:t>
      </w:r>
      <w:r w:rsidR="00C35E94" w:rsidRPr="008A0EC7">
        <w:rPr>
          <w:rFonts w:asciiTheme="minorHAnsi" w:hAnsiTheme="minorHAnsi" w:cstheme="minorHAnsi"/>
        </w:rPr>
        <w:t>2-4</w:t>
      </w:r>
      <w:r w:rsidRPr="008A0EC7">
        <w:rPr>
          <w:rFonts w:asciiTheme="minorHAnsi" w:hAnsiTheme="minorHAnsi" w:cstheme="minorHAnsi"/>
        </w:rPr>
        <w:t xml:space="preserve"> wymagają </w:t>
      </w:r>
      <w:r w:rsidR="00664C76" w:rsidRPr="008A0EC7">
        <w:rPr>
          <w:rFonts w:asciiTheme="minorHAnsi" w:hAnsiTheme="minorHAnsi" w:cstheme="minorHAnsi"/>
        </w:rPr>
        <w:t>pisemnego zatwierdzenia Instytucji Zarządzającej.</w:t>
      </w:r>
    </w:p>
    <w:p w14:paraId="1FBFBF58" w14:textId="7A491139" w:rsidR="0010273E" w:rsidRPr="008A0EC7" w:rsidRDefault="00075CD7" w:rsidP="00332674">
      <w:pPr>
        <w:pStyle w:val="Nagwek2"/>
        <w:spacing w:line="276" w:lineRule="auto"/>
        <w:rPr>
          <w:rFonts w:asciiTheme="minorHAnsi" w:hAnsiTheme="minorHAnsi" w:cstheme="minorHAnsi"/>
          <w:b w:val="0"/>
          <w:sz w:val="24"/>
          <w:szCs w:val="24"/>
        </w:rPr>
      </w:pPr>
      <w:r w:rsidRPr="008A0EC7">
        <w:rPr>
          <w:rFonts w:asciiTheme="minorHAnsi" w:hAnsiTheme="minorHAnsi" w:cstheme="minorHAnsi"/>
          <w:sz w:val="24"/>
          <w:szCs w:val="24"/>
        </w:rPr>
        <w:t>Przechowywanie d</w:t>
      </w:r>
      <w:r w:rsidR="0010273E" w:rsidRPr="008A0EC7">
        <w:rPr>
          <w:rFonts w:asciiTheme="minorHAnsi" w:hAnsiTheme="minorHAnsi" w:cstheme="minorHAnsi"/>
          <w:sz w:val="24"/>
          <w:szCs w:val="24"/>
        </w:rPr>
        <w:t>okumentacj</w:t>
      </w:r>
      <w:r w:rsidRPr="008A0EC7">
        <w:rPr>
          <w:rFonts w:asciiTheme="minorHAnsi" w:hAnsiTheme="minorHAnsi" w:cstheme="minorHAnsi"/>
          <w:sz w:val="24"/>
          <w:szCs w:val="24"/>
        </w:rPr>
        <w:t>i</w:t>
      </w:r>
      <w:r w:rsidR="0010273E" w:rsidRPr="008A0EC7">
        <w:rPr>
          <w:rFonts w:asciiTheme="minorHAnsi" w:hAnsiTheme="minorHAnsi" w:cstheme="minorHAnsi"/>
          <w:sz w:val="24"/>
          <w:szCs w:val="24"/>
        </w:rPr>
        <w:t xml:space="preserve"> Projektu</w:t>
      </w:r>
    </w:p>
    <w:bookmarkEnd w:id="43"/>
    <w:p w14:paraId="1A1C48C5" w14:textId="0802B1E6" w:rsidR="0010273E" w:rsidRPr="008A0EC7" w:rsidRDefault="0010273E"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1</w:t>
      </w:r>
      <w:r w:rsidR="00A438C7">
        <w:rPr>
          <w:rFonts w:asciiTheme="minorHAnsi" w:hAnsiTheme="minorHAnsi" w:cstheme="minorHAnsi"/>
          <w:sz w:val="24"/>
          <w:szCs w:val="24"/>
        </w:rPr>
        <w:t>8</w:t>
      </w:r>
      <w:r w:rsidRPr="008A0EC7">
        <w:rPr>
          <w:rFonts w:asciiTheme="minorHAnsi" w:hAnsiTheme="minorHAnsi" w:cstheme="minorHAnsi"/>
          <w:sz w:val="24"/>
          <w:szCs w:val="24"/>
        </w:rPr>
        <w:t>.</w:t>
      </w:r>
    </w:p>
    <w:p w14:paraId="168A88E0" w14:textId="1287D489" w:rsidR="00CA2218" w:rsidRPr="008A0EC7" w:rsidRDefault="00CA2218" w:rsidP="0033267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Beneficjent zobowiązuje się do przechowywania dokumentacji związanej z realizacją Projektu, w miejscu wskazanym w </w:t>
      </w:r>
      <w:r w:rsidR="00841B8E" w:rsidRPr="008A0EC7">
        <w:rPr>
          <w:rFonts w:asciiTheme="minorHAnsi" w:hAnsiTheme="minorHAnsi" w:cstheme="minorHAnsi"/>
          <w:color w:val="000000" w:themeColor="text1"/>
          <w:sz w:val="24"/>
          <w:szCs w:val="24"/>
        </w:rPr>
        <w:t xml:space="preserve">końcowym </w:t>
      </w:r>
      <w:r w:rsidRPr="008A0EC7">
        <w:rPr>
          <w:rFonts w:asciiTheme="minorHAnsi" w:hAnsiTheme="minorHAnsi" w:cstheme="minorHAnsi"/>
          <w:color w:val="000000" w:themeColor="text1"/>
          <w:sz w:val="24"/>
          <w:szCs w:val="24"/>
        </w:rPr>
        <w:t>wniosku o</w:t>
      </w:r>
      <w:r w:rsidR="00075CD7" w:rsidRPr="008A0EC7">
        <w:rPr>
          <w:rFonts w:asciiTheme="minorHAnsi" w:hAnsiTheme="minorHAnsi" w:cstheme="minorHAnsi"/>
          <w:color w:val="000000" w:themeColor="text1"/>
          <w:sz w:val="24"/>
          <w:szCs w:val="24"/>
        </w:rPr>
        <w:t xml:space="preserve"> </w:t>
      </w:r>
      <w:r w:rsidRPr="008A0EC7">
        <w:rPr>
          <w:rFonts w:asciiTheme="minorHAnsi" w:hAnsiTheme="minorHAnsi" w:cstheme="minorHAnsi"/>
          <w:color w:val="000000" w:themeColor="text1"/>
          <w:sz w:val="24"/>
          <w:szCs w:val="24"/>
        </w:rPr>
        <w:t xml:space="preserve">płatność, przez okres </w:t>
      </w:r>
      <w:r w:rsidR="00314AFF" w:rsidRPr="008A0EC7">
        <w:rPr>
          <w:rFonts w:asciiTheme="minorHAnsi" w:hAnsiTheme="minorHAnsi" w:cstheme="minorHAnsi"/>
          <w:color w:val="000000" w:themeColor="text1"/>
          <w:sz w:val="24"/>
          <w:szCs w:val="24"/>
        </w:rPr>
        <w:t xml:space="preserve">5 </w:t>
      </w:r>
      <w:r w:rsidRPr="008A0EC7">
        <w:rPr>
          <w:rFonts w:asciiTheme="minorHAnsi" w:hAnsiTheme="minorHAnsi" w:cstheme="minorHAnsi"/>
          <w:color w:val="000000" w:themeColor="text1"/>
          <w:sz w:val="24"/>
          <w:szCs w:val="24"/>
        </w:rPr>
        <w:t xml:space="preserve">lat od dnia 31 grudnia roku, w którym Instytucja Zarządzająca dokonała ostatniej płatności na rzecz Beneficjenta lub zatwierdziła </w:t>
      </w:r>
      <w:r w:rsidR="00166B7B" w:rsidRPr="008A0EC7">
        <w:rPr>
          <w:rFonts w:asciiTheme="minorHAnsi" w:hAnsiTheme="minorHAnsi" w:cstheme="minorHAnsi"/>
          <w:color w:val="000000" w:themeColor="text1"/>
          <w:sz w:val="24"/>
          <w:szCs w:val="24"/>
        </w:rPr>
        <w:t xml:space="preserve">końcowy </w:t>
      </w:r>
      <w:r w:rsidRPr="008A0EC7">
        <w:rPr>
          <w:rFonts w:asciiTheme="minorHAnsi" w:hAnsiTheme="minorHAnsi" w:cstheme="minorHAnsi"/>
          <w:color w:val="000000" w:themeColor="text1"/>
          <w:sz w:val="24"/>
          <w:szCs w:val="24"/>
        </w:rPr>
        <w:t>wniosek o płatność (jeśli nie wiązał się on z</w:t>
      </w:r>
      <w:r w:rsidR="006018CB">
        <w:rPr>
          <w:rFonts w:asciiTheme="minorHAnsi" w:hAnsiTheme="minorHAnsi" w:cstheme="minorHAnsi"/>
          <w:color w:val="000000" w:themeColor="text1"/>
          <w:sz w:val="24"/>
          <w:szCs w:val="24"/>
        </w:rPr>
        <w:t> </w:t>
      </w:r>
      <w:r w:rsidRPr="008A0EC7">
        <w:rPr>
          <w:rFonts w:asciiTheme="minorHAnsi" w:hAnsiTheme="minorHAnsi" w:cstheme="minorHAnsi"/>
          <w:color w:val="000000" w:themeColor="text1"/>
          <w:sz w:val="24"/>
          <w:szCs w:val="24"/>
        </w:rPr>
        <w:t xml:space="preserve">wypłatą dofinansowania), </w:t>
      </w:r>
      <w:r w:rsidR="00626756" w:rsidRPr="008A0EC7">
        <w:rPr>
          <w:rFonts w:asciiTheme="minorHAnsi" w:hAnsiTheme="minorHAnsi" w:cstheme="minorHAnsi"/>
          <w:color w:val="000000" w:themeColor="text1"/>
          <w:sz w:val="24"/>
          <w:szCs w:val="24"/>
        </w:rPr>
        <w:t>z </w:t>
      </w:r>
      <w:r w:rsidRPr="008A0EC7">
        <w:rPr>
          <w:rFonts w:asciiTheme="minorHAnsi" w:hAnsiTheme="minorHAnsi" w:cstheme="minorHAnsi"/>
          <w:color w:val="000000" w:themeColor="text1"/>
          <w:sz w:val="24"/>
          <w:szCs w:val="24"/>
        </w:rPr>
        <w:t xml:space="preserve">zastrzeżeniem ust. </w:t>
      </w:r>
      <w:r w:rsidR="00626756" w:rsidRPr="008A0EC7">
        <w:rPr>
          <w:rFonts w:asciiTheme="minorHAnsi" w:hAnsiTheme="minorHAnsi" w:cstheme="minorHAnsi"/>
          <w:color w:val="000000" w:themeColor="text1"/>
          <w:sz w:val="24"/>
          <w:szCs w:val="24"/>
        </w:rPr>
        <w:t>6</w:t>
      </w:r>
      <w:r w:rsidRPr="008A0EC7">
        <w:rPr>
          <w:rFonts w:asciiTheme="minorHAnsi" w:hAnsiTheme="minorHAnsi" w:cstheme="minorHAnsi"/>
          <w:color w:val="000000" w:themeColor="text1"/>
          <w:sz w:val="24"/>
          <w:szCs w:val="24"/>
        </w:rPr>
        <w:t>. Okres, o którym mowa w zdaniu pierwszym, zostaje przerwany w</w:t>
      </w:r>
      <w:r w:rsidR="00626756" w:rsidRPr="008A0EC7">
        <w:rPr>
          <w:rFonts w:asciiTheme="minorHAnsi" w:hAnsiTheme="minorHAnsi" w:cstheme="minorHAnsi"/>
          <w:color w:val="000000" w:themeColor="text1"/>
          <w:sz w:val="24"/>
          <w:szCs w:val="24"/>
        </w:rPr>
        <w:t> </w:t>
      </w:r>
      <w:r w:rsidRPr="008A0EC7">
        <w:rPr>
          <w:rFonts w:asciiTheme="minorHAnsi" w:hAnsiTheme="minorHAnsi" w:cstheme="minorHAnsi"/>
          <w:color w:val="000000" w:themeColor="text1"/>
          <w:sz w:val="24"/>
          <w:szCs w:val="24"/>
        </w:rPr>
        <w:t>przypadku wszczęcia postępowania administracyjnego lub sądowego dotyczącego wydatków rozliczonych w Projekcie albo na uzasadniony wniosek Komisji Europejskiej, o czym Beneficjent jest informowany pisemnie.</w:t>
      </w:r>
    </w:p>
    <w:p w14:paraId="76D0E851" w14:textId="5463AF78" w:rsidR="00841B8E" w:rsidRPr="008A0EC7" w:rsidRDefault="00841B8E" w:rsidP="0033267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Dokumenty dotyczące udzielonej pomocy publicznej lub pomocy de </w:t>
      </w:r>
      <w:proofErr w:type="spellStart"/>
      <w:r w:rsidRPr="008A0EC7">
        <w:rPr>
          <w:rFonts w:asciiTheme="minorHAnsi" w:hAnsiTheme="minorHAnsi" w:cstheme="minorHAnsi"/>
          <w:color w:val="000000" w:themeColor="text1"/>
          <w:sz w:val="24"/>
          <w:szCs w:val="24"/>
        </w:rPr>
        <w:t>minimis</w:t>
      </w:r>
      <w:proofErr w:type="spellEnd"/>
      <w:r w:rsidRPr="008A0EC7">
        <w:rPr>
          <w:rFonts w:asciiTheme="minorHAnsi" w:hAnsiTheme="minorHAnsi" w:cstheme="minorHAnsi"/>
          <w:color w:val="000000" w:themeColor="text1"/>
          <w:sz w:val="24"/>
          <w:szCs w:val="24"/>
        </w:rPr>
        <w:t xml:space="preserve"> Beneficjent zobowiązuje się przechowywać przez 10 lat, licząc od dnia jej przyznania, tj. od dnia </w:t>
      </w:r>
      <w:r w:rsidR="00C35E94" w:rsidRPr="008A0EC7">
        <w:rPr>
          <w:rFonts w:asciiTheme="minorHAnsi" w:hAnsiTheme="minorHAnsi" w:cstheme="minorHAnsi"/>
          <w:color w:val="000000" w:themeColor="text1"/>
          <w:sz w:val="24"/>
          <w:szCs w:val="24"/>
        </w:rPr>
        <w:t>podjęcia Decyzji</w:t>
      </w:r>
      <w:r w:rsidRPr="008A0EC7">
        <w:rPr>
          <w:rFonts w:asciiTheme="minorHAnsi" w:hAnsiTheme="minorHAnsi" w:cstheme="minorHAnsi"/>
          <w:color w:val="000000" w:themeColor="text1"/>
          <w:sz w:val="24"/>
          <w:szCs w:val="24"/>
        </w:rPr>
        <w:t xml:space="preserve">, w sposób zapewniający poufność i bezpieczeństwo, o ile Projekt dotyczy pomocy publicznej lub pomocy de </w:t>
      </w:r>
      <w:proofErr w:type="spellStart"/>
      <w:r w:rsidRPr="008A0EC7">
        <w:rPr>
          <w:rFonts w:asciiTheme="minorHAnsi" w:hAnsiTheme="minorHAnsi" w:cstheme="minorHAnsi"/>
          <w:color w:val="000000" w:themeColor="text1"/>
          <w:sz w:val="24"/>
          <w:szCs w:val="24"/>
        </w:rPr>
        <w:t>minimis</w:t>
      </w:r>
      <w:proofErr w:type="spellEnd"/>
      <w:r w:rsidRPr="008A0EC7">
        <w:rPr>
          <w:rFonts w:asciiTheme="minorHAnsi" w:hAnsiTheme="minorHAnsi" w:cstheme="minorHAnsi"/>
          <w:color w:val="000000" w:themeColor="text1"/>
          <w:sz w:val="24"/>
          <w:szCs w:val="24"/>
        </w:rPr>
        <w:t>.</w:t>
      </w:r>
    </w:p>
    <w:p w14:paraId="1FB10228" w14:textId="0F4F6FEE" w:rsidR="005E2D71" w:rsidRPr="008A0EC7" w:rsidRDefault="005E2D71" w:rsidP="00332674">
      <w:pPr>
        <w:numPr>
          <w:ilvl w:val="0"/>
          <w:numId w:val="3"/>
        </w:numPr>
        <w:tabs>
          <w:tab w:val="clear" w:pos="3338"/>
          <w:tab w:val="num" w:pos="0"/>
          <w:tab w:val="num" w:pos="284"/>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Beneficjent przechowuje dokumentację związaną z realizacją Projektu w sposób zapewniający dostępność, poufność i bezpieczeństwo, oraz jest zobowiązany do poinformowania Instytucji Zarządzającej o miejscu jej archiwizacji w terminie 5 dni roboczych od dnia </w:t>
      </w:r>
      <w:r w:rsidR="00C35E94" w:rsidRPr="008A0EC7">
        <w:rPr>
          <w:rFonts w:asciiTheme="minorHAnsi" w:hAnsiTheme="minorHAnsi" w:cstheme="minorHAnsi"/>
          <w:color w:val="000000" w:themeColor="text1"/>
          <w:sz w:val="24"/>
          <w:szCs w:val="24"/>
        </w:rPr>
        <w:t>podjęcia Decyzji</w:t>
      </w:r>
      <w:r w:rsidRPr="008A0EC7">
        <w:rPr>
          <w:rFonts w:asciiTheme="minorHAnsi" w:hAnsiTheme="minorHAnsi" w:cstheme="minorHAnsi"/>
          <w:color w:val="000000" w:themeColor="text1"/>
          <w:sz w:val="24"/>
          <w:szCs w:val="24"/>
        </w:rPr>
        <w:t>, o ile dokumentacja jest przechowywana poza jego siedzibą.</w:t>
      </w:r>
    </w:p>
    <w:p w14:paraId="2992AB41" w14:textId="10A54AB4" w:rsidR="00841B8E" w:rsidRPr="008A0EC7" w:rsidRDefault="00841B8E" w:rsidP="0033267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lang w:eastAsia="en-US"/>
        </w:rPr>
      </w:pPr>
      <w:r w:rsidRPr="008A0EC7">
        <w:rPr>
          <w:rFonts w:asciiTheme="minorHAnsi" w:eastAsia="Calibri" w:hAnsiTheme="minorHAnsi" w:cstheme="minorHAnsi"/>
          <w:color w:val="000000" w:themeColor="text1"/>
          <w:lang w:eastAsia="en-US"/>
        </w:rPr>
        <w:t>Bieg okresu, o którym mowa w ust. 1 i 2, zostaje wstrzymany w przypadku wszczęcia postępowania prawnego, albo na wniosek Komisji Europejskiej.</w:t>
      </w:r>
    </w:p>
    <w:p w14:paraId="7AC0A8D0" w14:textId="77777777" w:rsidR="00841B8E" w:rsidRPr="008A0EC7" w:rsidRDefault="00841B8E" w:rsidP="0033267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lang w:eastAsia="en-US"/>
        </w:rPr>
      </w:pPr>
      <w:r w:rsidRPr="008A0EC7">
        <w:rPr>
          <w:rFonts w:asciiTheme="minorHAnsi" w:eastAsia="Calibri" w:hAnsiTheme="minorHAnsi" w:cstheme="minorHAnsi"/>
          <w:color w:val="000000" w:themeColor="text1"/>
          <w:lang w:eastAsia="en-US"/>
        </w:rPr>
        <w:t>Instytucja Zarządzająca informuje Beneficjenta o dacie rozpoczęcia okresu, o którym mowa w ust. 1.</w:t>
      </w:r>
    </w:p>
    <w:p w14:paraId="124F1FC5" w14:textId="0F5859E8" w:rsidR="005E2D71" w:rsidRPr="008A0EC7" w:rsidRDefault="00841B8E" w:rsidP="00332674">
      <w:pPr>
        <w:pStyle w:val="Akapitzlist"/>
        <w:numPr>
          <w:ilvl w:val="0"/>
          <w:numId w:val="3"/>
        </w:numPr>
        <w:tabs>
          <w:tab w:val="clear" w:pos="3338"/>
          <w:tab w:val="num" w:pos="993"/>
        </w:tabs>
        <w:spacing w:line="276" w:lineRule="auto"/>
        <w:ind w:left="284" w:hanging="284"/>
        <w:rPr>
          <w:rFonts w:asciiTheme="minorHAnsi" w:hAnsiTheme="minorHAnsi" w:cstheme="minorHAnsi"/>
          <w:color w:val="000000" w:themeColor="text1"/>
        </w:rPr>
      </w:pPr>
      <w:r w:rsidRPr="008A0EC7">
        <w:rPr>
          <w:rFonts w:asciiTheme="minorHAnsi" w:eastAsia="Calibri" w:hAnsiTheme="minorHAnsi" w:cstheme="minorHAnsi"/>
          <w:color w:val="000000" w:themeColor="text1"/>
          <w:lang w:eastAsia="en-US"/>
        </w:rPr>
        <w:t>W przypadku zmiany miejsca przechowywania dokumentów, jak również w przypadku zawieszenia lub zaprzestania prowadzenia działalności gospodarczej przez Beneficjenta bądź likwidacji przedsiębiorstwa oraz w przypadku otwarcia likwidacji przed upływem terminu, o którym mowa w ust. 1 i 2, Beneficjent zobowiązuje się do niezwłocznego pisemnego poinformowania Instytucji Zarządzającej o miejscu aktualnego przechowywania dokumentów związanych z realizacją Projektu.</w:t>
      </w:r>
    </w:p>
    <w:p w14:paraId="599ED8FE" w14:textId="2CF39291" w:rsidR="0010273E" w:rsidRPr="008A0EC7" w:rsidRDefault="0010273E" w:rsidP="0033267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Beneficjent zobowiąże uczestników Projektu, na etapie ich rekrutacji do Projektu, do przekazania informacji dotyczących ich sytuacji po zakończeniu udziału w Projekcie (do 4 tygodni od zakończenia udziału). </w:t>
      </w:r>
    </w:p>
    <w:p w14:paraId="616BC27E" w14:textId="6E9757DF" w:rsidR="00552F97" w:rsidRPr="008A0EC7" w:rsidRDefault="0010273E" w:rsidP="00332674">
      <w:pPr>
        <w:numPr>
          <w:ilvl w:val="0"/>
          <w:numId w:val="3"/>
        </w:numPr>
        <w:tabs>
          <w:tab w:val="clear" w:pos="3338"/>
          <w:tab w:val="num" w:pos="284"/>
          <w:tab w:val="num" w:pos="426"/>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Postanowienia ust. 1-</w:t>
      </w:r>
      <w:r w:rsidR="00050D4D" w:rsidRPr="008A0EC7">
        <w:rPr>
          <w:rFonts w:asciiTheme="minorHAnsi" w:hAnsiTheme="minorHAnsi" w:cstheme="minorHAnsi"/>
          <w:color w:val="000000" w:themeColor="text1"/>
          <w:sz w:val="24"/>
          <w:szCs w:val="24"/>
        </w:rPr>
        <w:t xml:space="preserve">7 </w:t>
      </w:r>
      <w:r w:rsidRPr="008A0EC7">
        <w:rPr>
          <w:rFonts w:asciiTheme="minorHAnsi" w:hAnsiTheme="minorHAnsi" w:cstheme="minorHAnsi"/>
          <w:color w:val="000000" w:themeColor="text1"/>
          <w:sz w:val="24"/>
          <w:szCs w:val="24"/>
        </w:rPr>
        <w:t>stosuje się odpowiednio do Partner</w:t>
      </w:r>
      <w:r w:rsidR="00443798" w:rsidRPr="008A0EC7">
        <w:rPr>
          <w:rFonts w:asciiTheme="minorHAnsi" w:hAnsiTheme="minorHAnsi" w:cstheme="minorHAnsi"/>
          <w:color w:val="000000" w:themeColor="text1"/>
          <w:sz w:val="24"/>
          <w:szCs w:val="24"/>
        </w:rPr>
        <w:t>a</w:t>
      </w:r>
      <w:r w:rsidRPr="008A0EC7">
        <w:rPr>
          <w:rFonts w:asciiTheme="minorHAnsi" w:hAnsiTheme="minorHAnsi" w:cstheme="minorHAnsi"/>
          <w:color w:val="000000" w:themeColor="text1"/>
          <w:sz w:val="24"/>
          <w:szCs w:val="24"/>
        </w:rPr>
        <w:t>, z zastrzeżeniem, że obowiązek informowania o miejscu przechowywania całej dokumentacji Projektu, w tym gromadzonej przez Partner</w:t>
      </w:r>
      <w:r w:rsidR="00443798" w:rsidRPr="008A0EC7">
        <w:rPr>
          <w:rFonts w:asciiTheme="minorHAnsi" w:hAnsiTheme="minorHAnsi" w:cstheme="minorHAnsi"/>
          <w:color w:val="000000" w:themeColor="text1"/>
          <w:sz w:val="24"/>
          <w:szCs w:val="24"/>
        </w:rPr>
        <w:t>a</w:t>
      </w:r>
      <w:r w:rsidRPr="008A0EC7">
        <w:rPr>
          <w:rFonts w:asciiTheme="minorHAnsi" w:hAnsiTheme="minorHAnsi" w:cstheme="minorHAnsi"/>
          <w:color w:val="000000" w:themeColor="text1"/>
          <w:sz w:val="24"/>
          <w:szCs w:val="24"/>
        </w:rPr>
        <w:t xml:space="preserve"> </w:t>
      </w:r>
      <w:r w:rsidR="00841B8E" w:rsidRPr="008A0EC7">
        <w:rPr>
          <w:rFonts w:asciiTheme="minorHAnsi" w:hAnsiTheme="minorHAnsi" w:cstheme="minorHAnsi"/>
          <w:color w:val="000000" w:themeColor="text1"/>
          <w:sz w:val="24"/>
          <w:szCs w:val="24"/>
        </w:rPr>
        <w:t xml:space="preserve">spoczywa </w:t>
      </w:r>
      <w:r w:rsidRPr="008A0EC7">
        <w:rPr>
          <w:rFonts w:asciiTheme="minorHAnsi" w:hAnsiTheme="minorHAnsi" w:cstheme="minorHAnsi"/>
          <w:color w:val="000000" w:themeColor="text1"/>
          <w:sz w:val="24"/>
          <w:szCs w:val="24"/>
        </w:rPr>
        <w:t xml:space="preserve">wyłącznie </w:t>
      </w:r>
      <w:r w:rsidR="00841B8E" w:rsidRPr="008A0EC7">
        <w:rPr>
          <w:rFonts w:asciiTheme="minorHAnsi" w:hAnsiTheme="minorHAnsi" w:cstheme="minorHAnsi"/>
          <w:color w:val="000000" w:themeColor="text1"/>
          <w:sz w:val="24"/>
          <w:szCs w:val="24"/>
        </w:rPr>
        <w:t xml:space="preserve">na </w:t>
      </w:r>
      <w:r w:rsidRPr="008A0EC7">
        <w:rPr>
          <w:rFonts w:asciiTheme="minorHAnsi" w:hAnsiTheme="minorHAnsi" w:cstheme="minorHAnsi"/>
          <w:color w:val="000000" w:themeColor="text1"/>
          <w:sz w:val="24"/>
          <w:szCs w:val="24"/>
        </w:rPr>
        <w:t>Beneficjen</w:t>
      </w:r>
      <w:r w:rsidR="00841B8E" w:rsidRPr="008A0EC7">
        <w:rPr>
          <w:rFonts w:asciiTheme="minorHAnsi" w:hAnsiTheme="minorHAnsi" w:cstheme="minorHAnsi"/>
          <w:color w:val="000000" w:themeColor="text1"/>
          <w:sz w:val="24"/>
          <w:szCs w:val="24"/>
        </w:rPr>
        <w:t>cie</w:t>
      </w:r>
      <w:r w:rsidRPr="008A0EC7">
        <w:rPr>
          <w:rStyle w:val="Odwoanieprzypisudolnego"/>
          <w:rFonts w:asciiTheme="minorHAnsi" w:hAnsiTheme="minorHAnsi" w:cstheme="minorHAnsi"/>
          <w:color w:val="000000" w:themeColor="text1"/>
          <w:sz w:val="24"/>
          <w:szCs w:val="24"/>
        </w:rPr>
        <w:footnoteReference w:id="37"/>
      </w:r>
      <w:r w:rsidRPr="008A0EC7">
        <w:rPr>
          <w:rFonts w:asciiTheme="minorHAnsi" w:hAnsiTheme="minorHAnsi" w:cstheme="minorHAnsi"/>
          <w:color w:val="000000" w:themeColor="text1"/>
          <w:sz w:val="24"/>
          <w:szCs w:val="24"/>
        </w:rPr>
        <w:t>.</w:t>
      </w:r>
    </w:p>
    <w:p w14:paraId="63AC9311" w14:textId="7ED72AD4" w:rsidR="00E63ECA" w:rsidRPr="008A0EC7" w:rsidRDefault="00E63ECA" w:rsidP="00332674">
      <w:pPr>
        <w:pStyle w:val="Nagwek2"/>
        <w:spacing w:line="276" w:lineRule="auto"/>
        <w:rPr>
          <w:rFonts w:asciiTheme="minorHAnsi" w:hAnsiTheme="minorHAnsi" w:cstheme="minorHAnsi"/>
          <w:b w:val="0"/>
          <w:sz w:val="24"/>
          <w:szCs w:val="24"/>
        </w:rPr>
      </w:pPr>
      <w:r w:rsidRPr="008A0EC7">
        <w:rPr>
          <w:rFonts w:asciiTheme="minorHAnsi" w:hAnsiTheme="minorHAnsi" w:cstheme="minorHAnsi"/>
          <w:sz w:val="24"/>
          <w:szCs w:val="24"/>
        </w:rPr>
        <w:t>Kontrola</w:t>
      </w:r>
    </w:p>
    <w:p w14:paraId="6E92F1BA" w14:textId="28463492" w:rsidR="00E63ECA" w:rsidRPr="008A0EC7" w:rsidRDefault="00E63ECA"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1808FB" w:rsidRPr="008A0EC7">
        <w:rPr>
          <w:rFonts w:asciiTheme="minorHAnsi" w:hAnsiTheme="minorHAnsi" w:cstheme="minorHAnsi"/>
          <w:sz w:val="24"/>
          <w:szCs w:val="24"/>
        </w:rPr>
        <w:t>19</w:t>
      </w:r>
      <w:r w:rsidRPr="008A0EC7">
        <w:rPr>
          <w:rFonts w:asciiTheme="minorHAnsi" w:hAnsiTheme="minorHAnsi" w:cstheme="minorHAnsi"/>
          <w:sz w:val="24"/>
          <w:szCs w:val="24"/>
        </w:rPr>
        <w:t>.</w:t>
      </w:r>
    </w:p>
    <w:p w14:paraId="165064C2" w14:textId="77777777"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Beneficjent zobowiązuje się poddać kontrolom i audytom</w:t>
      </w:r>
      <w:r w:rsidRPr="008A0EC7">
        <w:rPr>
          <w:rStyle w:val="Odwoanieprzypisudolnego"/>
          <w:rFonts w:asciiTheme="minorHAnsi" w:hAnsiTheme="minorHAnsi" w:cstheme="minorHAnsi"/>
        </w:rPr>
        <w:footnoteReference w:id="38"/>
      </w:r>
      <w:r w:rsidRPr="008A0EC7">
        <w:rPr>
          <w:rFonts w:asciiTheme="minorHAnsi" w:hAnsiTheme="minorHAnsi" w:cstheme="minorHAnsi"/>
        </w:rPr>
        <w:t xml:space="preserve"> w zakresie prawidłowości realizacji Projektu przeprowadzanym przez Instytucję Zarządzającą oraz inne podmioty uprawnione na podstawie odrębnych przepisów . </w:t>
      </w:r>
    </w:p>
    <w:p w14:paraId="25362771" w14:textId="5E18379D"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Kontrola może zostać przeprowadzona zarówno w siedzibie Beneficjenta, w siedzibie podmiotu, o którym mowa w </w:t>
      </w:r>
      <w:r w:rsidRPr="008A0EC7">
        <w:rPr>
          <w:rFonts w:asciiTheme="minorHAnsi" w:eastAsia="Calibri" w:hAnsiTheme="minorHAnsi" w:cstheme="minorHAnsi"/>
          <w:shd w:val="clear" w:color="auto" w:fill="FFFFFF" w:themeFill="background1"/>
          <w:lang w:eastAsia="en-US"/>
        </w:rPr>
        <w:t xml:space="preserve">§ 2 ust. </w:t>
      </w:r>
      <w:r w:rsidR="000136BC" w:rsidRPr="008A0EC7">
        <w:rPr>
          <w:rFonts w:asciiTheme="minorHAnsi" w:eastAsia="Calibri" w:hAnsiTheme="minorHAnsi" w:cstheme="minorHAnsi"/>
          <w:shd w:val="clear" w:color="auto" w:fill="FFFFFF" w:themeFill="background1"/>
          <w:lang w:eastAsia="en-US"/>
        </w:rPr>
        <w:t>1</w:t>
      </w:r>
      <w:r w:rsidR="00561F36">
        <w:rPr>
          <w:rFonts w:asciiTheme="minorHAnsi" w:eastAsia="Calibri" w:hAnsiTheme="minorHAnsi" w:cstheme="minorHAnsi"/>
          <w:shd w:val="clear" w:color="auto" w:fill="FFFFFF" w:themeFill="background1"/>
          <w:lang w:eastAsia="en-US"/>
        </w:rPr>
        <w:t>1</w:t>
      </w:r>
      <w:r w:rsidR="000136BC" w:rsidRPr="008A0EC7">
        <w:rPr>
          <w:rFonts w:asciiTheme="minorHAnsi" w:eastAsia="Calibri" w:hAnsiTheme="minorHAnsi" w:cstheme="minorHAnsi"/>
          <w:shd w:val="clear" w:color="auto" w:fill="FFFFFF" w:themeFill="background1"/>
          <w:lang w:eastAsia="en-US"/>
        </w:rPr>
        <w:t xml:space="preserve"> </w:t>
      </w:r>
      <w:r w:rsidR="00D95789" w:rsidRPr="008A0EC7">
        <w:rPr>
          <w:rFonts w:asciiTheme="minorHAnsi" w:eastAsia="Calibri" w:hAnsiTheme="minorHAnsi" w:cstheme="minorHAnsi"/>
          <w:shd w:val="clear" w:color="auto" w:fill="FFFFFF" w:themeFill="background1"/>
          <w:lang w:eastAsia="en-US"/>
        </w:rPr>
        <w:t>Decyzji</w:t>
      </w:r>
      <w:r w:rsidRPr="008A0EC7">
        <w:rPr>
          <w:rFonts w:asciiTheme="minorHAnsi" w:eastAsia="Calibri" w:hAnsiTheme="minorHAnsi" w:cstheme="minorHAnsi"/>
          <w:shd w:val="clear" w:color="auto" w:fill="FFFFFF" w:themeFill="background1"/>
          <w:lang w:eastAsia="en-US"/>
        </w:rPr>
        <w:t xml:space="preserve">, jak i </w:t>
      </w:r>
      <w:r w:rsidRPr="008A0EC7">
        <w:rPr>
          <w:rFonts w:asciiTheme="minorHAnsi" w:hAnsiTheme="minorHAnsi" w:cstheme="minorHAnsi"/>
        </w:rPr>
        <w:t xml:space="preserve">w każdym miejscu związanym </w:t>
      </w:r>
      <w:r w:rsidRPr="008A0EC7">
        <w:rPr>
          <w:rFonts w:asciiTheme="minorHAnsi" w:eastAsia="Calibri" w:hAnsiTheme="minorHAnsi" w:cstheme="minorHAnsi"/>
          <w:shd w:val="clear" w:color="auto" w:fill="FFFFFF" w:themeFill="background1"/>
          <w:lang w:eastAsia="en-US"/>
        </w:rPr>
        <w:t>z</w:t>
      </w:r>
      <w:r w:rsidR="00FD3C63">
        <w:rPr>
          <w:rFonts w:asciiTheme="minorHAnsi" w:eastAsia="Calibri" w:hAnsiTheme="minorHAnsi" w:cstheme="minorHAnsi"/>
          <w:shd w:val="clear" w:color="auto" w:fill="FFFFFF" w:themeFill="background1"/>
          <w:lang w:eastAsia="en-US"/>
        </w:rPr>
        <w:t> </w:t>
      </w:r>
      <w:r w:rsidRPr="008A0EC7">
        <w:rPr>
          <w:rFonts w:asciiTheme="minorHAnsi" w:eastAsia="Calibri" w:hAnsiTheme="minorHAnsi" w:cstheme="minorHAnsi"/>
          <w:shd w:val="clear" w:color="auto" w:fill="FFFFFF" w:themeFill="background1"/>
          <w:lang w:eastAsia="en-US"/>
        </w:rPr>
        <w:t>realizacją Projektu, przy czym niektóre czynności kontrolne mogą być</w:t>
      </w:r>
      <w:r w:rsidRPr="008A0EC7">
        <w:rPr>
          <w:rFonts w:asciiTheme="minorHAnsi" w:hAnsiTheme="minorHAnsi" w:cstheme="minorHAnsi"/>
        </w:rPr>
        <w:t xml:space="preserve"> prowadzone w</w:t>
      </w:r>
      <w:r w:rsidR="00FD3C63">
        <w:rPr>
          <w:rFonts w:asciiTheme="minorHAnsi" w:hAnsiTheme="minorHAnsi" w:cstheme="minorHAnsi"/>
        </w:rPr>
        <w:t> </w:t>
      </w:r>
      <w:r w:rsidRPr="008A0EC7">
        <w:rPr>
          <w:rFonts w:asciiTheme="minorHAnsi" w:hAnsiTheme="minorHAnsi" w:cstheme="minorHAnsi"/>
        </w:rPr>
        <w:t xml:space="preserve">siedzibie podmiotu kontrolującego, bądź w innym miejscu świadczenia przez osoby kontrolujące pracy lub usług na rzecz instytucji kontrolującej, na podstawie danych i dokumentów zamieszczonych w CST2021 i innych dokumentów przekazywanych przez Beneficjenta. </w:t>
      </w:r>
    </w:p>
    <w:p w14:paraId="0602EF24" w14:textId="77777777" w:rsidR="00547D8E" w:rsidRPr="008A0EC7" w:rsidRDefault="00547D8E"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Instytucja Zarządzająca,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399CEB8E" w14:textId="54E30B56" w:rsidR="00547D8E" w:rsidRPr="008A0EC7" w:rsidRDefault="00547D8E" w:rsidP="00332674">
      <w:pPr>
        <w:pStyle w:val="Akapitzlist"/>
        <w:numPr>
          <w:ilvl w:val="1"/>
          <w:numId w:val="71"/>
        </w:numPr>
        <w:tabs>
          <w:tab w:val="left" w:pos="0"/>
        </w:tabs>
        <w:spacing w:before="60" w:after="60" w:line="276" w:lineRule="auto"/>
        <w:ind w:left="567" w:hanging="283"/>
        <w:rPr>
          <w:rFonts w:asciiTheme="minorHAnsi" w:hAnsiTheme="minorHAnsi" w:cstheme="minorHAnsi"/>
        </w:rPr>
      </w:pPr>
      <w:r w:rsidRPr="008A0EC7">
        <w:rPr>
          <w:rFonts w:asciiTheme="minorHAnsi" w:hAnsiTheme="minorHAnsi" w:cstheme="minorHAnsi"/>
        </w:rPr>
        <w:t>do dnia upływu okresu, o którym mowa w § 1</w:t>
      </w:r>
      <w:r w:rsidR="00050FAB">
        <w:rPr>
          <w:rFonts w:asciiTheme="minorHAnsi" w:hAnsiTheme="minorHAnsi" w:cstheme="minorHAnsi"/>
        </w:rPr>
        <w:t>8</w:t>
      </w:r>
      <w:r w:rsidRPr="008A0EC7">
        <w:rPr>
          <w:rFonts w:asciiTheme="minorHAnsi" w:hAnsiTheme="minorHAnsi" w:cstheme="minorHAnsi"/>
        </w:rPr>
        <w:t xml:space="preserve"> ust. 1 i </w:t>
      </w:r>
      <w:r w:rsidR="00050FAB">
        <w:rPr>
          <w:rFonts w:asciiTheme="minorHAnsi" w:hAnsiTheme="minorHAnsi" w:cstheme="minorHAnsi"/>
        </w:rPr>
        <w:t>5</w:t>
      </w:r>
      <w:r w:rsidR="00050FAB" w:rsidRPr="008A0EC7">
        <w:rPr>
          <w:rFonts w:asciiTheme="minorHAnsi" w:hAnsiTheme="minorHAnsi" w:cstheme="minorHAnsi"/>
        </w:rPr>
        <w:t xml:space="preserve"> </w:t>
      </w:r>
      <w:r w:rsidR="00D95789" w:rsidRPr="008A0EC7">
        <w:rPr>
          <w:rFonts w:asciiTheme="minorHAnsi" w:hAnsiTheme="minorHAnsi" w:cstheme="minorHAnsi"/>
        </w:rPr>
        <w:t>Decyzji</w:t>
      </w:r>
      <w:r w:rsidRPr="008A0EC7">
        <w:rPr>
          <w:rFonts w:asciiTheme="minorHAnsi" w:hAnsiTheme="minorHAnsi" w:cstheme="minorHAnsi"/>
        </w:rPr>
        <w:t>,</w:t>
      </w:r>
    </w:p>
    <w:p w14:paraId="54057842" w14:textId="02D2E374" w:rsidR="00547D8E" w:rsidRPr="008A0EC7" w:rsidRDefault="00547D8E" w:rsidP="00332674">
      <w:pPr>
        <w:pStyle w:val="Akapitzlist"/>
        <w:numPr>
          <w:ilvl w:val="1"/>
          <w:numId w:val="71"/>
        </w:numPr>
        <w:tabs>
          <w:tab w:val="left" w:pos="0"/>
        </w:tabs>
        <w:spacing w:before="60" w:after="60" w:line="276" w:lineRule="auto"/>
        <w:ind w:left="567" w:hanging="283"/>
        <w:rPr>
          <w:rFonts w:asciiTheme="minorHAnsi" w:hAnsiTheme="minorHAnsi" w:cstheme="minorHAnsi"/>
        </w:rPr>
      </w:pPr>
      <w:r w:rsidRPr="008A0EC7">
        <w:rPr>
          <w:rFonts w:asciiTheme="minorHAnsi" w:hAnsiTheme="minorHAnsi" w:cstheme="minorHAnsi"/>
        </w:rPr>
        <w:t xml:space="preserve">do dnia upływu okresu, o którym mowa w § </w:t>
      </w:r>
      <w:r w:rsidR="007F31F6" w:rsidRPr="008A0EC7">
        <w:rPr>
          <w:rFonts w:asciiTheme="minorHAnsi" w:hAnsiTheme="minorHAnsi" w:cstheme="minorHAnsi"/>
        </w:rPr>
        <w:t xml:space="preserve">21 </w:t>
      </w:r>
      <w:r w:rsidRPr="008A0EC7">
        <w:rPr>
          <w:rFonts w:asciiTheme="minorHAnsi" w:hAnsiTheme="minorHAnsi" w:cstheme="minorHAnsi"/>
        </w:rPr>
        <w:t xml:space="preserve">ust. </w:t>
      </w:r>
      <w:r w:rsidR="001F0BFD">
        <w:rPr>
          <w:rFonts w:asciiTheme="minorHAnsi" w:hAnsiTheme="minorHAnsi" w:cstheme="minorHAnsi"/>
        </w:rPr>
        <w:t>2</w:t>
      </w:r>
      <w:r w:rsidRPr="008A0EC7">
        <w:rPr>
          <w:rFonts w:asciiTheme="minorHAnsi" w:hAnsiTheme="minorHAnsi" w:cstheme="minorHAnsi"/>
        </w:rPr>
        <w:t xml:space="preserve">, w celu sprawdzenia utrzymania przez Beneficjenta trwałości Projektu, </w:t>
      </w:r>
    </w:p>
    <w:p w14:paraId="5C4EC55F" w14:textId="26B34804" w:rsidR="00547D8E" w:rsidRPr="008A0EC7" w:rsidRDefault="00547D8E" w:rsidP="00332674">
      <w:pPr>
        <w:tabs>
          <w:tab w:val="left" w:pos="284"/>
        </w:tabs>
        <w:spacing w:before="60" w:after="60"/>
        <w:ind w:left="284"/>
        <w:rPr>
          <w:rFonts w:asciiTheme="minorHAnsi" w:hAnsiTheme="minorHAnsi" w:cstheme="minorHAnsi"/>
          <w:sz w:val="24"/>
          <w:szCs w:val="24"/>
        </w:rPr>
      </w:pPr>
      <w:r w:rsidRPr="008A0EC7">
        <w:rPr>
          <w:rFonts w:asciiTheme="minorHAnsi" w:hAnsiTheme="minorHAnsi" w:cstheme="minorHAnsi"/>
          <w:sz w:val="24"/>
          <w:szCs w:val="24"/>
        </w:rPr>
        <w:t>z zastrzeżeniem przepisów, które mogą przewidywać dłuższy termin przeprowadzenia kontroli dotyczących pomocy publicznej</w:t>
      </w:r>
      <w:r w:rsidR="00CE3AD1" w:rsidRPr="008A0EC7">
        <w:rPr>
          <w:rFonts w:asciiTheme="minorHAnsi" w:hAnsiTheme="minorHAnsi" w:cstheme="minorHAnsi"/>
          <w:sz w:val="24"/>
          <w:szCs w:val="24"/>
        </w:rPr>
        <w:t xml:space="preserve">, </w:t>
      </w:r>
      <w:bookmarkStart w:id="49" w:name="_Hlk132673633"/>
      <w:r w:rsidR="00CE3AD1" w:rsidRPr="008A0EC7">
        <w:rPr>
          <w:rFonts w:asciiTheme="minorHAnsi" w:hAnsiTheme="minorHAnsi" w:cstheme="minorHAnsi"/>
          <w:sz w:val="24"/>
          <w:szCs w:val="24"/>
        </w:rPr>
        <w:t xml:space="preserve">pomocy de </w:t>
      </w:r>
      <w:proofErr w:type="spellStart"/>
      <w:r w:rsidR="00CE3AD1" w:rsidRPr="008A0EC7">
        <w:rPr>
          <w:rFonts w:asciiTheme="minorHAnsi" w:hAnsiTheme="minorHAnsi" w:cstheme="minorHAnsi"/>
          <w:sz w:val="24"/>
          <w:szCs w:val="24"/>
        </w:rPr>
        <w:t>minimis</w:t>
      </w:r>
      <w:proofErr w:type="spellEnd"/>
      <w:r w:rsidRPr="008A0EC7">
        <w:rPr>
          <w:rFonts w:asciiTheme="minorHAnsi" w:hAnsiTheme="minorHAnsi" w:cstheme="minorHAnsi"/>
          <w:sz w:val="24"/>
          <w:szCs w:val="24"/>
        </w:rPr>
        <w:t xml:space="preserve"> </w:t>
      </w:r>
      <w:bookmarkEnd w:id="49"/>
      <w:r w:rsidRPr="008A0EC7">
        <w:rPr>
          <w:rFonts w:asciiTheme="minorHAnsi" w:hAnsiTheme="minorHAnsi" w:cstheme="minorHAnsi"/>
          <w:sz w:val="24"/>
          <w:szCs w:val="24"/>
        </w:rPr>
        <w:t>oraz podatku od towarów i</w:t>
      </w:r>
      <w:r w:rsidR="00FD3C63">
        <w:rPr>
          <w:rFonts w:asciiTheme="minorHAnsi" w:hAnsiTheme="minorHAnsi" w:cstheme="minorHAnsi"/>
          <w:sz w:val="24"/>
          <w:szCs w:val="24"/>
        </w:rPr>
        <w:t> </w:t>
      </w:r>
      <w:r w:rsidRPr="008A0EC7">
        <w:rPr>
          <w:rFonts w:asciiTheme="minorHAnsi" w:hAnsiTheme="minorHAnsi" w:cstheme="minorHAnsi"/>
          <w:sz w:val="24"/>
          <w:szCs w:val="24"/>
        </w:rPr>
        <w:t>usług.</w:t>
      </w:r>
    </w:p>
    <w:p w14:paraId="2993E009" w14:textId="77777777"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Obowiązki Beneficjenta w związku z prowadzoną kontrolą lub audytem reguluje art. 25 ust. 8 i 9 ustawy wdrożeniowej.  Beneficjent zobowiązany jest dodatkowo zapewnić podmiotom, o których mowa w ust. 1:</w:t>
      </w:r>
    </w:p>
    <w:p w14:paraId="290685C6" w14:textId="77777777" w:rsidR="00E63ECA" w:rsidRPr="008A0EC7" w:rsidRDefault="00E63ECA" w:rsidP="00332674">
      <w:pPr>
        <w:pStyle w:val="Akapitzlist"/>
        <w:numPr>
          <w:ilvl w:val="0"/>
          <w:numId w:val="53"/>
        </w:numPr>
        <w:tabs>
          <w:tab w:val="left" w:pos="0"/>
        </w:tabs>
        <w:spacing w:before="60" w:after="60" w:line="276" w:lineRule="auto"/>
        <w:ind w:left="567" w:hanging="283"/>
        <w:rPr>
          <w:rFonts w:asciiTheme="minorHAnsi" w:hAnsiTheme="minorHAnsi" w:cstheme="minorHAnsi"/>
        </w:rPr>
      </w:pPr>
      <w:r w:rsidRPr="008A0EC7">
        <w:rPr>
          <w:rFonts w:asciiTheme="minorHAnsi" w:hAnsiTheme="minorHAnsi" w:cstheme="minorHAnsi"/>
        </w:rPr>
        <w:t>pełny dostęp do rzeczy, materiałów, urządzeń i sprzętów zakupionych w ramach Projektu, a także obiektów, terenów i pomieszczeń, w których realizowany jest Projekt lub gdzie zgromadzona jest dokumentacja dotycząca realizowanego Projektu;</w:t>
      </w:r>
    </w:p>
    <w:p w14:paraId="7A46C1DC" w14:textId="0E5CFA27" w:rsidR="00E63ECA" w:rsidRPr="008A0EC7" w:rsidRDefault="00E63ECA" w:rsidP="00332674">
      <w:pPr>
        <w:pStyle w:val="Akapitzlist"/>
        <w:numPr>
          <w:ilvl w:val="0"/>
          <w:numId w:val="53"/>
        </w:numPr>
        <w:spacing w:before="60" w:line="276" w:lineRule="auto"/>
        <w:ind w:left="567" w:hanging="283"/>
        <w:rPr>
          <w:rFonts w:asciiTheme="minorHAnsi" w:hAnsiTheme="minorHAnsi" w:cstheme="minorHAnsi"/>
        </w:rPr>
      </w:pPr>
      <w:r w:rsidRPr="008A0EC7">
        <w:rPr>
          <w:rFonts w:asciiTheme="minorHAnsi" w:hAnsiTheme="minorHAnsi" w:cstheme="minorHAnsi"/>
        </w:rPr>
        <w:t xml:space="preserve">dostęp do Harmonogramów Realizacji Wsparcia (HRW), poprzez wykorzystanie systemu CST2021 oraz zamieszczanie na stronie internetowej Projektu, o ile taka istnieje, przygotowanych zgodnie ze wzorem stanowiącym </w:t>
      </w:r>
      <w:r w:rsidRPr="008A0EC7">
        <w:rPr>
          <w:rFonts w:asciiTheme="minorHAnsi" w:hAnsiTheme="minorHAnsi" w:cstheme="minorHAnsi"/>
          <w:shd w:val="clear" w:color="auto" w:fill="FFFFFF" w:themeFill="background1"/>
        </w:rPr>
        <w:t xml:space="preserve">załącznik nr </w:t>
      </w:r>
      <w:r w:rsidR="00980D09">
        <w:rPr>
          <w:rFonts w:asciiTheme="minorHAnsi" w:hAnsiTheme="minorHAnsi" w:cstheme="minorHAnsi"/>
          <w:shd w:val="clear" w:color="auto" w:fill="FFFFFF" w:themeFill="background1"/>
        </w:rPr>
        <w:t>8</w:t>
      </w:r>
      <w:r w:rsidR="00980D09" w:rsidRPr="008A0EC7">
        <w:rPr>
          <w:rFonts w:asciiTheme="minorHAnsi" w:hAnsiTheme="minorHAnsi" w:cstheme="minorHAnsi"/>
          <w:shd w:val="clear" w:color="auto" w:fill="FFFFFF" w:themeFill="background1"/>
        </w:rPr>
        <w:t xml:space="preserve"> </w:t>
      </w:r>
      <w:r w:rsidRPr="008A0EC7">
        <w:rPr>
          <w:rFonts w:asciiTheme="minorHAnsi" w:hAnsiTheme="minorHAnsi" w:cstheme="minorHAnsi"/>
          <w:shd w:val="clear" w:color="auto" w:fill="FFFFFF" w:themeFill="background1"/>
        </w:rPr>
        <w:t xml:space="preserve">do </w:t>
      </w:r>
      <w:r w:rsidR="00D95789" w:rsidRPr="008A0EC7">
        <w:rPr>
          <w:rFonts w:asciiTheme="minorHAnsi" w:hAnsiTheme="minorHAnsi" w:cstheme="minorHAnsi"/>
          <w:shd w:val="clear" w:color="auto" w:fill="FFFFFF" w:themeFill="background1"/>
        </w:rPr>
        <w:t>Decyzji</w:t>
      </w:r>
      <w:r w:rsidRPr="008A0EC7">
        <w:rPr>
          <w:rFonts w:asciiTheme="minorHAnsi" w:hAnsiTheme="minorHAnsi" w:cstheme="minorHAnsi"/>
          <w:shd w:val="clear" w:color="auto" w:fill="FFFFFF" w:themeFill="background1"/>
        </w:rPr>
        <w:t>, aktualizowanych i</w:t>
      </w:r>
      <w:r w:rsidR="00D95789" w:rsidRPr="008A0EC7">
        <w:rPr>
          <w:rFonts w:asciiTheme="minorHAnsi" w:hAnsiTheme="minorHAnsi" w:cstheme="minorHAnsi"/>
          <w:shd w:val="clear" w:color="auto" w:fill="FFFFFF" w:themeFill="background1"/>
        </w:rPr>
        <w:t> </w:t>
      </w:r>
      <w:r w:rsidRPr="008A0EC7">
        <w:rPr>
          <w:rFonts w:asciiTheme="minorHAnsi" w:hAnsiTheme="minorHAnsi" w:cstheme="minorHAnsi"/>
          <w:shd w:val="clear" w:color="auto" w:fill="FFFFFF" w:themeFill="background1"/>
        </w:rPr>
        <w:t xml:space="preserve">przesyłanych w terminie, o którym mowa w § </w:t>
      </w:r>
      <w:r w:rsidR="00280F2E" w:rsidRPr="008A0EC7">
        <w:rPr>
          <w:rFonts w:asciiTheme="minorHAnsi" w:hAnsiTheme="minorHAnsi" w:cstheme="minorHAnsi"/>
          <w:shd w:val="clear" w:color="auto" w:fill="FFFFFF" w:themeFill="background1"/>
        </w:rPr>
        <w:t xml:space="preserve">4 </w:t>
      </w:r>
      <w:r w:rsidRPr="008A0EC7">
        <w:rPr>
          <w:rFonts w:asciiTheme="minorHAnsi" w:hAnsiTheme="minorHAnsi" w:cstheme="minorHAnsi"/>
          <w:shd w:val="clear" w:color="auto" w:fill="FFFFFF" w:themeFill="background1"/>
        </w:rPr>
        <w:t>ust</w:t>
      </w:r>
      <w:r w:rsidRPr="008A0EC7">
        <w:rPr>
          <w:rFonts w:asciiTheme="minorHAnsi" w:hAnsiTheme="minorHAnsi" w:cstheme="minorHAnsi"/>
        </w:rPr>
        <w:t xml:space="preserve">. </w:t>
      </w:r>
      <w:r w:rsidR="009C25A7">
        <w:rPr>
          <w:rFonts w:asciiTheme="minorHAnsi" w:hAnsiTheme="minorHAnsi" w:cstheme="minorHAnsi"/>
        </w:rPr>
        <w:t>5</w:t>
      </w:r>
      <w:r w:rsidR="00280F2E" w:rsidRPr="008A0EC7">
        <w:rPr>
          <w:rFonts w:asciiTheme="minorHAnsi" w:hAnsiTheme="minorHAnsi" w:cstheme="minorHAnsi"/>
        </w:rPr>
        <w:t xml:space="preserve"> </w:t>
      </w:r>
      <w:r w:rsidRPr="008A0EC7">
        <w:rPr>
          <w:rFonts w:asciiTheme="minorHAnsi" w:hAnsiTheme="minorHAnsi" w:cstheme="minorHAnsi"/>
        </w:rPr>
        <w:t xml:space="preserve">pkt. </w:t>
      </w:r>
      <w:r w:rsidR="0054362C" w:rsidRPr="008A0EC7">
        <w:rPr>
          <w:rFonts w:asciiTheme="minorHAnsi" w:hAnsiTheme="minorHAnsi" w:cstheme="minorHAnsi"/>
        </w:rPr>
        <w:t>16</w:t>
      </w:r>
      <w:r w:rsidRPr="008A0EC7">
        <w:rPr>
          <w:rFonts w:asciiTheme="minorHAnsi" w:hAnsiTheme="minorHAnsi" w:cstheme="minorHAnsi"/>
        </w:rPr>
        <w:t xml:space="preserve">. </w:t>
      </w:r>
    </w:p>
    <w:p w14:paraId="07881953" w14:textId="1DEC4CFF"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Brak spełnienia obowiązków, o których mowa w ust. </w:t>
      </w:r>
      <w:r w:rsidR="00547D8E" w:rsidRPr="008A0EC7">
        <w:rPr>
          <w:rFonts w:asciiTheme="minorHAnsi" w:hAnsiTheme="minorHAnsi" w:cstheme="minorHAnsi"/>
        </w:rPr>
        <w:t>4</w:t>
      </w:r>
      <w:r w:rsidRPr="008A0EC7">
        <w:rPr>
          <w:rFonts w:asciiTheme="minorHAnsi" w:hAnsiTheme="minorHAnsi" w:cstheme="minorHAnsi"/>
          <w:shd w:val="clear" w:color="auto" w:fill="FFFFFF" w:themeFill="background1"/>
        </w:rPr>
        <w:t xml:space="preserve">, a także </w:t>
      </w:r>
      <w:r w:rsidR="00547D8E" w:rsidRPr="008A0EC7">
        <w:rPr>
          <w:rFonts w:asciiTheme="minorHAnsi" w:hAnsiTheme="minorHAnsi" w:cstheme="minorHAnsi"/>
          <w:shd w:val="clear" w:color="auto" w:fill="FFFFFF" w:themeFill="background1"/>
        </w:rPr>
        <w:t xml:space="preserve">niezłożenie </w:t>
      </w:r>
      <w:r w:rsidRPr="008A0EC7">
        <w:rPr>
          <w:rFonts w:asciiTheme="minorHAnsi" w:hAnsiTheme="minorHAnsi" w:cstheme="minorHAnsi"/>
          <w:shd w:val="clear" w:color="auto" w:fill="FFFFFF" w:themeFill="background1"/>
        </w:rPr>
        <w:t xml:space="preserve">pierwszej wersji wniosku o płatność w terminie wymaganym zapisami </w:t>
      </w:r>
      <w:r w:rsidR="00D95789" w:rsidRPr="008A0EC7">
        <w:rPr>
          <w:rFonts w:asciiTheme="minorHAnsi" w:hAnsiTheme="minorHAnsi" w:cstheme="minorHAnsi"/>
          <w:shd w:val="clear" w:color="auto" w:fill="FFFFFF" w:themeFill="background1"/>
        </w:rPr>
        <w:t>Decyzji</w:t>
      </w:r>
      <w:r w:rsidRPr="008A0EC7">
        <w:rPr>
          <w:rFonts w:asciiTheme="minorHAnsi" w:hAnsiTheme="minorHAnsi" w:cstheme="minorHAnsi"/>
          <w:shd w:val="clear" w:color="auto" w:fill="FFFFFF" w:themeFill="background1"/>
        </w:rPr>
        <w:t>, o którym mowa w</w:t>
      </w:r>
      <w:r w:rsidR="00FD3C63">
        <w:rPr>
          <w:rFonts w:asciiTheme="minorHAnsi" w:hAnsiTheme="minorHAnsi" w:cstheme="minorHAnsi"/>
          <w:shd w:val="clear" w:color="auto" w:fill="FFFFFF" w:themeFill="background1"/>
        </w:rPr>
        <w:t> </w:t>
      </w:r>
      <w:r w:rsidRPr="008A0EC7">
        <w:rPr>
          <w:rFonts w:asciiTheme="minorHAnsi" w:hAnsiTheme="minorHAnsi" w:cstheme="minorHAnsi"/>
          <w:shd w:val="clear" w:color="auto" w:fill="FFFFFF" w:themeFill="background1"/>
        </w:rPr>
        <w:t>§</w:t>
      </w:r>
      <w:r w:rsidR="00FD3C63">
        <w:rPr>
          <w:rFonts w:asciiTheme="minorHAnsi" w:hAnsiTheme="minorHAnsi" w:cstheme="minorHAnsi"/>
          <w:shd w:val="clear" w:color="auto" w:fill="FFFFFF" w:themeFill="background1"/>
        </w:rPr>
        <w:t> </w:t>
      </w:r>
      <w:r w:rsidRPr="008A0EC7">
        <w:rPr>
          <w:rFonts w:asciiTheme="minorHAnsi" w:hAnsiTheme="minorHAnsi" w:cstheme="minorHAnsi"/>
          <w:shd w:val="clear" w:color="auto" w:fill="FFFFFF" w:themeFill="background1"/>
        </w:rPr>
        <w:t>1</w:t>
      </w:r>
      <w:r w:rsidR="00B80752">
        <w:rPr>
          <w:rFonts w:asciiTheme="minorHAnsi" w:hAnsiTheme="minorHAnsi" w:cstheme="minorHAnsi"/>
          <w:shd w:val="clear" w:color="auto" w:fill="FFFFFF" w:themeFill="background1"/>
        </w:rPr>
        <w:t>0</w:t>
      </w:r>
      <w:r w:rsidRPr="008A0EC7">
        <w:rPr>
          <w:rFonts w:asciiTheme="minorHAnsi" w:hAnsiTheme="minorHAnsi" w:cstheme="minorHAnsi"/>
          <w:shd w:val="clear" w:color="auto" w:fill="FFFFFF" w:themeFill="background1"/>
        </w:rPr>
        <w:t xml:space="preserve"> ust. </w:t>
      </w:r>
      <w:r w:rsidR="00B80752">
        <w:rPr>
          <w:rFonts w:asciiTheme="minorHAnsi" w:hAnsiTheme="minorHAnsi" w:cstheme="minorHAnsi"/>
          <w:shd w:val="clear" w:color="auto" w:fill="FFFFFF" w:themeFill="background1"/>
        </w:rPr>
        <w:t>2</w:t>
      </w:r>
      <w:r w:rsidR="00B80752" w:rsidRPr="008A0EC7">
        <w:rPr>
          <w:rFonts w:asciiTheme="minorHAnsi" w:hAnsiTheme="minorHAnsi" w:cstheme="minorHAnsi"/>
          <w:shd w:val="clear" w:color="auto" w:fill="FFFFFF" w:themeFill="background1"/>
        </w:rPr>
        <w:t xml:space="preserve"> </w:t>
      </w:r>
      <w:r w:rsidRPr="008A0EC7">
        <w:rPr>
          <w:rFonts w:asciiTheme="minorHAnsi" w:hAnsiTheme="minorHAnsi" w:cstheme="minorHAnsi"/>
          <w:shd w:val="clear" w:color="auto" w:fill="FFFFFF" w:themeFill="background1"/>
        </w:rPr>
        <w:t xml:space="preserve">i </w:t>
      </w:r>
      <w:r w:rsidR="00B80752">
        <w:rPr>
          <w:rFonts w:asciiTheme="minorHAnsi" w:hAnsiTheme="minorHAnsi" w:cstheme="minorHAnsi"/>
          <w:shd w:val="clear" w:color="auto" w:fill="FFFFFF" w:themeFill="background1"/>
        </w:rPr>
        <w:t>6</w:t>
      </w:r>
      <w:r w:rsidR="00B80752" w:rsidRPr="008A0EC7">
        <w:rPr>
          <w:rFonts w:asciiTheme="minorHAnsi" w:hAnsiTheme="minorHAnsi" w:cstheme="minorHAnsi"/>
          <w:shd w:val="clear" w:color="auto" w:fill="FFFFFF" w:themeFill="background1"/>
        </w:rPr>
        <w:t xml:space="preserve"> </w:t>
      </w:r>
      <w:r w:rsidRPr="008A0EC7">
        <w:rPr>
          <w:rFonts w:asciiTheme="minorHAnsi" w:hAnsiTheme="minorHAnsi" w:cstheme="minorHAnsi"/>
          <w:shd w:val="clear" w:color="auto" w:fill="FFFFFF" w:themeFill="background1"/>
        </w:rPr>
        <w:t>lub w</w:t>
      </w:r>
      <w:r w:rsidR="00D61DF6" w:rsidRPr="008A0EC7">
        <w:rPr>
          <w:rFonts w:asciiTheme="minorHAnsi" w:hAnsiTheme="minorHAnsi" w:cstheme="minorHAnsi"/>
        </w:rPr>
        <w:t> </w:t>
      </w:r>
      <w:r w:rsidRPr="008A0EC7">
        <w:rPr>
          <w:rFonts w:asciiTheme="minorHAnsi" w:hAnsiTheme="minorHAnsi" w:cstheme="minorHAnsi"/>
        </w:rPr>
        <w:t xml:space="preserve">przypadku kolejnych jego wersji w terminie wyznaczonym przez </w:t>
      </w:r>
      <w:r w:rsidR="00547D8E" w:rsidRPr="008A0EC7">
        <w:rPr>
          <w:rFonts w:asciiTheme="minorHAnsi" w:hAnsiTheme="minorHAnsi" w:cstheme="minorHAnsi"/>
        </w:rPr>
        <w:t xml:space="preserve">Instytucję Zarządzającą </w:t>
      </w:r>
      <w:r w:rsidRPr="008A0EC7">
        <w:rPr>
          <w:rFonts w:asciiTheme="minorHAnsi" w:hAnsiTheme="minorHAnsi" w:cstheme="minorHAnsi"/>
        </w:rPr>
        <w:t>jest równoznaczne z odmową poddania się kontroli.</w:t>
      </w:r>
    </w:p>
    <w:p w14:paraId="0B403722" w14:textId="73C02388" w:rsidR="00E63ECA" w:rsidRPr="008A0EC7" w:rsidRDefault="00547D8E" w:rsidP="00332674">
      <w:pPr>
        <w:numPr>
          <w:ilvl w:val="0"/>
          <w:numId w:val="38"/>
        </w:numPr>
        <w:spacing w:before="60" w:after="60"/>
        <w:ind w:left="284" w:hanging="284"/>
        <w:rPr>
          <w:rFonts w:asciiTheme="minorHAnsi" w:hAnsiTheme="minorHAnsi" w:cstheme="minorHAnsi"/>
          <w:sz w:val="24"/>
          <w:szCs w:val="24"/>
        </w:rPr>
      </w:pPr>
      <w:r w:rsidRPr="008A0EC7">
        <w:rPr>
          <w:rFonts w:asciiTheme="minorHAnsi" w:eastAsia="Times New Roman" w:hAnsiTheme="minorHAnsi" w:cstheme="minorHAnsi"/>
          <w:sz w:val="24"/>
          <w:szCs w:val="24"/>
          <w:lang w:eastAsia="pl-PL"/>
        </w:rPr>
        <w:t>W przypadku zlecania zadań merytorycznych lub ich części w ramach Projektu wykonawcy, Beneficjent zobowiązuje się do przedstawienia do wglądu dokumentów wytworzonych przez wybranego wykonawcę i związanych z realizowanym Projektem.</w:t>
      </w:r>
    </w:p>
    <w:p w14:paraId="398FCCBF" w14:textId="2D201C35"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Ustalenia podmiotów, o których mowa w ust. 1, mogą prowadzić do pomniejszenia </w:t>
      </w:r>
      <w:r w:rsidR="005751D5">
        <w:rPr>
          <w:rFonts w:asciiTheme="minorHAnsi" w:hAnsiTheme="minorHAnsi" w:cstheme="minorHAnsi"/>
        </w:rPr>
        <w:t>wartości</w:t>
      </w:r>
      <w:r w:rsidRPr="008A0EC7">
        <w:rPr>
          <w:rFonts w:asciiTheme="minorHAnsi" w:hAnsiTheme="minorHAnsi" w:cstheme="minorHAnsi"/>
        </w:rPr>
        <w:t xml:space="preserve"> Projektu lub nałożenia korekty finansowej.</w:t>
      </w:r>
    </w:p>
    <w:p w14:paraId="5CAE9A78" w14:textId="77777777"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W wyniku stwierdzenia podczas kontroli uchybień lub nieprawidłowości  wydawane są zalecenia pokontrolne, a Beneficjent jest zobowiązany do podjęcia w określonym w nich terminie działań naprawczych.</w:t>
      </w:r>
    </w:p>
    <w:p w14:paraId="2B7DAD22" w14:textId="4BD643C6" w:rsidR="00547D8E" w:rsidRPr="008A0EC7" w:rsidRDefault="00547D8E" w:rsidP="00332674">
      <w:pPr>
        <w:pStyle w:val="Akapitzlist"/>
        <w:numPr>
          <w:ilvl w:val="0"/>
          <w:numId w:val="38"/>
        </w:numPr>
        <w:tabs>
          <w:tab w:val="left" w:pos="0"/>
          <w:tab w:val="num" w:pos="284"/>
        </w:tabs>
        <w:spacing w:before="60" w:after="60" w:line="276" w:lineRule="auto"/>
        <w:ind w:left="284" w:hanging="284"/>
        <w:rPr>
          <w:rFonts w:asciiTheme="minorHAnsi" w:hAnsiTheme="minorHAnsi" w:cstheme="minorHAnsi"/>
        </w:rPr>
      </w:pPr>
      <w:r w:rsidRPr="008A0EC7">
        <w:rPr>
          <w:rFonts w:asciiTheme="minorHAnsi" w:hAnsiTheme="minorHAnsi" w:cstheme="minorHAnsi"/>
        </w:rPr>
        <w:t>Jeżeli Projekt lub wydatki rozliczane w Projekcie zostały poddane kontroli  lub audytowi przez inny niż Instytucja Zarządzająca podmiot uprawniony do ich przeprowadzenia, Beneficjent, niezwłocznie po dniu wszczęcia i zakończenia kontroli lub audytu, informuje o</w:t>
      </w:r>
      <w:r w:rsidR="00FD3C63">
        <w:rPr>
          <w:rFonts w:asciiTheme="minorHAnsi" w:hAnsiTheme="minorHAnsi" w:cstheme="minorHAnsi"/>
        </w:rPr>
        <w:t> </w:t>
      </w:r>
      <w:r w:rsidRPr="008A0EC7">
        <w:rPr>
          <w:rFonts w:asciiTheme="minorHAnsi" w:hAnsiTheme="minorHAnsi" w:cstheme="minorHAnsi"/>
        </w:rPr>
        <w:t>tym pisemnie Instytucję Zarządzającą i przekazuje Instytucji Zarządzającej kopię/skan dokumentu, potwierdzoną/y za zgodność z oryginałem, zawierającego wstępny oraz ostateczny wynik kontroli lub audytu, wnoszonych przez Beneficjenta zastrzeżeń, otrzymanych zaleceń pokontrolnych lub innych równoważnych dokumentów otrzymanych w wyniku przeprowadzonych kontroli lub audytu w terminie 5 dni roboczych od dnia ich otrzymania</w:t>
      </w:r>
    </w:p>
    <w:p w14:paraId="3168DAB1" w14:textId="53982EE1" w:rsidR="00E63ECA" w:rsidRPr="008A0EC7" w:rsidRDefault="00E63ECA" w:rsidP="00332674">
      <w:pPr>
        <w:pStyle w:val="Akapitzlist"/>
        <w:numPr>
          <w:ilvl w:val="0"/>
          <w:numId w:val="38"/>
        </w:numPr>
        <w:tabs>
          <w:tab w:val="left" w:pos="0"/>
          <w:tab w:val="num" w:pos="284"/>
          <w:tab w:val="left" w:pos="426"/>
        </w:tabs>
        <w:spacing w:before="60" w:after="60" w:line="276" w:lineRule="auto"/>
        <w:ind w:left="284" w:hanging="284"/>
        <w:rPr>
          <w:rFonts w:asciiTheme="minorHAnsi" w:hAnsiTheme="minorHAnsi" w:cstheme="minorHAnsi"/>
        </w:rPr>
      </w:pPr>
      <w:r w:rsidRPr="008A0EC7">
        <w:rPr>
          <w:rFonts w:asciiTheme="minorHAnsi" w:hAnsiTheme="minorHAnsi" w:cstheme="minorHAnsi"/>
        </w:rPr>
        <w:t>Postanowienia ust. 1-</w:t>
      </w:r>
      <w:r w:rsidR="00547D8E" w:rsidRPr="008A0EC7">
        <w:rPr>
          <w:rFonts w:asciiTheme="minorHAnsi" w:hAnsiTheme="minorHAnsi" w:cstheme="minorHAnsi"/>
        </w:rPr>
        <w:t xml:space="preserve">9 </w:t>
      </w:r>
      <w:r w:rsidRPr="008A0EC7">
        <w:rPr>
          <w:rFonts w:asciiTheme="minorHAnsi" w:hAnsiTheme="minorHAnsi" w:cstheme="minorHAnsi"/>
        </w:rPr>
        <w:t>stosuje się także do Partnera.</w:t>
      </w:r>
      <w:r w:rsidRPr="008A0EC7">
        <w:rPr>
          <w:rFonts w:asciiTheme="minorHAnsi" w:eastAsia="Calibri" w:hAnsiTheme="minorHAnsi" w:cstheme="minorHAnsi"/>
          <w:vertAlign w:val="superscript"/>
          <w:lang w:eastAsia="en-US"/>
        </w:rPr>
        <w:footnoteReference w:id="39"/>
      </w:r>
    </w:p>
    <w:p w14:paraId="5DDA5663" w14:textId="385D5C5B" w:rsidR="00814913" w:rsidRPr="008A0EC7" w:rsidRDefault="00814913" w:rsidP="00332674">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Nieprawidłowe wykorzystanie dofinansowania i jego odzyskiwanie</w:t>
      </w:r>
    </w:p>
    <w:p w14:paraId="72F26D4B" w14:textId="5691C3AA" w:rsidR="000D1837" w:rsidRPr="008A0EC7" w:rsidRDefault="000D1837"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2</w:t>
      </w:r>
      <w:r w:rsidR="001808FB" w:rsidRPr="008A0EC7">
        <w:rPr>
          <w:rFonts w:asciiTheme="minorHAnsi" w:hAnsiTheme="minorHAnsi" w:cstheme="minorHAnsi"/>
          <w:sz w:val="24"/>
          <w:szCs w:val="24"/>
        </w:rPr>
        <w:t>0</w:t>
      </w:r>
      <w:r w:rsidRPr="008A0EC7">
        <w:rPr>
          <w:rFonts w:asciiTheme="minorHAnsi" w:hAnsiTheme="minorHAnsi" w:cstheme="minorHAnsi"/>
          <w:sz w:val="24"/>
          <w:szCs w:val="24"/>
        </w:rPr>
        <w:t>.</w:t>
      </w:r>
    </w:p>
    <w:p w14:paraId="6E98B02F" w14:textId="77777777" w:rsidR="004413F0" w:rsidRPr="008A0EC7" w:rsidRDefault="004413F0" w:rsidP="00332674">
      <w:pPr>
        <w:pStyle w:val="Akapitzlist"/>
        <w:numPr>
          <w:ilvl w:val="0"/>
          <w:numId w:val="43"/>
        </w:numPr>
        <w:spacing w:before="120" w:after="60" w:line="276" w:lineRule="auto"/>
        <w:rPr>
          <w:rFonts w:asciiTheme="minorHAnsi" w:hAnsiTheme="minorHAnsi" w:cstheme="minorHAnsi"/>
        </w:rPr>
      </w:pPr>
      <w:r w:rsidRPr="008A0EC7">
        <w:rPr>
          <w:rFonts w:asciiTheme="minorHAnsi" w:hAnsiTheme="minorHAnsi" w:cstheme="minorHAnsi"/>
        </w:rPr>
        <w:t xml:space="preserve">W przypadku stwierdzenia wystąpienia nieprawidłowości w Projekcie Instytucja Zarządzająca podejmuje odpowiednie działania mające na celu niedopuszczenie do sfinansowania nieprawidłowo poniesionych wydatków, w tym nakłada korekty finansowe. </w:t>
      </w:r>
    </w:p>
    <w:p w14:paraId="383B13A2" w14:textId="1CEA03BA" w:rsidR="00424ACE" w:rsidRPr="008A0EC7" w:rsidRDefault="00424ACE"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W przypadku stwierdzenia wystąpienia nieprawidłowości lub innej okoliczności uniemożliwiającej uznanie wydatku za kwalifikowalny przed zatwierdzeniem wniosku o</w:t>
      </w:r>
      <w:r w:rsidR="00FD3C63">
        <w:rPr>
          <w:rFonts w:asciiTheme="minorHAnsi" w:hAnsiTheme="minorHAnsi" w:cstheme="minorHAnsi"/>
        </w:rPr>
        <w:t> </w:t>
      </w:r>
      <w:r w:rsidRPr="008A0EC7">
        <w:rPr>
          <w:rFonts w:asciiTheme="minorHAnsi" w:hAnsiTheme="minorHAnsi" w:cstheme="minorHAnsi"/>
        </w:rPr>
        <w:t xml:space="preserve">płatność Instytucja Zarządzająca informuje Beneficjenta o: </w:t>
      </w:r>
    </w:p>
    <w:p w14:paraId="4D6CEFA3" w14:textId="052D3005" w:rsidR="00424ACE" w:rsidRPr="008A0EC7" w:rsidRDefault="00424ACE" w:rsidP="00332674">
      <w:pPr>
        <w:pStyle w:val="Akapitzlist"/>
        <w:numPr>
          <w:ilvl w:val="1"/>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dokonanym pomniejszeniu wartości wydatków kwalifikowalnych ujętych we wniosku o</w:t>
      </w:r>
      <w:r w:rsidR="00FD3C63">
        <w:rPr>
          <w:rFonts w:asciiTheme="minorHAnsi" w:hAnsiTheme="minorHAnsi" w:cstheme="minorHAnsi"/>
        </w:rPr>
        <w:t> </w:t>
      </w:r>
      <w:r w:rsidRPr="008A0EC7">
        <w:rPr>
          <w:rFonts w:asciiTheme="minorHAnsi" w:hAnsiTheme="minorHAnsi" w:cstheme="minorHAnsi"/>
        </w:rPr>
        <w:t>płatność złożonym przez Beneficjenta o kwotę wydatków poniesionych nieprawidłowo wraz z uzasadnieniem;</w:t>
      </w:r>
    </w:p>
    <w:p w14:paraId="67322C7C" w14:textId="3197EBAF" w:rsidR="00424ACE" w:rsidRPr="008A0EC7" w:rsidRDefault="00424ACE" w:rsidP="00332674">
      <w:pPr>
        <w:pStyle w:val="Akapitzlist"/>
        <w:numPr>
          <w:ilvl w:val="1"/>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 xml:space="preserve">warunkach ich zwrotu; </w:t>
      </w:r>
    </w:p>
    <w:p w14:paraId="0AE17CF2" w14:textId="2C39776F" w:rsidR="00424ACE" w:rsidRPr="008A0EC7" w:rsidRDefault="00424ACE" w:rsidP="00332674">
      <w:pPr>
        <w:pStyle w:val="Akapitzlist"/>
        <w:numPr>
          <w:ilvl w:val="1"/>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zatwierdzonej we wniosku o płatność kwocie rozliczającej dofinansowanie oraz wkład własny.</w:t>
      </w:r>
    </w:p>
    <w:p w14:paraId="078318F9" w14:textId="6834CE14" w:rsidR="00424ACE" w:rsidRPr="008A0EC7" w:rsidRDefault="00E26A4C"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Jeżeli Beneficjent nie zgadza się ze stwierdzeniem wystąpienia nieprawidłowości oraz pomniejszeniem wartości wydatków kwalifikowalnych ujętych w złożonym wniosku o</w:t>
      </w:r>
      <w:r w:rsidR="00FD3C63">
        <w:rPr>
          <w:rFonts w:asciiTheme="minorHAnsi" w:hAnsiTheme="minorHAnsi" w:cstheme="minorHAnsi"/>
        </w:rPr>
        <w:t> </w:t>
      </w:r>
      <w:r w:rsidRPr="008A0EC7">
        <w:rPr>
          <w:rFonts w:asciiTheme="minorHAnsi" w:hAnsiTheme="minorHAnsi" w:cstheme="minorHAnsi"/>
        </w:rPr>
        <w:t>płatność ma prawo zgłosić umotywowane zastrzeżenia w terminie 14 dni od dnia doręczenia mu informacji o poczynionych przez Instytucję Zarządzającą ustaleniach, poprzez system CST2021. Przepisy art. 27 ust. 2-12 ustawy wdrożeniowej stosuje się odpowiednio. W przypadku pozytywnego rozpatrzenia zastrzeżeń zgłoszonych przez Beneficjenta, Instytucja Zarządzająca dokonuje odpowiedniej zmiany we wniosku o</w:t>
      </w:r>
      <w:r w:rsidR="00FD3C63">
        <w:rPr>
          <w:rFonts w:asciiTheme="minorHAnsi" w:hAnsiTheme="minorHAnsi" w:cstheme="minorHAnsi"/>
        </w:rPr>
        <w:t> </w:t>
      </w:r>
      <w:r w:rsidRPr="008A0EC7">
        <w:rPr>
          <w:rFonts w:asciiTheme="minorHAnsi" w:hAnsiTheme="minorHAnsi" w:cstheme="minorHAnsi"/>
        </w:rPr>
        <w:t>płatność albo zwraca się do Beneficjenta z prośbą o ujęcie zakwestionowanych wydatków w kolejnym wniosku o płatność. Jeśli Beneficjent nie wniósł zastrzeżeń, albo zastrzeżenia te zostały rozpatrzone negatywnie Instytucja Zarządzająca wzywa go do zwrotu kwoty dofinansowania odpowiadającej stwierdzonej nieprawidłowości wraz z</w:t>
      </w:r>
      <w:r w:rsidR="00FD3C63">
        <w:rPr>
          <w:rFonts w:asciiTheme="minorHAnsi" w:hAnsiTheme="minorHAnsi" w:cstheme="minorHAnsi"/>
        </w:rPr>
        <w:t> </w:t>
      </w:r>
      <w:r w:rsidRPr="008A0EC7">
        <w:rPr>
          <w:rFonts w:asciiTheme="minorHAnsi" w:hAnsiTheme="minorHAnsi" w:cstheme="minorHAnsi"/>
        </w:rPr>
        <w:t>odsetkami w wysokości określonej jak dla zaległości podatkowych liczonymi od dnia przekazania środków dofinansowania, z których sfinansowano nieprawidłowe wydatki. W</w:t>
      </w:r>
      <w:r w:rsidR="00FD3C63">
        <w:rPr>
          <w:rFonts w:asciiTheme="minorHAnsi" w:hAnsiTheme="minorHAnsi" w:cstheme="minorHAnsi"/>
        </w:rPr>
        <w:t> </w:t>
      </w:r>
      <w:r w:rsidRPr="008A0EC7">
        <w:rPr>
          <w:rFonts w:asciiTheme="minorHAnsi" w:hAnsiTheme="minorHAnsi" w:cstheme="minorHAnsi"/>
        </w:rPr>
        <w:t>przypadku gdy Beneficjent nie zastosuje się do zaleceń Instytucji Zarządzającej dotyczących sposobu skorygowania wydatków poniesionych nieprawidłowo, zastosowanie ma ust. 5</w:t>
      </w:r>
      <w:r w:rsidR="00424ACE" w:rsidRPr="008A0EC7">
        <w:rPr>
          <w:rFonts w:asciiTheme="minorHAnsi" w:hAnsiTheme="minorHAnsi" w:cstheme="minorHAnsi"/>
        </w:rPr>
        <w:t xml:space="preserve">. </w:t>
      </w:r>
    </w:p>
    <w:p w14:paraId="4B61BFC1" w14:textId="0CF729E0" w:rsidR="00424ACE" w:rsidRPr="008A0EC7" w:rsidRDefault="00424ACE"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W przypadku stwierdzenia w Projekcie nieprawidłowości</w:t>
      </w:r>
      <w:r w:rsidRPr="008A0EC7">
        <w:rPr>
          <w:rFonts w:asciiTheme="minorHAnsi" w:eastAsia="Calibri" w:hAnsiTheme="minorHAnsi" w:cstheme="minorHAnsi"/>
          <w:shd w:val="clear" w:color="auto" w:fill="FFFFFF" w:themeFill="background1"/>
          <w:lang w:eastAsia="en-US"/>
        </w:rPr>
        <w:t xml:space="preserve"> po zatwierdzeniu</w:t>
      </w:r>
      <w:r w:rsidRPr="008A0EC7">
        <w:rPr>
          <w:rFonts w:asciiTheme="minorHAnsi" w:hAnsiTheme="minorHAnsi" w:cstheme="minorHAnsi"/>
        </w:rPr>
        <w:t xml:space="preserve"> wniosku o</w:t>
      </w:r>
      <w:r w:rsidR="00FD3C63">
        <w:rPr>
          <w:rFonts w:asciiTheme="minorHAnsi" w:hAnsiTheme="minorHAnsi" w:cstheme="minorHAnsi"/>
        </w:rPr>
        <w:t> </w:t>
      </w:r>
      <w:r w:rsidRPr="008A0EC7">
        <w:rPr>
          <w:rFonts w:asciiTheme="minorHAnsi" w:hAnsiTheme="minorHAnsi" w:cstheme="minorHAnsi"/>
        </w:rPr>
        <w:t>płatność</w:t>
      </w:r>
      <w:r w:rsidRPr="008A0EC7">
        <w:rPr>
          <w:rFonts w:asciiTheme="minorHAnsi" w:hAnsiTheme="minorHAnsi" w:cstheme="minorHAnsi"/>
          <w:i/>
        </w:rPr>
        <w:t xml:space="preserve">, </w:t>
      </w:r>
      <w:r w:rsidRPr="008A0EC7">
        <w:rPr>
          <w:rFonts w:asciiTheme="minorHAnsi" w:hAnsiTheme="minorHAnsi" w:cstheme="minorHAnsi"/>
        </w:rPr>
        <w:t xml:space="preserve">wartość Projektu, o której </w:t>
      </w:r>
      <w:r w:rsidRPr="008A0EC7">
        <w:rPr>
          <w:rFonts w:asciiTheme="minorHAnsi" w:eastAsia="Calibri" w:hAnsiTheme="minorHAnsi" w:cstheme="minorHAnsi"/>
          <w:shd w:val="clear" w:color="auto" w:fill="FFFFFF" w:themeFill="background1"/>
          <w:lang w:eastAsia="en-US"/>
        </w:rPr>
        <w:t xml:space="preserve">mowa w § 2 ust. 2 </w:t>
      </w:r>
      <w:r w:rsidR="0031070E" w:rsidRPr="008A0EC7">
        <w:rPr>
          <w:rFonts w:asciiTheme="minorHAnsi" w:eastAsia="Calibri" w:hAnsiTheme="minorHAnsi" w:cstheme="minorHAnsi"/>
          <w:shd w:val="clear" w:color="auto" w:fill="FFFFFF" w:themeFill="background1"/>
          <w:lang w:eastAsia="en-US"/>
        </w:rPr>
        <w:t>Decyzji</w:t>
      </w:r>
      <w:r w:rsidRPr="008A0EC7">
        <w:rPr>
          <w:rFonts w:asciiTheme="minorHAnsi" w:eastAsia="Calibri" w:hAnsiTheme="minorHAnsi" w:cstheme="minorHAnsi"/>
          <w:shd w:val="clear" w:color="auto" w:fill="FFFFFF" w:themeFill="background1"/>
          <w:lang w:eastAsia="en-US"/>
        </w:rPr>
        <w:t>, ulega obniżeniu o</w:t>
      </w:r>
      <w:r w:rsidR="00FD3C63">
        <w:rPr>
          <w:rFonts w:asciiTheme="minorHAnsi" w:eastAsia="Calibri" w:hAnsiTheme="minorHAnsi" w:cstheme="minorHAnsi"/>
          <w:shd w:val="clear" w:color="auto" w:fill="FFFFFF" w:themeFill="background1"/>
          <w:lang w:eastAsia="en-US"/>
        </w:rPr>
        <w:t> </w:t>
      </w:r>
      <w:r w:rsidRPr="008A0EC7">
        <w:rPr>
          <w:rFonts w:asciiTheme="minorHAnsi" w:eastAsia="Calibri" w:hAnsiTheme="minorHAnsi" w:cstheme="minorHAnsi"/>
          <w:shd w:val="clear" w:color="auto" w:fill="FFFFFF" w:themeFill="background1"/>
          <w:lang w:eastAsia="en-US"/>
        </w:rPr>
        <w:t>kwotę nieprawidłowości</w:t>
      </w:r>
      <w:r w:rsidRPr="008A0EC7">
        <w:rPr>
          <w:rFonts w:asciiTheme="minorHAnsi" w:hAnsiTheme="minorHAnsi" w:cstheme="minorHAnsi"/>
        </w:rPr>
        <w:t xml:space="preserve">. W takim przypadku obniżeniu ulega także wartość dofinansowania, o której mowa w </w:t>
      </w:r>
      <w:r w:rsidRPr="008A0EC7">
        <w:rPr>
          <w:rFonts w:asciiTheme="minorHAnsi" w:eastAsia="Calibri" w:hAnsiTheme="minorHAnsi" w:cstheme="minorHAnsi"/>
          <w:shd w:val="clear" w:color="auto" w:fill="FFFFFF" w:themeFill="background1"/>
          <w:lang w:eastAsia="en-US"/>
        </w:rPr>
        <w:t>§ 2 ust. 3</w:t>
      </w:r>
      <w:r w:rsidRPr="008A0EC7">
        <w:rPr>
          <w:rFonts w:asciiTheme="minorHAnsi" w:hAnsiTheme="minorHAnsi" w:cstheme="minorHAnsi"/>
        </w:rPr>
        <w:t xml:space="preserve"> </w:t>
      </w:r>
      <w:r w:rsidR="0031070E" w:rsidRPr="008A0EC7">
        <w:rPr>
          <w:rFonts w:asciiTheme="minorHAnsi" w:hAnsiTheme="minorHAnsi" w:cstheme="minorHAnsi"/>
        </w:rPr>
        <w:t>Decyzji</w:t>
      </w:r>
      <w:r w:rsidRPr="008A0EC7">
        <w:rPr>
          <w:rFonts w:asciiTheme="minorHAnsi" w:hAnsiTheme="minorHAnsi" w:cstheme="minorHAnsi"/>
        </w:rPr>
        <w:t xml:space="preserve">, w części, w jakiej nieprawidłowość została sfinansowana ze środków </w:t>
      </w:r>
      <w:r w:rsidRPr="008A0EC7">
        <w:rPr>
          <w:rFonts w:asciiTheme="minorHAnsi" w:hAnsiTheme="minorHAnsi" w:cstheme="minorHAnsi"/>
          <w:lang w:eastAsia="en-US"/>
        </w:rPr>
        <w:t>dofinansowania</w:t>
      </w:r>
      <w:r w:rsidRPr="008A0EC7">
        <w:rPr>
          <w:rFonts w:asciiTheme="minorHAnsi" w:hAnsiTheme="minorHAnsi" w:cstheme="minorHAnsi"/>
          <w:vertAlign w:val="superscript"/>
          <w:lang w:eastAsia="en-US"/>
        </w:rPr>
        <w:footnoteReference w:id="40"/>
      </w:r>
      <w:r w:rsidRPr="008A0EC7">
        <w:rPr>
          <w:rFonts w:asciiTheme="minorHAnsi" w:hAnsiTheme="minorHAnsi" w:cstheme="minorHAnsi"/>
          <w:lang w:eastAsia="en-US"/>
        </w:rPr>
        <w:t xml:space="preserve">. </w:t>
      </w:r>
    </w:p>
    <w:p w14:paraId="7CF37CC4" w14:textId="5FB4BDF1" w:rsidR="00424ACE" w:rsidRPr="008A0EC7" w:rsidRDefault="00424ACE"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iCs/>
          <w:color w:val="000000" w:themeColor="text1"/>
        </w:rPr>
        <w:t>Jeżeli zostanie stwierdzone, że Beneficjent wykorzystał całość lub część dofinansowania niezgodnie z przeznaczeniem, z naruszeniem obowiązujących procedur, o których mowa w art. 184 ustawy z dnia 27 sierpnia 2009 r. o finansach publicznych, lub pobrał całość lub część dofinansowania w sposób nienależny lub w nadmiernej wysokości, Beneficjent zobowiązany jest do zwrotu tych środków wraz z odsetkami, stosownie do zapisów art. 207 ustawy o finansach publicznych</w:t>
      </w:r>
      <w:r w:rsidR="00B17889" w:rsidRPr="008A0EC7">
        <w:rPr>
          <w:rFonts w:asciiTheme="minorHAnsi" w:hAnsiTheme="minorHAnsi" w:cstheme="minorHAnsi"/>
          <w:iCs/>
          <w:color w:val="000000" w:themeColor="text1"/>
        </w:rPr>
        <w:t>.</w:t>
      </w:r>
    </w:p>
    <w:p w14:paraId="07A8A6F4" w14:textId="77777777" w:rsidR="00424ACE" w:rsidRPr="008A0EC7" w:rsidRDefault="00424ACE"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Niestwierdzenie wystąpienia nieprawidłowości w toku wcześniejszej kontroli</w:t>
      </w:r>
      <w:r w:rsidRPr="008A0EC7">
        <w:rPr>
          <w:rStyle w:val="Odwoanieprzypisudolnego"/>
          <w:rFonts w:asciiTheme="minorHAnsi" w:hAnsiTheme="minorHAnsi" w:cstheme="minorHAnsi"/>
        </w:rPr>
        <w:footnoteReference w:id="41"/>
      </w:r>
      <w:r w:rsidRPr="008A0EC7">
        <w:rPr>
          <w:rFonts w:asciiTheme="minorHAnsi" w:hAnsiTheme="minorHAnsi" w:cstheme="minorHAnsi"/>
        </w:rPr>
        <w:t xml:space="preserve"> przeprowadzonej przez Instytucję Zarządzającą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 </w:t>
      </w:r>
    </w:p>
    <w:p w14:paraId="6C19999C" w14:textId="174A8771" w:rsidR="00424ACE" w:rsidRPr="003C2234" w:rsidRDefault="00424ACE"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 xml:space="preserve">Szczegółowe zasady związane z odzyskiwaniem środków i skutkami nieprawidłowości dla Beneficjenta są zawarte w </w:t>
      </w:r>
      <w:r w:rsidRPr="003C2234">
        <w:rPr>
          <w:rFonts w:asciiTheme="minorHAnsi" w:hAnsiTheme="minorHAnsi" w:cstheme="minorHAnsi"/>
          <w:iCs/>
        </w:rPr>
        <w:t>Wytycznyc</w:t>
      </w:r>
      <w:r w:rsidR="003C2234" w:rsidRPr="003C2234">
        <w:rPr>
          <w:rFonts w:asciiTheme="minorHAnsi" w:hAnsiTheme="minorHAnsi" w:cstheme="minorHAnsi"/>
        </w:rPr>
        <w:t xml:space="preserve">h dotyczących </w:t>
      </w:r>
      <w:r w:rsidR="003C2234" w:rsidRPr="003C2234">
        <w:rPr>
          <w:rFonts w:asciiTheme="minorHAnsi" w:hAnsiTheme="minorHAnsi" w:cs="Calibri-BoldItalic"/>
        </w:rPr>
        <w:t>sposobu korygowania nieprawidłow</w:t>
      </w:r>
      <w:r w:rsidR="008B0390">
        <w:rPr>
          <w:rFonts w:asciiTheme="minorHAnsi" w:hAnsiTheme="minorHAnsi" w:cs="Calibri-BoldItalic"/>
        </w:rPr>
        <w:t>ości</w:t>
      </w:r>
      <w:r w:rsidR="003C2234" w:rsidRPr="003C2234">
        <w:rPr>
          <w:rFonts w:asciiTheme="minorHAnsi" w:hAnsiTheme="minorHAnsi" w:cs="Calibri-BoldItalic"/>
        </w:rPr>
        <w:t xml:space="preserve"> na lata 2021-2027</w:t>
      </w:r>
      <w:r w:rsidRPr="003C2234">
        <w:rPr>
          <w:rFonts w:asciiTheme="minorHAnsi" w:hAnsiTheme="minorHAnsi" w:cstheme="minorHAnsi"/>
        </w:rPr>
        <w:t xml:space="preserve">. </w:t>
      </w:r>
    </w:p>
    <w:p w14:paraId="7DD8AD14" w14:textId="59509E08" w:rsidR="00905531" w:rsidRPr="008A0EC7" w:rsidRDefault="00905531"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 xml:space="preserve">Beneficjent zwraca środki, o których mowa w ust. </w:t>
      </w:r>
      <w:r w:rsidR="00110B97" w:rsidRPr="008A0EC7">
        <w:rPr>
          <w:rFonts w:asciiTheme="minorHAnsi" w:hAnsiTheme="minorHAnsi" w:cstheme="minorHAnsi"/>
        </w:rPr>
        <w:t>5</w:t>
      </w:r>
      <w:r w:rsidRPr="008A0EC7">
        <w:rPr>
          <w:rFonts w:asciiTheme="minorHAnsi" w:hAnsiTheme="minorHAnsi" w:cstheme="minorHAnsi"/>
        </w:rPr>
        <w:t xml:space="preserve">, wraz z odsetkami, na pisemne wezwanie Instytucji Zarządzającej, w terminie 14 dni kalendarzowych od dnia doręczenia wezwania do zwrotu na rachunki płatnicze wskazane przez Instytucję Zarządzającą w tym wezwaniu albo wyraża pisemną zgodę na pomniejszenie wypłaty kolejnej należnej mu transzy dofinansowania. </w:t>
      </w:r>
    </w:p>
    <w:p w14:paraId="26A787B0" w14:textId="7A31759E" w:rsidR="00905531" w:rsidRPr="008A0EC7" w:rsidRDefault="00905531"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 xml:space="preserve">Beneficjent dokonuje opisu przelewu zwracanych środków, o których mowa w ust. </w:t>
      </w:r>
      <w:r w:rsidR="00110B97" w:rsidRPr="008A0EC7">
        <w:rPr>
          <w:rFonts w:asciiTheme="minorHAnsi" w:hAnsiTheme="minorHAnsi" w:cstheme="minorHAnsi"/>
        </w:rPr>
        <w:t>5</w:t>
      </w:r>
      <w:r w:rsidRPr="008A0EC7">
        <w:rPr>
          <w:rFonts w:asciiTheme="minorHAnsi" w:hAnsiTheme="minorHAnsi" w:cstheme="minorHAnsi"/>
        </w:rPr>
        <w:t>, zgodnie z  zaleceniami Instytucji Zarządzającej.</w:t>
      </w:r>
    </w:p>
    <w:p w14:paraId="35651758" w14:textId="77777777" w:rsidR="005B3B11" w:rsidRPr="008A0EC7" w:rsidRDefault="005B3B11" w:rsidP="00332674">
      <w:pPr>
        <w:pStyle w:val="Nagwek2"/>
        <w:spacing w:line="276" w:lineRule="auto"/>
        <w:rPr>
          <w:rFonts w:asciiTheme="minorHAnsi" w:hAnsiTheme="minorHAnsi" w:cstheme="minorHAnsi"/>
          <w:b w:val="0"/>
          <w:bCs w:val="0"/>
          <w:sz w:val="24"/>
          <w:szCs w:val="24"/>
        </w:rPr>
      </w:pPr>
      <w:bookmarkStart w:id="50" w:name="_Hlk96503959"/>
      <w:bookmarkStart w:id="51" w:name="_Hlk18673329"/>
      <w:r w:rsidRPr="008A0EC7">
        <w:rPr>
          <w:rFonts w:asciiTheme="minorHAnsi" w:hAnsiTheme="minorHAnsi" w:cstheme="minorHAnsi"/>
          <w:sz w:val="24"/>
          <w:szCs w:val="24"/>
        </w:rPr>
        <w:t>Trwałość Projektu i trwałość rezultatów Projektu</w:t>
      </w:r>
    </w:p>
    <w:bookmarkEnd w:id="50"/>
    <w:p w14:paraId="023D5A9F" w14:textId="4D32497F" w:rsidR="005B3B11" w:rsidRPr="008A0EC7" w:rsidRDefault="005B3B11" w:rsidP="00332674">
      <w:pPr>
        <w:pStyle w:val="Nagwek3"/>
        <w:spacing w:line="276" w:lineRule="auto"/>
        <w:rPr>
          <w:rFonts w:asciiTheme="minorHAnsi" w:hAnsiTheme="minorHAnsi" w:cstheme="minorHAnsi"/>
          <w:sz w:val="24"/>
          <w:szCs w:val="24"/>
          <w:lang w:eastAsia="pl-PL"/>
        </w:rPr>
      </w:pPr>
      <w:r w:rsidRPr="008A0EC7">
        <w:rPr>
          <w:rFonts w:asciiTheme="minorHAnsi" w:hAnsiTheme="minorHAnsi" w:cstheme="minorHAnsi"/>
          <w:sz w:val="24"/>
          <w:szCs w:val="24"/>
        </w:rPr>
        <w:t xml:space="preserve">§ </w:t>
      </w:r>
      <w:r w:rsidR="00E63ECA" w:rsidRPr="008A0EC7">
        <w:rPr>
          <w:rFonts w:asciiTheme="minorHAnsi" w:hAnsiTheme="minorHAnsi" w:cstheme="minorHAnsi"/>
          <w:sz w:val="24"/>
          <w:szCs w:val="24"/>
        </w:rPr>
        <w:t>2</w:t>
      </w:r>
      <w:r w:rsidR="001808FB" w:rsidRPr="008A0EC7">
        <w:rPr>
          <w:rFonts w:asciiTheme="minorHAnsi" w:hAnsiTheme="minorHAnsi" w:cstheme="minorHAnsi"/>
          <w:sz w:val="24"/>
          <w:szCs w:val="24"/>
        </w:rPr>
        <w:t>1</w:t>
      </w:r>
      <w:r w:rsidR="00594B75" w:rsidRPr="008A0EC7">
        <w:rPr>
          <w:rFonts w:asciiTheme="minorHAnsi" w:hAnsiTheme="minorHAnsi" w:cstheme="minorHAnsi"/>
          <w:sz w:val="24"/>
          <w:szCs w:val="24"/>
        </w:rPr>
        <w:t>.</w:t>
      </w:r>
      <w:r w:rsidRPr="008A0EC7">
        <w:rPr>
          <w:rFonts w:asciiTheme="minorHAnsi" w:hAnsiTheme="minorHAnsi" w:cstheme="minorHAnsi"/>
          <w:sz w:val="24"/>
          <w:szCs w:val="24"/>
        </w:rPr>
        <w:t xml:space="preserve"> </w:t>
      </w:r>
    </w:p>
    <w:p w14:paraId="059168A3" w14:textId="77777777" w:rsidR="0058678B" w:rsidRPr="008A0EC7" w:rsidRDefault="00A27F0C" w:rsidP="00332674">
      <w:pPr>
        <w:pStyle w:val="Akapitzlist"/>
        <w:numPr>
          <w:ilvl w:val="0"/>
          <w:numId w:val="35"/>
        </w:numPr>
        <w:spacing w:before="60" w:after="60" w:line="276" w:lineRule="auto"/>
        <w:ind w:left="426" w:hanging="426"/>
        <w:rPr>
          <w:rFonts w:asciiTheme="minorHAnsi" w:hAnsiTheme="minorHAnsi" w:cstheme="minorHAnsi"/>
        </w:rPr>
      </w:pPr>
      <w:bookmarkStart w:id="52" w:name="_Hlk19017166"/>
      <w:bookmarkStart w:id="53" w:name="_Hlk96503974"/>
      <w:bookmarkEnd w:id="51"/>
      <w:r w:rsidRPr="008A0EC7">
        <w:rPr>
          <w:rFonts w:asciiTheme="minorHAnsi" w:hAnsiTheme="minorHAnsi" w:cstheme="minorHAnsi"/>
        </w:rPr>
        <w:t>Beneficjent jest zobowiązany do zapewnienia trwałości Projektu, w rozumieniu art. 65 ust.1 rozporządzenia ogólnego oraz Wytycznych dotyczących kwalifikowalności wydatków na lata 2021–2027</w:t>
      </w:r>
      <w:r w:rsidR="0058678B" w:rsidRPr="008A0EC7">
        <w:rPr>
          <w:rFonts w:asciiTheme="minorHAnsi" w:hAnsiTheme="minorHAnsi" w:cstheme="minorHAnsi"/>
        </w:rPr>
        <w:t>.</w:t>
      </w:r>
    </w:p>
    <w:p w14:paraId="7FB14D20" w14:textId="4CD2C309" w:rsidR="007E7A3D" w:rsidRPr="008A0EC7" w:rsidRDefault="00B94289" w:rsidP="00332674">
      <w:pPr>
        <w:pStyle w:val="Akapitzlist"/>
        <w:numPr>
          <w:ilvl w:val="0"/>
          <w:numId w:val="35"/>
        </w:numPr>
        <w:spacing w:before="60" w:after="60" w:line="276" w:lineRule="auto"/>
        <w:ind w:left="426" w:hanging="426"/>
        <w:rPr>
          <w:rFonts w:asciiTheme="minorHAnsi" w:hAnsiTheme="minorHAnsi" w:cstheme="minorHAnsi"/>
        </w:rPr>
      </w:pPr>
      <w:r w:rsidRPr="008A0EC7">
        <w:rPr>
          <w:rFonts w:asciiTheme="minorHAnsi" w:hAnsiTheme="minorHAnsi" w:cstheme="minorHAnsi"/>
        </w:rPr>
        <w:t xml:space="preserve">Trwałość Projektu musi być zachowana w okresie 5 lat od daty </w:t>
      </w:r>
      <w:r w:rsidR="00A27F0C" w:rsidRPr="008A0EC7">
        <w:rPr>
          <w:rFonts w:asciiTheme="minorHAnsi" w:hAnsiTheme="minorHAnsi" w:cstheme="minorHAnsi"/>
        </w:rPr>
        <w:t>płatności końcowej na rzecz Beneficjenta,</w:t>
      </w:r>
      <w:r w:rsidR="00764DCB" w:rsidRPr="008A0EC7">
        <w:rPr>
          <w:rFonts w:asciiTheme="minorHAnsi" w:hAnsiTheme="minorHAnsi" w:cstheme="minorHAnsi"/>
        </w:rPr>
        <w:t xml:space="preserve"> </w:t>
      </w:r>
      <w:r w:rsidR="00A27F0C" w:rsidRPr="008A0EC7">
        <w:rPr>
          <w:rFonts w:asciiTheme="minorHAnsi" w:hAnsiTheme="minorHAnsi" w:cstheme="minorHAnsi"/>
        </w:rPr>
        <w:t>z</w:t>
      </w:r>
      <w:r w:rsidR="00153BB9" w:rsidRPr="008A0EC7">
        <w:rPr>
          <w:rFonts w:asciiTheme="minorHAnsi" w:hAnsiTheme="minorHAnsi" w:cstheme="minorHAnsi"/>
        </w:rPr>
        <w:t> </w:t>
      </w:r>
      <w:r w:rsidR="00A27F0C" w:rsidRPr="008A0EC7">
        <w:rPr>
          <w:rFonts w:asciiTheme="minorHAnsi" w:hAnsiTheme="minorHAnsi" w:cstheme="minorHAnsi"/>
        </w:rPr>
        <w:t xml:space="preserve">zastrzeżeniem, że w przypadku gdy przepisy regulujące udzielanie pomocy publicznej wprowadzają </w:t>
      </w:r>
      <w:r w:rsidR="007E7A3D" w:rsidRPr="008A0EC7">
        <w:rPr>
          <w:rFonts w:asciiTheme="minorHAnsi" w:hAnsiTheme="minorHAnsi" w:cstheme="minorHAnsi"/>
        </w:rPr>
        <w:t>inne</w:t>
      </w:r>
      <w:r w:rsidR="00A27F0C" w:rsidRPr="008A0EC7">
        <w:rPr>
          <w:rFonts w:asciiTheme="minorHAnsi" w:hAnsiTheme="minorHAnsi" w:cstheme="minorHAnsi"/>
        </w:rPr>
        <w:t xml:space="preserve"> wymogi w tym zakresie, wówczas stosuje się okres ustalony zgodnie z tymi przepisami. Zachowanie trwałości Projektu obowiązuje wyłącznie w odniesieniu do wydatków ponoszonych jako cross-</w:t>
      </w:r>
      <w:proofErr w:type="spellStart"/>
      <w:r w:rsidR="00A27F0C" w:rsidRPr="008A0EC7">
        <w:rPr>
          <w:rFonts w:asciiTheme="minorHAnsi" w:hAnsiTheme="minorHAnsi" w:cstheme="minorHAnsi"/>
        </w:rPr>
        <w:t>financing</w:t>
      </w:r>
      <w:proofErr w:type="spellEnd"/>
      <w:r w:rsidR="009F6AF1">
        <w:rPr>
          <w:rStyle w:val="Odwoanieprzypisudolnego"/>
          <w:rFonts w:asciiTheme="minorHAnsi" w:hAnsiTheme="minorHAnsi" w:cstheme="minorHAnsi"/>
        </w:rPr>
        <w:footnoteReference w:id="42"/>
      </w:r>
      <w:r w:rsidR="00A27F0C" w:rsidRPr="008A0EC7">
        <w:rPr>
          <w:rFonts w:asciiTheme="minorHAnsi" w:hAnsiTheme="minorHAnsi" w:cstheme="minorHAnsi"/>
        </w:rPr>
        <w:t>. Za datę płatności końcowej uznaje si</w:t>
      </w:r>
      <w:r w:rsidR="007E7A3D" w:rsidRPr="008A0EC7">
        <w:rPr>
          <w:rFonts w:asciiTheme="minorHAnsi" w:hAnsiTheme="minorHAnsi" w:cstheme="minorHAnsi"/>
        </w:rPr>
        <w:t>ę:</w:t>
      </w:r>
    </w:p>
    <w:p w14:paraId="18040530" w14:textId="4C910E14" w:rsidR="007E7A3D" w:rsidRPr="008A0EC7" w:rsidRDefault="00A27F0C" w:rsidP="00332674">
      <w:pPr>
        <w:pStyle w:val="Akapitzlist"/>
        <w:numPr>
          <w:ilvl w:val="0"/>
          <w:numId w:val="67"/>
        </w:numPr>
        <w:spacing w:before="60" w:after="60" w:line="276" w:lineRule="auto"/>
        <w:ind w:left="709" w:hanging="283"/>
        <w:rPr>
          <w:rFonts w:asciiTheme="minorHAnsi" w:hAnsiTheme="minorHAnsi" w:cstheme="minorHAnsi"/>
        </w:rPr>
      </w:pPr>
      <w:r w:rsidRPr="008A0EC7">
        <w:rPr>
          <w:rFonts w:asciiTheme="minorHAnsi" w:hAnsiTheme="minorHAnsi" w:cstheme="minorHAnsi"/>
        </w:rPr>
        <w:t xml:space="preserve">datę obciążenia rachunku płatniczego instytucji przekazującej środki Beneficjentowi, </w:t>
      </w:r>
      <w:r w:rsidR="007E7A3D" w:rsidRPr="008A0EC7">
        <w:rPr>
          <w:rFonts w:asciiTheme="minorHAnsi" w:hAnsiTheme="minorHAnsi" w:cstheme="minorHAnsi"/>
        </w:rPr>
        <w:t>w</w:t>
      </w:r>
      <w:r w:rsidR="00153BB9" w:rsidRPr="008A0EC7">
        <w:rPr>
          <w:rFonts w:asciiTheme="minorHAnsi" w:hAnsiTheme="minorHAnsi" w:cstheme="minorHAnsi"/>
        </w:rPr>
        <w:t> </w:t>
      </w:r>
      <w:r w:rsidR="007E7A3D" w:rsidRPr="008A0EC7">
        <w:rPr>
          <w:rFonts w:asciiTheme="minorHAnsi" w:hAnsiTheme="minorHAnsi" w:cstheme="minorHAnsi"/>
        </w:rPr>
        <w:t xml:space="preserve">przypadku gdy </w:t>
      </w:r>
      <w:r w:rsidRPr="008A0EC7">
        <w:rPr>
          <w:rFonts w:asciiTheme="minorHAnsi" w:hAnsiTheme="minorHAnsi" w:cstheme="minorHAnsi"/>
        </w:rPr>
        <w:t xml:space="preserve">w ramach rozliczenia wniosku o płatność końcową Beneficjentowi </w:t>
      </w:r>
      <w:r w:rsidR="007E7A3D" w:rsidRPr="008A0EC7">
        <w:rPr>
          <w:rFonts w:asciiTheme="minorHAnsi" w:hAnsiTheme="minorHAnsi" w:cstheme="minorHAnsi"/>
        </w:rPr>
        <w:t>zostały</w:t>
      </w:r>
      <w:r w:rsidRPr="008A0EC7">
        <w:rPr>
          <w:rFonts w:asciiTheme="minorHAnsi" w:hAnsiTheme="minorHAnsi" w:cstheme="minorHAnsi"/>
        </w:rPr>
        <w:t xml:space="preserve"> przekazywane środki,</w:t>
      </w:r>
    </w:p>
    <w:p w14:paraId="72A647F7" w14:textId="3DBEE385" w:rsidR="00A27F0C" w:rsidRPr="008A0EC7" w:rsidRDefault="00A27F0C" w:rsidP="00332674">
      <w:pPr>
        <w:pStyle w:val="Akapitzlist"/>
        <w:numPr>
          <w:ilvl w:val="0"/>
          <w:numId w:val="67"/>
        </w:numPr>
        <w:spacing w:before="60" w:after="60" w:line="276" w:lineRule="auto"/>
        <w:ind w:left="709" w:hanging="283"/>
        <w:rPr>
          <w:rFonts w:asciiTheme="minorHAnsi" w:hAnsiTheme="minorHAnsi" w:cstheme="minorHAnsi"/>
        </w:rPr>
      </w:pPr>
      <w:r w:rsidRPr="008A0EC7">
        <w:rPr>
          <w:rFonts w:asciiTheme="minorHAnsi" w:hAnsiTheme="minorHAnsi" w:cstheme="minorHAnsi"/>
        </w:rPr>
        <w:t xml:space="preserve">datę zatwierdzenia wniosku o płatność końcową </w:t>
      </w:r>
      <w:r w:rsidR="007E7A3D" w:rsidRPr="008A0EC7">
        <w:rPr>
          <w:rFonts w:asciiTheme="minorHAnsi" w:hAnsiTheme="minorHAnsi" w:cstheme="minorHAnsi"/>
        </w:rPr>
        <w:t>- w przypadkach innych niż określone w pkt</w:t>
      </w:r>
      <w:r w:rsidR="00153BB9" w:rsidRPr="008A0EC7">
        <w:rPr>
          <w:rFonts w:asciiTheme="minorHAnsi" w:hAnsiTheme="minorHAnsi" w:cstheme="minorHAnsi"/>
        </w:rPr>
        <w:t>. </w:t>
      </w:r>
      <w:r w:rsidR="007E7A3D" w:rsidRPr="008A0EC7">
        <w:rPr>
          <w:rFonts w:asciiTheme="minorHAnsi" w:hAnsiTheme="minorHAnsi" w:cstheme="minorHAnsi"/>
        </w:rPr>
        <w:t>1)</w:t>
      </w:r>
      <w:r w:rsidRPr="008A0EC7">
        <w:rPr>
          <w:rFonts w:asciiTheme="minorHAnsi" w:hAnsiTheme="minorHAnsi" w:cstheme="minorHAnsi"/>
        </w:rPr>
        <w:t>.</w:t>
      </w:r>
    </w:p>
    <w:p w14:paraId="48190B01" w14:textId="73B315F6" w:rsidR="00582016" w:rsidRPr="008A0EC7" w:rsidRDefault="00582016" w:rsidP="00332674">
      <w:pPr>
        <w:pStyle w:val="Akapitzlist"/>
        <w:numPr>
          <w:ilvl w:val="0"/>
          <w:numId w:val="35"/>
        </w:numPr>
        <w:spacing w:before="60" w:after="60" w:line="276" w:lineRule="auto"/>
        <w:ind w:left="426" w:hanging="426"/>
        <w:rPr>
          <w:rFonts w:asciiTheme="minorHAnsi" w:hAnsiTheme="minorHAnsi" w:cstheme="minorHAnsi"/>
        </w:rPr>
      </w:pPr>
      <w:r w:rsidRPr="008A0EC7">
        <w:rPr>
          <w:rFonts w:asciiTheme="minorHAnsi" w:hAnsiTheme="minorHAnsi" w:cstheme="minorHAnsi"/>
        </w:rPr>
        <w:t xml:space="preserve">Do końca okresu trwałości Projektu, o którym mowa w ust. </w:t>
      </w:r>
      <w:r w:rsidR="00B94289" w:rsidRPr="008A0EC7">
        <w:rPr>
          <w:rFonts w:asciiTheme="minorHAnsi" w:hAnsiTheme="minorHAnsi" w:cstheme="minorHAnsi"/>
        </w:rPr>
        <w:t>2</w:t>
      </w:r>
      <w:r w:rsidRPr="008A0EC7">
        <w:rPr>
          <w:rFonts w:asciiTheme="minorHAnsi" w:hAnsiTheme="minorHAnsi" w:cstheme="minorHAnsi"/>
        </w:rPr>
        <w:t>, Beneficjent jest zobowiązany niezwłocznie poinformować Instytucję Zarządzającą o wszelkich okolicznościach mogących powodować naruszenie trwałości Projektu.</w:t>
      </w:r>
    </w:p>
    <w:p w14:paraId="03C80BB8" w14:textId="77777777" w:rsidR="00582016" w:rsidRPr="008A0EC7" w:rsidRDefault="00582016" w:rsidP="00332674">
      <w:pPr>
        <w:pStyle w:val="Akapitzlist"/>
        <w:numPr>
          <w:ilvl w:val="0"/>
          <w:numId w:val="35"/>
        </w:numPr>
        <w:spacing w:before="60" w:after="60" w:line="276" w:lineRule="auto"/>
        <w:ind w:left="426" w:hanging="426"/>
        <w:rPr>
          <w:rFonts w:asciiTheme="minorHAnsi" w:eastAsia="Calibri" w:hAnsiTheme="minorHAnsi" w:cstheme="minorHAnsi"/>
          <w:lang w:eastAsia="en-US"/>
        </w:rPr>
      </w:pPr>
      <w:r w:rsidRPr="008A0EC7">
        <w:rPr>
          <w:rFonts w:asciiTheme="minorHAnsi" w:hAnsiTheme="minorHAnsi" w:cstheme="minorHAnsi"/>
        </w:rPr>
        <w:t xml:space="preserve">Beneficjent zapewnia utrzymanie trwałości rezultatów Projektu w zakresie wskazanym w dokumentacji naboru. </w:t>
      </w:r>
    </w:p>
    <w:p w14:paraId="25436BBD" w14:textId="73D5FEFD" w:rsidR="000C6FC0" w:rsidRPr="008A0EC7" w:rsidRDefault="000C6FC0" w:rsidP="00332674">
      <w:pPr>
        <w:pStyle w:val="Akapitzlist"/>
        <w:numPr>
          <w:ilvl w:val="0"/>
          <w:numId w:val="35"/>
        </w:numPr>
        <w:spacing w:before="60" w:after="60" w:line="276" w:lineRule="auto"/>
        <w:ind w:left="426" w:hanging="426"/>
        <w:rPr>
          <w:rFonts w:asciiTheme="minorHAnsi" w:eastAsia="Calibri" w:hAnsiTheme="minorHAnsi" w:cstheme="minorHAnsi"/>
          <w:lang w:eastAsia="en-US"/>
        </w:rPr>
      </w:pPr>
      <w:r w:rsidRPr="008A0EC7">
        <w:rPr>
          <w:rFonts w:asciiTheme="minorHAnsi" w:hAnsiTheme="minorHAnsi" w:cstheme="minorHAnsi"/>
        </w:rPr>
        <w:t>W przypadku gdy Projekt wymaga zachowania trwałości Projektu lub trwałości rezultatów, Beneficjent, niezależnie od złożenia końcowego wniosku o płatność:</w:t>
      </w:r>
    </w:p>
    <w:p w14:paraId="2688E8A9" w14:textId="3B92894E" w:rsidR="000C6FC0" w:rsidRPr="008A0EC7" w:rsidRDefault="000C6FC0" w:rsidP="00332674">
      <w:pPr>
        <w:pStyle w:val="Akapitzlist"/>
        <w:numPr>
          <w:ilvl w:val="0"/>
          <w:numId w:val="36"/>
        </w:numPr>
        <w:spacing w:before="60" w:after="60" w:line="276" w:lineRule="auto"/>
        <w:ind w:left="709" w:hanging="283"/>
        <w:rPr>
          <w:rFonts w:asciiTheme="minorHAnsi" w:hAnsiTheme="minorHAnsi" w:cstheme="minorHAnsi"/>
        </w:rPr>
      </w:pPr>
      <w:r w:rsidRPr="008A0EC7">
        <w:rPr>
          <w:rFonts w:asciiTheme="minorHAnsi" w:hAnsiTheme="minorHAnsi" w:cstheme="minorHAnsi"/>
        </w:rPr>
        <w:t>niezwłocznie, nie później niż w terminie 15 dni roboczych informuje Instytucję Zarządzającą o wszelkich okolicznościach mogących powodować naruszenie trwałości,</w:t>
      </w:r>
    </w:p>
    <w:p w14:paraId="6D525B4E" w14:textId="124F7E69" w:rsidR="000C6FC0" w:rsidRPr="008A0EC7" w:rsidRDefault="000C6FC0" w:rsidP="00332674">
      <w:pPr>
        <w:pStyle w:val="Akapitzlist"/>
        <w:numPr>
          <w:ilvl w:val="0"/>
          <w:numId w:val="36"/>
        </w:numPr>
        <w:spacing w:before="60" w:after="60" w:line="276" w:lineRule="auto"/>
        <w:ind w:left="709" w:hanging="283"/>
        <w:rPr>
          <w:rFonts w:asciiTheme="minorHAnsi" w:hAnsiTheme="minorHAnsi" w:cstheme="minorHAnsi"/>
        </w:rPr>
      </w:pPr>
      <w:r w:rsidRPr="008A0EC7">
        <w:rPr>
          <w:rFonts w:asciiTheme="minorHAnsi" w:hAnsiTheme="minorHAnsi" w:cstheme="minorHAnsi"/>
        </w:rPr>
        <w:t>podda się kontroli trwałości, w tym w miejscu realizacji projektu, na zasadach określonych w </w:t>
      </w:r>
      <w:r w:rsidR="0031070E" w:rsidRPr="008A0EC7">
        <w:rPr>
          <w:rFonts w:asciiTheme="minorHAnsi" w:hAnsiTheme="minorHAnsi" w:cstheme="minorHAnsi"/>
        </w:rPr>
        <w:t>Decyzji</w:t>
      </w:r>
      <w:r w:rsidRPr="008A0EC7">
        <w:rPr>
          <w:rFonts w:asciiTheme="minorHAnsi" w:hAnsiTheme="minorHAnsi" w:cstheme="minorHAnsi"/>
        </w:rPr>
        <w:t>,</w:t>
      </w:r>
    </w:p>
    <w:p w14:paraId="0B85BD38" w14:textId="2F8F45BA" w:rsidR="000C6FC0" w:rsidRPr="008A0EC7" w:rsidRDefault="000C6FC0" w:rsidP="00332674">
      <w:pPr>
        <w:pStyle w:val="Akapitzlist"/>
        <w:numPr>
          <w:ilvl w:val="0"/>
          <w:numId w:val="36"/>
        </w:numPr>
        <w:spacing w:before="60" w:after="60" w:line="276" w:lineRule="auto"/>
        <w:ind w:left="709" w:hanging="283"/>
        <w:rPr>
          <w:rFonts w:asciiTheme="minorHAnsi" w:hAnsiTheme="minorHAnsi" w:cstheme="minorHAnsi"/>
        </w:rPr>
      </w:pPr>
      <w:r w:rsidRPr="008A0EC7">
        <w:rPr>
          <w:rFonts w:asciiTheme="minorHAnsi" w:eastAsia="Calibri" w:hAnsiTheme="minorHAnsi" w:cstheme="minorHAnsi"/>
          <w:lang w:eastAsia="en-US"/>
        </w:rPr>
        <w:t>jest zobowiązany do przedkładania do Instytucji Zarządzającej, na koniec każdego kwartału kalendarzowego</w:t>
      </w:r>
      <w:r w:rsidR="006F6B71" w:rsidRPr="008A0EC7">
        <w:rPr>
          <w:rFonts w:asciiTheme="minorHAnsi" w:eastAsia="Calibri" w:hAnsiTheme="minorHAnsi" w:cstheme="minorHAnsi"/>
          <w:lang w:eastAsia="en-US"/>
        </w:rPr>
        <w:t xml:space="preserve"> według stanu na dzień zakończenia raportowanego okresu</w:t>
      </w:r>
      <w:r w:rsidRPr="008A0EC7">
        <w:rPr>
          <w:rFonts w:asciiTheme="minorHAnsi" w:eastAsia="Calibri" w:hAnsiTheme="minorHAnsi" w:cstheme="minorHAnsi"/>
          <w:lang w:eastAsia="en-US"/>
        </w:rPr>
        <w:t>, dokumentów potwierdzających zachowanie trwałości Projektu lub trwałości rezultatów</w:t>
      </w:r>
      <w:r w:rsidR="00782109" w:rsidRPr="008A0EC7">
        <w:rPr>
          <w:rFonts w:asciiTheme="minorHAnsi" w:eastAsia="Calibri" w:hAnsiTheme="minorHAnsi" w:cstheme="minorHAnsi"/>
          <w:lang w:eastAsia="en-US"/>
        </w:rPr>
        <w:t>,</w:t>
      </w:r>
      <w:r w:rsidR="00782109" w:rsidRPr="008A0EC7">
        <w:rPr>
          <w:rFonts w:asciiTheme="minorHAnsi" w:hAnsiTheme="minorHAnsi" w:cstheme="minorHAnsi"/>
        </w:rPr>
        <w:t xml:space="preserve"> w</w:t>
      </w:r>
      <w:r w:rsidR="00782109" w:rsidRPr="008A0EC7">
        <w:rPr>
          <w:rFonts w:asciiTheme="minorHAnsi" w:eastAsia="Calibri" w:hAnsiTheme="minorHAnsi" w:cstheme="minorHAnsi"/>
          <w:lang w:eastAsia="en-US"/>
        </w:rPr>
        <w:t xml:space="preserve"> formie Raportu z zachowania trwałości stanowiącego Załącznik nr </w:t>
      </w:r>
      <w:r w:rsidR="001F0BFD">
        <w:rPr>
          <w:rFonts w:asciiTheme="minorHAnsi" w:eastAsia="Calibri" w:hAnsiTheme="minorHAnsi" w:cstheme="minorHAnsi"/>
          <w:lang w:eastAsia="en-US"/>
        </w:rPr>
        <w:t>9</w:t>
      </w:r>
      <w:r w:rsidR="001F0BFD" w:rsidRPr="008A0EC7">
        <w:rPr>
          <w:rFonts w:asciiTheme="minorHAnsi" w:eastAsia="Calibri" w:hAnsiTheme="minorHAnsi" w:cstheme="minorHAnsi"/>
          <w:lang w:eastAsia="en-US"/>
        </w:rPr>
        <w:t xml:space="preserve"> </w:t>
      </w:r>
      <w:r w:rsidR="00782109" w:rsidRPr="008A0EC7">
        <w:rPr>
          <w:rFonts w:asciiTheme="minorHAnsi" w:eastAsia="Calibri" w:hAnsiTheme="minorHAnsi" w:cstheme="minorHAnsi"/>
          <w:lang w:eastAsia="en-US"/>
        </w:rPr>
        <w:t xml:space="preserve">do </w:t>
      </w:r>
      <w:r w:rsidR="0031070E" w:rsidRPr="008A0EC7">
        <w:rPr>
          <w:rFonts w:asciiTheme="minorHAnsi" w:eastAsia="Calibri" w:hAnsiTheme="minorHAnsi" w:cstheme="minorHAnsi"/>
          <w:lang w:eastAsia="en-US"/>
        </w:rPr>
        <w:t>Decyzji</w:t>
      </w:r>
      <w:r w:rsidR="00782109" w:rsidRPr="008A0EC7">
        <w:rPr>
          <w:rFonts w:asciiTheme="minorHAnsi" w:eastAsia="Calibri" w:hAnsiTheme="minorHAnsi" w:cstheme="minorHAnsi"/>
          <w:lang w:eastAsia="en-US"/>
        </w:rPr>
        <w:t>.</w:t>
      </w:r>
      <w:r w:rsidR="00EF2159" w:rsidRPr="008A0EC7">
        <w:rPr>
          <w:rFonts w:asciiTheme="minorHAnsi" w:eastAsia="Calibri" w:hAnsiTheme="minorHAnsi" w:cstheme="minorHAnsi"/>
          <w:lang w:eastAsia="en-US"/>
        </w:rPr>
        <w:t xml:space="preserve"> Obowiązek ten podlega kontroli trwałości.</w:t>
      </w:r>
    </w:p>
    <w:p w14:paraId="2C071140" w14:textId="1C1E20FB" w:rsidR="000C6FC0" w:rsidRPr="008A0EC7" w:rsidRDefault="000C6FC0" w:rsidP="00332674">
      <w:pPr>
        <w:pStyle w:val="Akapitzlist"/>
        <w:numPr>
          <w:ilvl w:val="0"/>
          <w:numId w:val="35"/>
        </w:numPr>
        <w:spacing w:before="60" w:after="60" w:line="276" w:lineRule="auto"/>
        <w:ind w:left="426" w:hanging="426"/>
        <w:rPr>
          <w:rFonts w:asciiTheme="minorHAnsi" w:hAnsiTheme="minorHAnsi" w:cstheme="minorHAnsi"/>
        </w:rPr>
      </w:pPr>
      <w:r w:rsidRPr="008A0EC7">
        <w:rPr>
          <w:rFonts w:asciiTheme="minorHAnsi" w:hAnsiTheme="minorHAnsi" w:cstheme="minorHAnsi"/>
        </w:rPr>
        <w:t xml:space="preserve">W przypadku naruszenia trwałości, Instytucja Zarządzająca ustala i nakłada względem Beneficjenta korektę finansową. Korekta finansowa zostanie określona w wysokości proporcjonalnej do okresu, w którym nie spełniono wymogów wynikających z art. 65 </w:t>
      </w:r>
      <w:r w:rsidR="00381C34" w:rsidRPr="008A0EC7">
        <w:rPr>
          <w:rFonts w:asciiTheme="minorHAnsi" w:hAnsiTheme="minorHAnsi" w:cstheme="minorHAnsi"/>
        </w:rPr>
        <w:t>r</w:t>
      </w:r>
      <w:r w:rsidRPr="008A0EC7">
        <w:rPr>
          <w:rFonts w:asciiTheme="minorHAnsi" w:hAnsiTheme="minorHAnsi" w:cstheme="minorHAnsi"/>
        </w:rPr>
        <w:t xml:space="preserve">ozporządzenia </w:t>
      </w:r>
      <w:r w:rsidR="00381C34" w:rsidRPr="008A0EC7">
        <w:rPr>
          <w:rFonts w:asciiTheme="minorHAnsi" w:hAnsiTheme="minorHAnsi" w:cstheme="minorHAnsi"/>
        </w:rPr>
        <w:t>ogólnego</w:t>
      </w:r>
      <w:r w:rsidRPr="008A0EC7">
        <w:rPr>
          <w:rFonts w:asciiTheme="minorHAnsi" w:hAnsiTheme="minorHAnsi" w:cstheme="minorHAnsi"/>
        </w:rPr>
        <w:t>.</w:t>
      </w:r>
    </w:p>
    <w:p w14:paraId="262D879D" w14:textId="68F9A44A" w:rsidR="000C6FC0" w:rsidRPr="008A0EC7" w:rsidRDefault="000C6FC0" w:rsidP="00332674">
      <w:pPr>
        <w:pStyle w:val="Akapitzlist"/>
        <w:numPr>
          <w:ilvl w:val="0"/>
          <w:numId w:val="35"/>
        </w:numPr>
        <w:spacing w:before="60" w:after="60" w:line="276" w:lineRule="auto"/>
        <w:ind w:left="426" w:hanging="426"/>
        <w:rPr>
          <w:rFonts w:asciiTheme="minorHAnsi" w:hAnsiTheme="minorHAnsi" w:cstheme="minorHAnsi"/>
        </w:rPr>
      </w:pPr>
      <w:r w:rsidRPr="008A0EC7">
        <w:rPr>
          <w:rFonts w:asciiTheme="minorHAnsi" w:hAnsiTheme="minorHAnsi" w:cstheme="minorHAnsi"/>
        </w:rPr>
        <w:t xml:space="preserve">W przypadku nałożenia korekty finansowej, o której mowa w ust. </w:t>
      </w:r>
      <w:r w:rsidR="00B94289" w:rsidRPr="008A0EC7">
        <w:rPr>
          <w:rFonts w:asciiTheme="minorHAnsi" w:hAnsiTheme="minorHAnsi" w:cstheme="minorHAnsi"/>
        </w:rPr>
        <w:t>6</w:t>
      </w:r>
      <w:r w:rsidRPr="008A0EC7">
        <w:rPr>
          <w:rFonts w:asciiTheme="minorHAnsi" w:hAnsiTheme="minorHAnsi" w:cstheme="minorHAnsi"/>
        </w:rPr>
        <w:t xml:space="preserve">, zapisy </w:t>
      </w:r>
      <w:r w:rsidRPr="008A0EC7">
        <w:rPr>
          <w:rFonts w:asciiTheme="minorHAnsi" w:hAnsiTheme="minorHAnsi" w:cstheme="minorHAnsi"/>
          <w:shd w:val="clear" w:color="auto" w:fill="FFFFFF" w:themeFill="background1"/>
        </w:rPr>
        <w:t>§ 2</w:t>
      </w:r>
      <w:r w:rsidR="0031070E" w:rsidRPr="008A0EC7">
        <w:rPr>
          <w:rFonts w:asciiTheme="minorHAnsi" w:hAnsiTheme="minorHAnsi" w:cstheme="minorHAnsi"/>
          <w:shd w:val="clear" w:color="auto" w:fill="FFFFFF" w:themeFill="background1"/>
        </w:rPr>
        <w:t>0</w:t>
      </w:r>
      <w:r w:rsidRPr="008A0EC7">
        <w:rPr>
          <w:rFonts w:asciiTheme="minorHAnsi" w:hAnsiTheme="minorHAnsi" w:cstheme="minorHAnsi"/>
        </w:rPr>
        <w:t xml:space="preserve"> </w:t>
      </w:r>
      <w:r w:rsidR="0031070E" w:rsidRPr="008A0EC7">
        <w:rPr>
          <w:rFonts w:asciiTheme="minorHAnsi" w:hAnsiTheme="minorHAnsi" w:cstheme="minorHAnsi"/>
        </w:rPr>
        <w:t xml:space="preserve">Decyzji </w:t>
      </w:r>
      <w:r w:rsidRPr="008A0EC7">
        <w:rPr>
          <w:rFonts w:asciiTheme="minorHAnsi" w:hAnsiTheme="minorHAnsi" w:cstheme="minorHAnsi"/>
        </w:rPr>
        <w:t>stosuje się odpowiednio.</w:t>
      </w:r>
    </w:p>
    <w:p w14:paraId="621DC69B" w14:textId="246FF5A2" w:rsidR="000F2039" w:rsidRPr="008A0EC7" w:rsidRDefault="005C3185" w:rsidP="00332674">
      <w:pPr>
        <w:pStyle w:val="Nagwek2"/>
        <w:spacing w:line="276" w:lineRule="auto"/>
        <w:rPr>
          <w:rFonts w:asciiTheme="minorHAnsi" w:hAnsiTheme="minorHAnsi" w:cstheme="minorHAnsi"/>
          <w:b w:val="0"/>
          <w:sz w:val="24"/>
          <w:szCs w:val="24"/>
        </w:rPr>
      </w:pPr>
      <w:bookmarkStart w:id="54" w:name="_Hlk132280868"/>
      <w:bookmarkEnd w:id="52"/>
      <w:r w:rsidRPr="008A0EC7">
        <w:rPr>
          <w:rFonts w:asciiTheme="minorHAnsi" w:hAnsiTheme="minorHAnsi" w:cstheme="minorHAnsi"/>
          <w:sz w:val="24"/>
          <w:szCs w:val="24"/>
        </w:rPr>
        <w:t>Ochrona danych osobowych</w:t>
      </w:r>
    </w:p>
    <w:bookmarkEnd w:id="53"/>
    <w:p w14:paraId="2B591B2D" w14:textId="63F01A35" w:rsidR="005C3185" w:rsidRPr="008A0EC7" w:rsidRDefault="005C318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E63ECA" w:rsidRPr="008A0EC7">
        <w:rPr>
          <w:rFonts w:asciiTheme="minorHAnsi" w:hAnsiTheme="minorHAnsi" w:cstheme="minorHAnsi"/>
          <w:sz w:val="24"/>
          <w:szCs w:val="24"/>
        </w:rPr>
        <w:t>2</w:t>
      </w:r>
      <w:r w:rsidR="001808FB" w:rsidRPr="008A0EC7">
        <w:rPr>
          <w:rFonts w:asciiTheme="minorHAnsi" w:hAnsiTheme="minorHAnsi" w:cstheme="minorHAnsi"/>
          <w:sz w:val="24"/>
          <w:szCs w:val="24"/>
        </w:rPr>
        <w:t>2</w:t>
      </w:r>
      <w:r w:rsidRPr="008A0EC7">
        <w:rPr>
          <w:rFonts w:asciiTheme="minorHAnsi" w:hAnsiTheme="minorHAnsi" w:cstheme="minorHAnsi"/>
          <w:sz w:val="24"/>
          <w:szCs w:val="24"/>
        </w:rPr>
        <w:t>.</w:t>
      </w:r>
    </w:p>
    <w:p w14:paraId="76CA6D50" w14:textId="010E2F40" w:rsidR="007E0A81" w:rsidRPr="008A0EC7" w:rsidRDefault="007E0A81" w:rsidP="00332674">
      <w:pPr>
        <w:numPr>
          <w:ilvl w:val="0"/>
          <w:numId w:val="30"/>
        </w:numPr>
        <w:tabs>
          <w:tab w:val="clear" w:pos="360"/>
        </w:tabs>
        <w:spacing w:after="160"/>
        <w:rPr>
          <w:rFonts w:asciiTheme="minorHAnsi" w:hAnsiTheme="minorHAnsi" w:cstheme="minorHAnsi"/>
          <w:sz w:val="24"/>
          <w:szCs w:val="24"/>
        </w:rPr>
      </w:pPr>
      <w:bookmarkStart w:id="55" w:name="_Hlk96503983"/>
      <w:r w:rsidRPr="008A0EC7">
        <w:rPr>
          <w:rFonts w:asciiTheme="minorHAnsi" w:hAnsiTheme="minorHAnsi" w:cstheme="minorHAnsi"/>
          <w:sz w:val="24"/>
          <w:szCs w:val="24"/>
        </w:rPr>
        <w:t>Beneficjent oraz Instytucja Zarządzająca przetwarzają dane osobowe pozyskiwane bezpośrednio od osób, których dane dotyczą, z systemu teleinformatycznego, lub z</w:t>
      </w:r>
      <w:r w:rsidR="00FD3C63">
        <w:rPr>
          <w:rFonts w:asciiTheme="minorHAnsi" w:hAnsiTheme="minorHAnsi" w:cstheme="minorHAnsi"/>
          <w:sz w:val="24"/>
          <w:szCs w:val="24"/>
        </w:rPr>
        <w:t> </w:t>
      </w:r>
      <w:r w:rsidRPr="008A0EC7">
        <w:rPr>
          <w:rFonts w:asciiTheme="minorHAnsi" w:hAnsiTheme="minorHAnsi" w:cstheme="minorHAnsi"/>
          <w:sz w:val="24"/>
          <w:szCs w:val="24"/>
        </w:rPr>
        <w:t>rejestrów publicznych, o</w:t>
      </w:r>
      <w:r w:rsidR="009E6F4F" w:rsidRPr="008A0EC7">
        <w:rPr>
          <w:rFonts w:asciiTheme="minorHAnsi" w:hAnsiTheme="minorHAnsi" w:cstheme="minorHAnsi"/>
          <w:sz w:val="24"/>
          <w:szCs w:val="24"/>
        </w:rPr>
        <w:t> </w:t>
      </w:r>
      <w:r w:rsidRPr="008A0EC7">
        <w:rPr>
          <w:rFonts w:asciiTheme="minorHAnsi" w:hAnsiTheme="minorHAnsi" w:cstheme="minorHAnsi"/>
          <w:sz w:val="24"/>
          <w:szCs w:val="24"/>
        </w:rPr>
        <w:t>których mowa w art. 92 ust. 2 ustawy wdrożeniowej.</w:t>
      </w:r>
    </w:p>
    <w:p w14:paraId="4ED0881A" w14:textId="1E4D232B" w:rsidR="007E0A81" w:rsidRPr="008A0EC7" w:rsidRDefault="007E0A81" w:rsidP="00332674">
      <w:pPr>
        <w:numPr>
          <w:ilvl w:val="0"/>
          <w:numId w:val="30"/>
        </w:numPr>
        <w:tabs>
          <w:tab w:val="clear" w:pos="360"/>
        </w:tabs>
        <w:spacing w:after="160"/>
        <w:ind w:left="357" w:hanging="357"/>
        <w:rPr>
          <w:rFonts w:asciiTheme="minorHAnsi" w:hAnsiTheme="minorHAnsi" w:cstheme="minorHAnsi"/>
          <w:sz w:val="24"/>
          <w:szCs w:val="24"/>
        </w:rPr>
      </w:pPr>
      <w:r w:rsidRPr="008A0EC7">
        <w:rPr>
          <w:rFonts w:asciiTheme="minorHAnsi" w:hAnsiTheme="minorHAnsi" w:cstheme="minorHAnsi"/>
          <w:sz w:val="24"/>
          <w:szCs w:val="24"/>
        </w:rPr>
        <w:t>Beneficjent oraz Instytucja Zarządzająca są administratorami w rozumieniu art. 4 pkt 7 Rozporządzenia Parlamentu Europejskiego i Rady (UE) 2016/679 z dnia 27 kwietnia 2016 r. w</w:t>
      </w:r>
      <w:r w:rsidR="009E6F4F" w:rsidRPr="008A0EC7">
        <w:rPr>
          <w:rFonts w:asciiTheme="minorHAnsi" w:hAnsiTheme="minorHAnsi" w:cstheme="minorHAnsi"/>
          <w:sz w:val="24"/>
          <w:szCs w:val="24"/>
        </w:rPr>
        <w:t> </w:t>
      </w:r>
      <w:r w:rsidRPr="008A0EC7">
        <w:rPr>
          <w:rFonts w:asciiTheme="minorHAnsi" w:hAnsiTheme="minorHAnsi" w:cstheme="minorHAnsi"/>
          <w:sz w:val="24"/>
          <w:szCs w:val="24"/>
        </w:rPr>
        <w:t>sprawie ochrony osób fizycznych w związku z przetwarzaniem danych osobowych i</w:t>
      </w:r>
      <w:r w:rsidR="00FD3C63">
        <w:rPr>
          <w:rFonts w:asciiTheme="minorHAnsi" w:hAnsiTheme="minorHAnsi" w:cstheme="minorHAnsi"/>
          <w:sz w:val="24"/>
          <w:szCs w:val="24"/>
        </w:rPr>
        <w:t> </w:t>
      </w:r>
      <w:r w:rsidRPr="008A0EC7">
        <w:rPr>
          <w:rFonts w:asciiTheme="minorHAnsi" w:hAnsiTheme="minorHAnsi" w:cstheme="minorHAnsi"/>
          <w:sz w:val="24"/>
          <w:szCs w:val="24"/>
        </w:rPr>
        <w:t>w</w:t>
      </w:r>
      <w:r w:rsidR="00FD3C63">
        <w:rPr>
          <w:rFonts w:asciiTheme="minorHAnsi" w:hAnsiTheme="minorHAnsi" w:cstheme="minorHAnsi"/>
          <w:sz w:val="24"/>
          <w:szCs w:val="24"/>
        </w:rPr>
        <w:t> </w:t>
      </w:r>
      <w:r w:rsidRPr="008A0EC7">
        <w:rPr>
          <w:rFonts w:asciiTheme="minorHAnsi" w:hAnsiTheme="minorHAnsi" w:cstheme="minorHAnsi"/>
          <w:sz w:val="24"/>
          <w:szCs w:val="24"/>
        </w:rPr>
        <w:t xml:space="preserve">sprawie swobodnego przepływu takich danych oraz uchylenia dyrektywy 95/46/WE (ogólne rozporządzenie o ochronie danych) - zwanym dalej RODO - i wypełniają związane z tym obowiązki. </w:t>
      </w:r>
    </w:p>
    <w:p w14:paraId="310238F8" w14:textId="4A700B06" w:rsidR="007E0A81" w:rsidRPr="008A0EC7" w:rsidRDefault="007E0A81" w:rsidP="00332674">
      <w:pPr>
        <w:numPr>
          <w:ilvl w:val="0"/>
          <w:numId w:val="30"/>
        </w:numPr>
        <w:tabs>
          <w:tab w:val="clear" w:pos="360"/>
        </w:tabs>
        <w:spacing w:after="160"/>
        <w:rPr>
          <w:rFonts w:asciiTheme="minorHAnsi" w:hAnsiTheme="minorHAnsi" w:cstheme="minorHAnsi"/>
          <w:sz w:val="24"/>
          <w:szCs w:val="24"/>
        </w:rPr>
      </w:pPr>
      <w:r w:rsidRPr="008A0EC7">
        <w:rPr>
          <w:rFonts w:asciiTheme="minorHAnsi" w:hAnsiTheme="minorHAnsi" w:cstheme="minorHAnsi"/>
          <w:sz w:val="24"/>
          <w:szCs w:val="24"/>
        </w:rPr>
        <w:t>Zakres przetwarzanych danych osobowych, sposób i cele przetwarzania określa ustawa wdrożeniowa.</w:t>
      </w:r>
    </w:p>
    <w:p w14:paraId="3D504EAC" w14:textId="104AF6F6" w:rsidR="007E0A81" w:rsidRPr="008A0EC7" w:rsidRDefault="007E0A81" w:rsidP="00332674">
      <w:pPr>
        <w:numPr>
          <w:ilvl w:val="0"/>
          <w:numId w:val="30"/>
        </w:numPr>
        <w:tabs>
          <w:tab w:val="clear" w:pos="360"/>
        </w:tabs>
        <w:spacing w:after="160"/>
        <w:rPr>
          <w:rFonts w:asciiTheme="minorHAnsi" w:hAnsiTheme="minorHAnsi" w:cstheme="minorHAnsi"/>
          <w:sz w:val="24"/>
          <w:szCs w:val="24"/>
        </w:rPr>
      </w:pPr>
      <w:r w:rsidRPr="008A0EC7">
        <w:rPr>
          <w:rFonts w:asciiTheme="minorHAnsi" w:hAnsiTheme="minorHAnsi" w:cstheme="minorHAnsi"/>
          <w:sz w:val="24"/>
          <w:szCs w:val="24"/>
        </w:rPr>
        <w:t>Beneficjent oraz Instytucja Zarządzająca zobowiązują się przetwarzać dane osobowe w</w:t>
      </w:r>
      <w:r w:rsidR="00FD3C63">
        <w:rPr>
          <w:rFonts w:asciiTheme="minorHAnsi" w:hAnsiTheme="minorHAnsi" w:cstheme="minorHAnsi"/>
          <w:sz w:val="24"/>
          <w:szCs w:val="24"/>
        </w:rPr>
        <w:t> </w:t>
      </w:r>
      <w:r w:rsidRPr="008A0EC7">
        <w:rPr>
          <w:rFonts w:asciiTheme="minorHAnsi" w:hAnsiTheme="minorHAnsi" w:cstheme="minorHAnsi"/>
          <w:sz w:val="24"/>
          <w:szCs w:val="24"/>
        </w:rPr>
        <w:t xml:space="preserve">sposób zgodny z przepisami RODO, ustawy o ochronie danych osobowych i innych przepisów prawa powszechnie obowiązującego dotyczących </w:t>
      </w:r>
      <w:r w:rsidRPr="008A0EC7">
        <w:rPr>
          <w:rFonts w:asciiTheme="minorHAnsi" w:hAnsiTheme="minorHAnsi" w:cstheme="minorHAnsi"/>
          <w:iCs/>
          <w:sz w:val="24"/>
          <w:szCs w:val="24"/>
        </w:rPr>
        <w:t>ochrony danych osobowych oraz zasad wskazanych w</w:t>
      </w:r>
      <w:r w:rsidR="00F537FF" w:rsidRPr="008A0EC7">
        <w:rPr>
          <w:rFonts w:asciiTheme="minorHAnsi" w:hAnsiTheme="minorHAnsi" w:cstheme="minorHAnsi"/>
          <w:iCs/>
          <w:sz w:val="24"/>
          <w:szCs w:val="24"/>
        </w:rPr>
        <w:t> </w:t>
      </w:r>
      <w:r w:rsidRPr="008A0EC7">
        <w:rPr>
          <w:rFonts w:asciiTheme="minorHAnsi" w:hAnsiTheme="minorHAnsi" w:cstheme="minorHAnsi"/>
          <w:iCs/>
          <w:sz w:val="24"/>
          <w:szCs w:val="24"/>
        </w:rPr>
        <w:t>niniejszym paragrafie.</w:t>
      </w:r>
    </w:p>
    <w:p w14:paraId="4CE6E863" w14:textId="75DF26C2" w:rsidR="007E0A81" w:rsidRPr="008A0EC7" w:rsidRDefault="007E0A81" w:rsidP="00332674">
      <w:pPr>
        <w:numPr>
          <w:ilvl w:val="0"/>
          <w:numId w:val="30"/>
        </w:numPr>
        <w:tabs>
          <w:tab w:val="clear" w:pos="360"/>
        </w:tabs>
        <w:spacing w:after="160"/>
        <w:rPr>
          <w:rFonts w:asciiTheme="minorHAnsi" w:hAnsiTheme="minorHAnsi" w:cstheme="minorHAnsi"/>
          <w:sz w:val="24"/>
          <w:szCs w:val="24"/>
        </w:rPr>
      </w:pPr>
      <w:r w:rsidRPr="008A0EC7">
        <w:rPr>
          <w:rFonts w:asciiTheme="minorHAnsi" w:hAnsiTheme="minorHAnsi" w:cstheme="minorHAnsi"/>
          <w:sz w:val="24"/>
          <w:szCs w:val="24"/>
        </w:rPr>
        <w:t xml:space="preserve">Przetwarzanie danych osobowych w związku z realizacją Projektu i </w:t>
      </w:r>
      <w:r w:rsidR="0031070E"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 xml:space="preserve">przez Beneficjenta oraz Instytucję Zarządzającą jest dopuszczalne na podstawie art. 6 ust. 1 lit. b lub c lub e </w:t>
      </w:r>
      <w:r w:rsidR="00CD16ED" w:rsidRPr="008A0EC7">
        <w:rPr>
          <w:rFonts w:asciiTheme="minorHAnsi" w:hAnsiTheme="minorHAnsi" w:cstheme="minorHAnsi"/>
          <w:sz w:val="24"/>
          <w:szCs w:val="24"/>
        </w:rPr>
        <w:t>RODO</w:t>
      </w:r>
      <w:r w:rsidR="00E142A5" w:rsidRPr="008A0EC7">
        <w:rPr>
          <w:rFonts w:asciiTheme="minorHAnsi" w:hAnsiTheme="minorHAnsi" w:cstheme="minorHAnsi"/>
          <w:sz w:val="24"/>
          <w:szCs w:val="24"/>
        </w:rPr>
        <w:t>, a w</w:t>
      </w:r>
      <w:r w:rsidR="004A2B31" w:rsidRPr="008A0EC7">
        <w:rPr>
          <w:rFonts w:asciiTheme="minorHAnsi" w:hAnsiTheme="minorHAnsi" w:cstheme="minorHAnsi"/>
          <w:sz w:val="24"/>
          <w:szCs w:val="24"/>
        </w:rPr>
        <w:t> </w:t>
      </w:r>
      <w:r w:rsidR="00E142A5" w:rsidRPr="008A0EC7">
        <w:rPr>
          <w:rFonts w:asciiTheme="minorHAnsi" w:hAnsiTheme="minorHAnsi" w:cstheme="minorHAnsi"/>
          <w:sz w:val="24"/>
          <w:szCs w:val="24"/>
        </w:rPr>
        <w:t>przypadku danych szczególnej kategorii - na podstawie art. 9 ust. 2 lit. g</w:t>
      </w:r>
      <w:r w:rsidRPr="008A0EC7">
        <w:rPr>
          <w:rFonts w:asciiTheme="minorHAnsi" w:hAnsiTheme="minorHAnsi" w:cstheme="minorHAnsi"/>
          <w:sz w:val="24"/>
          <w:szCs w:val="24"/>
        </w:rPr>
        <w:t>.</w:t>
      </w:r>
    </w:p>
    <w:p w14:paraId="02E59CB5" w14:textId="7A309A46" w:rsidR="00170C13" w:rsidRPr="008A0EC7" w:rsidRDefault="00170C13" w:rsidP="00332674">
      <w:pPr>
        <w:numPr>
          <w:ilvl w:val="0"/>
          <w:numId w:val="30"/>
        </w:numPr>
        <w:tabs>
          <w:tab w:val="clear" w:pos="360"/>
        </w:tabs>
        <w:spacing w:after="160"/>
        <w:rPr>
          <w:rFonts w:asciiTheme="minorHAnsi" w:hAnsiTheme="minorHAnsi" w:cstheme="minorHAnsi"/>
          <w:sz w:val="24"/>
          <w:szCs w:val="24"/>
          <w:lang w:val="x-none"/>
        </w:rPr>
      </w:pPr>
      <w:r w:rsidRPr="008A0EC7">
        <w:rPr>
          <w:rFonts w:asciiTheme="minorHAnsi" w:hAnsiTheme="minorHAnsi" w:cstheme="minorHAnsi"/>
          <w:sz w:val="24"/>
          <w:szCs w:val="24"/>
          <w:lang w:val="x-none"/>
        </w:rPr>
        <w:t xml:space="preserve">Beneficjent jest zobowiązany do wykonywania i udokumentowania, również w imieniu Instytucji Zarządzającej, obowiązku informacyjnego wobec osób, których dane pozyskuje. Beneficjent zapewnia, że obowiązek o którym mowa w zdaniu pierwszym jest wykonywany również przez podmioty, którym powierza realizację zadań w ramach Projektu. Obowiązek informacyjny w imieniu Instytucji Zarządzającej może zostać wykonany w oparciu o formularz klauzuli informacyjnej, której wzór dostępny jest na stronie internetowej </w:t>
      </w:r>
      <w:r w:rsidR="001D79DD" w:rsidRPr="008A0EC7">
        <w:rPr>
          <w:rFonts w:asciiTheme="minorHAnsi" w:hAnsiTheme="minorHAnsi" w:cstheme="minorHAnsi"/>
          <w:sz w:val="24"/>
          <w:szCs w:val="24"/>
          <w:lang w:val="x-none"/>
        </w:rPr>
        <w:t>Programu</w:t>
      </w:r>
      <w:r w:rsidR="001D79DD" w:rsidRPr="008A0EC7">
        <w:rPr>
          <w:rFonts w:asciiTheme="minorHAnsi" w:hAnsiTheme="minorHAnsi" w:cstheme="minorHAnsi"/>
          <w:sz w:val="24"/>
          <w:szCs w:val="24"/>
        </w:rPr>
        <w:t>.</w:t>
      </w:r>
      <w:r w:rsidRPr="008A0EC7">
        <w:rPr>
          <w:rFonts w:asciiTheme="minorHAnsi" w:hAnsiTheme="minorHAnsi" w:cstheme="minorHAnsi"/>
          <w:sz w:val="24"/>
          <w:szCs w:val="24"/>
          <w:lang w:val="x-none"/>
        </w:rPr>
        <w:t xml:space="preserve"> Beneficjent może stosować własny wzór, pod warunkiem, że spełnia on wymagania RODO oraz niniejszej </w:t>
      </w:r>
      <w:r w:rsidR="0031070E" w:rsidRPr="008A0EC7">
        <w:rPr>
          <w:rFonts w:asciiTheme="minorHAnsi" w:hAnsiTheme="minorHAnsi" w:cstheme="minorHAnsi"/>
          <w:sz w:val="24"/>
          <w:szCs w:val="24"/>
        </w:rPr>
        <w:t>Decyzji</w:t>
      </w:r>
      <w:r w:rsidRPr="008A0EC7">
        <w:rPr>
          <w:rFonts w:asciiTheme="minorHAnsi" w:hAnsiTheme="minorHAnsi" w:cstheme="minorHAnsi"/>
          <w:sz w:val="24"/>
          <w:szCs w:val="24"/>
          <w:lang w:val="x-none"/>
        </w:rPr>
        <w:t>.</w:t>
      </w:r>
    </w:p>
    <w:p w14:paraId="4A419E72" w14:textId="77777777" w:rsidR="00FC5703" w:rsidRPr="008A0EC7" w:rsidRDefault="00FC5703" w:rsidP="00332674">
      <w:pPr>
        <w:pStyle w:val="Nagwek2"/>
        <w:spacing w:line="276" w:lineRule="auto"/>
        <w:rPr>
          <w:rFonts w:asciiTheme="minorHAnsi" w:hAnsiTheme="minorHAnsi" w:cstheme="minorHAnsi"/>
          <w:sz w:val="24"/>
          <w:szCs w:val="24"/>
        </w:rPr>
      </w:pPr>
      <w:bookmarkStart w:id="56" w:name="_Hlk131068301"/>
      <w:bookmarkStart w:id="57" w:name="_Hlk130900163"/>
      <w:bookmarkEnd w:id="54"/>
      <w:r w:rsidRPr="008A0EC7">
        <w:rPr>
          <w:rFonts w:asciiTheme="minorHAnsi" w:hAnsiTheme="minorHAnsi" w:cstheme="minorHAnsi"/>
          <w:sz w:val="24"/>
          <w:szCs w:val="24"/>
        </w:rPr>
        <w:t>Komunikacja i widoczność-obowiązki informacyjne i promocyjne</w:t>
      </w:r>
    </w:p>
    <w:p w14:paraId="526864FD" w14:textId="1286638E" w:rsidR="00FC5703" w:rsidRPr="008A0EC7" w:rsidRDefault="00FC5703"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E63ECA" w:rsidRPr="008A0EC7">
        <w:rPr>
          <w:rFonts w:asciiTheme="minorHAnsi" w:hAnsiTheme="minorHAnsi" w:cstheme="minorHAnsi"/>
          <w:sz w:val="24"/>
          <w:szCs w:val="24"/>
        </w:rPr>
        <w:t>2</w:t>
      </w:r>
      <w:r w:rsidR="001808FB" w:rsidRPr="008A0EC7">
        <w:rPr>
          <w:rFonts w:asciiTheme="minorHAnsi" w:hAnsiTheme="minorHAnsi" w:cstheme="minorHAnsi"/>
          <w:sz w:val="24"/>
          <w:szCs w:val="24"/>
        </w:rPr>
        <w:t>3</w:t>
      </w:r>
      <w:r w:rsidRPr="008A0EC7">
        <w:rPr>
          <w:rFonts w:asciiTheme="minorHAnsi" w:hAnsiTheme="minorHAnsi" w:cstheme="minorHAnsi"/>
          <w:sz w:val="24"/>
          <w:szCs w:val="24"/>
        </w:rPr>
        <w:t>.</w:t>
      </w:r>
    </w:p>
    <w:p w14:paraId="09F71521" w14:textId="303634CC" w:rsidR="00FC5703" w:rsidRPr="008A0EC7" w:rsidRDefault="00FC5703" w:rsidP="00332674">
      <w:pPr>
        <w:numPr>
          <w:ilvl w:val="0"/>
          <w:numId w:val="58"/>
        </w:numPr>
        <w:spacing w:before="24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zgodnie z Załącznikiem nr </w:t>
      </w:r>
      <w:r w:rsidR="00E02318">
        <w:rPr>
          <w:rFonts w:asciiTheme="minorHAnsi" w:hAnsiTheme="minorHAnsi" w:cstheme="minorHAnsi"/>
          <w:sz w:val="24"/>
          <w:szCs w:val="24"/>
        </w:rPr>
        <w:t>3</w:t>
      </w:r>
      <w:r w:rsidR="00E02318"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do </w:t>
      </w:r>
      <w:r w:rsidR="0031070E" w:rsidRPr="008A0EC7">
        <w:rPr>
          <w:rFonts w:asciiTheme="minorHAnsi" w:hAnsiTheme="minorHAnsi" w:cstheme="minorHAnsi"/>
          <w:sz w:val="24"/>
          <w:szCs w:val="24"/>
        </w:rPr>
        <w:t>Decyzji</w:t>
      </w:r>
      <w:r w:rsidRPr="008A0EC7">
        <w:rPr>
          <w:rFonts w:asciiTheme="minorHAnsi" w:hAnsiTheme="minorHAnsi" w:cstheme="minorHAnsi"/>
          <w:sz w:val="24"/>
          <w:szCs w:val="24"/>
        </w:rPr>
        <w:t>.</w:t>
      </w:r>
    </w:p>
    <w:p w14:paraId="66F256F2" w14:textId="788AB489" w:rsidR="00FC5703" w:rsidRPr="008A0EC7" w:rsidRDefault="00FC5703" w:rsidP="00332674">
      <w:pPr>
        <w:numPr>
          <w:ilvl w:val="0"/>
          <w:numId w:val="58"/>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W okresie realizacji Projektu, o którym mowa w § 3 ust. 1 </w:t>
      </w:r>
      <w:r w:rsidR="0031070E"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Beneficjent jest zobowiązany do:</w:t>
      </w:r>
    </w:p>
    <w:p w14:paraId="79FE7873" w14:textId="5AB7C094" w:rsidR="00FC5703" w:rsidRPr="008A0EC7" w:rsidRDefault="00FC5703" w:rsidP="00332674">
      <w:pPr>
        <w:numPr>
          <w:ilvl w:val="0"/>
          <w:numId w:val="60"/>
        </w:numPr>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umieszczania w widoczny sposób znaku Funduszy Europejskich, znaku barw Rzeczypospolitej Polskiej (jeśli dotyczy; wersja </w:t>
      </w:r>
      <w:proofErr w:type="spellStart"/>
      <w:r w:rsidRPr="008A0EC7">
        <w:rPr>
          <w:rFonts w:asciiTheme="minorHAnsi" w:hAnsiTheme="minorHAnsi" w:cstheme="minorHAnsi"/>
          <w:sz w:val="24"/>
          <w:szCs w:val="24"/>
        </w:rPr>
        <w:t>pełnokolorowa</w:t>
      </w:r>
      <w:proofErr w:type="spellEnd"/>
      <w:r w:rsidRPr="008A0EC7">
        <w:rPr>
          <w:rFonts w:asciiTheme="minorHAnsi" w:hAnsiTheme="minorHAnsi" w:cstheme="minorHAnsi"/>
          <w:sz w:val="24"/>
          <w:szCs w:val="24"/>
        </w:rPr>
        <w:t>), znaku Unii Europejskiej i herbu województwa z</w:t>
      </w:r>
      <w:r w:rsidR="00977243" w:rsidRPr="008A0EC7">
        <w:rPr>
          <w:rFonts w:asciiTheme="minorHAnsi" w:hAnsiTheme="minorHAnsi" w:cstheme="minorHAnsi"/>
          <w:sz w:val="24"/>
          <w:szCs w:val="24"/>
        </w:rPr>
        <w:t> </w:t>
      </w:r>
      <w:r w:rsidRPr="008A0EC7">
        <w:rPr>
          <w:rFonts w:asciiTheme="minorHAnsi" w:hAnsiTheme="minorHAnsi" w:cstheme="minorHAnsi"/>
          <w:sz w:val="24"/>
          <w:szCs w:val="24"/>
        </w:rPr>
        <w:t>napisem „Dolny Śląsk”:</w:t>
      </w:r>
    </w:p>
    <w:p w14:paraId="325FBB41" w14:textId="4B7193D2" w:rsidR="00FC5703" w:rsidRPr="008A0EC7" w:rsidRDefault="00FC5703" w:rsidP="00332674">
      <w:pPr>
        <w:numPr>
          <w:ilvl w:val="0"/>
          <w:numId w:val="62"/>
        </w:numPr>
        <w:spacing w:before="60" w:after="60"/>
        <w:ind w:left="851" w:hanging="284"/>
        <w:rPr>
          <w:rFonts w:asciiTheme="minorHAnsi" w:hAnsiTheme="minorHAnsi" w:cstheme="minorHAnsi"/>
          <w:sz w:val="24"/>
          <w:szCs w:val="24"/>
        </w:rPr>
      </w:pPr>
      <w:r w:rsidRPr="008A0EC7">
        <w:rPr>
          <w:rFonts w:asciiTheme="minorHAnsi" w:hAnsiTheme="minorHAnsi" w:cstheme="minorHAnsi"/>
          <w:sz w:val="24"/>
          <w:szCs w:val="24"/>
        </w:rPr>
        <w:t>podczas wszystkich prowadzonych działa</w:t>
      </w:r>
      <w:r w:rsidR="002913C2">
        <w:rPr>
          <w:rFonts w:asciiTheme="minorHAnsi" w:hAnsiTheme="minorHAnsi" w:cstheme="minorHAnsi"/>
          <w:sz w:val="24"/>
          <w:szCs w:val="24"/>
        </w:rPr>
        <w:t>ń</w:t>
      </w:r>
      <w:r w:rsidRPr="008A0EC7">
        <w:rPr>
          <w:rFonts w:asciiTheme="minorHAnsi" w:hAnsiTheme="minorHAnsi" w:cstheme="minorHAnsi"/>
          <w:sz w:val="24"/>
          <w:szCs w:val="24"/>
        </w:rPr>
        <w:t xml:space="preserve"> informacyjnych i promocyjnych dotyczących Projektu,</w:t>
      </w:r>
    </w:p>
    <w:p w14:paraId="1D9F809C" w14:textId="77777777" w:rsidR="00FC5703" w:rsidRPr="008A0EC7" w:rsidRDefault="00FC5703" w:rsidP="00332674">
      <w:pPr>
        <w:numPr>
          <w:ilvl w:val="0"/>
          <w:numId w:val="62"/>
        </w:numPr>
        <w:spacing w:before="60" w:after="60"/>
        <w:ind w:left="851" w:hanging="284"/>
        <w:rPr>
          <w:rFonts w:asciiTheme="minorHAnsi" w:hAnsiTheme="minorHAnsi" w:cstheme="minorHAnsi"/>
          <w:sz w:val="24"/>
          <w:szCs w:val="24"/>
        </w:rPr>
      </w:pPr>
      <w:r w:rsidRPr="008A0EC7">
        <w:rPr>
          <w:rFonts w:asciiTheme="minorHAnsi" w:hAnsiTheme="minorHAnsi" w:cstheme="minorHAnsi"/>
          <w:sz w:val="24"/>
          <w:szCs w:val="24"/>
        </w:rPr>
        <w:t>na wszystkich dokumentach i materiałach (m.in. produkty drukowane lub cyfrowe)  podawanych do wiadomości publicznej,</w:t>
      </w:r>
    </w:p>
    <w:p w14:paraId="0B15ABE7" w14:textId="26F0FE64" w:rsidR="00FC5703" w:rsidRPr="008A0EC7" w:rsidRDefault="00FC5703" w:rsidP="00332674">
      <w:pPr>
        <w:numPr>
          <w:ilvl w:val="0"/>
          <w:numId w:val="62"/>
        </w:numPr>
        <w:spacing w:before="60" w:after="60"/>
        <w:ind w:left="851" w:hanging="284"/>
        <w:rPr>
          <w:rFonts w:asciiTheme="minorHAnsi" w:hAnsiTheme="minorHAnsi" w:cstheme="minorHAnsi"/>
          <w:sz w:val="24"/>
          <w:szCs w:val="24"/>
        </w:rPr>
      </w:pPr>
      <w:r w:rsidRPr="008A0EC7">
        <w:rPr>
          <w:rFonts w:asciiTheme="minorHAnsi" w:hAnsiTheme="minorHAnsi" w:cstheme="minorHAnsi"/>
          <w:sz w:val="24"/>
          <w:szCs w:val="24"/>
        </w:rPr>
        <w:t>na wszystkich dokumentach i materiałach dla osób i podmiotów uczestniczących w</w:t>
      </w:r>
      <w:r w:rsidR="00FD3C63">
        <w:rPr>
          <w:rFonts w:asciiTheme="minorHAnsi" w:hAnsiTheme="minorHAnsi" w:cstheme="minorHAnsi"/>
          <w:sz w:val="24"/>
          <w:szCs w:val="24"/>
        </w:rPr>
        <w:t> </w:t>
      </w:r>
      <w:r w:rsidRPr="008A0EC7">
        <w:rPr>
          <w:rFonts w:asciiTheme="minorHAnsi" w:hAnsiTheme="minorHAnsi" w:cstheme="minorHAnsi"/>
          <w:sz w:val="24"/>
          <w:szCs w:val="24"/>
        </w:rPr>
        <w:t>Projekcie,</w:t>
      </w:r>
    </w:p>
    <w:p w14:paraId="59707E7B" w14:textId="065C1B4F" w:rsidR="00FC5703" w:rsidRPr="008A0EC7" w:rsidRDefault="00FC5703" w:rsidP="00332674">
      <w:pPr>
        <w:numPr>
          <w:ilvl w:val="0"/>
          <w:numId w:val="62"/>
        </w:numPr>
        <w:spacing w:before="60" w:after="60"/>
        <w:ind w:left="851" w:hanging="284"/>
        <w:rPr>
          <w:rFonts w:asciiTheme="minorHAnsi" w:hAnsiTheme="minorHAnsi" w:cstheme="minorHAnsi"/>
          <w:sz w:val="24"/>
          <w:szCs w:val="24"/>
        </w:rPr>
      </w:pPr>
      <w:r w:rsidRPr="008A0EC7">
        <w:rPr>
          <w:rFonts w:asciiTheme="minorHAnsi" w:hAnsiTheme="minorHAnsi" w:cstheme="minorHAnsi"/>
          <w:sz w:val="24"/>
          <w:szCs w:val="24"/>
        </w:rPr>
        <w:t>na produktach, sprzęcie, pojazdach, aparaturze itp., powstałych lub zakupionych z</w:t>
      </w:r>
      <w:r w:rsidR="00FD3C63">
        <w:rPr>
          <w:rFonts w:asciiTheme="minorHAnsi" w:hAnsiTheme="minorHAnsi" w:cstheme="minorHAnsi"/>
          <w:sz w:val="24"/>
          <w:szCs w:val="24"/>
        </w:rPr>
        <w:t> </w:t>
      </w:r>
      <w:r w:rsidRPr="008A0EC7">
        <w:rPr>
          <w:rFonts w:asciiTheme="minorHAnsi" w:hAnsiTheme="minorHAnsi" w:cstheme="minorHAnsi"/>
          <w:sz w:val="24"/>
          <w:szCs w:val="24"/>
        </w:rPr>
        <w:t>Projektu, poprzez umieszczenie trwałego oznakowania w postaci naklejek.</w:t>
      </w:r>
    </w:p>
    <w:p w14:paraId="4BB10C0D" w14:textId="5839BA07" w:rsidR="00FC5703" w:rsidRPr="008A0EC7" w:rsidRDefault="00FC5703" w:rsidP="00332674">
      <w:pPr>
        <w:numPr>
          <w:ilvl w:val="0"/>
          <w:numId w:val="60"/>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Społecznego Plus</w:t>
      </w:r>
      <w:r w:rsidR="00CF1F6A">
        <w:rPr>
          <w:rFonts w:asciiTheme="minorHAnsi" w:hAnsiTheme="minorHAnsi" w:cstheme="minorHAnsi"/>
          <w:sz w:val="24"/>
          <w:szCs w:val="24"/>
        </w:rPr>
        <w:t>/</w:t>
      </w:r>
      <w:r w:rsidR="00CF1F6A" w:rsidRPr="00CF1F6A">
        <w:rPr>
          <w:rFonts w:asciiTheme="minorHAnsi" w:hAnsiTheme="minorHAnsi" w:cstheme="minorHAnsi"/>
          <w:sz w:val="24"/>
          <w:szCs w:val="24"/>
        </w:rPr>
        <w:t>Funduszu na rzecz Sprawiedliwej Transformacji</w:t>
      </w:r>
      <w:r w:rsidR="00CF1F6A">
        <w:rPr>
          <w:rStyle w:val="Odwoanieprzypisudolnego"/>
          <w:rFonts w:asciiTheme="minorHAnsi" w:hAnsiTheme="minorHAnsi" w:cstheme="minorHAnsi"/>
          <w:sz w:val="24"/>
          <w:szCs w:val="24"/>
        </w:rPr>
        <w:footnoteReference w:id="43"/>
      </w:r>
      <w:r w:rsidRPr="008A0EC7">
        <w:rPr>
          <w:rFonts w:asciiTheme="minorHAnsi" w:hAnsiTheme="minorHAnsi" w:cstheme="minorHAnsi"/>
          <w:sz w:val="24"/>
          <w:szCs w:val="24"/>
        </w:rPr>
        <w:t>, których całkowity koszt przekracza 100 000 EUR</w:t>
      </w:r>
      <w:r w:rsidRPr="008A0EC7">
        <w:rPr>
          <w:rFonts w:asciiTheme="minorHAnsi" w:hAnsiTheme="minorHAnsi" w:cstheme="minorHAnsi"/>
          <w:sz w:val="24"/>
          <w:szCs w:val="24"/>
          <w:vertAlign w:val="superscript"/>
        </w:rPr>
        <w:footnoteReference w:id="44"/>
      </w:r>
      <w:r w:rsidRPr="008A0EC7">
        <w:rPr>
          <w:rFonts w:asciiTheme="minorHAnsi" w:hAnsiTheme="minorHAnsi" w:cstheme="minorHAnsi"/>
          <w:sz w:val="24"/>
          <w:szCs w:val="24"/>
        </w:rPr>
        <w:t xml:space="preserve">. </w:t>
      </w:r>
    </w:p>
    <w:p w14:paraId="6228209E" w14:textId="73A4150F" w:rsidR="00FC5703" w:rsidRPr="008A0EC7" w:rsidRDefault="00FC5703" w:rsidP="00332674">
      <w:pPr>
        <w:spacing w:before="60" w:after="60"/>
        <w:ind w:left="737"/>
        <w:rPr>
          <w:rFonts w:asciiTheme="minorHAnsi" w:hAnsiTheme="minorHAnsi" w:cstheme="minorHAnsi"/>
          <w:sz w:val="24"/>
          <w:szCs w:val="24"/>
        </w:rPr>
      </w:pPr>
      <w:r w:rsidRPr="008A0EC7">
        <w:rPr>
          <w:rFonts w:asciiTheme="minorHAnsi" w:hAnsiTheme="minorHAnsi" w:cstheme="minorHAnsi"/>
          <w:sz w:val="24"/>
          <w:szCs w:val="24"/>
        </w:rPr>
        <w:t>W przypadku gdy miejsce realizacji Projektu nie zapewnia swobodnego dotarcia do ogółu społeczeństwa z informacją o realizacji tego Projektu, umiejscowienie tablicy powinno być uzgodnione z</w:t>
      </w:r>
      <w:r w:rsidRPr="008A0EC7">
        <w:rPr>
          <w:rFonts w:asciiTheme="minorHAnsi" w:hAnsiTheme="minorHAnsi" w:cstheme="minorHAnsi"/>
          <w:i/>
          <w:iCs/>
          <w:sz w:val="24"/>
          <w:szCs w:val="24"/>
        </w:rPr>
        <w:t xml:space="preserve"> </w:t>
      </w:r>
      <w:r w:rsidRPr="008A0EC7">
        <w:rPr>
          <w:rFonts w:asciiTheme="minorHAnsi" w:hAnsiTheme="minorHAnsi" w:cstheme="minorHAnsi"/>
          <w:sz w:val="24"/>
          <w:szCs w:val="24"/>
        </w:rPr>
        <w:t xml:space="preserve">Instytucją Zarządzającą. </w:t>
      </w:r>
    </w:p>
    <w:p w14:paraId="615A9AF7" w14:textId="77777777" w:rsidR="00F74CB6" w:rsidRPr="008A0EC7" w:rsidRDefault="00FC5703" w:rsidP="00332674">
      <w:pPr>
        <w:spacing w:before="60" w:after="60"/>
        <w:ind w:left="737"/>
        <w:rPr>
          <w:rFonts w:asciiTheme="minorHAnsi" w:hAnsiTheme="minorHAnsi" w:cstheme="minorHAnsi"/>
          <w:sz w:val="24"/>
          <w:szCs w:val="24"/>
        </w:rPr>
      </w:pPr>
      <w:r w:rsidRPr="008A0EC7">
        <w:rPr>
          <w:rFonts w:asciiTheme="minorHAnsi" w:hAnsiTheme="minorHAnsi" w:cstheme="minorHAnsi"/>
          <w:sz w:val="24"/>
          <w:szCs w:val="24"/>
        </w:rPr>
        <w:t>Tablica musi być umieszczona niezwłocznie po rozpoczęciu fizycznej realizacji Projektu lub zainstalowaniu zakupionego sprzętu aż do końca okresu trwałości Projektu.</w:t>
      </w:r>
    </w:p>
    <w:p w14:paraId="24D5BE83" w14:textId="169060C8" w:rsidR="007B11DE" w:rsidRPr="008A0EC7" w:rsidRDefault="000D64A2" w:rsidP="00332674">
      <w:pPr>
        <w:numPr>
          <w:ilvl w:val="0"/>
          <w:numId w:val="60"/>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 xml:space="preserve">umieszczenia w widocznym miejscu realizacji Projektu - </w:t>
      </w:r>
      <w:r w:rsidR="00F74CB6" w:rsidRPr="008A0EC7">
        <w:rPr>
          <w:rFonts w:asciiTheme="minorHAnsi" w:hAnsiTheme="minorHAnsi" w:cstheme="minorHAnsi"/>
          <w:sz w:val="24"/>
          <w:szCs w:val="24"/>
        </w:rPr>
        <w:t>w przypadku Projekt</w:t>
      </w:r>
      <w:r w:rsidR="009E0A8B" w:rsidRPr="008A0EC7">
        <w:rPr>
          <w:rFonts w:asciiTheme="minorHAnsi" w:hAnsiTheme="minorHAnsi" w:cstheme="minorHAnsi"/>
          <w:sz w:val="24"/>
          <w:szCs w:val="24"/>
        </w:rPr>
        <w:t>ów</w:t>
      </w:r>
      <w:r w:rsidR="00F74CB6" w:rsidRPr="008A0EC7">
        <w:rPr>
          <w:rFonts w:asciiTheme="minorHAnsi" w:hAnsiTheme="minorHAnsi" w:cstheme="minorHAnsi"/>
          <w:sz w:val="24"/>
          <w:szCs w:val="24"/>
        </w:rPr>
        <w:t xml:space="preserve"> inn</w:t>
      </w:r>
      <w:r w:rsidR="009E0A8B" w:rsidRPr="008A0EC7">
        <w:rPr>
          <w:rFonts w:asciiTheme="minorHAnsi" w:hAnsiTheme="minorHAnsi" w:cstheme="minorHAnsi"/>
          <w:sz w:val="24"/>
          <w:szCs w:val="24"/>
        </w:rPr>
        <w:t>ych</w:t>
      </w:r>
      <w:r w:rsidR="00F74CB6" w:rsidRPr="008A0EC7">
        <w:rPr>
          <w:rFonts w:asciiTheme="minorHAnsi" w:hAnsiTheme="minorHAnsi" w:cstheme="minorHAnsi"/>
          <w:sz w:val="24"/>
          <w:szCs w:val="24"/>
        </w:rPr>
        <w:t xml:space="preserve"> niż te, o</w:t>
      </w:r>
      <w:r w:rsidRPr="008A0EC7">
        <w:rPr>
          <w:rFonts w:asciiTheme="minorHAnsi" w:hAnsiTheme="minorHAnsi" w:cstheme="minorHAnsi"/>
          <w:sz w:val="24"/>
          <w:szCs w:val="24"/>
        </w:rPr>
        <w:t> </w:t>
      </w:r>
      <w:r w:rsidR="00F74CB6" w:rsidRPr="008A0EC7">
        <w:rPr>
          <w:rFonts w:asciiTheme="minorHAnsi" w:hAnsiTheme="minorHAnsi" w:cstheme="minorHAnsi"/>
          <w:sz w:val="24"/>
          <w:szCs w:val="24"/>
        </w:rPr>
        <w:t>których mowa w pkt 2), przynajmniej jednego trwałego plakatu o</w:t>
      </w:r>
      <w:r w:rsidR="00FD3C63">
        <w:rPr>
          <w:rFonts w:asciiTheme="minorHAnsi" w:hAnsiTheme="minorHAnsi" w:cstheme="minorHAnsi"/>
          <w:sz w:val="24"/>
          <w:szCs w:val="24"/>
        </w:rPr>
        <w:t> </w:t>
      </w:r>
      <w:r w:rsidR="00F74CB6" w:rsidRPr="008A0EC7">
        <w:rPr>
          <w:rFonts w:asciiTheme="minorHAnsi" w:hAnsiTheme="minorHAnsi" w:cstheme="minorHAnsi"/>
          <w:sz w:val="24"/>
          <w:szCs w:val="24"/>
        </w:rPr>
        <w:t>minimalnym formacie A3 lub podobnej wielkości elektronicznego wyświetlacza, podkreślającego fakt otrzymania dofinansowania z UE.</w:t>
      </w:r>
      <w:r w:rsidR="00FC5703" w:rsidRPr="008A0EC7">
        <w:rPr>
          <w:rFonts w:asciiTheme="minorHAnsi" w:hAnsiTheme="minorHAnsi" w:cstheme="minorHAnsi"/>
          <w:sz w:val="24"/>
          <w:szCs w:val="24"/>
        </w:rPr>
        <w:t xml:space="preserve"> </w:t>
      </w:r>
    </w:p>
    <w:p w14:paraId="7DE34371" w14:textId="77777777" w:rsidR="004E1896" w:rsidRDefault="00FC5703" w:rsidP="00332674">
      <w:pPr>
        <w:numPr>
          <w:ilvl w:val="0"/>
          <w:numId w:val="60"/>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 xml:space="preserve">umieszczenia krótkiego opisu Projektu na </w:t>
      </w:r>
      <w:r w:rsidR="00684F1C" w:rsidRPr="00684F1C">
        <w:rPr>
          <w:rFonts w:asciiTheme="minorHAnsi" w:hAnsiTheme="minorHAnsi" w:cstheme="minorHAnsi"/>
          <w:sz w:val="24"/>
          <w:szCs w:val="24"/>
        </w:rPr>
        <w:t>oficjalnych stronach (kontach) w mediach społecznościowych Beneficjenta lub na stronie internetowej, jeśli ją posiada.</w:t>
      </w:r>
      <w:r w:rsidRPr="008A0EC7">
        <w:rPr>
          <w:rFonts w:asciiTheme="minorHAnsi" w:hAnsiTheme="minorHAnsi" w:cstheme="minorHAnsi"/>
          <w:sz w:val="24"/>
          <w:szCs w:val="24"/>
        </w:rPr>
        <w:t xml:space="preserve"> </w:t>
      </w:r>
    </w:p>
    <w:p w14:paraId="06D62F4D" w14:textId="457D95A9" w:rsidR="00FC5703" w:rsidRPr="008A0EC7" w:rsidRDefault="00FC5703" w:rsidP="004E1896">
      <w:pPr>
        <w:spacing w:before="60" w:after="60"/>
        <w:ind w:left="754"/>
        <w:rPr>
          <w:rFonts w:asciiTheme="minorHAnsi" w:hAnsiTheme="minorHAnsi" w:cstheme="minorHAnsi"/>
          <w:sz w:val="24"/>
          <w:szCs w:val="24"/>
        </w:rPr>
      </w:pPr>
      <w:r w:rsidRPr="008A0EC7">
        <w:rPr>
          <w:rFonts w:asciiTheme="minorHAnsi" w:hAnsiTheme="minorHAnsi" w:cstheme="minorHAnsi"/>
          <w:sz w:val="24"/>
          <w:szCs w:val="24"/>
        </w:rPr>
        <w:t xml:space="preserve">Opis Projektu musi zawierać: </w:t>
      </w:r>
    </w:p>
    <w:p w14:paraId="61E14E0D" w14:textId="77777777" w:rsidR="00FC5703" w:rsidRPr="008A0EC7" w:rsidRDefault="00FC5703" w:rsidP="00332674">
      <w:pPr>
        <w:numPr>
          <w:ilvl w:val="1"/>
          <w:numId w:val="60"/>
        </w:numPr>
        <w:spacing w:before="60" w:after="60"/>
        <w:ind w:left="1305" w:hanging="284"/>
        <w:rPr>
          <w:rFonts w:asciiTheme="minorHAnsi" w:eastAsia="Times New Roman" w:hAnsiTheme="minorHAnsi" w:cstheme="minorHAnsi"/>
          <w:color w:val="000000"/>
          <w:sz w:val="24"/>
          <w:szCs w:val="24"/>
        </w:rPr>
      </w:pPr>
      <w:r w:rsidRPr="008A0EC7">
        <w:rPr>
          <w:rFonts w:asciiTheme="minorHAnsi" w:eastAsia="Times New Roman" w:hAnsiTheme="minorHAnsi" w:cstheme="minorHAnsi"/>
          <w:color w:val="000000"/>
          <w:sz w:val="24"/>
          <w:szCs w:val="24"/>
        </w:rPr>
        <w:t>tytuł Projektu lub jego skróconą nazwę,</w:t>
      </w:r>
    </w:p>
    <w:p w14:paraId="1B7C2197" w14:textId="77777777" w:rsidR="00FC5703" w:rsidRPr="008A0EC7" w:rsidRDefault="00FC5703" w:rsidP="00332674">
      <w:pPr>
        <w:numPr>
          <w:ilvl w:val="1"/>
          <w:numId w:val="60"/>
        </w:numPr>
        <w:spacing w:before="60" w:after="60"/>
        <w:ind w:left="1305" w:hanging="284"/>
        <w:rPr>
          <w:rFonts w:asciiTheme="minorHAnsi" w:eastAsia="Times New Roman" w:hAnsiTheme="minorHAnsi" w:cstheme="minorHAnsi"/>
          <w:color w:val="000000"/>
          <w:sz w:val="24"/>
          <w:szCs w:val="24"/>
        </w:rPr>
      </w:pPr>
      <w:r w:rsidRPr="008A0EC7">
        <w:rPr>
          <w:rFonts w:asciiTheme="minorHAnsi" w:eastAsia="Times New Roman" w:hAnsiTheme="minorHAnsi" w:cstheme="minorHAnsi"/>
          <w:color w:val="000000" w:themeColor="text1"/>
          <w:sz w:val="24"/>
          <w:szCs w:val="24"/>
        </w:rPr>
        <w:t>podkreślenie faktu otrzymania wsparcia finansowego z Unii Europejskiej przez zamieszczenie znaku Funduszy Europejskich, znaku barw Rzeczypospolitej Polskiej, znaku Unii Europejskiej</w:t>
      </w:r>
      <w:r w:rsidRPr="008A0EC7">
        <w:rPr>
          <w:rFonts w:asciiTheme="minorHAnsi" w:hAnsiTheme="minorHAnsi" w:cstheme="minorHAnsi"/>
          <w:sz w:val="24"/>
          <w:szCs w:val="24"/>
        </w:rPr>
        <w:t xml:space="preserve"> oraz herbu województwa z napisem „Dolny Śląsk”</w:t>
      </w:r>
      <w:r w:rsidRPr="008A0EC7">
        <w:rPr>
          <w:rFonts w:asciiTheme="minorHAnsi" w:eastAsia="Times New Roman" w:hAnsiTheme="minorHAnsi" w:cstheme="minorHAnsi"/>
          <w:color w:val="000000"/>
          <w:sz w:val="24"/>
          <w:szCs w:val="24"/>
        </w:rPr>
        <w:t xml:space="preserve"> ,</w:t>
      </w:r>
    </w:p>
    <w:p w14:paraId="042161AB" w14:textId="77777777" w:rsidR="00FC5703" w:rsidRPr="008A0EC7" w:rsidRDefault="00FC5703" w:rsidP="00332674">
      <w:pPr>
        <w:numPr>
          <w:ilvl w:val="1"/>
          <w:numId w:val="60"/>
        </w:numPr>
        <w:spacing w:before="60" w:after="60"/>
        <w:ind w:left="1305" w:hanging="284"/>
        <w:rPr>
          <w:rFonts w:asciiTheme="minorHAnsi" w:eastAsia="Times New Roman" w:hAnsiTheme="minorHAnsi" w:cstheme="minorHAnsi"/>
          <w:color w:val="000000"/>
          <w:sz w:val="24"/>
          <w:szCs w:val="24"/>
        </w:rPr>
      </w:pPr>
      <w:r w:rsidRPr="008A0EC7">
        <w:rPr>
          <w:rFonts w:asciiTheme="minorHAnsi" w:eastAsia="Times New Roman" w:hAnsiTheme="minorHAnsi" w:cstheme="minorHAnsi"/>
          <w:color w:val="000000"/>
          <w:sz w:val="24"/>
          <w:szCs w:val="24"/>
        </w:rPr>
        <w:t>zadania, działania, które będą realizowane w ramach Projektu (opis, co zostanie zrobione, zakupione etc.),</w:t>
      </w:r>
    </w:p>
    <w:p w14:paraId="0FAC9F5C" w14:textId="77777777" w:rsidR="00FC5703" w:rsidRPr="008A0EC7" w:rsidRDefault="00FC5703" w:rsidP="00332674">
      <w:pPr>
        <w:numPr>
          <w:ilvl w:val="1"/>
          <w:numId w:val="60"/>
        </w:numPr>
        <w:spacing w:before="60" w:after="60"/>
        <w:ind w:left="1305" w:hanging="284"/>
        <w:rPr>
          <w:rFonts w:asciiTheme="minorHAnsi" w:hAnsiTheme="minorHAnsi" w:cstheme="minorHAnsi"/>
          <w:color w:val="000000"/>
          <w:sz w:val="24"/>
          <w:szCs w:val="24"/>
        </w:rPr>
      </w:pPr>
      <w:r w:rsidRPr="008A0EC7">
        <w:rPr>
          <w:rFonts w:asciiTheme="minorHAnsi" w:hAnsiTheme="minorHAnsi" w:cstheme="minorHAnsi"/>
          <w:color w:val="000000"/>
          <w:sz w:val="24"/>
          <w:szCs w:val="24"/>
        </w:rPr>
        <w:t>grupy docelowe (do kogo skierowany jest Projekt, kto z niego skorzysta),</w:t>
      </w:r>
    </w:p>
    <w:p w14:paraId="6C6A55C6" w14:textId="77777777" w:rsidR="00FC5703" w:rsidRPr="008A0EC7" w:rsidRDefault="00FC5703" w:rsidP="00332674">
      <w:pPr>
        <w:numPr>
          <w:ilvl w:val="1"/>
          <w:numId w:val="60"/>
        </w:numPr>
        <w:spacing w:before="60" w:after="60"/>
        <w:ind w:left="1305" w:hanging="284"/>
        <w:rPr>
          <w:rFonts w:asciiTheme="minorHAnsi" w:hAnsiTheme="minorHAnsi" w:cstheme="minorHAnsi"/>
          <w:color w:val="000000"/>
          <w:sz w:val="24"/>
          <w:szCs w:val="24"/>
        </w:rPr>
      </w:pPr>
      <w:r w:rsidRPr="008A0EC7">
        <w:rPr>
          <w:rFonts w:asciiTheme="minorHAnsi" w:hAnsiTheme="minorHAnsi" w:cstheme="minorHAnsi"/>
          <w:color w:val="000000"/>
          <w:sz w:val="24"/>
          <w:szCs w:val="24"/>
        </w:rPr>
        <w:t xml:space="preserve">cel lub cele Projektu, </w:t>
      </w:r>
    </w:p>
    <w:p w14:paraId="46698677" w14:textId="77777777" w:rsidR="00FC5703" w:rsidRPr="008A0EC7" w:rsidRDefault="00FC5703" w:rsidP="00332674">
      <w:pPr>
        <w:numPr>
          <w:ilvl w:val="1"/>
          <w:numId w:val="60"/>
        </w:numPr>
        <w:spacing w:before="60" w:after="60"/>
        <w:ind w:left="1305" w:hanging="284"/>
        <w:rPr>
          <w:rFonts w:asciiTheme="minorHAnsi" w:hAnsiTheme="minorHAnsi" w:cstheme="minorHAnsi"/>
          <w:color w:val="000000"/>
          <w:sz w:val="24"/>
          <w:szCs w:val="24"/>
        </w:rPr>
      </w:pPr>
      <w:r w:rsidRPr="008A0EC7">
        <w:rPr>
          <w:rFonts w:asciiTheme="minorHAnsi" w:hAnsiTheme="minorHAnsi" w:cstheme="minorHAnsi"/>
          <w:color w:val="000000"/>
          <w:sz w:val="24"/>
          <w:szCs w:val="24"/>
        </w:rPr>
        <w:t>efekty, rezultaty Projektu (jeśli opis zadań, działań nie zawiera opisu efektów, rezultatów),</w:t>
      </w:r>
    </w:p>
    <w:p w14:paraId="59584EAF" w14:textId="77777777" w:rsidR="00FC5703" w:rsidRPr="008A0EC7" w:rsidRDefault="00FC5703" w:rsidP="00332674">
      <w:pPr>
        <w:numPr>
          <w:ilvl w:val="1"/>
          <w:numId w:val="60"/>
        </w:numPr>
        <w:spacing w:before="60" w:after="60"/>
        <w:ind w:left="1305" w:hanging="284"/>
        <w:rPr>
          <w:rFonts w:asciiTheme="minorHAnsi" w:eastAsia="Times New Roman" w:hAnsiTheme="minorHAnsi" w:cstheme="minorHAnsi"/>
          <w:color w:val="000000"/>
          <w:sz w:val="24"/>
          <w:szCs w:val="24"/>
        </w:rPr>
      </w:pPr>
      <w:r w:rsidRPr="008A0EC7">
        <w:rPr>
          <w:rFonts w:asciiTheme="minorHAnsi" w:eastAsia="Times New Roman" w:hAnsiTheme="minorHAnsi" w:cstheme="minorHAnsi"/>
          <w:color w:val="000000"/>
          <w:sz w:val="24"/>
          <w:szCs w:val="24"/>
        </w:rPr>
        <w:t>wartość Projektu (całkowity koszt Projektu),</w:t>
      </w:r>
    </w:p>
    <w:p w14:paraId="2BCF660B" w14:textId="77777777" w:rsidR="00FC5703" w:rsidRPr="008A0EC7" w:rsidRDefault="00FC5703" w:rsidP="00332674">
      <w:pPr>
        <w:numPr>
          <w:ilvl w:val="1"/>
          <w:numId w:val="60"/>
        </w:numPr>
        <w:spacing w:before="60" w:after="60"/>
        <w:ind w:left="1305" w:hanging="284"/>
        <w:rPr>
          <w:rFonts w:asciiTheme="minorHAnsi" w:eastAsia="Times New Roman" w:hAnsiTheme="minorHAnsi" w:cstheme="minorHAnsi"/>
          <w:color w:val="000000"/>
          <w:sz w:val="24"/>
          <w:szCs w:val="24"/>
        </w:rPr>
      </w:pPr>
      <w:r w:rsidRPr="008A0EC7">
        <w:rPr>
          <w:rFonts w:asciiTheme="minorHAnsi" w:eastAsia="Times New Roman" w:hAnsiTheme="minorHAnsi" w:cstheme="minorHAnsi"/>
          <w:color w:val="000000"/>
          <w:sz w:val="24"/>
          <w:szCs w:val="24"/>
        </w:rPr>
        <w:t>wysokość wkładu Funduszy Europejskich.</w:t>
      </w:r>
    </w:p>
    <w:p w14:paraId="3236F606" w14:textId="77777777" w:rsidR="00FC5703" w:rsidRPr="008A0EC7" w:rsidRDefault="00FC5703" w:rsidP="00332674">
      <w:pPr>
        <w:numPr>
          <w:ilvl w:val="0"/>
          <w:numId w:val="60"/>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dokumentowania działań informacyjnych i promocyjnych prowadzonych w ramach Projektu.</w:t>
      </w:r>
    </w:p>
    <w:p w14:paraId="72734ADC" w14:textId="1F3757B9" w:rsidR="00FC5703" w:rsidRPr="002913C2" w:rsidRDefault="00FC5703" w:rsidP="003F7891">
      <w:pPr>
        <w:numPr>
          <w:ilvl w:val="0"/>
          <w:numId w:val="58"/>
        </w:numPr>
        <w:spacing w:before="60" w:after="60"/>
        <w:ind w:left="284" w:hanging="284"/>
        <w:rPr>
          <w:rFonts w:asciiTheme="minorHAnsi" w:hAnsiTheme="minorHAnsi" w:cstheme="minorHAnsi"/>
          <w:color w:val="000000" w:themeColor="text1"/>
          <w:sz w:val="24"/>
          <w:szCs w:val="24"/>
        </w:rPr>
      </w:pPr>
      <w:r w:rsidRPr="002913C2">
        <w:rPr>
          <w:rFonts w:asciiTheme="minorHAnsi" w:hAnsiTheme="minorHAnsi" w:cstheme="minorHAnsi"/>
          <w:sz w:val="24"/>
          <w:szCs w:val="24"/>
        </w:rPr>
        <w:t xml:space="preserve">Jednocześnie każdy Beneficjent, który zrealizuje Projekt i planuje organizację wydarzenia związanego z Projektem lub widzi potrzebę jego wsparcia promocyjnego powinien poinformować o tym fakcie Instytucję Zarządzającą na adres </w:t>
      </w:r>
      <w:hyperlink r:id="rId11" w:history="1">
        <w:r w:rsidRPr="002913C2">
          <w:rPr>
            <w:rStyle w:val="Hipercze"/>
            <w:rFonts w:asciiTheme="minorHAnsi" w:hAnsiTheme="minorHAnsi" w:cstheme="minorHAnsi"/>
            <w:b/>
            <w:bCs/>
            <w:color w:val="000000" w:themeColor="text1"/>
            <w:sz w:val="24"/>
            <w:szCs w:val="24"/>
          </w:rPr>
          <w:t>otwarcia.projektow@dolnyslask.pl</w:t>
        </w:r>
      </w:hyperlink>
      <w:r w:rsidRPr="002913C2">
        <w:rPr>
          <w:rFonts w:asciiTheme="minorHAnsi" w:hAnsiTheme="minorHAnsi" w:cstheme="minorHAnsi"/>
          <w:color w:val="000000" w:themeColor="text1"/>
          <w:sz w:val="24"/>
          <w:szCs w:val="24"/>
        </w:rPr>
        <w:t>.</w:t>
      </w:r>
    </w:p>
    <w:p w14:paraId="4C0BC563" w14:textId="77777777" w:rsidR="00FC5703" w:rsidRPr="008A0EC7" w:rsidRDefault="00FC5703" w:rsidP="00332674">
      <w:pPr>
        <w:numPr>
          <w:ilvl w:val="0"/>
          <w:numId w:val="58"/>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7AA04B24" w14:textId="4552E1E2" w:rsidR="00FC5703" w:rsidRPr="008A0EC7" w:rsidRDefault="00FC5703" w:rsidP="00332674">
      <w:pPr>
        <w:numPr>
          <w:ilvl w:val="0"/>
          <w:numId w:val="58"/>
        </w:numPr>
        <w:spacing w:before="60" w:after="60"/>
        <w:ind w:left="284" w:hanging="284"/>
        <w:rPr>
          <w:rFonts w:asciiTheme="minorHAnsi" w:hAnsiTheme="minorHAnsi" w:cstheme="minorHAnsi"/>
          <w:iCs/>
          <w:sz w:val="24"/>
          <w:szCs w:val="24"/>
        </w:rPr>
      </w:pPr>
      <w:r w:rsidRPr="008A0EC7">
        <w:rPr>
          <w:rFonts w:asciiTheme="minorHAnsi" w:hAnsiTheme="minorHAnsi" w:cstheme="minorHAnsi"/>
          <w:iCs/>
          <w:sz w:val="24"/>
          <w:szCs w:val="24"/>
        </w:rPr>
        <w:t>Jeśli Beneficjent realizuje Projekt, w którym przewidziany jest udział uczestników projektu, w</w:t>
      </w:r>
      <w:r w:rsidR="00F74CB6" w:rsidRPr="008A0EC7">
        <w:rPr>
          <w:rFonts w:asciiTheme="minorHAnsi" w:hAnsiTheme="minorHAnsi" w:cstheme="minorHAnsi"/>
          <w:iCs/>
          <w:sz w:val="24"/>
          <w:szCs w:val="24"/>
        </w:rPr>
        <w:t> </w:t>
      </w:r>
      <w:r w:rsidRPr="008A0EC7">
        <w:rPr>
          <w:rFonts w:asciiTheme="minorHAnsi" w:hAnsiTheme="minorHAnsi" w:cstheme="minorHAnsi"/>
          <w:iCs/>
          <w:sz w:val="24"/>
          <w:szCs w:val="24"/>
        </w:rPr>
        <w:t>rozumieniu art. 2 pkt. 40 rozporządzenia ogólnego, Beneficjent zobowiązany jest do rzetelnego i regularnego wprowadzania aktualnych danych do wyszukiwarki wsparcia dla potencjalnych beneficjentów i uczestników projektów, dostępnej na portalu.</w:t>
      </w:r>
    </w:p>
    <w:p w14:paraId="726F9EA8" w14:textId="26F51441" w:rsidR="00FC5703" w:rsidRPr="008A0EC7" w:rsidRDefault="00FC5703" w:rsidP="00332674">
      <w:pPr>
        <w:numPr>
          <w:ilvl w:val="0"/>
          <w:numId w:val="58"/>
        </w:numPr>
        <w:spacing w:before="60" w:after="60"/>
        <w:ind w:left="284" w:hanging="284"/>
        <w:rPr>
          <w:rFonts w:asciiTheme="minorHAnsi" w:hAnsiTheme="minorHAnsi" w:cstheme="minorHAnsi"/>
          <w:i/>
          <w:sz w:val="24"/>
          <w:szCs w:val="24"/>
        </w:rPr>
      </w:pPr>
      <w:r w:rsidRPr="008A0EC7">
        <w:rPr>
          <w:rFonts w:asciiTheme="minorHAnsi" w:hAnsiTheme="minorHAnsi" w:cstheme="minorHAnsi"/>
          <w:sz w:val="24"/>
          <w:szCs w:val="24"/>
        </w:rPr>
        <w:t>W przypadku niewywiązania się Beneficjenta z obowiązków określonych w ust. 2 pkt 1 lit. a) - c) i</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 xml:space="preserve">pkt 2 - </w:t>
      </w:r>
      <w:r w:rsidR="002913C2">
        <w:rPr>
          <w:rFonts w:asciiTheme="minorHAnsi" w:hAnsiTheme="minorHAnsi" w:cstheme="minorHAnsi"/>
          <w:sz w:val="24"/>
          <w:szCs w:val="24"/>
        </w:rPr>
        <w:t>4</w:t>
      </w:r>
      <w:r w:rsidRPr="008A0EC7">
        <w:rPr>
          <w:rFonts w:asciiTheme="minorHAnsi" w:hAnsiTheme="minorHAnsi" w:cstheme="minorHAnsi"/>
          <w:sz w:val="24"/>
          <w:szCs w:val="24"/>
        </w:rPr>
        <w:t>, Instytucja Zarządzająca wzywa Beneficjenta do podjęcia działań zaradczych w terminie i</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 xml:space="preserve">na warunkach określonych w wezwaniu. W przypadku braku wykonania przez Beneficjenta działań zaradczych, o których mowa w wezwaniu, Instytucja Zarządzająca pomniejsza maksymalną kwotę dofinansowania, o której mowa w § 2 ust. 3 </w:t>
      </w:r>
      <w:r w:rsidR="0031070E"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 xml:space="preserve">o wartość nie większą niż 3% tego dofinansowania, zgodnie z wykazem pomniejszenia wartości dofinansowania Projektu w zakresie obowiązków komunikacyjnych beneficjentów FE, który stanowi Załącznik nr </w:t>
      </w:r>
      <w:r w:rsidR="005A3CB7" w:rsidRPr="008A0EC7">
        <w:rPr>
          <w:rFonts w:asciiTheme="minorHAnsi" w:hAnsiTheme="minorHAnsi" w:cstheme="minorHAnsi"/>
          <w:sz w:val="24"/>
          <w:szCs w:val="24"/>
        </w:rPr>
        <w:t>1</w:t>
      </w:r>
      <w:r w:rsidR="002913C2">
        <w:rPr>
          <w:rFonts w:asciiTheme="minorHAnsi" w:hAnsiTheme="minorHAnsi" w:cstheme="minorHAnsi"/>
          <w:sz w:val="24"/>
          <w:szCs w:val="24"/>
        </w:rPr>
        <w:t>0</w:t>
      </w:r>
      <w:r w:rsidR="005A3CB7"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do </w:t>
      </w:r>
      <w:r w:rsidR="00CE186C" w:rsidRPr="008A0EC7">
        <w:rPr>
          <w:rFonts w:asciiTheme="minorHAnsi" w:hAnsiTheme="minorHAnsi" w:cstheme="minorHAnsi"/>
          <w:sz w:val="24"/>
          <w:szCs w:val="24"/>
        </w:rPr>
        <w:t>Decyzji</w:t>
      </w:r>
      <w:r w:rsidRPr="008A0EC7">
        <w:rPr>
          <w:rFonts w:asciiTheme="minorHAnsi" w:hAnsiTheme="minorHAnsi" w:cstheme="minorHAnsi"/>
          <w:sz w:val="24"/>
          <w:szCs w:val="24"/>
        </w:rPr>
        <w:t>. W</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takim przypadku Instytucja Zarządzająca w drodze jednostronnego oświadczenia woli, które jest wiążące dla Beneficjenta, dokona zmiany maksymalnej kwoty dofinansowania, o której mowa w</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 xml:space="preserve">2 ust. 3 </w:t>
      </w:r>
      <w:r w:rsidR="00CE186C" w:rsidRPr="008A0EC7">
        <w:rPr>
          <w:rFonts w:asciiTheme="minorHAnsi" w:hAnsiTheme="minorHAnsi" w:cstheme="minorHAnsi"/>
          <w:sz w:val="24"/>
          <w:szCs w:val="24"/>
        </w:rPr>
        <w:t>Decyzji</w:t>
      </w:r>
      <w:r w:rsidRPr="008A0EC7">
        <w:rPr>
          <w:rFonts w:asciiTheme="minorHAnsi" w:hAnsiTheme="minorHAnsi" w:cstheme="minorHAnsi"/>
          <w:sz w:val="24"/>
          <w:szCs w:val="24"/>
        </w:rPr>
        <w:t>, o czym poinformuje Beneficjenta w formie pisemnej lub elektronicznej, wzywając go jednocześnie do odpowiedniej zmiany budżetu Projektu i </w:t>
      </w:r>
      <w:del w:id="58" w:author="Anna Wiącek-Sawicka" w:date="2024-09-19T09:28:00Z" w16du:dateUtc="2024-09-19T07:28:00Z">
        <w:r w:rsidRPr="008A0EC7">
          <w:rPr>
            <w:rFonts w:asciiTheme="minorHAnsi" w:hAnsiTheme="minorHAnsi" w:cstheme="minorHAnsi"/>
            <w:sz w:val="24"/>
            <w:szCs w:val="24"/>
          </w:rPr>
          <w:delText>Harmonogramu</w:delText>
        </w:r>
      </w:del>
      <w:ins w:id="59" w:author="Anna Wiącek-Sawicka" w:date="2024-09-19T09:28:00Z" w16du:dateUtc="2024-09-19T07:28:00Z">
        <w:r w:rsidR="00D772E0">
          <w:rPr>
            <w:rFonts w:asciiTheme="minorHAnsi" w:hAnsiTheme="minorHAnsi" w:cstheme="minorHAnsi"/>
            <w:sz w:val="24"/>
            <w:szCs w:val="24"/>
          </w:rPr>
          <w:t>h</w:t>
        </w:r>
        <w:r w:rsidRPr="008A0EC7">
          <w:rPr>
            <w:rFonts w:asciiTheme="minorHAnsi" w:hAnsiTheme="minorHAnsi" w:cstheme="minorHAnsi"/>
            <w:sz w:val="24"/>
            <w:szCs w:val="24"/>
          </w:rPr>
          <w:t>armonogramu</w:t>
        </w:r>
      </w:ins>
      <w:r w:rsidRPr="008A0EC7">
        <w:rPr>
          <w:rFonts w:asciiTheme="minorHAnsi" w:hAnsiTheme="minorHAnsi" w:cstheme="minorHAnsi"/>
          <w:sz w:val="24"/>
          <w:szCs w:val="24"/>
        </w:rPr>
        <w:t xml:space="preserve"> płatności. Jeżeli w</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wyniku pomniejszenia dofinansowania okaże się, że Beneficjent otrzymał środki w kwocie wyższej niż maksymalna wysokość dofinansowania, o której mowa w zdaniu poprzednim, różnica podlega zwrotowi bez odsetek w  terminie i</w:t>
      </w:r>
      <w:r w:rsidR="00FD3C63">
        <w:rPr>
          <w:rFonts w:asciiTheme="minorHAnsi" w:hAnsiTheme="minorHAnsi" w:cstheme="minorHAnsi"/>
          <w:sz w:val="24"/>
          <w:szCs w:val="24"/>
        </w:rPr>
        <w:t> </w:t>
      </w:r>
      <w:r w:rsidRPr="008A0EC7">
        <w:rPr>
          <w:rFonts w:asciiTheme="minorHAnsi" w:hAnsiTheme="minorHAnsi" w:cstheme="minorHAnsi"/>
          <w:sz w:val="24"/>
          <w:szCs w:val="24"/>
        </w:rPr>
        <w:t>na zasadach określonych przez Instytucję Zarządzającą. Po bezskutecznym upływie terminu do zwrotu, następuje on w trybie i na zasadach określonych w</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art. 207 ustawy z dnia 27 sierpnia 2009 r. o finansach publicznych.</w:t>
      </w:r>
    </w:p>
    <w:p w14:paraId="3F269987" w14:textId="0D528464" w:rsidR="00FC5703" w:rsidRPr="008A0EC7" w:rsidRDefault="00FC5703" w:rsidP="00332674">
      <w:pPr>
        <w:numPr>
          <w:ilvl w:val="0"/>
          <w:numId w:val="58"/>
        </w:numPr>
        <w:spacing w:before="60" w:after="60"/>
        <w:ind w:left="284" w:hanging="284"/>
        <w:rPr>
          <w:rFonts w:asciiTheme="minorHAnsi" w:hAnsiTheme="minorHAnsi" w:cstheme="minorHAnsi"/>
          <w:i/>
          <w:sz w:val="24"/>
          <w:szCs w:val="24"/>
        </w:rPr>
      </w:pPr>
      <w:r w:rsidRPr="008A0EC7">
        <w:rPr>
          <w:rFonts w:asciiTheme="minorHAnsi" w:hAnsiTheme="minorHAnsi" w:cstheme="minorHAnsi"/>
          <w:sz w:val="24"/>
          <w:szCs w:val="24"/>
        </w:rPr>
        <w:t xml:space="preserve">W przypadku stworzenia przez osobę trzecią utworów, w rozumieniu art. 1 ustawy z dnia 4 lutego 1994 r. o </w:t>
      </w:r>
      <w:r w:rsidR="00CE186C" w:rsidRPr="008A0EC7">
        <w:rPr>
          <w:rFonts w:asciiTheme="minorHAnsi" w:hAnsiTheme="minorHAnsi" w:cstheme="minorHAnsi"/>
          <w:sz w:val="24"/>
          <w:szCs w:val="24"/>
        </w:rPr>
        <w:t>prawie autorskim</w:t>
      </w:r>
      <w:r w:rsidRPr="008A0EC7">
        <w:rPr>
          <w:rFonts w:asciiTheme="minorHAnsi" w:hAnsiTheme="minorHAnsi" w:cstheme="minorHAnsi"/>
          <w:sz w:val="24"/>
          <w:szCs w:val="24"/>
        </w:rPr>
        <w:t xml:space="preserve"> i prawach pokrewnych, związanych z komunikacją i widocznością (np. zdjęcia, filmy, broszury, ulotki, prezentacje multimedialne nt. Projektu), powstałych w ramach Projektu, Beneficjent zobowiązuje się do uzyskania od tej osoby majątkowych praw autorskich do tych utworów, obejmujących pola eksploatacji niezbędne do udzielenia licencji o których mowa </w:t>
      </w:r>
      <w:r w:rsidR="00967154" w:rsidRPr="008A0EC7">
        <w:rPr>
          <w:rFonts w:asciiTheme="minorHAnsi" w:hAnsiTheme="minorHAnsi" w:cstheme="minorHAnsi"/>
          <w:sz w:val="24"/>
          <w:szCs w:val="24"/>
        </w:rPr>
        <w:t>w </w:t>
      </w:r>
      <w:r w:rsidRPr="008A0EC7">
        <w:rPr>
          <w:rFonts w:asciiTheme="minorHAnsi" w:hAnsiTheme="minorHAnsi" w:cstheme="minorHAnsi"/>
          <w:sz w:val="24"/>
          <w:szCs w:val="24"/>
        </w:rPr>
        <w:t xml:space="preserve">ust. </w:t>
      </w:r>
      <w:r w:rsidR="007B75C9">
        <w:rPr>
          <w:rFonts w:asciiTheme="minorHAnsi" w:hAnsiTheme="minorHAnsi" w:cstheme="minorHAnsi"/>
          <w:sz w:val="24"/>
          <w:szCs w:val="24"/>
        </w:rPr>
        <w:t>8</w:t>
      </w:r>
      <w:r w:rsidRPr="008A0EC7">
        <w:rPr>
          <w:rFonts w:asciiTheme="minorHAnsi" w:hAnsiTheme="minorHAnsi" w:cstheme="minorHAnsi"/>
          <w:sz w:val="24"/>
          <w:szCs w:val="24"/>
        </w:rPr>
        <w:t>.</w:t>
      </w:r>
    </w:p>
    <w:p w14:paraId="46DCABAE" w14:textId="3F1F62B6" w:rsidR="00FC5703" w:rsidRPr="008A0EC7" w:rsidRDefault="00FC5703" w:rsidP="00332674">
      <w:pPr>
        <w:numPr>
          <w:ilvl w:val="0"/>
          <w:numId w:val="58"/>
        </w:numPr>
        <w:tabs>
          <w:tab w:val="left" w:pos="426"/>
        </w:tabs>
        <w:spacing w:before="60" w:after="60"/>
        <w:ind w:left="284" w:hanging="284"/>
        <w:rPr>
          <w:rFonts w:asciiTheme="minorHAnsi" w:hAnsiTheme="minorHAnsi" w:cstheme="minorHAnsi"/>
          <w:i/>
          <w:sz w:val="24"/>
          <w:szCs w:val="24"/>
        </w:rPr>
      </w:pPr>
      <w:r w:rsidRPr="008A0EC7">
        <w:rPr>
          <w:rFonts w:asciiTheme="minorHAnsi" w:hAnsiTheme="minorHAnsi" w:cstheme="minorHAnsi"/>
          <w:sz w:val="24"/>
          <w:szCs w:val="24"/>
        </w:rPr>
        <w:t>Na wniosek Instytucji Koordynującej Umowę Partnerstwa, Instytucji Zarządzającej</w:t>
      </w:r>
      <w:r w:rsidR="007A5255" w:rsidRPr="008A0EC7">
        <w:rPr>
          <w:rFonts w:asciiTheme="minorHAnsi" w:hAnsiTheme="minorHAnsi" w:cstheme="minorHAnsi"/>
          <w:sz w:val="24"/>
          <w:szCs w:val="24"/>
        </w:rPr>
        <w:t>, Instytucji Pośredniczących</w:t>
      </w:r>
      <w:r w:rsidRPr="008A0EC7">
        <w:rPr>
          <w:rFonts w:asciiTheme="minorHAnsi" w:hAnsiTheme="minorHAnsi" w:cstheme="minorHAnsi"/>
          <w:sz w:val="24"/>
          <w:szCs w:val="24"/>
        </w:rPr>
        <w:t xml:space="preserve"> w Programie i unijnych instytucji lub organów i jednostek organizacyjnych, Beneficjent zobowiązuje się do udostępnienia tym podmiotom utworów związanych z komunikacją i widocznością (np. zdjęcia, filmy, broszury, ulotki, prezentacje multimedialne nt. Projektu) powstałych w ramach Projektu i udziela tym podmiotom nieodpłatnej i niewyłącznej licencji do korzystania z tych utworów na następujących warunkach:</w:t>
      </w:r>
    </w:p>
    <w:p w14:paraId="1AB311AC" w14:textId="77777777" w:rsidR="00FC5703" w:rsidRPr="008A0EC7" w:rsidRDefault="00FC5703" w:rsidP="00332674">
      <w:pPr>
        <w:numPr>
          <w:ilvl w:val="0"/>
          <w:numId w:val="61"/>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na terytorium Rzeczypospolitej Polskiej oraz na terytorium innych państw członkowskich UE,</w:t>
      </w:r>
    </w:p>
    <w:p w14:paraId="62B9B6B1" w14:textId="77777777" w:rsidR="00FC5703" w:rsidRPr="008A0EC7" w:rsidRDefault="00FC5703" w:rsidP="00332674">
      <w:pPr>
        <w:numPr>
          <w:ilvl w:val="0"/>
          <w:numId w:val="61"/>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na okres 10 lat,</w:t>
      </w:r>
    </w:p>
    <w:p w14:paraId="09A2A1E2" w14:textId="77777777" w:rsidR="00FC5703" w:rsidRPr="008A0EC7" w:rsidRDefault="00FC5703" w:rsidP="00332674">
      <w:pPr>
        <w:numPr>
          <w:ilvl w:val="0"/>
          <w:numId w:val="61"/>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bez ograniczeń co do liczby egzemplarzy i nośników, w zakresie następujących pól eksploatacji:</w:t>
      </w:r>
    </w:p>
    <w:p w14:paraId="3F291F10" w14:textId="77777777" w:rsidR="00FC5703" w:rsidRPr="008A0EC7" w:rsidRDefault="00FC5703" w:rsidP="00332674">
      <w:pPr>
        <w:numPr>
          <w:ilvl w:val="0"/>
          <w:numId w:val="63"/>
        </w:numPr>
        <w:spacing w:before="60" w:after="60"/>
        <w:ind w:left="1134" w:hanging="425"/>
        <w:rPr>
          <w:rFonts w:asciiTheme="minorHAnsi" w:hAnsiTheme="minorHAnsi" w:cstheme="minorHAnsi"/>
          <w:sz w:val="24"/>
          <w:szCs w:val="24"/>
        </w:rPr>
      </w:pPr>
      <w:r w:rsidRPr="008A0EC7">
        <w:rPr>
          <w:rFonts w:asciiTheme="minorHAnsi" w:hAnsiTheme="minorHAnsi" w:cstheme="minorHAnsi"/>
          <w:sz w:val="24"/>
          <w:szCs w:val="24"/>
        </w:rPr>
        <w:t xml:space="preserve">utrwalanie – w szczególności </w:t>
      </w:r>
      <w:r w:rsidRPr="008A0EC7">
        <w:rPr>
          <w:rFonts w:asciiTheme="minorHAnsi" w:hAnsiTheme="minorHAnsi" w:cstheme="minorHAnsi"/>
          <w:color w:val="000000"/>
          <w:sz w:val="24"/>
          <w:szCs w:val="24"/>
        </w:rPr>
        <w:t xml:space="preserve">drukiem, zapisem w pamięci komputera i na nośnikach elektronicznych, oraz zwielokrotnianie, </w:t>
      </w:r>
      <w:r w:rsidRPr="008A0EC7">
        <w:rPr>
          <w:rFonts w:asciiTheme="minorHAnsi" w:hAnsiTheme="minorHAnsi" w:cstheme="minorHAnsi"/>
          <w:sz w:val="24"/>
          <w:szCs w:val="24"/>
        </w:rPr>
        <w:t xml:space="preserve">powielanie i kopiowanie </w:t>
      </w:r>
      <w:r w:rsidRPr="008A0EC7">
        <w:rPr>
          <w:rFonts w:asciiTheme="minorHAnsi" w:hAnsiTheme="minorHAnsi" w:cstheme="minorHAnsi"/>
          <w:color w:val="000000"/>
          <w:sz w:val="24"/>
          <w:szCs w:val="24"/>
        </w:rPr>
        <w:t>tak powstałych egzemplarzy dowolną techniką,</w:t>
      </w:r>
    </w:p>
    <w:p w14:paraId="279978FD" w14:textId="77777777" w:rsidR="00FC5703" w:rsidRPr="008A0EC7" w:rsidRDefault="00FC5703" w:rsidP="00332674">
      <w:pPr>
        <w:numPr>
          <w:ilvl w:val="0"/>
          <w:numId w:val="63"/>
        </w:numPr>
        <w:spacing w:before="60" w:after="60"/>
        <w:ind w:left="1134" w:hanging="425"/>
        <w:rPr>
          <w:rFonts w:asciiTheme="minorHAnsi" w:hAnsiTheme="minorHAnsi" w:cstheme="minorHAnsi"/>
          <w:sz w:val="24"/>
          <w:szCs w:val="24"/>
        </w:rPr>
      </w:pPr>
      <w:r w:rsidRPr="008A0EC7">
        <w:rPr>
          <w:rFonts w:asciiTheme="minorHAnsi" w:hAnsiTheme="minorHAnsi" w:cstheme="minorHAnsi"/>
          <w:color w:val="000000"/>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5C34306" w14:textId="77777777" w:rsidR="00FC5703" w:rsidRPr="008A0EC7" w:rsidRDefault="00FC5703" w:rsidP="00332674">
      <w:pPr>
        <w:numPr>
          <w:ilvl w:val="0"/>
          <w:numId w:val="63"/>
        </w:numPr>
        <w:spacing w:before="60" w:after="60"/>
        <w:ind w:left="1134" w:hanging="425"/>
        <w:rPr>
          <w:rFonts w:asciiTheme="minorHAnsi" w:hAnsiTheme="minorHAnsi" w:cstheme="minorHAnsi"/>
          <w:sz w:val="24"/>
          <w:szCs w:val="24"/>
        </w:rPr>
      </w:pPr>
      <w:r w:rsidRPr="008A0EC7">
        <w:rPr>
          <w:rFonts w:asciiTheme="minorHAnsi" w:hAnsiTheme="minorHAnsi" w:cstheme="minorHAnsi"/>
          <w:color w:val="000000"/>
          <w:sz w:val="24"/>
          <w:szCs w:val="24"/>
        </w:rPr>
        <w:t>publiczna dystrybucja utworów lub ich kopii we wszelkich formach (np. książka, broszura, CD, Internet),</w:t>
      </w:r>
    </w:p>
    <w:p w14:paraId="6EEF1119" w14:textId="77777777" w:rsidR="00FC5703" w:rsidRPr="008A0EC7" w:rsidRDefault="00FC5703" w:rsidP="00332674">
      <w:pPr>
        <w:numPr>
          <w:ilvl w:val="0"/>
          <w:numId w:val="63"/>
        </w:numPr>
        <w:spacing w:before="60" w:after="60"/>
        <w:ind w:left="1134" w:hanging="425"/>
        <w:rPr>
          <w:rFonts w:asciiTheme="minorHAnsi" w:hAnsiTheme="minorHAnsi" w:cstheme="minorHAnsi"/>
          <w:sz w:val="24"/>
          <w:szCs w:val="24"/>
        </w:rPr>
      </w:pPr>
      <w:r w:rsidRPr="008A0EC7">
        <w:rPr>
          <w:rFonts w:asciiTheme="minorHAnsi" w:hAnsiTheme="minorHAnsi" w:cstheme="minorHAnsi"/>
          <w:color w:val="000000"/>
          <w:sz w:val="24"/>
          <w:szCs w:val="24"/>
        </w:rPr>
        <w:t xml:space="preserve">udostępnianie, w tym unijnym </w:t>
      </w:r>
      <w:r w:rsidRPr="008A0EC7">
        <w:rPr>
          <w:rFonts w:asciiTheme="minorHAnsi" w:hAnsiTheme="minorHAnsi" w:cstheme="minorHAnsi"/>
          <w:sz w:val="24"/>
          <w:szCs w:val="24"/>
        </w:rPr>
        <w:t>instytucjom, organom lub jednostkom organizacyjnym Unii, Instytucji Koordynującej Umowę Partnerstwa, Instytucji Zarządzającej w Programie oraz ich pracownikom oraz publiczne udostępnianie przy wykorzystaniu wszelkich środków komunikacji (np. Internet),</w:t>
      </w:r>
    </w:p>
    <w:p w14:paraId="646FD6B4" w14:textId="77777777" w:rsidR="00FC5703" w:rsidRPr="008A0EC7" w:rsidRDefault="00FC5703" w:rsidP="00332674">
      <w:pPr>
        <w:numPr>
          <w:ilvl w:val="0"/>
          <w:numId w:val="63"/>
        </w:numPr>
        <w:spacing w:before="60" w:after="60"/>
        <w:ind w:left="1134" w:hanging="425"/>
        <w:rPr>
          <w:rFonts w:asciiTheme="minorHAnsi" w:hAnsiTheme="minorHAnsi" w:cstheme="minorHAnsi"/>
          <w:sz w:val="24"/>
          <w:szCs w:val="24"/>
        </w:rPr>
      </w:pPr>
      <w:r w:rsidRPr="008A0EC7">
        <w:rPr>
          <w:rFonts w:asciiTheme="minorHAnsi" w:hAnsiTheme="minorHAnsi" w:cstheme="minorHAnsi"/>
          <w:sz w:val="24"/>
          <w:szCs w:val="24"/>
        </w:rPr>
        <w:t>przechowywanie i archiwizowanie w postaci papierowej albo elektronicznej,</w:t>
      </w:r>
    </w:p>
    <w:p w14:paraId="318CA383" w14:textId="77777777" w:rsidR="00FC5703" w:rsidRPr="008A0EC7" w:rsidRDefault="00FC5703" w:rsidP="00332674">
      <w:pPr>
        <w:numPr>
          <w:ilvl w:val="0"/>
          <w:numId w:val="61"/>
        </w:numPr>
        <w:spacing w:before="60" w:after="60"/>
        <w:ind w:left="754" w:hanging="357"/>
        <w:rPr>
          <w:rFonts w:asciiTheme="minorHAnsi" w:hAnsiTheme="minorHAnsi" w:cstheme="minorHAnsi"/>
          <w:color w:val="000000"/>
          <w:sz w:val="24"/>
          <w:szCs w:val="24"/>
        </w:rPr>
      </w:pPr>
      <w:r w:rsidRPr="008A0EC7">
        <w:rPr>
          <w:rFonts w:asciiTheme="minorHAnsi" w:hAnsiTheme="minorHAnsi" w:cstheme="minorHAnsi"/>
          <w:sz w:val="24"/>
          <w:szCs w:val="24"/>
        </w:rPr>
        <w:t xml:space="preserve">z prawem do udzielania osobom trzecim sublicencji na warunkach i polach eksploatacji, o których mowa w niniejszym ustępie. </w:t>
      </w:r>
    </w:p>
    <w:p w14:paraId="7B69B68C" w14:textId="15614E62" w:rsidR="00FC5703" w:rsidRPr="008A0EC7" w:rsidRDefault="00FC5703" w:rsidP="00332674">
      <w:pPr>
        <w:numPr>
          <w:ilvl w:val="0"/>
          <w:numId w:val="58"/>
        </w:numPr>
        <w:tabs>
          <w:tab w:val="left" w:pos="426"/>
        </w:tabs>
        <w:spacing w:before="60" w:after="60"/>
        <w:ind w:left="284" w:hanging="284"/>
        <w:rPr>
          <w:rFonts w:asciiTheme="minorHAnsi" w:hAnsiTheme="minorHAnsi" w:cstheme="minorHAnsi"/>
          <w:sz w:val="24"/>
          <w:szCs w:val="24"/>
        </w:rPr>
      </w:pPr>
      <w:r w:rsidRPr="008A0EC7">
        <w:rPr>
          <w:rFonts w:asciiTheme="minorHAnsi" w:hAnsiTheme="minorHAnsi" w:cstheme="minorHAnsi"/>
          <w:color w:val="000000"/>
          <w:sz w:val="24"/>
          <w:szCs w:val="24"/>
        </w:rPr>
        <w:t xml:space="preserve">Znaki graficzne </w:t>
      </w:r>
      <w:r w:rsidRPr="008A0EC7">
        <w:rPr>
          <w:rFonts w:asciiTheme="minorHAnsi" w:hAnsiTheme="minorHAnsi" w:cstheme="minorHAnsi"/>
          <w:sz w:val="24"/>
          <w:szCs w:val="24"/>
        </w:rPr>
        <w:t xml:space="preserve">oraz obowiązkowe wzory tablic, plakatu i naklejek </w:t>
      </w:r>
      <w:r w:rsidRPr="008A0EC7">
        <w:rPr>
          <w:rFonts w:asciiTheme="minorHAnsi" w:hAnsiTheme="minorHAnsi" w:cstheme="minorHAnsi"/>
          <w:color w:val="000000"/>
          <w:sz w:val="24"/>
          <w:szCs w:val="24"/>
        </w:rPr>
        <w:t xml:space="preserve">są określone </w:t>
      </w:r>
      <w:r w:rsidRPr="008A0EC7">
        <w:rPr>
          <w:rFonts w:asciiTheme="minorHAnsi" w:hAnsiTheme="minorHAnsi" w:cstheme="minorHAnsi"/>
          <w:sz w:val="24"/>
          <w:szCs w:val="24"/>
        </w:rPr>
        <w:t>w</w:t>
      </w:r>
      <w:r w:rsidR="00FD3C63">
        <w:rPr>
          <w:rFonts w:asciiTheme="minorHAnsi" w:hAnsiTheme="minorHAnsi" w:cstheme="minorHAnsi"/>
          <w:sz w:val="24"/>
          <w:szCs w:val="24"/>
        </w:rPr>
        <w:t> </w:t>
      </w:r>
      <w:r w:rsidRPr="008A0EC7">
        <w:rPr>
          <w:rFonts w:asciiTheme="minorHAnsi" w:hAnsiTheme="minorHAnsi" w:cstheme="minorHAnsi"/>
          <w:sz w:val="24"/>
          <w:szCs w:val="24"/>
        </w:rPr>
        <w:t>Księdze Tożsamości Wizualnej i dostępne na stronie internetowej Programu oraz w Załączniku nr</w:t>
      </w:r>
      <w:r w:rsidR="00E02318">
        <w:rPr>
          <w:rFonts w:asciiTheme="minorHAnsi" w:hAnsiTheme="minorHAnsi" w:cstheme="minorHAnsi"/>
          <w:sz w:val="24"/>
          <w:szCs w:val="24"/>
        </w:rPr>
        <w:t> </w:t>
      </w:r>
      <w:r w:rsidR="002913C2">
        <w:rPr>
          <w:rFonts w:asciiTheme="minorHAnsi" w:hAnsiTheme="minorHAnsi" w:cstheme="minorHAnsi"/>
          <w:sz w:val="24"/>
          <w:szCs w:val="24"/>
        </w:rPr>
        <w:t>3</w:t>
      </w:r>
      <w:r w:rsidR="002913C2"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do </w:t>
      </w:r>
      <w:r w:rsidR="00CE186C" w:rsidRPr="008A0EC7">
        <w:rPr>
          <w:rFonts w:asciiTheme="minorHAnsi" w:hAnsiTheme="minorHAnsi" w:cstheme="minorHAnsi"/>
          <w:sz w:val="24"/>
          <w:szCs w:val="24"/>
        </w:rPr>
        <w:t>Decyzji</w:t>
      </w:r>
      <w:r w:rsidRPr="008A0EC7">
        <w:rPr>
          <w:rFonts w:asciiTheme="minorHAnsi" w:hAnsiTheme="minorHAnsi" w:cstheme="minorHAnsi"/>
          <w:sz w:val="24"/>
          <w:szCs w:val="24"/>
        </w:rPr>
        <w:t xml:space="preserve">. </w:t>
      </w:r>
    </w:p>
    <w:p w14:paraId="218D1086" w14:textId="2FBD3205" w:rsidR="00FC5703" w:rsidRPr="008A0EC7" w:rsidRDefault="00FC5703" w:rsidP="00332674">
      <w:pPr>
        <w:numPr>
          <w:ilvl w:val="0"/>
          <w:numId w:val="58"/>
        </w:numPr>
        <w:tabs>
          <w:tab w:val="left" w:pos="426"/>
        </w:tabs>
        <w:spacing w:before="60" w:after="60"/>
        <w:ind w:left="284" w:hanging="284"/>
        <w:rPr>
          <w:rFonts w:asciiTheme="minorHAnsi" w:hAnsiTheme="minorHAnsi" w:cstheme="minorHAnsi"/>
          <w:sz w:val="24"/>
          <w:szCs w:val="24"/>
          <w:lang w:bidi="pl-PL"/>
        </w:rPr>
      </w:pPr>
      <w:r w:rsidRPr="008A0EC7">
        <w:rPr>
          <w:rFonts w:asciiTheme="minorHAnsi" w:hAnsiTheme="minorHAnsi" w:cstheme="minorHAnsi"/>
          <w:sz w:val="24"/>
          <w:szCs w:val="24"/>
          <w:lang w:bidi="pl-PL"/>
        </w:rPr>
        <w:t xml:space="preserve">Zmiana adresów poczty elektronicznej, wskazanych w ust. </w:t>
      </w:r>
      <w:r w:rsidR="002913C2">
        <w:rPr>
          <w:rFonts w:asciiTheme="minorHAnsi" w:hAnsiTheme="minorHAnsi" w:cstheme="minorHAnsi"/>
          <w:sz w:val="24"/>
          <w:szCs w:val="24"/>
          <w:lang w:bidi="pl-PL"/>
        </w:rPr>
        <w:t>3</w:t>
      </w:r>
      <w:r w:rsidRPr="008A0EC7">
        <w:rPr>
          <w:rFonts w:asciiTheme="minorHAnsi" w:hAnsiTheme="minorHAnsi" w:cstheme="minorHAnsi"/>
          <w:sz w:val="24"/>
          <w:szCs w:val="24"/>
          <w:lang w:bidi="pl-PL"/>
        </w:rPr>
        <w:t xml:space="preserve"> i</w:t>
      </w:r>
      <w:r w:rsidR="006D2DB0">
        <w:rPr>
          <w:rFonts w:asciiTheme="minorHAnsi" w:hAnsiTheme="minorHAnsi" w:cstheme="minorHAnsi"/>
          <w:sz w:val="24"/>
          <w:szCs w:val="24"/>
          <w:lang w:bidi="pl-PL"/>
        </w:rPr>
        <w:t> </w:t>
      </w:r>
      <w:r w:rsidRPr="008A0EC7">
        <w:rPr>
          <w:rFonts w:asciiTheme="minorHAnsi" w:hAnsiTheme="minorHAnsi" w:cstheme="minorHAnsi"/>
          <w:sz w:val="24"/>
          <w:szCs w:val="24"/>
          <w:lang w:bidi="pl-PL"/>
        </w:rPr>
        <w:t xml:space="preserve">strony internetowej </w:t>
      </w:r>
      <w:r w:rsidR="002913C2">
        <w:rPr>
          <w:rFonts w:asciiTheme="minorHAnsi" w:hAnsiTheme="minorHAnsi" w:cstheme="minorHAnsi"/>
          <w:sz w:val="24"/>
          <w:szCs w:val="24"/>
          <w:lang w:bidi="pl-PL"/>
        </w:rPr>
        <w:t>Programu</w:t>
      </w:r>
      <w:r w:rsidR="00967154" w:rsidRPr="008A0EC7">
        <w:rPr>
          <w:rFonts w:asciiTheme="minorHAnsi" w:hAnsiTheme="minorHAnsi" w:cstheme="minorHAnsi"/>
          <w:sz w:val="24"/>
          <w:szCs w:val="24"/>
          <w:lang w:bidi="pl-PL"/>
        </w:rPr>
        <w:t xml:space="preserve"> </w:t>
      </w:r>
      <w:r w:rsidRPr="008A0EC7">
        <w:rPr>
          <w:rFonts w:asciiTheme="minorHAnsi" w:hAnsiTheme="minorHAnsi" w:cstheme="minorHAnsi"/>
          <w:sz w:val="24"/>
          <w:szCs w:val="24"/>
          <w:lang w:bidi="pl-PL"/>
        </w:rPr>
        <w:t xml:space="preserve">nie wymaga </w:t>
      </w:r>
      <w:r w:rsidR="00D974D9" w:rsidRPr="008A0EC7">
        <w:rPr>
          <w:rFonts w:asciiTheme="minorHAnsi" w:hAnsiTheme="minorHAnsi" w:cstheme="minorHAnsi"/>
          <w:sz w:val="24"/>
          <w:szCs w:val="24"/>
          <w:lang w:bidi="pl-PL"/>
        </w:rPr>
        <w:t>zmiany Decyzji</w:t>
      </w:r>
      <w:r w:rsidRPr="008A0EC7">
        <w:rPr>
          <w:rFonts w:asciiTheme="minorHAnsi" w:hAnsiTheme="minorHAnsi" w:cstheme="minorHAnsi"/>
          <w:sz w:val="24"/>
          <w:szCs w:val="24"/>
          <w:lang w:bidi="pl-PL"/>
        </w:rPr>
        <w:t>. Instytucja poinformuje Beneficjenta o tym fakcie w formie pisemnej lub elektronicznej, wraz ze wskazaniem daty, od której obowiązuje zmieniony adres. Zmiana jest skuteczna z chwilą doręczenia informacji Beneficjentowi.</w:t>
      </w:r>
    </w:p>
    <w:p w14:paraId="3BBF9B4E" w14:textId="77777777" w:rsidR="00FC5703" w:rsidRPr="008A0EC7" w:rsidRDefault="00FC5703" w:rsidP="00332674">
      <w:pPr>
        <w:numPr>
          <w:ilvl w:val="0"/>
          <w:numId w:val="58"/>
        </w:numPr>
        <w:tabs>
          <w:tab w:val="left" w:pos="426"/>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Beneficjent przyjmuje do wiadomości, że objęcie dofinansowaniem oznacza umieszczenie danych Beneficjenta w publikowanym przez Instytucję Zarządzającą wykazie projektów</w:t>
      </w:r>
      <w:r w:rsidRPr="008A0EC7">
        <w:rPr>
          <w:rStyle w:val="Odwoanieprzypisudolnego"/>
          <w:rFonts w:asciiTheme="minorHAnsi" w:hAnsiTheme="minorHAnsi" w:cstheme="minorHAnsi"/>
          <w:sz w:val="24"/>
          <w:szCs w:val="24"/>
        </w:rPr>
        <w:footnoteReference w:id="45"/>
      </w:r>
      <w:r w:rsidRPr="008A0EC7">
        <w:rPr>
          <w:rFonts w:asciiTheme="minorHAnsi" w:hAnsiTheme="minorHAnsi" w:cstheme="minorHAnsi"/>
          <w:sz w:val="24"/>
          <w:szCs w:val="24"/>
        </w:rPr>
        <w:t>.</w:t>
      </w:r>
    </w:p>
    <w:p w14:paraId="21577D68" w14:textId="5B0350BD" w:rsidR="000B104F" w:rsidRPr="008A0EC7" w:rsidRDefault="000B104F" w:rsidP="00332674">
      <w:pPr>
        <w:pStyle w:val="Nagwek2"/>
        <w:spacing w:line="276" w:lineRule="auto"/>
        <w:rPr>
          <w:rFonts w:asciiTheme="minorHAnsi" w:hAnsiTheme="minorHAnsi" w:cstheme="minorHAnsi"/>
          <w:b w:val="0"/>
          <w:sz w:val="24"/>
          <w:szCs w:val="24"/>
        </w:rPr>
      </w:pPr>
      <w:bookmarkStart w:id="60" w:name="_Hlk96504002"/>
      <w:bookmarkEnd w:id="55"/>
      <w:bookmarkEnd w:id="56"/>
      <w:bookmarkEnd w:id="57"/>
      <w:r w:rsidRPr="008A0EC7">
        <w:rPr>
          <w:rFonts w:asciiTheme="minorHAnsi" w:hAnsiTheme="minorHAnsi" w:cstheme="minorHAnsi"/>
          <w:sz w:val="24"/>
          <w:szCs w:val="24"/>
        </w:rPr>
        <w:t>Zapobieganie nadużyciom finansowym</w:t>
      </w:r>
    </w:p>
    <w:p w14:paraId="3472C54A" w14:textId="5CF29954" w:rsidR="000B104F" w:rsidRPr="008A0EC7" w:rsidRDefault="000B104F"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E63ECA" w:rsidRPr="008A0EC7">
        <w:rPr>
          <w:rFonts w:asciiTheme="minorHAnsi" w:hAnsiTheme="minorHAnsi" w:cstheme="minorHAnsi"/>
          <w:sz w:val="24"/>
          <w:szCs w:val="24"/>
        </w:rPr>
        <w:t>2</w:t>
      </w:r>
      <w:r w:rsidR="001808FB" w:rsidRPr="008A0EC7">
        <w:rPr>
          <w:rFonts w:asciiTheme="minorHAnsi" w:hAnsiTheme="minorHAnsi" w:cstheme="minorHAnsi"/>
          <w:sz w:val="24"/>
          <w:szCs w:val="24"/>
        </w:rPr>
        <w:t>4</w:t>
      </w:r>
      <w:r w:rsidRPr="008A0EC7">
        <w:rPr>
          <w:rFonts w:asciiTheme="minorHAnsi" w:hAnsiTheme="minorHAnsi" w:cstheme="minorHAnsi"/>
          <w:sz w:val="24"/>
          <w:szCs w:val="24"/>
        </w:rPr>
        <w:t>.</w:t>
      </w:r>
    </w:p>
    <w:p w14:paraId="32077ECD" w14:textId="7C247368"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 xml:space="preserve">Beneficjent zobowiązany jest do podjęcia wszelkich działań w celu zapobieżenia powstania nadużyć finansowych, w tym do konfliktu interesów i korupcji, które mogłyby mieć wpływ na bezstronną i obiektywną realizację </w:t>
      </w:r>
      <w:r w:rsidR="00D974D9" w:rsidRPr="008A0EC7">
        <w:rPr>
          <w:rFonts w:asciiTheme="minorHAnsi" w:hAnsiTheme="minorHAnsi" w:cstheme="minorHAnsi"/>
        </w:rPr>
        <w:t xml:space="preserve">Decyzji </w:t>
      </w:r>
      <w:r w:rsidRPr="008A0EC7">
        <w:rPr>
          <w:rFonts w:asciiTheme="minorHAnsi" w:hAnsiTheme="minorHAnsi" w:cstheme="minorHAnsi"/>
        </w:rPr>
        <w:t>i Projektu, w tym w</w:t>
      </w:r>
      <w:r w:rsidR="006D2DB0">
        <w:rPr>
          <w:rFonts w:asciiTheme="minorHAnsi" w:hAnsiTheme="minorHAnsi" w:cstheme="minorHAnsi"/>
        </w:rPr>
        <w:t> </w:t>
      </w:r>
      <w:r w:rsidRPr="008A0EC7">
        <w:rPr>
          <w:rFonts w:asciiTheme="minorHAnsi" w:hAnsiTheme="minorHAnsi" w:cstheme="minorHAnsi"/>
        </w:rPr>
        <w:t>szczególności przy podejmowaniu działań finansowych.</w:t>
      </w:r>
    </w:p>
    <w:p w14:paraId="4EBCB7EC" w14:textId="4EC745B6"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Beneficjent zobowiązany jest do pisemnego powiadomienia Instytucji Zarządzającej o</w:t>
      </w:r>
      <w:r w:rsidR="006D2DB0">
        <w:rPr>
          <w:rFonts w:asciiTheme="minorHAnsi" w:hAnsiTheme="minorHAnsi" w:cstheme="minorHAnsi"/>
        </w:rPr>
        <w:t> </w:t>
      </w:r>
      <w:r w:rsidRPr="008A0EC7">
        <w:rPr>
          <w:rFonts w:asciiTheme="minorHAnsi" w:hAnsiTheme="minorHAnsi" w:cstheme="minorHAnsi"/>
        </w:rPr>
        <w:t>każdym podejrzeniu wystąpienia lub stwierdzonym przypadku wystąpienia nadużycia finansowego, w</w:t>
      </w:r>
      <w:r w:rsidR="004E32AB" w:rsidRPr="008A0EC7">
        <w:rPr>
          <w:rFonts w:asciiTheme="minorHAnsi" w:hAnsiTheme="minorHAnsi" w:cstheme="minorHAnsi"/>
        </w:rPr>
        <w:t> </w:t>
      </w:r>
      <w:r w:rsidRPr="008A0EC7">
        <w:rPr>
          <w:rFonts w:asciiTheme="minorHAnsi" w:hAnsiTheme="minorHAnsi" w:cstheme="minorHAnsi"/>
        </w:rPr>
        <w:t>tym konfliktu interesów lub korupcji, a także o możliwości ich występowania lub ich wykrycia oraz o podjętych działaniach naprawczych, w terminie 3</w:t>
      </w:r>
      <w:r w:rsidR="006D2DB0">
        <w:rPr>
          <w:rFonts w:asciiTheme="minorHAnsi" w:hAnsiTheme="minorHAnsi" w:cstheme="minorHAnsi"/>
        </w:rPr>
        <w:t> </w:t>
      </w:r>
      <w:r w:rsidRPr="008A0EC7">
        <w:rPr>
          <w:rFonts w:asciiTheme="minorHAnsi" w:hAnsiTheme="minorHAnsi" w:cstheme="minorHAnsi"/>
        </w:rPr>
        <w:t>dni od powzięcia informacji.</w:t>
      </w:r>
    </w:p>
    <w:p w14:paraId="38E8BD4A" w14:textId="77777777"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W przypadku podejrzenia, iż doszło do nadużycia finansowego, w tym do korupcji lub konfliktu interesów w związku z realizacją Projektu przez Beneficjenta/Partnera/Podmiot upoważniony do ponoszenia wydatków kwalifikowalnych, Instytucja Zarządzająca bezzwłocznie podejmuje przewidziane prawem działania, w tym zawiadamia właściwe organy.</w:t>
      </w:r>
    </w:p>
    <w:p w14:paraId="04616FA9" w14:textId="4DCA476F"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W każdym przypadku powzięcia informacji o postępowaniach prowadzonych przez organy ścigania oraz Urząd Ochrony Konkurencji i Konsumentów (UOKiK) Beneficjent jest zobowiązany do przekazania Instytucji Zarządzającej w formie pisemnej informacji w</w:t>
      </w:r>
      <w:r w:rsidR="006D2DB0">
        <w:rPr>
          <w:rFonts w:asciiTheme="minorHAnsi" w:hAnsiTheme="minorHAnsi" w:cstheme="minorHAnsi"/>
        </w:rPr>
        <w:t> </w:t>
      </w:r>
      <w:r w:rsidRPr="008A0EC7">
        <w:rPr>
          <w:rFonts w:asciiTheme="minorHAnsi" w:hAnsiTheme="minorHAnsi" w:cstheme="minorHAnsi"/>
        </w:rPr>
        <w:t>tym zakresie, w terminie 3 dni od dnia jej uzyskania.</w:t>
      </w:r>
    </w:p>
    <w:p w14:paraId="29055D78" w14:textId="642351E0"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Beneficjent jest zobowiązany do informowania podmiotów uczestniczących w Projekcie o</w:t>
      </w:r>
      <w:r w:rsidR="004E32AB" w:rsidRPr="008A0EC7">
        <w:rPr>
          <w:rFonts w:asciiTheme="minorHAnsi" w:hAnsiTheme="minorHAnsi" w:cstheme="minorHAnsi"/>
        </w:rPr>
        <w:t> </w:t>
      </w:r>
      <w:r w:rsidRPr="008A0EC7">
        <w:rPr>
          <w:rFonts w:asciiTheme="minorHAnsi" w:hAnsiTheme="minorHAnsi" w:cstheme="minorHAnsi"/>
        </w:rPr>
        <w:t>możliwości zgłoszenia Instytucji Zarządzającej, m.in. za pomocą anonimowego formularza kontaktowego dostępnego na stronie internetowej Programu, informacji o</w:t>
      </w:r>
      <w:r w:rsidR="006D2DB0">
        <w:rPr>
          <w:rFonts w:asciiTheme="minorHAnsi" w:hAnsiTheme="minorHAnsi" w:cstheme="minorHAnsi"/>
        </w:rPr>
        <w:t> </w:t>
      </w:r>
      <w:r w:rsidRPr="008A0EC7">
        <w:rPr>
          <w:rFonts w:asciiTheme="minorHAnsi" w:hAnsiTheme="minorHAnsi" w:cstheme="minorHAnsi"/>
        </w:rPr>
        <w:t>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DDF8B7A" w14:textId="77777777"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Beneficjent zobowiązany jest do dokumentowania każdego zgłoszenia o podejrzeniu wystąpienia lub stwierdzonego przypadku wystąpienia nadużycia finansowego, w tym konfliktu interesów lub korupcji oraz podjętych działaniach naprawczych.</w:t>
      </w:r>
    </w:p>
    <w:p w14:paraId="13F69AB8" w14:textId="37F02D34"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W każdym przypadku prowadzenia postępowania o udzielenie zamówienia przewidzianego w</w:t>
      </w:r>
      <w:r w:rsidR="006922CA" w:rsidRPr="008A0EC7">
        <w:rPr>
          <w:rFonts w:asciiTheme="minorHAnsi" w:hAnsiTheme="minorHAnsi" w:cstheme="minorHAnsi"/>
        </w:rPr>
        <w:t> </w:t>
      </w:r>
      <w:r w:rsidRPr="008A0EC7">
        <w:rPr>
          <w:rFonts w:asciiTheme="minorHAnsi" w:hAnsiTheme="minorHAnsi" w:cstheme="minorHAnsi"/>
        </w:rPr>
        <w:t>ramach Projektu i dokonywania wyboru wykonawcy Beneficjent obowiązany jest kierować się zasadą uczciwej konkurencji, równego traktowania, niedyskryminacji, efektywności, jawności i</w:t>
      </w:r>
      <w:r w:rsidR="006922CA" w:rsidRPr="008A0EC7">
        <w:rPr>
          <w:rFonts w:asciiTheme="minorHAnsi" w:hAnsiTheme="minorHAnsi" w:cstheme="minorHAnsi"/>
        </w:rPr>
        <w:t> </w:t>
      </w:r>
      <w:r w:rsidRPr="008A0EC7">
        <w:rPr>
          <w:rFonts w:asciiTheme="minorHAnsi" w:hAnsiTheme="minorHAnsi" w:cstheme="minorHAnsi"/>
        </w:rPr>
        <w:t xml:space="preserve">przejrzystości. </w:t>
      </w:r>
    </w:p>
    <w:p w14:paraId="769A3EAF" w14:textId="34439804"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Fakt rozliczania wydatków w projekcie według uproszczonej metody rozliczania wydatków nie zwalnia Beneficjenta z obowiązku przestrzegania wobec tych wydatków wszystkich obowiązujących przepisów krajowych i unijnych, dotyczących między innymi jawności, równości szans i niedyskryminacji, zrównoważonego środowiska, pomocy państwa, itp. Sposób ponoszenia tych wydatków może podlegać kontroli przez inne uprawnione do tego podmioty w związku z</w:t>
      </w:r>
      <w:r w:rsidR="006D2DB0">
        <w:rPr>
          <w:rFonts w:asciiTheme="minorHAnsi" w:hAnsiTheme="minorHAnsi" w:cstheme="minorHAnsi"/>
        </w:rPr>
        <w:t> </w:t>
      </w:r>
      <w:r w:rsidRPr="008A0EC7">
        <w:rPr>
          <w:rFonts w:asciiTheme="minorHAnsi" w:hAnsiTheme="minorHAnsi" w:cstheme="minorHAnsi"/>
        </w:rPr>
        <w:t>obowiązującym prawem, np. prawem pracy przez Państwową Inspekcję Pracy, w ramach audytów prowadzonych przez Instytucję Audytową.</w:t>
      </w:r>
    </w:p>
    <w:p w14:paraId="0D0E780B" w14:textId="04BC9538"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Instytucja Zarządzająca podejmuje działania mające na celu wykrycie ewentualnych nadużyć finansowych, w tym konfliktów interesów i przypadków korupcji, a Beneficjent zobowiązany jest do przedstawienia wszystkich informacji i dokumentów umożliwiających ustalenie stanu faktycznego w tym zakresie oraz do zobowiązania każdej osoby zaangażowanej w realizację Projektu (w tym personelu Projektu) do przekazania takich danych i informacji, w tym danych dotyczących historii zatrudnienia i</w:t>
      </w:r>
      <w:r w:rsidR="006D2DB0">
        <w:rPr>
          <w:rFonts w:asciiTheme="minorHAnsi" w:hAnsiTheme="minorHAnsi" w:cstheme="minorHAnsi"/>
        </w:rPr>
        <w:t> </w:t>
      </w:r>
      <w:r w:rsidRPr="008A0EC7">
        <w:rPr>
          <w:rFonts w:asciiTheme="minorHAnsi" w:hAnsiTheme="minorHAnsi" w:cstheme="minorHAnsi"/>
        </w:rPr>
        <w:t>statusu rodzinnego tych osób.</w:t>
      </w:r>
    </w:p>
    <w:p w14:paraId="7F1FE64E" w14:textId="5D022BB3"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Beneficjent zobowiązany jest wdrożyć i stosować procedury wynikające z przepisów prawa implementujących do polskiego porządku prawnego Dyrektywę Parlamentu Europejskiego i</w:t>
      </w:r>
      <w:r w:rsidR="006922CA" w:rsidRPr="008A0EC7">
        <w:rPr>
          <w:rFonts w:asciiTheme="minorHAnsi" w:hAnsiTheme="minorHAnsi" w:cstheme="minorHAnsi"/>
        </w:rPr>
        <w:t> </w:t>
      </w:r>
      <w:r w:rsidRPr="008A0EC7">
        <w:rPr>
          <w:rFonts w:asciiTheme="minorHAnsi" w:hAnsiTheme="minorHAnsi" w:cstheme="minorHAnsi"/>
        </w:rPr>
        <w:t>Rady (UE) 2019/1937 z dnia 23 października 2019 r. w sprawie ochrony osób zgłaszających naruszenia prawa Unii, zwaną powszechnie dyrektywą o ochronie praw sygnalistów, pod warunkiem i od dnia wejścia tych przepisów w życie.</w:t>
      </w:r>
    </w:p>
    <w:p w14:paraId="2977BA9E" w14:textId="40A2BD48" w:rsidR="000F2039" w:rsidRPr="008A0EC7" w:rsidRDefault="00D974D9" w:rsidP="00332674">
      <w:pPr>
        <w:pStyle w:val="Nagwek2"/>
        <w:spacing w:line="276" w:lineRule="auto"/>
        <w:rPr>
          <w:rFonts w:asciiTheme="minorHAnsi" w:hAnsiTheme="minorHAnsi" w:cstheme="minorHAnsi"/>
          <w:b w:val="0"/>
          <w:sz w:val="24"/>
          <w:szCs w:val="24"/>
        </w:rPr>
      </w:pPr>
      <w:r w:rsidRPr="008A0EC7">
        <w:rPr>
          <w:rFonts w:asciiTheme="minorHAnsi" w:hAnsiTheme="minorHAnsi" w:cstheme="minorHAnsi"/>
          <w:sz w:val="24"/>
          <w:szCs w:val="24"/>
        </w:rPr>
        <w:t>Uchylenie Decyzji</w:t>
      </w:r>
    </w:p>
    <w:bookmarkEnd w:id="60"/>
    <w:p w14:paraId="713F0800" w14:textId="5D43A39E" w:rsidR="00A04645" w:rsidRPr="008A0EC7" w:rsidRDefault="00A0464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E63ECA" w:rsidRPr="008A0EC7">
        <w:rPr>
          <w:rFonts w:asciiTheme="minorHAnsi" w:hAnsiTheme="minorHAnsi" w:cstheme="minorHAnsi"/>
          <w:sz w:val="24"/>
          <w:szCs w:val="24"/>
        </w:rPr>
        <w:t>2</w:t>
      </w:r>
      <w:r w:rsidR="0068421C" w:rsidRPr="008A0EC7">
        <w:rPr>
          <w:rFonts w:asciiTheme="minorHAnsi" w:hAnsiTheme="minorHAnsi" w:cstheme="minorHAnsi"/>
          <w:sz w:val="24"/>
          <w:szCs w:val="24"/>
        </w:rPr>
        <w:t>5</w:t>
      </w:r>
      <w:r w:rsidRPr="008A0EC7">
        <w:rPr>
          <w:rFonts w:asciiTheme="minorHAnsi" w:hAnsiTheme="minorHAnsi" w:cstheme="minorHAnsi"/>
          <w:sz w:val="24"/>
          <w:szCs w:val="24"/>
        </w:rPr>
        <w:t>.</w:t>
      </w:r>
    </w:p>
    <w:p w14:paraId="1A22E894" w14:textId="1126C003" w:rsidR="00A04645" w:rsidRPr="008A0EC7" w:rsidRDefault="00A04645" w:rsidP="00332674">
      <w:pPr>
        <w:numPr>
          <w:ilvl w:val="0"/>
          <w:numId w:val="4"/>
        </w:numPr>
        <w:tabs>
          <w:tab w:val="clear" w:pos="360"/>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 xml:space="preserve">Instytucja Zarządzająca może </w:t>
      </w:r>
      <w:r w:rsidR="00D974D9" w:rsidRPr="008A0EC7">
        <w:rPr>
          <w:rFonts w:asciiTheme="minorHAnsi" w:hAnsiTheme="minorHAnsi" w:cstheme="minorHAnsi"/>
          <w:sz w:val="24"/>
          <w:szCs w:val="24"/>
        </w:rPr>
        <w:t>uchylić Decyzję</w:t>
      </w:r>
      <w:r w:rsidR="005F2447" w:rsidRPr="008A0EC7">
        <w:rPr>
          <w:rFonts w:asciiTheme="minorHAnsi" w:hAnsiTheme="minorHAnsi" w:cstheme="minorHAnsi"/>
          <w:sz w:val="24"/>
          <w:szCs w:val="24"/>
        </w:rPr>
        <w:t xml:space="preserve"> w przypadku gdy Beneficjent nie wywiązuje się z obowiązków </w:t>
      </w:r>
      <w:r w:rsidR="00D974D9" w:rsidRPr="008A0EC7">
        <w:rPr>
          <w:rFonts w:asciiTheme="minorHAnsi" w:hAnsiTheme="minorHAnsi" w:cstheme="minorHAnsi"/>
          <w:sz w:val="24"/>
          <w:szCs w:val="24"/>
        </w:rPr>
        <w:t>wynikających z Decyzji</w:t>
      </w:r>
      <w:r w:rsidR="005F2447" w:rsidRPr="008A0EC7">
        <w:rPr>
          <w:rFonts w:asciiTheme="minorHAnsi" w:hAnsiTheme="minorHAnsi" w:cstheme="minorHAnsi"/>
          <w:sz w:val="24"/>
          <w:szCs w:val="24"/>
        </w:rPr>
        <w:t>, w szczególności gdy</w:t>
      </w:r>
      <w:r w:rsidRPr="008A0EC7">
        <w:rPr>
          <w:rFonts w:asciiTheme="minorHAnsi" w:hAnsiTheme="minorHAnsi" w:cstheme="minorHAnsi"/>
          <w:sz w:val="24"/>
          <w:szCs w:val="24"/>
        </w:rPr>
        <w:t>:</w:t>
      </w:r>
    </w:p>
    <w:p w14:paraId="484143EA" w14:textId="496493A3" w:rsidR="00A04645" w:rsidRPr="008A0EC7" w:rsidRDefault="00A04645" w:rsidP="00332674">
      <w:pPr>
        <w:numPr>
          <w:ilvl w:val="0"/>
          <w:numId w:val="19"/>
        </w:numPr>
        <w:tabs>
          <w:tab w:val="clear" w:pos="540"/>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w:t>
      </w:r>
      <w:r w:rsidRPr="008A0EC7">
        <w:rPr>
          <w:rFonts w:asciiTheme="minorHAnsi" w:hAnsiTheme="minorHAnsi" w:cstheme="minorHAnsi"/>
          <w:i/>
          <w:sz w:val="24"/>
          <w:szCs w:val="24"/>
        </w:rPr>
        <w:t>lub Partner</w:t>
      </w:r>
      <w:r w:rsidR="002913C2" w:rsidRPr="008A0EC7">
        <w:rPr>
          <w:rStyle w:val="Odwoanieprzypisudolnego"/>
          <w:rFonts w:asciiTheme="minorHAnsi" w:hAnsiTheme="minorHAnsi" w:cstheme="minorHAnsi"/>
          <w:i/>
          <w:sz w:val="24"/>
          <w:szCs w:val="24"/>
        </w:rPr>
        <w:footnoteReference w:id="46"/>
      </w:r>
      <w:r w:rsidRPr="008A0EC7">
        <w:rPr>
          <w:rFonts w:asciiTheme="minorHAnsi" w:hAnsiTheme="minorHAnsi" w:cstheme="minorHAnsi"/>
          <w:i/>
          <w:sz w:val="24"/>
          <w:szCs w:val="24"/>
        </w:rPr>
        <w:t xml:space="preserve"> dopuścił</w:t>
      </w:r>
      <w:r w:rsidR="006C6032" w:rsidRPr="008A0EC7">
        <w:rPr>
          <w:rFonts w:asciiTheme="minorHAnsi" w:hAnsiTheme="minorHAnsi" w:cstheme="minorHAnsi"/>
          <w:i/>
          <w:sz w:val="24"/>
          <w:szCs w:val="24"/>
        </w:rPr>
        <w:t xml:space="preserve"> </w:t>
      </w:r>
      <w:r w:rsidRPr="008A0EC7">
        <w:rPr>
          <w:rFonts w:asciiTheme="minorHAnsi" w:hAnsiTheme="minorHAnsi" w:cstheme="minorHAnsi"/>
          <w:sz w:val="24"/>
          <w:szCs w:val="24"/>
        </w:rPr>
        <w:t xml:space="preserve">się </w:t>
      </w:r>
      <w:r w:rsidR="000B3E21" w:rsidRPr="008A0EC7">
        <w:rPr>
          <w:rFonts w:asciiTheme="minorHAnsi" w:hAnsiTheme="minorHAnsi" w:cstheme="minorHAnsi"/>
          <w:sz w:val="24"/>
          <w:szCs w:val="24"/>
        </w:rPr>
        <w:t xml:space="preserve">poważnych </w:t>
      </w:r>
      <w:r w:rsidRPr="008A0EC7">
        <w:rPr>
          <w:rFonts w:asciiTheme="minorHAnsi" w:hAnsiTheme="minorHAnsi" w:cstheme="minorHAnsi"/>
          <w:sz w:val="24"/>
          <w:szCs w:val="24"/>
        </w:rPr>
        <w:t>nieprawidłowości</w:t>
      </w:r>
      <w:r w:rsidR="00A8723F" w:rsidRPr="008A0EC7">
        <w:rPr>
          <w:rFonts w:asciiTheme="minorHAnsi" w:hAnsiTheme="minorHAnsi" w:cstheme="minorHAnsi"/>
          <w:sz w:val="24"/>
          <w:szCs w:val="24"/>
        </w:rPr>
        <w:t xml:space="preserve"> finansowych</w:t>
      </w:r>
      <w:r w:rsidRPr="008A0EC7">
        <w:rPr>
          <w:rFonts w:asciiTheme="minorHAnsi" w:hAnsiTheme="minorHAnsi" w:cstheme="minorHAnsi"/>
          <w:sz w:val="24"/>
          <w:szCs w:val="24"/>
        </w:rPr>
        <w:t>, w</w:t>
      </w:r>
      <w:r w:rsidR="00A64111" w:rsidRPr="008A0EC7">
        <w:rPr>
          <w:rFonts w:asciiTheme="minorHAnsi" w:hAnsiTheme="minorHAnsi" w:cstheme="minorHAnsi"/>
          <w:sz w:val="24"/>
          <w:szCs w:val="24"/>
        </w:rPr>
        <w:t> </w:t>
      </w:r>
      <w:r w:rsidRPr="008A0EC7">
        <w:rPr>
          <w:rFonts w:asciiTheme="minorHAnsi" w:hAnsiTheme="minorHAnsi" w:cstheme="minorHAnsi"/>
          <w:sz w:val="24"/>
          <w:szCs w:val="24"/>
        </w:rPr>
        <w:t xml:space="preserve">szczególności </w:t>
      </w:r>
      <w:r w:rsidRPr="008A0EC7">
        <w:rPr>
          <w:rFonts w:asciiTheme="minorHAnsi" w:hAnsiTheme="minorHAnsi" w:cstheme="minorHAnsi"/>
          <w:i/>
          <w:sz w:val="24"/>
          <w:szCs w:val="24"/>
        </w:rPr>
        <w:t>wykorzysta</w:t>
      </w:r>
      <w:r w:rsidR="00A41940" w:rsidRPr="008A0EC7">
        <w:rPr>
          <w:rFonts w:asciiTheme="minorHAnsi" w:hAnsiTheme="minorHAnsi" w:cstheme="minorHAnsi"/>
          <w:i/>
          <w:sz w:val="24"/>
          <w:szCs w:val="24"/>
        </w:rPr>
        <w:t>ł</w:t>
      </w:r>
      <w:r w:rsidR="006C6032" w:rsidRPr="008A0EC7">
        <w:rPr>
          <w:rStyle w:val="Odwoanieprzypisudolnego"/>
          <w:rFonts w:asciiTheme="minorHAnsi" w:hAnsiTheme="minorHAnsi" w:cstheme="minorHAnsi"/>
          <w:i/>
          <w:sz w:val="24"/>
          <w:szCs w:val="24"/>
        </w:rPr>
        <w:footnoteReference w:id="47"/>
      </w:r>
      <w:r w:rsidRPr="008A0EC7">
        <w:rPr>
          <w:rFonts w:asciiTheme="minorHAnsi" w:hAnsiTheme="minorHAnsi" w:cstheme="minorHAnsi"/>
          <w:sz w:val="24"/>
          <w:szCs w:val="24"/>
        </w:rPr>
        <w:t xml:space="preserve"> przekazane środki na cel inny niż określony w Projekcie lub niezgodnie z </w:t>
      </w:r>
      <w:r w:rsidR="00D974D9" w:rsidRPr="008A0EC7">
        <w:rPr>
          <w:rFonts w:asciiTheme="minorHAnsi" w:hAnsiTheme="minorHAnsi" w:cstheme="minorHAnsi"/>
          <w:sz w:val="24"/>
          <w:szCs w:val="24"/>
        </w:rPr>
        <w:t>Decyzją</w:t>
      </w:r>
      <w:r w:rsidRPr="008A0EC7">
        <w:rPr>
          <w:rFonts w:asciiTheme="minorHAnsi" w:hAnsiTheme="minorHAnsi" w:cstheme="minorHAnsi"/>
          <w:sz w:val="24"/>
          <w:szCs w:val="24"/>
        </w:rPr>
        <w:t>;</w:t>
      </w:r>
    </w:p>
    <w:p w14:paraId="019DF5A2" w14:textId="6E73C6E0" w:rsidR="006E6C29" w:rsidRPr="008A0EC7" w:rsidRDefault="006E6C29" w:rsidP="00332674">
      <w:pPr>
        <w:numPr>
          <w:ilvl w:val="0"/>
          <w:numId w:val="19"/>
        </w:numPr>
        <w:tabs>
          <w:tab w:val="clear" w:pos="540"/>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w:t>
      </w:r>
      <w:r w:rsidR="005F2447" w:rsidRPr="008A0EC7">
        <w:rPr>
          <w:rFonts w:asciiTheme="minorHAnsi" w:hAnsiTheme="minorHAnsi" w:cstheme="minorHAnsi"/>
          <w:sz w:val="24"/>
          <w:szCs w:val="24"/>
        </w:rPr>
        <w:t xml:space="preserve">utrudnia lub uniemożliwia przeprowadzenie kontroli </w:t>
      </w:r>
      <w:r w:rsidR="00FF7741" w:rsidRPr="008A0EC7">
        <w:rPr>
          <w:rFonts w:asciiTheme="minorHAnsi" w:hAnsiTheme="minorHAnsi" w:cstheme="minorHAnsi"/>
          <w:sz w:val="24"/>
          <w:szCs w:val="24"/>
        </w:rPr>
        <w:t xml:space="preserve">lub </w:t>
      </w:r>
      <w:r w:rsidRPr="008A0EC7">
        <w:rPr>
          <w:rFonts w:asciiTheme="minorHAnsi" w:hAnsiTheme="minorHAnsi" w:cstheme="minorHAnsi"/>
          <w:sz w:val="24"/>
          <w:szCs w:val="24"/>
        </w:rPr>
        <w:t xml:space="preserve">odmówi poddania się kontroli, o której mowa w </w:t>
      </w:r>
      <w:r w:rsidRPr="008A0EC7">
        <w:rPr>
          <w:rFonts w:asciiTheme="minorHAnsi" w:eastAsia="Times New Roman" w:hAnsiTheme="minorHAnsi" w:cstheme="minorHAnsi"/>
          <w:sz w:val="24"/>
          <w:szCs w:val="24"/>
          <w:shd w:val="clear" w:color="auto" w:fill="FFFFFF" w:themeFill="background1"/>
          <w:lang w:eastAsia="pl-PL"/>
        </w:rPr>
        <w:t>§</w:t>
      </w:r>
      <w:r w:rsidR="00DC0B01" w:rsidRPr="008A0EC7">
        <w:rPr>
          <w:rFonts w:asciiTheme="minorHAnsi" w:eastAsia="Times New Roman" w:hAnsiTheme="minorHAnsi" w:cstheme="minorHAnsi"/>
          <w:sz w:val="24"/>
          <w:szCs w:val="24"/>
          <w:shd w:val="clear" w:color="auto" w:fill="FFFFFF" w:themeFill="background1"/>
          <w:lang w:eastAsia="pl-PL"/>
        </w:rPr>
        <w:t xml:space="preserve"> </w:t>
      </w:r>
      <w:r w:rsidR="002766F7" w:rsidRPr="008A0EC7">
        <w:rPr>
          <w:rFonts w:asciiTheme="minorHAnsi" w:eastAsia="Times New Roman" w:hAnsiTheme="minorHAnsi" w:cstheme="minorHAnsi"/>
          <w:sz w:val="24"/>
          <w:szCs w:val="24"/>
          <w:shd w:val="clear" w:color="auto" w:fill="FFFFFF" w:themeFill="background1"/>
          <w:lang w:eastAsia="pl-PL"/>
        </w:rPr>
        <w:t>19</w:t>
      </w:r>
      <w:r w:rsidR="002766F7" w:rsidRPr="008A0EC7">
        <w:rPr>
          <w:rFonts w:asciiTheme="minorHAnsi" w:hAnsiTheme="minorHAnsi" w:cstheme="minorHAnsi"/>
          <w:sz w:val="24"/>
          <w:szCs w:val="24"/>
        </w:rPr>
        <w:t xml:space="preserve"> </w:t>
      </w:r>
      <w:r w:rsidR="00293521" w:rsidRPr="008A0EC7">
        <w:rPr>
          <w:rFonts w:asciiTheme="minorHAnsi" w:hAnsiTheme="minorHAnsi" w:cstheme="minorHAnsi"/>
          <w:sz w:val="24"/>
          <w:szCs w:val="24"/>
        </w:rPr>
        <w:t>Decyzji</w:t>
      </w:r>
      <w:r w:rsidRPr="008A0EC7">
        <w:rPr>
          <w:rFonts w:asciiTheme="minorHAnsi" w:hAnsiTheme="minorHAnsi" w:cstheme="minorHAnsi"/>
          <w:sz w:val="24"/>
          <w:szCs w:val="24"/>
        </w:rPr>
        <w:t>;</w:t>
      </w:r>
    </w:p>
    <w:p w14:paraId="23E501FF" w14:textId="4D37905B" w:rsidR="00A04645" w:rsidRPr="008A0EC7" w:rsidRDefault="00A04645" w:rsidP="00332674">
      <w:pPr>
        <w:numPr>
          <w:ilvl w:val="0"/>
          <w:numId w:val="12"/>
        </w:numPr>
        <w:tabs>
          <w:tab w:val="clear" w:pos="540"/>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ze swojej winy nie rozpoczął realizacji Projektu w ciągu 3 miesięcy od </w:t>
      </w:r>
      <w:r w:rsidR="005F2447" w:rsidRPr="008A0EC7">
        <w:rPr>
          <w:rFonts w:asciiTheme="minorHAnsi" w:hAnsiTheme="minorHAnsi" w:cstheme="minorHAnsi"/>
          <w:sz w:val="24"/>
          <w:szCs w:val="24"/>
        </w:rPr>
        <w:t xml:space="preserve">określonego w </w:t>
      </w:r>
      <w:r w:rsidR="00293521" w:rsidRPr="008A0EC7">
        <w:rPr>
          <w:rFonts w:asciiTheme="minorHAnsi" w:hAnsiTheme="minorHAnsi" w:cstheme="minorHAnsi"/>
          <w:sz w:val="24"/>
          <w:szCs w:val="24"/>
        </w:rPr>
        <w:t xml:space="preserve">Decyzji </w:t>
      </w:r>
      <w:r w:rsidR="005F2447" w:rsidRPr="008A0EC7">
        <w:rPr>
          <w:rFonts w:asciiTheme="minorHAnsi" w:hAnsiTheme="minorHAnsi" w:cstheme="minorHAnsi"/>
          <w:sz w:val="24"/>
          <w:szCs w:val="24"/>
        </w:rPr>
        <w:t xml:space="preserve">terminu rozpoczęcia realizacji Projektu, </w:t>
      </w:r>
      <w:r w:rsidR="00E963FF" w:rsidRPr="008A0EC7">
        <w:rPr>
          <w:rFonts w:asciiTheme="minorHAnsi" w:hAnsiTheme="minorHAnsi" w:cstheme="minorHAnsi"/>
          <w:sz w:val="24"/>
          <w:szCs w:val="24"/>
        </w:rPr>
        <w:t xml:space="preserve">bądź daty </w:t>
      </w:r>
      <w:r w:rsidR="00293521" w:rsidRPr="008A0EC7">
        <w:rPr>
          <w:rFonts w:asciiTheme="minorHAnsi" w:hAnsiTheme="minorHAnsi" w:cstheme="minorHAnsi"/>
          <w:sz w:val="24"/>
          <w:szCs w:val="24"/>
        </w:rPr>
        <w:t>podjęcia Decyzji</w:t>
      </w:r>
      <w:r w:rsidR="00E92A8D" w:rsidRPr="008A0EC7">
        <w:rPr>
          <w:rStyle w:val="Odwoanieprzypisudolnego"/>
          <w:rFonts w:asciiTheme="minorHAnsi" w:hAnsiTheme="minorHAnsi" w:cstheme="minorHAnsi"/>
          <w:sz w:val="24"/>
          <w:szCs w:val="24"/>
        </w:rPr>
        <w:footnoteReference w:id="48"/>
      </w:r>
      <w:r w:rsidRPr="008A0EC7">
        <w:rPr>
          <w:rFonts w:asciiTheme="minorHAnsi" w:hAnsiTheme="minorHAnsi" w:cstheme="minorHAnsi"/>
          <w:sz w:val="24"/>
          <w:szCs w:val="24"/>
        </w:rPr>
        <w:t>;</w:t>
      </w:r>
    </w:p>
    <w:p w14:paraId="4524CEA8" w14:textId="02A8A439" w:rsidR="005F2447" w:rsidRPr="008A0EC7" w:rsidRDefault="00FF7741" w:rsidP="00332674">
      <w:pPr>
        <w:numPr>
          <w:ilvl w:val="0"/>
          <w:numId w:val="12"/>
        </w:numPr>
        <w:tabs>
          <w:tab w:val="clear" w:pos="540"/>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w:t>
      </w:r>
      <w:r w:rsidR="005F2447" w:rsidRPr="008A0EC7">
        <w:rPr>
          <w:rFonts w:asciiTheme="minorHAnsi" w:hAnsiTheme="minorHAnsi" w:cstheme="minorHAnsi"/>
          <w:sz w:val="24"/>
          <w:szCs w:val="24"/>
        </w:rPr>
        <w:t>zaprzestał realizacji Projektu;</w:t>
      </w:r>
    </w:p>
    <w:p w14:paraId="1051C19A" w14:textId="4D2D38FA" w:rsidR="00B85114" w:rsidRPr="008A0EC7" w:rsidRDefault="00B85114" w:rsidP="00332674">
      <w:pPr>
        <w:numPr>
          <w:ilvl w:val="0"/>
          <w:numId w:val="12"/>
        </w:numPr>
        <w:tabs>
          <w:tab w:val="clear" w:pos="540"/>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w:t>
      </w:r>
      <w:r w:rsidRPr="008A0EC7">
        <w:rPr>
          <w:rFonts w:asciiTheme="minorHAnsi" w:hAnsiTheme="minorHAnsi" w:cstheme="minorHAnsi"/>
          <w:i/>
          <w:sz w:val="24"/>
          <w:szCs w:val="24"/>
        </w:rPr>
        <w:t xml:space="preserve">lub Partner </w:t>
      </w:r>
      <w:r w:rsidRPr="008A0EC7">
        <w:rPr>
          <w:rFonts w:asciiTheme="minorHAnsi" w:hAnsiTheme="minorHAnsi" w:cstheme="minorHAnsi"/>
          <w:iCs/>
          <w:sz w:val="24"/>
          <w:szCs w:val="24"/>
        </w:rPr>
        <w:t>dopuścił</w:t>
      </w:r>
      <w:r w:rsidRPr="008A0EC7">
        <w:rPr>
          <w:rFonts w:asciiTheme="minorHAnsi" w:hAnsiTheme="minorHAnsi" w:cstheme="minorHAnsi"/>
          <w:i/>
          <w:sz w:val="24"/>
          <w:szCs w:val="24"/>
          <w:vertAlign w:val="superscript"/>
        </w:rPr>
        <w:footnoteReference w:id="49"/>
      </w:r>
      <w:r w:rsidRPr="008A0EC7">
        <w:rPr>
          <w:rFonts w:asciiTheme="minorHAnsi" w:hAnsiTheme="minorHAnsi" w:cstheme="minorHAnsi"/>
          <w:i/>
          <w:sz w:val="24"/>
          <w:szCs w:val="24"/>
        </w:rPr>
        <w:t xml:space="preserve"> </w:t>
      </w:r>
      <w:r w:rsidRPr="008A0EC7">
        <w:rPr>
          <w:rFonts w:asciiTheme="minorHAnsi" w:hAnsiTheme="minorHAnsi" w:cstheme="minorHAnsi"/>
          <w:sz w:val="24"/>
          <w:szCs w:val="24"/>
        </w:rPr>
        <w:t>się poważnych nieprawidłowości na etapie aplikowan</w:t>
      </w:r>
      <w:r w:rsidR="00C5078F" w:rsidRPr="008A0EC7">
        <w:rPr>
          <w:rFonts w:asciiTheme="minorHAnsi" w:hAnsiTheme="minorHAnsi" w:cstheme="minorHAnsi"/>
          <w:sz w:val="24"/>
          <w:szCs w:val="24"/>
        </w:rPr>
        <w:t>ia o</w:t>
      </w:r>
      <w:r w:rsidR="00142F48" w:rsidRPr="008A0EC7">
        <w:rPr>
          <w:rFonts w:asciiTheme="minorHAnsi" w:hAnsiTheme="minorHAnsi" w:cstheme="minorHAnsi"/>
          <w:sz w:val="24"/>
          <w:szCs w:val="24"/>
        </w:rPr>
        <w:t> </w:t>
      </w:r>
      <w:r w:rsidR="00C5078F" w:rsidRPr="008A0EC7">
        <w:rPr>
          <w:rFonts w:asciiTheme="minorHAnsi" w:hAnsiTheme="minorHAnsi" w:cstheme="minorHAnsi"/>
          <w:sz w:val="24"/>
          <w:szCs w:val="24"/>
        </w:rPr>
        <w:t>środki unijne, co zostało stwierdzone</w:t>
      </w:r>
      <w:r w:rsidRPr="008A0EC7">
        <w:rPr>
          <w:rFonts w:asciiTheme="minorHAnsi" w:hAnsiTheme="minorHAnsi" w:cstheme="minorHAnsi"/>
          <w:sz w:val="24"/>
          <w:szCs w:val="24"/>
        </w:rPr>
        <w:t xml:space="preserve"> po </w:t>
      </w:r>
      <w:r w:rsidR="00293521" w:rsidRPr="008A0EC7">
        <w:rPr>
          <w:rFonts w:asciiTheme="minorHAnsi" w:hAnsiTheme="minorHAnsi" w:cstheme="minorHAnsi"/>
          <w:sz w:val="24"/>
          <w:szCs w:val="24"/>
        </w:rPr>
        <w:t>podjęciu Decyzji</w:t>
      </w:r>
      <w:r w:rsidR="008979B4" w:rsidRPr="008A0EC7">
        <w:rPr>
          <w:rFonts w:asciiTheme="minorHAnsi" w:hAnsiTheme="minorHAnsi" w:cstheme="minorHAnsi"/>
          <w:sz w:val="24"/>
          <w:szCs w:val="24"/>
        </w:rPr>
        <w:t>;</w:t>
      </w:r>
    </w:p>
    <w:p w14:paraId="22BCCEA3" w14:textId="181B0533" w:rsidR="00FF7741" w:rsidRPr="008A0EC7" w:rsidRDefault="005365F4" w:rsidP="00332674">
      <w:pPr>
        <w:numPr>
          <w:ilvl w:val="0"/>
          <w:numId w:val="12"/>
        </w:numPr>
        <w:tabs>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w:t>
      </w:r>
      <w:r w:rsidR="000628D1" w:rsidRPr="008A0EC7">
        <w:rPr>
          <w:rFonts w:asciiTheme="minorHAnsi" w:hAnsiTheme="minorHAnsi" w:cstheme="minorHAnsi"/>
          <w:sz w:val="24"/>
          <w:szCs w:val="24"/>
        </w:rPr>
        <w:t xml:space="preserve">przetwarza dane osobowe w sposób niezgodny z </w:t>
      </w:r>
      <w:r w:rsidR="00050D4D" w:rsidRPr="008A0EC7">
        <w:rPr>
          <w:rFonts w:asciiTheme="minorHAnsi" w:hAnsiTheme="minorHAnsi" w:cstheme="minorHAnsi"/>
          <w:sz w:val="24"/>
          <w:szCs w:val="24"/>
        </w:rPr>
        <w:t xml:space="preserve">Decyzją </w:t>
      </w:r>
      <w:r w:rsidR="000628D1" w:rsidRPr="008A0EC7">
        <w:rPr>
          <w:rFonts w:asciiTheme="minorHAnsi" w:hAnsiTheme="minorHAnsi" w:cstheme="minorHAnsi"/>
          <w:sz w:val="24"/>
          <w:szCs w:val="24"/>
        </w:rPr>
        <w:t>lub pomimo zobowiązania go do usunięcia uchybień stwierdzonych podczas kontroli, nie usunie ich w</w:t>
      </w:r>
      <w:r w:rsidRPr="008A0EC7">
        <w:rPr>
          <w:rFonts w:asciiTheme="minorHAnsi" w:hAnsiTheme="minorHAnsi" w:cstheme="minorHAnsi"/>
          <w:sz w:val="24"/>
          <w:szCs w:val="24"/>
        </w:rPr>
        <w:t> </w:t>
      </w:r>
      <w:r w:rsidR="000628D1" w:rsidRPr="008A0EC7">
        <w:rPr>
          <w:rFonts w:asciiTheme="minorHAnsi" w:hAnsiTheme="minorHAnsi" w:cstheme="minorHAnsi"/>
          <w:sz w:val="24"/>
          <w:szCs w:val="24"/>
        </w:rPr>
        <w:t xml:space="preserve">wyznaczonym terminie oraz nie zastosuje zaleceń dotyczących poprawy jakości zabezpieczenia danych osobowych przetwarzanych na podstawie </w:t>
      </w:r>
      <w:r w:rsidR="0049333E" w:rsidRPr="008A0EC7">
        <w:rPr>
          <w:rFonts w:asciiTheme="minorHAnsi" w:hAnsiTheme="minorHAnsi" w:cstheme="minorHAnsi"/>
          <w:sz w:val="24"/>
          <w:szCs w:val="24"/>
        </w:rPr>
        <w:t xml:space="preserve">Decyzji </w:t>
      </w:r>
      <w:r w:rsidR="000628D1" w:rsidRPr="008A0EC7">
        <w:rPr>
          <w:rFonts w:asciiTheme="minorHAnsi" w:hAnsiTheme="minorHAnsi" w:cstheme="minorHAnsi"/>
          <w:sz w:val="24"/>
          <w:szCs w:val="24"/>
        </w:rPr>
        <w:t>oraz sposobu ich przetwarzania</w:t>
      </w:r>
      <w:r w:rsidR="008979B4" w:rsidRPr="008A0EC7">
        <w:rPr>
          <w:rFonts w:asciiTheme="minorHAnsi" w:hAnsiTheme="minorHAnsi" w:cstheme="minorHAnsi"/>
          <w:sz w:val="24"/>
          <w:szCs w:val="24"/>
        </w:rPr>
        <w:t>;</w:t>
      </w:r>
    </w:p>
    <w:p w14:paraId="7107A855" w14:textId="51FCF992" w:rsidR="000628D1" w:rsidRPr="008A0EC7" w:rsidRDefault="00FF7741" w:rsidP="00332674">
      <w:pPr>
        <w:numPr>
          <w:ilvl w:val="0"/>
          <w:numId w:val="12"/>
        </w:numPr>
        <w:tabs>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Beneficjent nie zachował trwałości Projektu w rozumieniu art. 65 rozporządzenia ogólnego</w:t>
      </w:r>
      <w:r w:rsidR="000628D1" w:rsidRPr="008A0EC7">
        <w:rPr>
          <w:rFonts w:asciiTheme="minorHAnsi" w:hAnsiTheme="minorHAnsi" w:cstheme="minorHAnsi"/>
          <w:sz w:val="24"/>
          <w:szCs w:val="24"/>
        </w:rPr>
        <w:t>.</w:t>
      </w:r>
    </w:p>
    <w:p w14:paraId="21DE6EA8" w14:textId="51B53C6A" w:rsidR="008979B4" w:rsidRDefault="008979B4" w:rsidP="00332674">
      <w:pPr>
        <w:numPr>
          <w:ilvl w:val="0"/>
          <w:numId w:val="12"/>
        </w:numPr>
        <w:tabs>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Beneficjent niezwłocznie po ustaniu siły wyższej lub w inny</w:t>
      </w:r>
      <w:r w:rsidR="00050D4D" w:rsidRPr="008A0EC7">
        <w:rPr>
          <w:rFonts w:asciiTheme="minorHAnsi" w:hAnsiTheme="minorHAnsi" w:cstheme="minorHAnsi"/>
          <w:sz w:val="24"/>
          <w:szCs w:val="24"/>
        </w:rPr>
        <w:t>m</w:t>
      </w:r>
      <w:r w:rsidRPr="008A0EC7">
        <w:rPr>
          <w:rFonts w:asciiTheme="minorHAnsi" w:hAnsiTheme="minorHAnsi" w:cstheme="minorHAnsi"/>
          <w:sz w:val="24"/>
          <w:szCs w:val="24"/>
        </w:rPr>
        <w:t xml:space="preserve"> uzgodnionym z Instytucją Zarządzającą terminie, nie przystąpił do wykonywania obowiązków wynikających z</w:t>
      </w:r>
      <w:r w:rsidR="006D2DB0">
        <w:rPr>
          <w:rFonts w:asciiTheme="minorHAnsi" w:hAnsiTheme="minorHAnsi" w:cstheme="minorHAnsi"/>
          <w:sz w:val="24"/>
          <w:szCs w:val="24"/>
        </w:rPr>
        <w:t> </w:t>
      </w:r>
      <w:r w:rsidRPr="008A0EC7">
        <w:rPr>
          <w:rFonts w:asciiTheme="minorHAnsi" w:hAnsiTheme="minorHAnsi" w:cstheme="minorHAnsi"/>
          <w:sz w:val="24"/>
          <w:szCs w:val="24"/>
        </w:rPr>
        <w:t>Decyzji.</w:t>
      </w:r>
    </w:p>
    <w:p w14:paraId="14DC2EA6" w14:textId="6F21750A" w:rsidR="007D1615" w:rsidRDefault="00B41FFC" w:rsidP="00332674">
      <w:pPr>
        <w:numPr>
          <w:ilvl w:val="0"/>
          <w:numId w:val="12"/>
        </w:numPr>
        <w:tabs>
          <w:tab w:val="num" w:pos="709"/>
        </w:tabs>
        <w:spacing w:before="60" w:after="60"/>
        <w:ind w:left="709" w:hanging="283"/>
        <w:rPr>
          <w:rFonts w:asciiTheme="minorHAnsi" w:hAnsiTheme="minorHAnsi" w:cstheme="minorHAnsi"/>
          <w:sz w:val="24"/>
          <w:szCs w:val="24"/>
        </w:rPr>
      </w:pPr>
      <w:bookmarkStart w:id="61" w:name="_Hlk158973611"/>
      <w:r w:rsidRPr="004E1896">
        <w:rPr>
          <w:rFonts w:asciiTheme="minorHAnsi" w:hAnsiTheme="minorHAnsi" w:cstheme="minorHAnsi"/>
          <w:sz w:val="24"/>
          <w:szCs w:val="24"/>
        </w:rPr>
        <w:t>Organ stanowiący jednostki samorządu terytorialnego, która jest Partnerem lub Podmiotem upoważnionym do ponoszenia wydatków, lub której podmiot kontrolowany lub zależny jest Partnerem lub Podmiotem upoważnionym do ponoszenia wydatków uchwalił dyskryminujący akt prawny sprzeczny z zasadami, o których mowa w art. 9 ust. 3 rozporządzenia ogólnego bądź został wydany wobec powyższych podmiotów prawomocny wyrok sądu w sprawie naruszenia przepisów antydyskryminacyjnych i nie jest możliwe wprowadzenie zmian do Projektu, polegających na wyłączeniu wydatków tych podmiotów z zakresu Projektu;</w:t>
      </w:r>
      <w:bookmarkEnd w:id="61"/>
      <w:r w:rsidR="007D1615" w:rsidRPr="007D1615">
        <w:rPr>
          <w:rFonts w:asciiTheme="minorHAnsi" w:hAnsiTheme="minorHAnsi" w:cstheme="minorHAnsi"/>
          <w:sz w:val="24"/>
          <w:szCs w:val="24"/>
        </w:rPr>
        <w:t>;</w:t>
      </w:r>
    </w:p>
    <w:p w14:paraId="71890D3F" w14:textId="6F73B703" w:rsidR="00B41C93" w:rsidRPr="008A0EC7" w:rsidRDefault="00B41C93" w:rsidP="00B42585">
      <w:pPr>
        <w:numPr>
          <w:ilvl w:val="0"/>
          <w:numId w:val="12"/>
        </w:numPr>
        <w:tabs>
          <w:tab w:val="clear" w:pos="540"/>
          <w:tab w:val="num" w:pos="709"/>
          <w:tab w:val="left" w:pos="851"/>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 xml:space="preserve">Beneficjent realizuje Projekt w sposób niezgodny z </w:t>
      </w:r>
      <w:r w:rsidR="008979B4" w:rsidRPr="008A0EC7">
        <w:rPr>
          <w:rFonts w:asciiTheme="minorHAnsi" w:hAnsiTheme="minorHAnsi" w:cstheme="minorHAnsi"/>
          <w:sz w:val="24"/>
          <w:szCs w:val="24"/>
        </w:rPr>
        <w:t>Decyzją</w:t>
      </w:r>
      <w:r w:rsidRPr="008A0EC7">
        <w:rPr>
          <w:rFonts w:asciiTheme="minorHAnsi" w:hAnsiTheme="minorHAnsi" w:cstheme="minorHAnsi"/>
          <w:sz w:val="24"/>
          <w:szCs w:val="24"/>
        </w:rPr>
        <w:t>, przepisami prawa lub Wytycznymi.</w:t>
      </w:r>
    </w:p>
    <w:p w14:paraId="4ACDA59A" w14:textId="77777777" w:rsidR="008979B4" w:rsidRPr="008A0EC7" w:rsidRDefault="008979B4" w:rsidP="00332674">
      <w:pPr>
        <w:numPr>
          <w:ilvl w:val="0"/>
          <w:numId w:val="4"/>
        </w:numPr>
        <w:tabs>
          <w:tab w:val="clear" w:pos="360"/>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 xml:space="preserve">Jedno zdarzenie lub okoliczność może wyczerpywać więcej niż jedną przesłankę uchylenia Decyzji, o której mowa w ust. 1. </w:t>
      </w:r>
    </w:p>
    <w:p w14:paraId="737D0FE8" w14:textId="77777777" w:rsidR="008979B4" w:rsidRPr="008A0EC7" w:rsidRDefault="008979B4" w:rsidP="00332674">
      <w:pPr>
        <w:numPr>
          <w:ilvl w:val="0"/>
          <w:numId w:val="4"/>
        </w:numPr>
        <w:tabs>
          <w:tab w:val="clear" w:pos="360"/>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W przypadku wystąpienia przesłanek, o których mowa w ust. 1, Instytucja Zarządzająca, przed uchyleniem Decyzji, może wezwać Beneficjenta do usunięcia stwierdzonych nieprawidłowości i uchybień, wyznaczając w tym zakresie odpowiedni termin i dopiero po bezskutecznym jego upływie uchylić Decyzję.</w:t>
      </w:r>
    </w:p>
    <w:p w14:paraId="3561E86A" w14:textId="0FFD7058" w:rsidR="00BD19C7" w:rsidRPr="008A0EC7" w:rsidRDefault="00BD19C7" w:rsidP="00332674">
      <w:pPr>
        <w:pStyle w:val="Akapitzlist"/>
        <w:numPr>
          <w:ilvl w:val="0"/>
          <w:numId w:val="4"/>
        </w:numPr>
        <w:spacing w:before="60" w:after="60" w:line="276" w:lineRule="auto"/>
        <w:rPr>
          <w:rFonts w:asciiTheme="minorHAnsi" w:hAnsiTheme="minorHAnsi" w:cstheme="minorHAnsi"/>
        </w:rPr>
      </w:pPr>
      <w:r w:rsidRPr="008A0EC7">
        <w:rPr>
          <w:rFonts w:asciiTheme="minorHAnsi" w:hAnsiTheme="minorHAnsi" w:cstheme="minorHAnsi"/>
        </w:rPr>
        <w:t xml:space="preserve">W przypadku uchylenia Decyzji przez Instytucję Zarządzającą z powodów, o których mowa w ust. 1, Beneficjent zobowiązany jest do zwrotu otrzymanego dofinansowania wraz z odsetkami w wysokości określonej jak dla zaległości podatkowych naliczanymi od dnia przekazania dofinansowania do dnia zwrotu – na rachunek bankowy wskazany w § 1 pkt </w:t>
      </w:r>
      <w:r w:rsidR="00FB493D" w:rsidRPr="008A0EC7">
        <w:rPr>
          <w:rFonts w:asciiTheme="minorHAnsi" w:hAnsiTheme="minorHAnsi" w:cstheme="minorHAnsi"/>
        </w:rPr>
        <w:t>18</w:t>
      </w:r>
      <w:r w:rsidRPr="008A0EC7">
        <w:rPr>
          <w:rFonts w:asciiTheme="minorHAnsi" w:hAnsiTheme="minorHAnsi" w:cstheme="minorHAnsi"/>
        </w:rPr>
        <w:t xml:space="preserve"> Decyzji  w terminie do 30 dni od dnia uchylenia Decyzji (jeżeli dofinansowanie zostało wypłacone).</w:t>
      </w:r>
    </w:p>
    <w:p w14:paraId="081E0579" w14:textId="78C8E90A" w:rsidR="00BD19C7" w:rsidRPr="008A0EC7" w:rsidRDefault="00BD19C7" w:rsidP="00332674">
      <w:pPr>
        <w:pStyle w:val="Akapitzlist"/>
        <w:numPr>
          <w:ilvl w:val="0"/>
          <w:numId w:val="4"/>
        </w:numPr>
        <w:spacing w:before="60" w:after="60" w:line="276" w:lineRule="auto"/>
        <w:rPr>
          <w:rFonts w:asciiTheme="minorHAnsi" w:hAnsiTheme="minorHAnsi" w:cstheme="minorHAnsi"/>
        </w:rPr>
      </w:pPr>
      <w:r w:rsidRPr="008A0EC7">
        <w:rPr>
          <w:rFonts w:asciiTheme="minorHAnsi" w:hAnsiTheme="minorHAnsi" w:cstheme="minorHAnsi"/>
        </w:rPr>
        <w:t xml:space="preserve">W przypadku gdy Beneficjent nie zwróci otrzymanego dofinansowania wraz z odsetkami w terminie, o którym mowa w ust. </w:t>
      </w:r>
      <w:r w:rsidR="007901E0" w:rsidRPr="008A0EC7">
        <w:rPr>
          <w:rFonts w:asciiTheme="minorHAnsi" w:hAnsiTheme="minorHAnsi" w:cstheme="minorHAnsi"/>
        </w:rPr>
        <w:t>4</w:t>
      </w:r>
      <w:r w:rsidRPr="008A0EC7">
        <w:rPr>
          <w:rFonts w:asciiTheme="minorHAnsi" w:hAnsiTheme="minorHAnsi" w:cstheme="minorHAnsi"/>
        </w:rPr>
        <w:t xml:space="preserve"> stosuje się odpowiednio § 20 Decyzji.</w:t>
      </w:r>
    </w:p>
    <w:p w14:paraId="02C4BA11" w14:textId="4EA129EE" w:rsidR="00BD19C7" w:rsidRPr="008A0EC7" w:rsidRDefault="00BD19C7" w:rsidP="00332674">
      <w:pPr>
        <w:pStyle w:val="Akapitzlist"/>
        <w:numPr>
          <w:ilvl w:val="0"/>
          <w:numId w:val="4"/>
        </w:numPr>
        <w:spacing w:before="60" w:after="60" w:line="276" w:lineRule="auto"/>
        <w:rPr>
          <w:rFonts w:asciiTheme="minorHAnsi" w:hAnsiTheme="minorHAnsi" w:cstheme="minorHAnsi"/>
        </w:rPr>
      </w:pPr>
      <w:r w:rsidRPr="008A0EC7">
        <w:rPr>
          <w:rFonts w:asciiTheme="minorHAnsi" w:hAnsiTheme="minorHAnsi" w:cstheme="minorHAnsi"/>
        </w:rPr>
        <w:t>Instytucja Zarządzająca uchyli Decyzję na pisemny wniosek Beneficjenta w przypadku wystąpienia okoliczności niezależnych od niego i niezawinionych przez niego, które uniemożliwiają bądź znacząco utrudniają realizację Projektu. Jednakże w przypadku gdy dofinansowanie zostało Beneficjentowi wypłacone, Decyzja zostanie uchylona pod warunkiem, że Beneficjent dokona zwrotu otrzymanego dofinansowania wraz z</w:t>
      </w:r>
      <w:r w:rsidR="006D2DB0">
        <w:rPr>
          <w:rFonts w:asciiTheme="minorHAnsi" w:hAnsiTheme="minorHAnsi" w:cstheme="minorHAnsi"/>
        </w:rPr>
        <w:t> </w:t>
      </w:r>
      <w:r w:rsidRPr="008A0EC7">
        <w:rPr>
          <w:rFonts w:asciiTheme="minorHAnsi" w:hAnsiTheme="minorHAnsi" w:cstheme="minorHAnsi"/>
        </w:rPr>
        <w:t xml:space="preserve">odsetkami w wysokości określonej jak dla zaległości podatkowych naliczonymi od dnia przekazania dofinansowania do dnia zwrotu na rachunek bankowy wskazany w § 1 pkt </w:t>
      </w:r>
      <w:r w:rsidR="00FB493D" w:rsidRPr="008A0EC7">
        <w:rPr>
          <w:rFonts w:asciiTheme="minorHAnsi" w:hAnsiTheme="minorHAnsi" w:cstheme="minorHAnsi"/>
        </w:rPr>
        <w:t>18</w:t>
      </w:r>
      <w:r w:rsidRPr="008A0EC7">
        <w:rPr>
          <w:rFonts w:asciiTheme="minorHAnsi" w:hAnsiTheme="minorHAnsi" w:cstheme="minorHAnsi"/>
        </w:rPr>
        <w:t xml:space="preserve"> Decyzji. Uchylenie Decyzji nastąpi w ciągu 30 dni, liczonych od dnia wpływu zwrotu środków na powyższy rachunek, chyba, że Instytucja Zarządzająca oraz Beneficjent uzgodnią inny termin uchylenia Decyzji.</w:t>
      </w:r>
    </w:p>
    <w:p w14:paraId="48528C7E" w14:textId="01459B00" w:rsidR="00EC6698" w:rsidRPr="008A0EC7" w:rsidRDefault="00283C5E" w:rsidP="00332674">
      <w:pPr>
        <w:pStyle w:val="Akapitzlist"/>
        <w:numPr>
          <w:ilvl w:val="0"/>
          <w:numId w:val="4"/>
        </w:numPr>
        <w:spacing w:before="60" w:after="60" w:line="276" w:lineRule="auto"/>
        <w:rPr>
          <w:rFonts w:asciiTheme="minorHAnsi" w:hAnsiTheme="minorHAnsi" w:cstheme="minorHAnsi"/>
        </w:rPr>
      </w:pPr>
      <w:r w:rsidRPr="008A0EC7">
        <w:rPr>
          <w:rFonts w:asciiTheme="minorHAnsi" w:hAnsiTheme="minorHAnsi" w:cstheme="minorHAnsi"/>
        </w:rPr>
        <w:t>Uchylenie Decyzji</w:t>
      </w:r>
      <w:r w:rsidR="00EC6698" w:rsidRPr="008A0EC7">
        <w:rPr>
          <w:rFonts w:asciiTheme="minorHAnsi" w:hAnsiTheme="minorHAnsi" w:cstheme="minorHAnsi"/>
        </w:rPr>
        <w:t xml:space="preserve"> pozostaje bez wpływu na obowiązek przechowywania kompletnej dokumentacji związanej z realizacją Projektu uregulowany w § 1</w:t>
      </w:r>
      <w:r w:rsidR="00050FAB">
        <w:rPr>
          <w:rFonts w:asciiTheme="minorHAnsi" w:hAnsiTheme="minorHAnsi" w:cstheme="minorHAnsi"/>
        </w:rPr>
        <w:t>8</w:t>
      </w:r>
      <w:r w:rsidR="00EC6698" w:rsidRPr="008A0EC7">
        <w:rPr>
          <w:rFonts w:asciiTheme="minorHAnsi" w:hAnsiTheme="minorHAnsi" w:cstheme="minorHAnsi"/>
        </w:rPr>
        <w:t xml:space="preserve"> </w:t>
      </w:r>
      <w:r w:rsidR="00BD19C7" w:rsidRPr="008A0EC7">
        <w:rPr>
          <w:rFonts w:asciiTheme="minorHAnsi" w:hAnsiTheme="minorHAnsi" w:cstheme="minorHAnsi"/>
        </w:rPr>
        <w:t>Decyzji</w:t>
      </w:r>
      <w:r w:rsidR="00EC6698" w:rsidRPr="008A0EC7">
        <w:rPr>
          <w:rFonts w:asciiTheme="minorHAnsi" w:hAnsiTheme="minorHAnsi" w:cstheme="minorHAnsi"/>
        </w:rPr>
        <w:t xml:space="preserve">. </w:t>
      </w:r>
    </w:p>
    <w:p w14:paraId="1BABF78A" w14:textId="7FBB6FEE" w:rsidR="00A04645" w:rsidRPr="008A0EC7" w:rsidRDefault="00A04645" w:rsidP="00332674">
      <w:pPr>
        <w:pStyle w:val="Akapitzlist"/>
        <w:numPr>
          <w:ilvl w:val="0"/>
          <w:numId w:val="4"/>
        </w:numPr>
        <w:spacing w:before="60" w:after="60" w:line="276" w:lineRule="auto"/>
        <w:rPr>
          <w:rFonts w:asciiTheme="minorHAnsi" w:hAnsiTheme="minorHAnsi" w:cstheme="minorHAnsi"/>
        </w:rPr>
      </w:pPr>
      <w:r w:rsidRPr="008A0EC7">
        <w:rPr>
          <w:rFonts w:asciiTheme="minorHAnsi" w:hAnsiTheme="minorHAnsi" w:cstheme="minorHAnsi"/>
        </w:rPr>
        <w:t xml:space="preserve">Przepis ust. </w:t>
      </w:r>
      <w:r w:rsidR="00BD19C7" w:rsidRPr="008A0EC7">
        <w:rPr>
          <w:rFonts w:asciiTheme="minorHAnsi" w:hAnsiTheme="minorHAnsi" w:cstheme="minorHAnsi"/>
        </w:rPr>
        <w:t xml:space="preserve">7 </w:t>
      </w:r>
      <w:r w:rsidRPr="008A0EC7">
        <w:rPr>
          <w:rFonts w:asciiTheme="minorHAnsi" w:hAnsiTheme="minorHAnsi" w:cstheme="minorHAnsi"/>
        </w:rPr>
        <w:t xml:space="preserve">nie obejmuje sytuacji, gdy w związku z </w:t>
      </w:r>
      <w:r w:rsidR="00BD19C7" w:rsidRPr="008A0EC7">
        <w:rPr>
          <w:rFonts w:asciiTheme="minorHAnsi" w:hAnsiTheme="minorHAnsi" w:cstheme="minorHAnsi"/>
        </w:rPr>
        <w:t>uchyleniem Decyzji</w:t>
      </w:r>
      <w:r w:rsidRPr="008A0EC7">
        <w:rPr>
          <w:rFonts w:asciiTheme="minorHAnsi" w:hAnsiTheme="minorHAnsi" w:cstheme="minorHAnsi"/>
        </w:rPr>
        <w:t xml:space="preserve"> Beneficjent jest zobowiązany do zwrotu całości otrzymanego dofinansowania.</w:t>
      </w:r>
    </w:p>
    <w:p w14:paraId="2F442D8B" w14:textId="77777777" w:rsidR="000F2039" w:rsidRPr="008A0EC7" w:rsidRDefault="00A04645" w:rsidP="00332674">
      <w:pPr>
        <w:pStyle w:val="Nagwek2"/>
        <w:spacing w:line="276" w:lineRule="auto"/>
        <w:rPr>
          <w:rFonts w:asciiTheme="minorHAnsi" w:hAnsiTheme="minorHAnsi" w:cstheme="minorHAnsi"/>
          <w:b w:val="0"/>
          <w:sz w:val="24"/>
          <w:szCs w:val="24"/>
        </w:rPr>
      </w:pPr>
      <w:bookmarkStart w:id="62" w:name="_Hlk96504014"/>
      <w:r w:rsidRPr="008A0EC7">
        <w:rPr>
          <w:rFonts w:asciiTheme="minorHAnsi" w:hAnsiTheme="minorHAnsi" w:cstheme="minorHAnsi"/>
          <w:sz w:val="24"/>
          <w:szCs w:val="24"/>
        </w:rPr>
        <w:t>Postanowienia końcowe</w:t>
      </w:r>
    </w:p>
    <w:bookmarkEnd w:id="62"/>
    <w:p w14:paraId="6594011D" w14:textId="0D1C8A58" w:rsidR="00A04645" w:rsidRPr="008A0EC7" w:rsidRDefault="00A0464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68421C" w:rsidRPr="008A0EC7">
        <w:rPr>
          <w:rFonts w:asciiTheme="minorHAnsi" w:hAnsiTheme="minorHAnsi" w:cstheme="minorHAnsi"/>
          <w:sz w:val="24"/>
          <w:szCs w:val="24"/>
        </w:rPr>
        <w:t>2</w:t>
      </w:r>
      <w:r w:rsidR="007F31F6" w:rsidRPr="008A0EC7">
        <w:rPr>
          <w:rFonts w:asciiTheme="minorHAnsi" w:hAnsiTheme="minorHAnsi" w:cstheme="minorHAnsi"/>
          <w:sz w:val="24"/>
          <w:szCs w:val="24"/>
        </w:rPr>
        <w:t>6</w:t>
      </w:r>
      <w:r w:rsidRPr="008A0EC7">
        <w:rPr>
          <w:rFonts w:asciiTheme="minorHAnsi" w:hAnsiTheme="minorHAnsi" w:cstheme="minorHAnsi"/>
          <w:sz w:val="24"/>
          <w:szCs w:val="24"/>
        </w:rPr>
        <w:t>.</w:t>
      </w:r>
    </w:p>
    <w:p w14:paraId="1CC1D207" w14:textId="6C9E7BF7" w:rsidR="00182520" w:rsidRPr="008A0EC7" w:rsidRDefault="00182520" w:rsidP="00332674">
      <w:pPr>
        <w:pStyle w:val="Akapitzlist"/>
        <w:widowControl w:val="0"/>
        <w:numPr>
          <w:ilvl w:val="0"/>
          <w:numId w:val="52"/>
        </w:numPr>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W sprawach nieuregulowanych </w:t>
      </w:r>
      <w:r w:rsidR="0087054D" w:rsidRPr="008A0EC7">
        <w:rPr>
          <w:rFonts w:asciiTheme="minorHAnsi" w:hAnsiTheme="minorHAnsi" w:cstheme="minorHAnsi"/>
        </w:rPr>
        <w:t xml:space="preserve">Decyzją </w:t>
      </w:r>
      <w:r w:rsidRPr="008A0EC7">
        <w:rPr>
          <w:rFonts w:asciiTheme="minorHAnsi" w:hAnsiTheme="minorHAnsi" w:cstheme="minorHAnsi"/>
        </w:rPr>
        <w:t xml:space="preserve">zastosowanie mają odpowiednie </w:t>
      </w:r>
      <w:r w:rsidR="00E238F5" w:rsidRPr="008A0EC7">
        <w:rPr>
          <w:rFonts w:asciiTheme="minorHAnsi" w:hAnsiTheme="minorHAnsi" w:cstheme="minorHAnsi"/>
        </w:rPr>
        <w:t>regulacje</w:t>
      </w:r>
      <w:r w:rsidRPr="008A0EC7">
        <w:rPr>
          <w:rFonts w:asciiTheme="minorHAnsi" w:hAnsiTheme="minorHAnsi" w:cstheme="minorHAnsi"/>
        </w:rPr>
        <w:t xml:space="preserve"> Programu, </w:t>
      </w:r>
      <w:r w:rsidR="002247C9" w:rsidRPr="008A0EC7">
        <w:rPr>
          <w:rFonts w:asciiTheme="minorHAnsi" w:hAnsiTheme="minorHAnsi" w:cstheme="minorHAnsi"/>
        </w:rPr>
        <w:t xml:space="preserve">dokumentów programowych, </w:t>
      </w:r>
      <w:r w:rsidRPr="008A0EC7">
        <w:rPr>
          <w:rFonts w:asciiTheme="minorHAnsi" w:hAnsiTheme="minorHAnsi" w:cstheme="minorHAnsi"/>
        </w:rPr>
        <w:t xml:space="preserve">a także odpowiednie przepisy prawa </w:t>
      </w:r>
      <w:r w:rsidR="004C19C0" w:rsidRPr="008A0EC7">
        <w:rPr>
          <w:rFonts w:asciiTheme="minorHAnsi" w:hAnsiTheme="minorHAnsi" w:cstheme="minorHAnsi"/>
        </w:rPr>
        <w:t xml:space="preserve">unijnego </w:t>
      </w:r>
      <w:r w:rsidR="000D5E7C" w:rsidRPr="008A0EC7">
        <w:rPr>
          <w:rFonts w:asciiTheme="minorHAnsi" w:hAnsiTheme="minorHAnsi" w:cstheme="minorHAnsi"/>
        </w:rPr>
        <w:t>i </w:t>
      </w:r>
      <w:r w:rsidRPr="008A0EC7">
        <w:rPr>
          <w:rFonts w:asciiTheme="minorHAnsi" w:hAnsiTheme="minorHAnsi" w:cstheme="minorHAnsi"/>
        </w:rPr>
        <w:t>krajowego, w</w:t>
      </w:r>
      <w:r w:rsidR="00BD19C7" w:rsidRPr="008A0EC7">
        <w:rPr>
          <w:rFonts w:asciiTheme="minorHAnsi" w:hAnsiTheme="minorHAnsi" w:cstheme="minorHAnsi"/>
        </w:rPr>
        <w:t> </w:t>
      </w:r>
      <w:r w:rsidRPr="008A0EC7">
        <w:rPr>
          <w:rFonts w:asciiTheme="minorHAnsi" w:hAnsiTheme="minorHAnsi" w:cstheme="minorHAnsi"/>
        </w:rPr>
        <w:t>szczególności:</w:t>
      </w:r>
    </w:p>
    <w:p w14:paraId="1509D923" w14:textId="44874C3F" w:rsidR="00701BF1" w:rsidRPr="008A0EC7" w:rsidRDefault="00701BF1" w:rsidP="00332674">
      <w:pPr>
        <w:widowControl w:val="0"/>
        <w:numPr>
          <w:ilvl w:val="0"/>
          <w:numId w:val="26"/>
        </w:numPr>
        <w:tabs>
          <w:tab w:val="num" w:pos="709"/>
        </w:tabs>
        <w:spacing w:before="60" w:after="60"/>
        <w:ind w:left="709" w:hanging="425"/>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rozporządzenia ogólnego;</w:t>
      </w:r>
    </w:p>
    <w:p w14:paraId="4021B7BC" w14:textId="514B98B8" w:rsidR="00B96203" w:rsidRPr="00C5045D" w:rsidRDefault="00B96203" w:rsidP="00332674">
      <w:pPr>
        <w:widowControl w:val="0"/>
        <w:numPr>
          <w:ilvl w:val="0"/>
          <w:numId w:val="26"/>
        </w:numPr>
        <w:tabs>
          <w:tab w:val="num" w:pos="709"/>
        </w:tabs>
        <w:spacing w:before="60" w:after="60"/>
        <w:ind w:left="709" w:hanging="425"/>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rozporządzeni</w:t>
      </w:r>
      <w:r w:rsidR="0037791A" w:rsidRPr="008A0EC7">
        <w:rPr>
          <w:rFonts w:asciiTheme="minorHAnsi" w:hAnsiTheme="minorHAnsi" w:cstheme="minorHAnsi"/>
          <w:color w:val="000000" w:themeColor="text1"/>
          <w:sz w:val="24"/>
          <w:szCs w:val="24"/>
        </w:rPr>
        <w:t>a</w:t>
      </w:r>
      <w:r w:rsidRPr="008A0EC7">
        <w:rPr>
          <w:rFonts w:asciiTheme="minorHAnsi" w:hAnsiTheme="minorHAnsi" w:cstheme="minorHAnsi"/>
          <w:color w:val="000000" w:themeColor="text1"/>
          <w:sz w:val="24"/>
          <w:szCs w:val="24"/>
        </w:rPr>
        <w:t xml:space="preserve"> Parlamentu Europejskiego i Rady (UE) 2021/1057 z dnia 24 czerwca 2021 r. ustanawiające Europejski Fundusz Społeczny Plus (EFS+) oraz uchylające rozporządzenie (UE) nr 1296/2013 (Dz. Urz. UE L 231 z 30.06.2021, str. 21, z</w:t>
      </w:r>
      <w:r w:rsidR="00C5045D">
        <w:rPr>
          <w:rFonts w:asciiTheme="minorHAnsi" w:hAnsiTheme="minorHAnsi" w:cstheme="minorHAnsi"/>
          <w:color w:val="000000" w:themeColor="text1"/>
          <w:sz w:val="24"/>
          <w:szCs w:val="24"/>
        </w:rPr>
        <w:t> </w:t>
      </w:r>
      <w:proofErr w:type="spellStart"/>
      <w:r w:rsidRPr="008A0EC7">
        <w:rPr>
          <w:rFonts w:asciiTheme="minorHAnsi" w:hAnsiTheme="minorHAnsi" w:cstheme="minorHAnsi"/>
          <w:color w:val="000000" w:themeColor="text1"/>
          <w:sz w:val="24"/>
          <w:szCs w:val="24"/>
        </w:rPr>
        <w:t>późn</w:t>
      </w:r>
      <w:proofErr w:type="spellEnd"/>
      <w:r w:rsidRPr="008A0EC7">
        <w:rPr>
          <w:rFonts w:asciiTheme="minorHAnsi" w:hAnsiTheme="minorHAnsi" w:cstheme="minorHAnsi"/>
          <w:color w:val="000000" w:themeColor="text1"/>
          <w:sz w:val="24"/>
          <w:szCs w:val="24"/>
        </w:rPr>
        <w:t>.</w:t>
      </w:r>
      <w:r w:rsidR="00C5045D">
        <w:rPr>
          <w:rFonts w:asciiTheme="minorHAnsi" w:hAnsiTheme="minorHAnsi" w:cstheme="minorHAnsi"/>
          <w:color w:val="000000" w:themeColor="text1"/>
          <w:sz w:val="24"/>
          <w:szCs w:val="24"/>
        </w:rPr>
        <w:t> </w:t>
      </w:r>
      <w:r w:rsidRPr="00C5045D">
        <w:rPr>
          <w:rFonts w:asciiTheme="minorHAnsi" w:hAnsiTheme="minorHAnsi" w:cstheme="minorHAnsi"/>
          <w:color w:val="000000" w:themeColor="text1"/>
          <w:sz w:val="24"/>
          <w:szCs w:val="24"/>
        </w:rPr>
        <w:t xml:space="preserve">zm.), </w:t>
      </w:r>
      <w:r w:rsidRPr="00C5045D">
        <w:rPr>
          <w:rFonts w:asciiTheme="minorHAnsi" w:hAnsiTheme="minorHAnsi" w:cstheme="minorHAnsi"/>
          <w:sz w:val="24"/>
          <w:szCs w:val="24"/>
        </w:rPr>
        <w:t>zwane dalej „rozporządzeniem w sprawie EFS+”;</w:t>
      </w:r>
    </w:p>
    <w:p w14:paraId="737CAC1E" w14:textId="5CD9016E" w:rsidR="00C5045D" w:rsidRPr="00C5045D" w:rsidRDefault="00C5045D" w:rsidP="00332674">
      <w:pPr>
        <w:widowControl w:val="0"/>
        <w:numPr>
          <w:ilvl w:val="0"/>
          <w:numId w:val="26"/>
        </w:numPr>
        <w:tabs>
          <w:tab w:val="clear" w:pos="1919"/>
          <w:tab w:val="num" w:pos="709"/>
        </w:tabs>
        <w:spacing w:before="60" w:after="60"/>
        <w:ind w:left="709" w:hanging="425"/>
        <w:rPr>
          <w:rFonts w:asciiTheme="minorHAnsi" w:hAnsiTheme="minorHAnsi" w:cstheme="minorHAnsi"/>
          <w:color w:val="000000" w:themeColor="text1"/>
          <w:sz w:val="24"/>
          <w:szCs w:val="24"/>
        </w:rPr>
      </w:pPr>
      <w:r w:rsidRPr="00C5045D">
        <w:rPr>
          <w:rFonts w:asciiTheme="minorHAnsi" w:hAnsiTheme="minorHAnsi" w:cstheme="minorHAnsi"/>
          <w:color w:val="000000" w:themeColor="text1"/>
          <w:sz w:val="24"/>
          <w:szCs w:val="24"/>
        </w:rPr>
        <w:t>rozporządzenia Parlamentu Europejskiego i Rady (UE) 2021/1056 z dnia 24 czerwca 2021 r. ustanawiające Fundusz na rzecz Sprawiedliwej Transformacji (FST) (Dz.</w:t>
      </w:r>
      <w:r>
        <w:rPr>
          <w:rFonts w:asciiTheme="minorHAnsi" w:hAnsiTheme="minorHAnsi" w:cstheme="minorHAnsi"/>
          <w:color w:val="000000" w:themeColor="text1"/>
          <w:sz w:val="24"/>
          <w:szCs w:val="24"/>
        </w:rPr>
        <w:t> </w:t>
      </w:r>
      <w:r w:rsidRPr="00C5045D">
        <w:rPr>
          <w:rFonts w:asciiTheme="minorHAnsi" w:hAnsiTheme="minorHAnsi" w:cstheme="minorHAnsi"/>
          <w:color w:val="000000" w:themeColor="text1"/>
          <w:sz w:val="24"/>
          <w:szCs w:val="24"/>
        </w:rPr>
        <w:t>Urz.</w:t>
      </w:r>
      <w:r>
        <w:rPr>
          <w:rFonts w:asciiTheme="minorHAnsi" w:hAnsiTheme="minorHAnsi" w:cstheme="minorHAnsi"/>
          <w:color w:val="000000" w:themeColor="text1"/>
          <w:sz w:val="24"/>
          <w:szCs w:val="24"/>
        </w:rPr>
        <w:t> </w:t>
      </w:r>
      <w:r w:rsidRPr="00C5045D">
        <w:rPr>
          <w:rFonts w:asciiTheme="minorHAnsi" w:hAnsiTheme="minorHAnsi" w:cstheme="minorHAnsi"/>
          <w:color w:val="000000" w:themeColor="text1"/>
          <w:sz w:val="24"/>
          <w:szCs w:val="24"/>
        </w:rPr>
        <w:t xml:space="preserve">UE L 231 z 30.06.2021, str. 1, z </w:t>
      </w:r>
      <w:proofErr w:type="spellStart"/>
      <w:r w:rsidRPr="00C5045D">
        <w:rPr>
          <w:rFonts w:asciiTheme="minorHAnsi" w:hAnsiTheme="minorHAnsi" w:cstheme="minorHAnsi"/>
          <w:color w:val="000000" w:themeColor="text1"/>
          <w:sz w:val="24"/>
          <w:szCs w:val="24"/>
        </w:rPr>
        <w:t>póżn</w:t>
      </w:r>
      <w:proofErr w:type="spellEnd"/>
      <w:r w:rsidRPr="00C5045D">
        <w:rPr>
          <w:rFonts w:asciiTheme="minorHAnsi" w:hAnsiTheme="minorHAnsi" w:cstheme="minorHAnsi"/>
          <w:color w:val="000000" w:themeColor="text1"/>
          <w:sz w:val="24"/>
          <w:szCs w:val="24"/>
        </w:rPr>
        <w:t>. zm.),</w:t>
      </w:r>
      <w:r w:rsidRPr="00C5045D">
        <w:rPr>
          <w:rFonts w:asciiTheme="minorHAnsi" w:hAnsiTheme="minorHAnsi" w:cstheme="minorHAnsi"/>
          <w:sz w:val="24"/>
          <w:szCs w:val="24"/>
        </w:rPr>
        <w:t xml:space="preserve"> zwane dalej „rozporządzeniem w</w:t>
      </w:r>
      <w:r>
        <w:rPr>
          <w:rFonts w:asciiTheme="minorHAnsi" w:hAnsiTheme="minorHAnsi" w:cstheme="minorHAnsi"/>
          <w:sz w:val="24"/>
          <w:szCs w:val="24"/>
        </w:rPr>
        <w:t> </w:t>
      </w:r>
      <w:r w:rsidRPr="00C5045D">
        <w:rPr>
          <w:rFonts w:asciiTheme="minorHAnsi" w:hAnsiTheme="minorHAnsi" w:cstheme="minorHAnsi"/>
          <w:sz w:val="24"/>
          <w:szCs w:val="24"/>
        </w:rPr>
        <w:t>sprawie FST”;</w:t>
      </w:r>
    </w:p>
    <w:p w14:paraId="061ADD42" w14:textId="072EBBB7" w:rsidR="00182520" w:rsidRPr="00C5045D" w:rsidRDefault="001D7B6A" w:rsidP="00332674">
      <w:pPr>
        <w:widowControl w:val="0"/>
        <w:numPr>
          <w:ilvl w:val="0"/>
          <w:numId w:val="26"/>
        </w:numPr>
        <w:tabs>
          <w:tab w:val="num" w:pos="709"/>
        </w:tabs>
        <w:spacing w:before="60" w:after="60"/>
        <w:ind w:left="709" w:hanging="425"/>
        <w:rPr>
          <w:rFonts w:asciiTheme="minorHAnsi" w:hAnsiTheme="minorHAnsi" w:cstheme="minorHAnsi"/>
          <w:sz w:val="24"/>
          <w:szCs w:val="24"/>
        </w:rPr>
      </w:pPr>
      <w:r w:rsidRPr="00C5045D">
        <w:rPr>
          <w:rFonts w:asciiTheme="minorHAnsi" w:hAnsiTheme="minorHAnsi" w:cstheme="minorHAnsi"/>
          <w:sz w:val="24"/>
          <w:szCs w:val="24"/>
        </w:rPr>
        <w:t>ustawy</w:t>
      </w:r>
      <w:r w:rsidR="000077E8" w:rsidRPr="00C5045D">
        <w:rPr>
          <w:rFonts w:asciiTheme="minorHAnsi" w:hAnsiTheme="minorHAnsi" w:cstheme="minorHAnsi"/>
          <w:sz w:val="24"/>
          <w:szCs w:val="24"/>
        </w:rPr>
        <w:t xml:space="preserve"> z dnia 27 sierpnia 2009 r. </w:t>
      </w:r>
      <w:r w:rsidRPr="00C5045D">
        <w:rPr>
          <w:rFonts w:asciiTheme="minorHAnsi" w:hAnsiTheme="minorHAnsi" w:cstheme="minorHAnsi"/>
          <w:sz w:val="24"/>
          <w:szCs w:val="24"/>
        </w:rPr>
        <w:t xml:space="preserve"> o finansach publicznych</w:t>
      </w:r>
      <w:r w:rsidR="00A3195D" w:rsidRPr="00C5045D">
        <w:rPr>
          <w:rFonts w:asciiTheme="minorHAnsi" w:hAnsiTheme="minorHAnsi" w:cstheme="minorHAnsi"/>
          <w:sz w:val="24"/>
          <w:szCs w:val="24"/>
        </w:rPr>
        <w:t>;</w:t>
      </w:r>
    </w:p>
    <w:p w14:paraId="4FA6F342" w14:textId="77777777" w:rsidR="00182520" w:rsidRPr="008A0EC7" w:rsidRDefault="00182520" w:rsidP="00332674">
      <w:pPr>
        <w:widowControl w:val="0"/>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 xml:space="preserve">ustawy </w:t>
      </w:r>
      <w:r w:rsidR="00A3195D" w:rsidRPr="008A0EC7">
        <w:rPr>
          <w:rFonts w:asciiTheme="minorHAnsi" w:hAnsiTheme="minorHAnsi" w:cstheme="minorHAnsi"/>
          <w:sz w:val="24"/>
          <w:szCs w:val="24"/>
        </w:rPr>
        <w:t>wdrożeniowej;</w:t>
      </w:r>
    </w:p>
    <w:p w14:paraId="6D263E82" w14:textId="5C2EAB20" w:rsidR="00182520" w:rsidRPr="008A0EC7" w:rsidRDefault="00B567EF" w:rsidP="00332674">
      <w:pPr>
        <w:widowControl w:val="0"/>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rozporządzenia Ministra Funduszy i Polityki Regionalnej z dnia 21 września 2022 r. w</w:t>
      </w:r>
      <w:r w:rsidR="006D2DB0">
        <w:rPr>
          <w:rFonts w:asciiTheme="minorHAnsi" w:hAnsiTheme="minorHAnsi" w:cstheme="minorHAnsi"/>
          <w:sz w:val="24"/>
          <w:szCs w:val="24"/>
        </w:rPr>
        <w:t> </w:t>
      </w:r>
      <w:r w:rsidRPr="008A0EC7">
        <w:rPr>
          <w:rFonts w:asciiTheme="minorHAnsi" w:hAnsiTheme="minorHAnsi" w:cstheme="minorHAnsi"/>
          <w:sz w:val="24"/>
          <w:szCs w:val="24"/>
        </w:rPr>
        <w:t>sprawie zaliczek w ramach programów finansowanych z udziałem środków europejskich</w:t>
      </w:r>
      <w:r w:rsidR="00F3594E" w:rsidRPr="008A0EC7">
        <w:rPr>
          <w:rFonts w:asciiTheme="minorHAnsi" w:hAnsiTheme="minorHAnsi" w:cstheme="minorHAnsi"/>
          <w:sz w:val="24"/>
          <w:szCs w:val="24"/>
        </w:rPr>
        <w:t>;</w:t>
      </w:r>
    </w:p>
    <w:p w14:paraId="6F38E0C2" w14:textId="0567D421" w:rsidR="00182520" w:rsidRDefault="00182520" w:rsidP="00332674">
      <w:pPr>
        <w:widowControl w:val="0"/>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rozporządzeni</w:t>
      </w:r>
      <w:r w:rsidR="00A3195D" w:rsidRPr="008A0EC7">
        <w:rPr>
          <w:rFonts w:asciiTheme="minorHAnsi" w:hAnsiTheme="minorHAnsi" w:cstheme="minorHAnsi"/>
          <w:sz w:val="24"/>
          <w:szCs w:val="24"/>
        </w:rPr>
        <w:t>a</w:t>
      </w:r>
      <w:r w:rsidRPr="008A0EC7">
        <w:rPr>
          <w:rFonts w:asciiTheme="minorHAnsi" w:hAnsiTheme="minorHAnsi" w:cstheme="minorHAnsi"/>
          <w:sz w:val="24"/>
          <w:szCs w:val="24"/>
        </w:rPr>
        <w:t xml:space="preserve"> </w:t>
      </w:r>
      <w:r w:rsidR="001154BA" w:rsidRPr="008A0EC7">
        <w:rPr>
          <w:rFonts w:asciiTheme="minorHAnsi" w:hAnsiTheme="minorHAnsi" w:cstheme="minorHAnsi"/>
          <w:sz w:val="24"/>
          <w:szCs w:val="24"/>
        </w:rPr>
        <w:t xml:space="preserve">Ministra Funduszy i Polityki Regionalnej </w:t>
      </w:r>
      <w:r w:rsidRPr="008A0EC7">
        <w:rPr>
          <w:rFonts w:asciiTheme="minorHAnsi" w:hAnsiTheme="minorHAnsi" w:cstheme="minorHAnsi"/>
          <w:sz w:val="24"/>
          <w:szCs w:val="24"/>
        </w:rPr>
        <w:t xml:space="preserve">z dnia </w:t>
      </w:r>
      <w:r w:rsidR="00F53ABD" w:rsidRPr="008A0EC7">
        <w:rPr>
          <w:rFonts w:asciiTheme="minorHAnsi" w:hAnsiTheme="minorHAnsi" w:cstheme="minorHAnsi"/>
          <w:sz w:val="24"/>
          <w:szCs w:val="24"/>
        </w:rPr>
        <w:t xml:space="preserve">29 września 2022 </w:t>
      </w:r>
      <w:r w:rsidR="00587EF6"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r. </w:t>
      </w:r>
      <w:r w:rsidR="001154BA" w:rsidRPr="008A0EC7">
        <w:rPr>
          <w:rFonts w:asciiTheme="minorHAnsi" w:hAnsiTheme="minorHAnsi" w:cstheme="minorHAnsi"/>
          <w:sz w:val="24"/>
          <w:szCs w:val="24"/>
        </w:rPr>
        <w:t>w</w:t>
      </w:r>
      <w:r w:rsidR="006D2DB0">
        <w:rPr>
          <w:rFonts w:asciiTheme="minorHAnsi" w:hAnsiTheme="minorHAnsi" w:cstheme="minorHAnsi"/>
          <w:sz w:val="24"/>
          <w:szCs w:val="24"/>
        </w:rPr>
        <w:t> </w:t>
      </w:r>
      <w:r w:rsidR="001154BA" w:rsidRPr="008A0EC7">
        <w:rPr>
          <w:rFonts w:asciiTheme="minorHAnsi" w:hAnsiTheme="minorHAnsi" w:cstheme="minorHAnsi"/>
          <w:sz w:val="24"/>
          <w:szCs w:val="24"/>
        </w:rPr>
        <w:t xml:space="preserve">sprawie </w:t>
      </w:r>
      <w:r w:rsidR="00F53ABD" w:rsidRPr="008A0EC7">
        <w:rPr>
          <w:rFonts w:asciiTheme="minorHAnsi" w:hAnsiTheme="minorHAnsi" w:cstheme="minorHAnsi"/>
          <w:sz w:val="24"/>
          <w:szCs w:val="24"/>
        </w:rPr>
        <w:t xml:space="preserve">udzielania pomocy de </w:t>
      </w:r>
      <w:proofErr w:type="spellStart"/>
      <w:r w:rsidR="00F53ABD" w:rsidRPr="008A0EC7">
        <w:rPr>
          <w:rFonts w:asciiTheme="minorHAnsi" w:hAnsiTheme="minorHAnsi" w:cstheme="minorHAnsi"/>
          <w:sz w:val="24"/>
          <w:szCs w:val="24"/>
        </w:rPr>
        <w:t>minimis</w:t>
      </w:r>
      <w:proofErr w:type="spellEnd"/>
      <w:r w:rsidR="00F53ABD" w:rsidRPr="008A0EC7">
        <w:rPr>
          <w:rFonts w:asciiTheme="minorHAnsi" w:hAnsiTheme="minorHAnsi" w:cstheme="minorHAnsi"/>
          <w:sz w:val="24"/>
          <w:szCs w:val="24"/>
        </w:rPr>
        <w:t xml:space="preserve"> w ramach regionalnych programów na lata 2021–2027</w:t>
      </w:r>
      <w:r w:rsidR="00587EF6" w:rsidRPr="008A0EC7">
        <w:rPr>
          <w:rFonts w:asciiTheme="minorHAnsi" w:hAnsiTheme="minorHAnsi" w:cstheme="minorHAnsi"/>
          <w:sz w:val="24"/>
          <w:szCs w:val="24"/>
        </w:rPr>
        <w:t>;</w:t>
      </w:r>
    </w:p>
    <w:p w14:paraId="3585E62C" w14:textId="7476EBC7" w:rsidR="007D1615" w:rsidRPr="007D1615" w:rsidRDefault="007D1615" w:rsidP="00B82A55">
      <w:pPr>
        <w:pStyle w:val="Akapitzlist"/>
        <w:numPr>
          <w:ilvl w:val="0"/>
          <w:numId w:val="26"/>
        </w:numPr>
        <w:tabs>
          <w:tab w:val="clear" w:pos="1919"/>
        </w:tabs>
        <w:ind w:left="709" w:hanging="425"/>
        <w:rPr>
          <w:rFonts w:asciiTheme="minorHAnsi" w:eastAsia="Calibri" w:hAnsiTheme="minorHAnsi" w:cstheme="minorHAnsi"/>
          <w:lang w:eastAsia="en-US"/>
        </w:rPr>
      </w:pPr>
      <w:r w:rsidRPr="007D1615">
        <w:rPr>
          <w:rFonts w:asciiTheme="minorHAnsi" w:eastAsia="Calibri" w:hAnsiTheme="minorHAnsi" w:cstheme="minorHAnsi"/>
          <w:lang w:eastAsia="en-US"/>
        </w:rPr>
        <w:t>rozporządzenia Ministra Funduszy i Polityki Regionalnej z dnia 20 grudnia 2022  r. w</w:t>
      </w:r>
      <w:r w:rsidR="00B42585">
        <w:rPr>
          <w:rFonts w:asciiTheme="minorHAnsi" w:eastAsia="Calibri" w:hAnsiTheme="minorHAnsi" w:cstheme="minorHAnsi"/>
          <w:lang w:eastAsia="en-US"/>
        </w:rPr>
        <w:t> </w:t>
      </w:r>
      <w:r w:rsidRPr="007D1615">
        <w:rPr>
          <w:rFonts w:asciiTheme="minorHAnsi" w:eastAsia="Calibri" w:hAnsiTheme="minorHAnsi" w:cstheme="minorHAnsi"/>
          <w:lang w:eastAsia="en-US"/>
        </w:rPr>
        <w:t xml:space="preserve">sprawie udzielania pomocy de </w:t>
      </w:r>
      <w:proofErr w:type="spellStart"/>
      <w:r w:rsidRPr="007D1615">
        <w:rPr>
          <w:rFonts w:asciiTheme="minorHAnsi" w:eastAsia="Calibri" w:hAnsiTheme="minorHAnsi" w:cstheme="minorHAnsi"/>
          <w:lang w:eastAsia="en-US"/>
        </w:rPr>
        <w:t>minimis</w:t>
      </w:r>
      <w:proofErr w:type="spellEnd"/>
      <w:r w:rsidRPr="007D1615">
        <w:rPr>
          <w:rFonts w:asciiTheme="minorHAnsi" w:eastAsia="Calibri" w:hAnsiTheme="minorHAnsi" w:cstheme="minorHAnsi"/>
          <w:lang w:eastAsia="en-US"/>
        </w:rPr>
        <w:t xml:space="preserve"> oraz pomocy publicznej w ramach programów finansowanych z Europejskiego Funduszu Społecznego Plus (EFS+) regionalnych programów na lata 2021–2027;</w:t>
      </w:r>
    </w:p>
    <w:p w14:paraId="74136317" w14:textId="77777777" w:rsidR="00B048B1" w:rsidRPr="008A0EC7" w:rsidRDefault="00182520" w:rsidP="00332674">
      <w:pPr>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ustawy z dnia 29 września 1994 r. o rachunkowości</w:t>
      </w:r>
      <w:r w:rsidR="00F3594E" w:rsidRPr="008A0EC7">
        <w:rPr>
          <w:rFonts w:asciiTheme="minorHAnsi" w:hAnsiTheme="minorHAnsi" w:cstheme="minorHAnsi"/>
          <w:sz w:val="24"/>
          <w:szCs w:val="24"/>
        </w:rPr>
        <w:t>;</w:t>
      </w:r>
    </w:p>
    <w:p w14:paraId="26CD69DC" w14:textId="77777777" w:rsidR="00182520" w:rsidRPr="008A0EC7" w:rsidRDefault="00182520" w:rsidP="00332674">
      <w:pPr>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 xml:space="preserve">ustawy z dnia 26 czerwca 1974 r. – </w:t>
      </w:r>
      <w:r w:rsidR="00F3594E" w:rsidRPr="008A0EC7">
        <w:rPr>
          <w:rFonts w:asciiTheme="minorHAnsi" w:hAnsiTheme="minorHAnsi" w:cstheme="minorHAnsi"/>
          <w:sz w:val="24"/>
          <w:szCs w:val="24"/>
        </w:rPr>
        <w:t>Kodeks pracy</w:t>
      </w:r>
      <w:r w:rsidR="00B02B63" w:rsidRPr="008A0EC7">
        <w:rPr>
          <w:rFonts w:asciiTheme="minorHAnsi" w:hAnsiTheme="minorHAnsi" w:cstheme="minorHAnsi"/>
          <w:sz w:val="24"/>
          <w:szCs w:val="24"/>
        </w:rPr>
        <w:t>;</w:t>
      </w:r>
    </w:p>
    <w:p w14:paraId="105E8192" w14:textId="6B04ED78" w:rsidR="005C4DC4" w:rsidRPr="008A0EC7" w:rsidRDefault="005C4DC4" w:rsidP="00332674">
      <w:pPr>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rozporządzenia Rady Ministrów z dnia 7 maja 2021 r. w sprawie określenia działań informacyjnych podejmowanych przez podmioty realizujące zadania finansowane lub dofinansowane z budżetu państwa lub z państwowych funduszy celowych;</w:t>
      </w:r>
    </w:p>
    <w:p w14:paraId="1A261E6E" w14:textId="549D238A" w:rsidR="0033451E" w:rsidRPr="008A0EC7" w:rsidRDefault="0033451E" w:rsidP="00332674">
      <w:pPr>
        <w:numPr>
          <w:ilvl w:val="0"/>
          <w:numId w:val="26"/>
        </w:numPr>
        <w:tabs>
          <w:tab w:val="num" w:pos="709"/>
        </w:tabs>
        <w:spacing w:before="60" w:after="60"/>
        <w:ind w:left="709" w:hanging="425"/>
        <w:rPr>
          <w:rFonts w:asciiTheme="minorHAnsi" w:hAnsiTheme="minorHAnsi" w:cstheme="minorHAnsi"/>
          <w:sz w:val="24"/>
          <w:szCs w:val="24"/>
        </w:rPr>
      </w:pPr>
      <w:bookmarkStart w:id="63" w:name="_Hlk40773787"/>
      <w:r w:rsidRPr="008A0EC7">
        <w:rPr>
          <w:rFonts w:asciiTheme="minorHAnsi" w:hAnsiTheme="minorHAnsi" w:cstheme="minorHAnsi"/>
          <w:sz w:val="24"/>
          <w:szCs w:val="24"/>
        </w:rPr>
        <w:t xml:space="preserve">ustawy z dnia 19 lipca 2019 r. o zapewnieniu dostępności osobom ze szczególnymi potrzebami; </w:t>
      </w:r>
    </w:p>
    <w:p w14:paraId="436A1FED" w14:textId="7A723A48" w:rsidR="0033451E" w:rsidRDefault="0033451E" w:rsidP="00332674">
      <w:pPr>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ustawy z 4 kwietnia 2019 r. o dostępności cyfrowej stron internetowych i aplikacji mobilnych</w:t>
      </w:r>
      <w:r w:rsidR="00B42585">
        <w:rPr>
          <w:rFonts w:asciiTheme="minorHAnsi" w:hAnsiTheme="minorHAnsi" w:cstheme="minorHAnsi"/>
          <w:sz w:val="24"/>
          <w:szCs w:val="24"/>
        </w:rPr>
        <w:t>;</w:t>
      </w:r>
    </w:p>
    <w:p w14:paraId="0550FCE2" w14:textId="77777777" w:rsidR="007D1615" w:rsidRPr="007D1615" w:rsidRDefault="007D1615" w:rsidP="00B82A55">
      <w:pPr>
        <w:pStyle w:val="Akapitzlist"/>
        <w:numPr>
          <w:ilvl w:val="0"/>
          <w:numId w:val="26"/>
        </w:numPr>
        <w:tabs>
          <w:tab w:val="clear" w:pos="1919"/>
          <w:tab w:val="num" w:pos="709"/>
        </w:tabs>
        <w:ind w:left="709" w:hanging="425"/>
        <w:rPr>
          <w:rFonts w:asciiTheme="minorHAnsi" w:eastAsia="Calibri" w:hAnsiTheme="minorHAnsi" w:cstheme="minorHAnsi"/>
          <w:lang w:eastAsia="en-US"/>
        </w:rPr>
      </w:pPr>
      <w:r w:rsidRPr="007D1615">
        <w:rPr>
          <w:rFonts w:asciiTheme="minorHAnsi" w:eastAsia="Calibri" w:hAnsiTheme="minorHAnsi" w:cstheme="minorHAnsi"/>
          <w:lang w:eastAsia="en-US"/>
        </w:rPr>
        <w:t>ustawy z dnia 30 kwietnia 2004 r. o postępowaniu w sprawach dotyczących pomocy publicznej.</w:t>
      </w:r>
    </w:p>
    <w:bookmarkEnd w:id="63"/>
    <w:p w14:paraId="44CB7D5D" w14:textId="15F0FF2E" w:rsidR="000F2039" w:rsidRPr="008A0EC7" w:rsidRDefault="00A0464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7F31F6" w:rsidRPr="008A0EC7">
        <w:rPr>
          <w:rFonts w:asciiTheme="minorHAnsi" w:hAnsiTheme="minorHAnsi" w:cstheme="minorHAnsi"/>
          <w:sz w:val="24"/>
          <w:szCs w:val="24"/>
        </w:rPr>
        <w:t>27</w:t>
      </w:r>
      <w:r w:rsidRPr="008A0EC7">
        <w:rPr>
          <w:rFonts w:asciiTheme="minorHAnsi" w:hAnsiTheme="minorHAnsi" w:cstheme="minorHAnsi"/>
          <w:sz w:val="24"/>
          <w:szCs w:val="24"/>
        </w:rPr>
        <w:t>.</w:t>
      </w:r>
    </w:p>
    <w:p w14:paraId="65CBECD5" w14:textId="7B419FDF" w:rsidR="00514B77" w:rsidRPr="008A0EC7" w:rsidRDefault="00044BFE" w:rsidP="00332674">
      <w:pPr>
        <w:pStyle w:val="Akapitzlist"/>
        <w:numPr>
          <w:ilvl w:val="3"/>
          <w:numId w:val="69"/>
        </w:numPr>
        <w:tabs>
          <w:tab w:val="clear" w:pos="2880"/>
          <w:tab w:val="num" w:pos="284"/>
        </w:tabs>
        <w:spacing w:before="60" w:after="60" w:line="276" w:lineRule="auto"/>
        <w:ind w:left="284" w:hanging="284"/>
        <w:rPr>
          <w:rFonts w:asciiTheme="minorHAnsi" w:hAnsiTheme="minorHAnsi" w:cstheme="minorHAnsi"/>
        </w:rPr>
      </w:pPr>
      <w:r w:rsidRPr="008A0EC7">
        <w:rPr>
          <w:rFonts w:asciiTheme="minorHAnsi" w:hAnsiTheme="minorHAnsi" w:cstheme="minorHAnsi"/>
        </w:rPr>
        <w:t>Instytucja Zarządzająca i Beneficjent</w:t>
      </w:r>
      <w:r w:rsidR="00514B77" w:rsidRPr="008A0EC7">
        <w:rPr>
          <w:rFonts w:asciiTheme="minorHAnsi" w:hAnsiTheme="minorHAnsi" w:cstheme="minorHAnsi"/>
        </w:rPr>
        <w:t xml:space="preserve"> podają następujące adresy (zgodne ze wskazanymi w</w:t>
      </w:r>
      <w:r w:rsidRPr="008A0EC7">
        <w:rPr>
          <w:rFonts w:asciiTheme="minorHAnsi" w:hAnsiTheme="minorHAnsi" w:cstheme="minorHAnsi"/>
        </w:rPr>
        <w:t> </w:t>
      </w:r>
      <w:r w:rsidR="00514B77" w:rsidRPr="008A0EC7">
        <w:rPr>
          <w:rFonts w:asciiTheme="minorHAnsi" w:hAnsiTheme="minorHAnsi" w:cstheme="minorHAnsi"/>
        </w:rPr>
        <w:t xml:space="preserve">komparycji </w:t>
      </w:r>
      <w:r w:rsidRPr="008A0EC7">
        <w:rPr>
          <w:rFonts w:asciiTheme="minorHAnsi" w:hAnsiTheme="minorHAnsi" w:cstheme="minorHAnsi"/>
        </w:rPr>
        <w:t>Decyzji</w:t>
      </w:r>
      <w:r w:rsidR="00514B77" w:rsidRPr="008A0EC7">
        <w:rPr>
          <w:rFonts w:asciiTheme="minorHAnsi" w:hAnsiTheme="minorHAnsi" w:cstheme="minorHAnsi"/>
        </w:rPr>
        <w:t>) dla wzajemnych doręczeń w szczególności dokumentów, pism i</w:t>
      </w:r>
      <w:r w:rsidR="006D2DB0">
        <w:rPr>
          <w:rFonts w:asciiTheme="minorHAnsi" w:hAnsiTheme="minorHAnsi" w:cstheme="minorHAnsi"/>
        </w:rPr>
        <w:t> </w:t>
      </w:r>
      <w:r w:rsidR="00514B77" w:rsidRPr="008A0EC7">
        <w:rPr>
          <w:rFonts w:asciiTheme="minorHAnsi" w:hAnsiTheme="minorHAnsi" w:cstheme="minorHAnsi"/>
        </w:rPr>
        <w:t xml:space="preserve">oświadczeń składanych w toku wykonywania </w:t>
      </w:r>
      <w:r w:rsidRPr="008A0EC7">
        <w:rPr>
          <w:rFonts w:asciiTheme="minorHAnsi" w:hAnsiTheme="minorHAnsi" w:cstheme="minorHAnsi"/>
        </w:rPr>
        <w:t>Decyzji</w:t>
      </w:r>
      <w:r w:rsidR="00514B77" w:rsidRPr="008A0EC7">
        <w:rPr>
          <w:rFonts w:asciiTheme="minorHAnsi" w:hAnsiTheme="minorHAnsi" w:cstheme="minorHAnsi"/>
        </w:rPr>
        <w:t>:</w:t>
      </w:r>
    </w:p>
    <w:p w14:paraId="5B499BF7" w14:textId="77777777" w:rsidR="00514B77" w:rsidRPr="008A0EC7" w:rsidRDefault="00514B77" w:rsidP="00332674">
      <w:pPr>
        <w:numPr>
          <w:ilvl w:val="0"/>
          <w:numId w:val="28"/>
        </w:numPr>
        <w:spacing w:before="60" w:after="60"/>
        <w:ind w:right="-2"/>
        <w:rPr>
          <w:rFonts w:asciiTheme="minorHAnsi" w:eastAsia="Times New Roman" w:hAnsiTheme="minorHAnsi" w:cstheme="minorHAnsi"/>
          <w:sz w:val="24"/>
          <w:szCs w:val="24"/>
          <w:lang w:eastAsia="pl-PL"/>
        </w:rPr>
      </w:pPr>
      <w:r w:rsidRPr="008A0EC7">
        <w:rPr>
          <w:rFonts w:asciiTheme="minorHAnsi" w:eastAsia="Times New Roman" w:hAnsiTheme="minorHAnsi" w:cstheme="minorHAnsi"/>
          <w:sz w:val="24"/>
          <w:szCs w:val="24"/>
          <w:lang w:eastAsia="pl-PL"/>
        </w:rPr>
        <w:t>Instytucja Zarządzająca Funduszami Europejskimi dla Dolnego Śląska 2021-2027:</w:t>
      </w:r>
    </w:p>
    <w:p w14:paraId="31F144D9" w14:textId="4C6D89C1" w:rsidR="00514B77" w:rsidRPr="008A0EC7" w:rsidRDefault="00514B77" w:rsidP="00332674">
      <w:pPr>
        <w:numPr>
          <w:ilvl w:val="0"/>
          <w:numId w:val="29"/>
        </w:numPr>
        <w:spacing w:before="60" w:after="60"/>
        <w:ind w:left="993" w:right="-2" w:hanging="284"/>
        <w:rPr>
          <w:rFonts w:asciiTheme="minorHAnsi" w:eastAsia="Times New Roman" w:hAnsiTheme="minorHAnsi" w:cstheme="minorHAnsi"/>
          <w:sz w:val="24"/>
          <w:szCs w:val="24"/>
          <w:lang w:eastAsia="pl-PL"/>
        </w:rPr>
      </w:pPr>
      <w:r w:rsidRPr="008A0EC7">
        <w:rPr>
          <w:rFonts w:asciiTheme="minorHAnsi" w:eastAsia="Times New Roman" w:hAnsiTheme="minorHAnsi" w:cstheme="minorHAnsi"/>
          <w:iCs/>
          <w:sz w:val="24"/>
          <w:szCs w:val="24"/>
          <w:lang w:eastAsia="pl-PL"/>
        </w:rPr>
        <w:t xml:space="preserve">komunikacja elektroniczna systemem CST2021: </w:t>
      </w:r>
      <w:hyperlink r:id="rId12" w:history="1">
        <w:r w:rsidR="00044BFE" w:rsidRPr="008A0EC7">
          <w:rPr>
            <w:rStyle w:val="Hipercze"/>
            <w:rFonts w:asciiTheme="minorHAnsi" w:eastAsia="Times New Roman" w:hAnsiTheme="minorHAnsi" w:cstheme="minorHAnsi"/>
            <w:iCs/>
            <w:sz w:val="24"/>
            <w:szCs w:val="24"/>
            <w:lang w:eastAsia="pl-PL"/>
          </w:rPr>
          <w:t>https://sso.cst2021.gov.pl</w:t>
        </w:r>
      </w:hyperlink>
      <w:r w:rsidRPr="008A0EC7">
        <w:rPr>
          <w:rFonts w:asciiTheme="minorHAnsi" w:eastAsia="Times New Roman" w:hAnsiTheme="minorHAnsi" w:cstheme="minorHAnsi"/>
          <w:sz w:val="24"/>
          <w:szCs w:val="24"/>
          <w:lang w:eastAsia="pl-PL"/>
        </w:rPr>
        <w:t>,</w:t>
      </w:r>
    </w:p>
    <w:p w14:paraId="0FEB04D0" w14:textId="12B838DC" w:rsidR="00514B77" w:rsidRPr="008A0EC7" w:rsidRDefault="00382624" w:rsidP="00332674">
      <w:pPr>
        <w:numPr>
          <w:ilvl w:val="0"/>
          <w:numId w:val="29"/>
        </w:numPr>
        <w:spacing w:before="60" w:after="60"/>
        <w:ind w:left="993" w:right="-2" w:hanging="284"/>
        <w:rPr>
          <w:rFonts w:asciiTheme="minorHAnsi" w:eastAsia="Times New Roman" w:hAnsiTheme="minorHAnsi" w:cstheme="minorHAnsi"/>
          <w:iCs/>
          <w:sz w:val="24"/>
          <w:szCs w:val="24"/>
          <w:lang w:eastAsia="pl-PL"/>
        </w:rPr>
      </w:pPr>
      <w:r w:rsidRPr="008A0EC7">
        <w:rPr>
          <w:rFonts w:asciiTheme="minorHAnsi" w:eastAsia="Times New Roman" w:hAnsiTheme="minorHAnsi" w:cstheme="minorHAnsi"/>
          <w:iCs/>
          <w:sz w:val="24"/>
          <w:szCs w:val="24"/>
          <w:lang w:eastAsia="pl-PL"/>
        </w:rPr>
        <w:t>k</w:t>
      </w:r>
      <w:r w:rsidR="00514B77" w:rsidRPr="008A0EC7">
        <w:rPr>
          <w:rFonts w:asciiTheme="minorHAnsi" w:eastAsia="Times New Roman" w:hAnsiTheme="minorHAnsi" w:cstheme="minorHAnsi"/>
          <w:iCs/>
          <w:sz w:val="24"/>
          <w:szCs w:val="24"/>
          <w:lang w:eastAsia="pl-PL"/>
        </w:rPr>
        <w:t xml:space="preserve">omunikacja elektroniczna </w:t>
      </w:r>
      <w:r w:rsidR="00F32B39" w:rsidRPr="008A0EC7">
        <w:rPr>
          <w:rFonts w:asciiTheme="minorHAnsi" w:eastAsia="Times New Roman" w:hAnsiTheme="minorHAnsi" w:cstheme="minorHAnsi"/>
          <w:iCs/>
          <w:sz w:val="24"/>
          <w:szCs w:val="24"/>
          <w:lang w:eastAsia="pl-PL"/>
        </w:rPr>
        <w:t>poprzez</w:t>
      </w:r>
      <w:r w:rsidR="00514B77" w:rsidRPr="008A0EC7">
        <w:rPr>
          <w:rFonts w:asciiTheme="minorHAnsi" w:eastAsia="Times New Roman" w:hAnsiTheme="minorHAnsi" w:cstheme="minorHAnsi"/>
          <w:iCs/>
          <w:sz w:val="24"/>
          <w:szCs w:val="24"/>
          <w:lang w:eastAsia="pl-PL"/>
        </w:rPr>
        <w:t xml:space="preserve"> ePUAP: /</w:t>
      </w:r>
      <w:r w:rsidR="00514B77" w:rsidRPr="008A0EC7">
        <w:rPr>
          <w:rStyle w:val="Hipercze"/>
          <w:rFonts w:asciiTheme="minorHAnsi" w:hAnsiTheme="minorHAnsi" w:cstheme="minorHAnsi"/>
          <w:color w:val="auto"/>
          <w:sz w:val="24"/>
          <w:szCs w:val="24"/>
          <w:lang w:eastAsia="pl-PL"/>
        </w:rPr>
        <w:t>UMWD_WROCLAW/</w:t>
      </w:r>
      <w:proofErr w:type="spellStart"/>
      <w:r w:rsidR="00514B77" w:rsidRPr="008A0EC7">
        <w:rPr>
          <w:rStyle w:val="Hipercze"/>
          <w:rFonts w:asciiTheme="minorHAnsi" w:hAnsiTheme="minorHAnsi" w:cstheme="minorHAnsi"/>
          <w:color w:val="auto"/>
          <w:sz w:val="24"/>
          <w:szCs w:val="24"/>
          <w:lang w:eastAsia="pl-PL"/>
        </w:rPr>
        <w:t>SkrytkaESP</w:t>
      </w:r>
      <w:proofErr w:type="spellEnd"/>
      <w:r w:rsidR="00514B77" w:rsidRPr="008A0EC7">
        <w:rPr>
          <w:rFonts w:asciiTheme="minorHAnsi" w:eastAsia="Times New Roman" w:hAnsiTheme="minorHAnsi" w:cstheme="minorHAnsi"/>
          <w:iCs/>
          <w:sz w:val="24"/>
          <w:szCs w:val="24"/>
          <w:lang w:eastAsia="pl-PL"/>
        </w:rPr>
        <w:t>;</w:t>
      </w:r>
    </w:p>
    <w:p w14:paraId="22BFFC07" w14:textId="406A1262" w:rsidR="00382624" w:rsidRPr="008A0EC7" w:rsidRDefault="00382624" w:rsidP="00332674">
      <w:pPr>
        <w:numPr>
          <w:ilvl w:val="0"/>
          <w:numId w:val="29"/>
        </w:numPr>
        <w:spacing w:before="60" w:after="60"/>
        <w:ind w:left="993" w:right="-2" w:hanging="284"/>
        <w:rPr>
          <w:rFonts w:asciiTheme="minorHAnsi" w:eastAsia="Times New Roman" w:hAnsiTheme="minorHAnsi" w:cstheme="minorHAnsi"/>
          <w:iCs/>
          <w:sz w:val="24"/>
          <w:szCs w:val="24"/>
          <w:lang w:eastAsia="pl-PL"/>
        </w:rPr>
      </w:pPr>
      <w:r w:rsidRPr="008A0EC7">
        <w:rPr>
          <w:rFonts w:asciiTheme="minorHAnsi" w:eastAsia="Times New Roman" w:hAnsiTheme="minorHAnsi" w:cstheme="minorHAnsi"/>
          <w:iCs/>
          <w:sz w:val="24"/>
          <w:szCs w:val="24"/>
          <w:lang w:eastAsia="pl-PL"/>
        </w:rPr>
        <w:t>komunikacja elektroniczna poprze adres do e-Doręczeń: ………………………………….;</w:t>
      </w:r>
    </w:p>
    <w:p w14:paraId="46245A15" w14:textId="447E1F14" w:rsidR="00514B77" w:rsidRPr="008A0EC7" w:rsidRDefault="00514B77" w:rsidP="00332674">
      <w:pPr>
        <w:numPr>
          <w:ilvl w:val="0"/>
          <w:numId w:val="29"/>
        </w:numPr>
        <w:spacing w:before="60" w:after="60"/>
        <w:ind w:left="993" w:right="-2" w:hanging="284"/>
        <w:rPr>
          <w:rFonts w:asciiTheme="minorHAnsi" w:eastAsia="Times New Roman" w:hAnsiTheme="minorHAnsi" w:cstheme="minorHAnsi"/>
          <w:sz w:val="24"/>
          <w:szCs w:val="24"/>
          <w:lang w:eastAsia="pl-PL"/>
        </w:rPr>
      </w:pPr>
      <w:r w:rsidRPr="008A0EC7">
        <w:rPr>
          <w:rFonts w:asciiTheme="minorHAnsi" w:eastAsia="Times New Roman" w:hAnsiTheme="minorHAnsi" w:cstheme="minorHAnsi"/>
          <w:bCs/>
          <w:sz w:val="24"/>
          <w:szCs w:val="24"/>
          <w:lang w:eastAsia="pl-PL"/>
        </w:rPr>
        <w:t xml:space="preserve">komunikacja </w:t>
      </w:r>
      <w:r w:rsidR="00382624" w:rsidRPr="008A0EC7">
        <w:rPr>
          <w:rFonts w:asciiTheme="minorHAnsi" w:eastAsia="Times New Roman" w:hAnsiTheme="minorHAnsi" w:cstheme="minorHAnsi"/>
          <w:bCs/>
          <w:sz w:val="24"/>
          <w:szCs w:val="24"/>
          <w:lang w:eastAsia="pl-PL"/>
        </w:rPr>
        <w:t>papierowa</w:t>
      </w:r>
      <w:r w:rsidRPr="008A0EC7">
        <w:rPr>
          <w:rFonts w:asciiTheme="minorHAnsi" w:eastAsia="Times New Roman" w:hAnsiTheme="minorHAnsi" w:cstheme="minorHAnsi"/>
          <w:bCs/>
          <w:sz w:val="24"/>
          <w:szCs w:val="24"/>
          <w:lang w:eastAsia="pl-PL"/>
        </w:rPr>
        <w:t xml:space="preserve">: Instytucja Zarządzająca </w:t>
      </w:r>
      <w:r w:rsidRPr="008A0EC7">
        <w:rPr>
          <w:rFonts w:asciiTheme="minorHAnsi" w:eastAsia="Times New Roman" w:hAnsiTheme="minorHAnsi" w:cstheme="minorHAnsi"/>
          <w:sz w:val="24"/>
          <w:szCs w:val="24"/>
          <w:lang w:eastAsia="pl-PL"/>
        </w:rPr>
        <w:t>Funduszami Europejskimi dla Dolnego Śląska 2021-2027</w:t>
      </w:r>
      <w:r w:rsidRPr="008A0EC7">
        <w:rPr>
          <w:rFonts w:asciiTheme="minorHAnsi" w:eastAsia="Times New Roman" w:hAnsiTheme="minorHAnsi" w:cstheme="minorHAnsi"/>
          <w:bCs/>
          <w:sz w:val="24"/>
          <w:szCs w:val="24"/>
          <w:lang w:eastAsia="pl-PL"/>
        </w:rPr>
        <w:t xml:space="preserve">: </w:t>
      </w:r>
      <w:r w:rsidRPr="008A0EC7">
        <w:rPr>
          <w:rFonts w:asciiTheme="minorHAnsi" w:eastAsia="Times New Roman" w:hAnsiTheme="minorHAnsi" w:cstheme="minorHAnsi"/>
          <w:bCs/>
          <w:i/>
          <w:sz w:val="24"/>
          <w:szCs w:val="24"/>
          <w:lang w:eastAsia="pl-PL"/>
        </w:rPr>
        <w:t>Departament Funduszy Europejskich</w:t>
      </w:r>
      <w:r w:rsidRPr="008A0EC7">
        <w:rPr>
          <w:rFonts w:asciiTheme="minorHAnsi" w:eastAsia="Times New Roman" w:hAnsiTheme="minorHAnsi" w:cstheme="minorHAnsi"/>
          <w:bCs/>
          <w:sz w:val="24"/>
          <w:szCs w:val="24"/>
          <w:lang w:eastAsia="pl-PL"/>
        </w:rPr>
        <w:t xml:space="preserve"> </w:t>
      </w:r>
      <w:r w:rsidRPr="008A0EC7">
        <w:rPr>
          <w:rFonts w:asciiTheme="minorHAnsi" w:eastAsia="Times New Roman" w:hAnsiTheme="minorHAnsi" w:cstheme="minorHAnsi"/>
          <w:bCs/>
          <w:i/>
          <w:iCs/>
          <w:sz w:val="24"/>
          <w:szCs w:val="24"/>
          <w:lang w:eastAsia="pl-PL"/>
        </w:rPr>
        <w:t>w Urzędzie Marszałkowskim Województwa Dolnośląskiego, ul. Mazowiecka 17, 50-412 Wrocław</w:t>
      </w:r>
      <w:r w:rsidRPr="008A0EC7">
        <w:rPr>
          <w:rFonts w:asciiTheme="minorHAnsi" w:eastAsia="Times New Roman" w:hAnsiTheme="minorHAnsi" w:cstheme="minorHAnsi"/>
          <w:bCs/>
          <w:i/>
          <w:iCs/>
          <w:sz w:val="24"/>
          <w:szCs w:val="24"/>
          <w:vertAlign w:val="superscript"/>
          <w:lang w:eastAsia="pl-PL"/>
        </w:rPr>
        <w:footnoteReference w:id="50"/>
      </w:r>
      <w:r w:rsidRPr="008A0EC7">
        <w:rPr>
          <w:rFonts w:asciiTheme="minorHAnsi" w:eastAsia="Times New Roman" w:hAnsiTheme="minorHAnsi" w:cstheme="minorHAnsi"/>
          <w:sz w:val="24"/>
          <w:szCs w:val="24"/>
          <w:lang w:eastAsia="pl-PL"/>
        </w:rPr>
        <w:t>.</w:t>
      </w:r>
    </w:p>
    <w:p w14:paraId="7BA0AC25" w14:textId="77777777" w:rsidR="00514B77" w:rsidRPr="008A0EC7" w:rsidRDefault="00514B77" w:rsidP="00332674">
      <w:pPr>
        <w:numPr>
          <w:ilvl w:val="0"/>
          <w:numId w:val="28"/>
        </w:numPr>
        <w:spacing w:before="60" w:after="60"/>
        <w:ind w:right="-2"/>
        <w:rPr>
          <w:rFonts w:asciiTheme="minorHAnsi" w:eastAsia="Times New Roman" w:hAnsiTheme="minorHAnsi" w:cstheme="minorHAnsi"/>
          <w:sz w:val="24"/>
          <w:szCs w:val="24"/>
          <w:lang w:eastAsia="pl-PL"/>
        </w:rPr>
      </w:pPr>
      <w:r w:rsidRPr="008A0EC7">
        <w:rPr>
          <w:rFonts w:asciiTheme="minorHAnsi" w:eastAsia="Times New Roman" w:hAnsiTheme="minorHAnsi" w:cstheme="minorHAnsi"/>
          <w:sz w:val="24"/>
          <w:szCs w:val="24"/>
          <w:lang w:eastAsia="pl-PL"/>
        </w:rPr>
        <w:t xml:space="preserve">Beneficjent: </w:t>
      </w:r>
    </w:p>
    <w:p w14:paraId="5DF90372" w14:textId="59754DBF" w:rsidR="00514B77" w:rsidRPr="008A0EC7" w:rsidRDefault="00514B77" w:rsidP="00332674">
      <w:pPr>
        <w:pStyle w:val="Akapitzlist"/>
        <w:numPr>
          <w:ilvl w:val="2"/>
          <w:numId w:val="37"/>
        </w:numPr>
        <w:spacing w:before="60" w:after="60" w:line="276" w:lineRule="auto"/>
        <w:ind w:left="993" w:right="-2" w:hanging="284"/>
        <w:rPr>
          <w:rFonts w:asciiTheme="minorHAnsi" w:hAnsiTheme="minorHAnsi" w:cstheme="minorHAnsi"/>
          <w:iCs/>
        </w:rPr>
      </w:pPr>
      <w:r w:rsidRPr="008A0EC7">
        <w:rPr>
          <w:rFonts w:asciiTheme="minorHAnsi" w:hAnsiTheme="minorHAnsi" w:cstheme="minorHAnsi"/>
          <w:iCs/>
        </w:rPr>
        <w:t xml:space="preserve">komunikacja elektroniczna systemem CST2021: </w:t>
      </w:r>
      <w:hyperlink r:id="rId13" w:history="1">
        <w:r w:rsidR="00044BFE" w:rsidRPr="008A0EC7">
          <w:rPr>
            <w:rStyle w:val="Hipercze"/>
            <w:rFonts w:asciiTheme="minorHAnsi" w:hAnsiTheme="minorHAnsi" w:cstheme="minorHAnsi"/>
            <w:iCs/>
          </w:rPr>
          <w:t>https://sso.cst2021.gov.pl</w:t>
        </w:r>
      </w:hyperlink>
      <w:r w:rsidRPr="008A0EC7">
        <w:rPr>
          <w:rFonts w:asciiTheme="minorHAnsi" w:hAnsiTheme="minorHAnsi" w:cstheme="minorHAnsi"/>
          <w:iCs/>
        </w:rPr>
        <w:t>;</w:t>
      </w:r>
    </w:p>
    <w:p w14:paraId="35061DEE" w14:textId="1F3847BA" w:rsidR="00514B77" w:rsidRPr="008A0EC7" w:rsidRDefault="00514B77" w:rsidP="00332674">
      <w:pPr>
        <w:pStyle w:val="Akapitzlist"/>
        <w:numPr>
          <w:ilvl w:val="2"/>
          <w:numId w:val="37"/>
        </w:numPr>
        <w:spacing w:before="60" w:after="60" w:line="276" w:lineRule="auto"/>
        <w:ind w:left="993" w:right="-2" w:hanging="284"/>
        <w:rPr>
          <w:rFonts w:asciiTheme="minorHAnsi" w:hAnsiTheme="minorHAnsi" w:cstheme="minorHAnsi"/>
          <w:iCs/>
        </w:rPr>
      </w:pPr>
      <w:r w:rsidRPr="008A0EC7">
        <w:rPr>
          <w:rFonts w:asciiTheme="minorHAnsi" w:hAnsiTheme="minorHAnsi" w:cstheme="minorHAnsi"/>
          <w:iCs/>
        </w:rPr>
        <w:t xml:space="preserve">komunikacja elektroniczna </w:t>
      </w:r>
      <w:r w:rsidR="00F32B39" w:rsidRPr="008A0EC7">
        <w:rPr>
          <w:rFonts w:asciiTheme="minorHAnsi" w:hAnsiTheme="minorHAnsi" w:cstheme="minorHAnsi"/>
          <w:iCs/>
        </w:rPr>
        <w:t xml:space="preserve">poprzez </w:t>
      </w:r>
      <w:r w:rsidRPr="008A0EC7">
        <w:rPr>
          <w:rFonts w:asciiTheme="minorHAnsi" w:hAnsiTheme="minorHAnsi" w:cstheme="minorHAnsi"/>
          <w:iCs/>
        </w:rPr>
        <w:t>ePUAP ………………</w:t>
      </w:r>
      <w:r w:rsidR="0040362A" w:rsidRPr="008A0EC7">
        <w:rPr>
          <w:rFonts w:asciiTheme="minorHAnsi" w:hAnsiTheme="minorHAnsi" w:cstheme="minorHAnsi"/>
          <w:iCs/>
        </w:rPr>
        <w:t>……………………………..</w:t>
      </w:r>
      <w:r w:rsidRPr="008A0EC7">
        <w:rPr>
          <w:rFonts w:asciiTheme="minorHAnsi" w:hAnsiTheme="minorHAnsi" w:cstheme="minorHAnsi"/>
          <w:iCs/>
        </w:rPr>
        <w:t>…</w:t>
      </w:r>
      <w:r w:rsidR="00F32B39" w:rsidRPr="008A0EC7">
        <w:rPr>
          <w:rFonts w:asciiTheme="minorHAnsi" w:hAnsiTheme="minorHAnsi" w:cstheme="minorHAnsi"/>
          <w:iCs/>
        </w:rPr>
        <w:t>…..</w:t>
      </w:r>
      <w:r w:rsidRPr="008A0EC7">
        <w:rPr>
          <w:rFonts w:asciiTheme="minorHAnsi" w:hAnsiTheme="minorHAnsi" w:cstheme="minorHAnsi"/>
          <w:iCs/>
        </w:rPr>
        <w:t>…</w:t>
      </w:r>
      <w:r w:rsidRPr="008A0EC7">
        <w:rPr>
          <w:rFonts w:asciiTheme="minorHAnsi" w:hAnsiTheme="minorHAnsi" w:cstheme="minorHAnsi"/>
          <w:bCs/>
          <w:iCs/>
        </w:rPr>
        <w:t>.;</w:t>
      </w:r>
    </w:p>
    <w:p w14:paraId="512370D6" w14:textId="4D245C19" w:rsidR="00382624" w:rsidRPr="008A0EC7" w:rsidRDefault="00382624" w:rsidP="00332674">
      <w:pPr>
        <w:pStyle w:val="Akapitzlist"/>
        <w:numPr>
          <w:ilvl w:val="2"/>
          <w:numId w:val="37"/>
        </w:numPr>
        <w:spacing w:before="60" w:after="60" w:line="276" w:lineRule="auto"/>
        <w:ind w:left="993" w:right="-2" w:hanging="284"/>
        <w:rPr>
          <w:rFonts w:asciiTheme="minorHAnsi" w:hAnsiTheme="minorHAnsi" w:cstheme="minorHAnsi"/>
          <w:iCs/>
        </w:rPr>
      </w:pPr>
      <w:r w:rsidRPr="008A0EC7">
        <w:rPr>
          <w:rFonts w:asciiTheme="minorHAnsi" w:hAnsiTheme="minorHAnsi" w:cstheme="minorHAnsi"/>
          <w:iCs/>
        </w:rPr>
        <w:t>komunikacja elektroniczna poprze adres do e-Doręczeń: ……………………………</w:t>
      </w:r>
      <w:r w:rsidR="00F32B39" w:rsidRPr="008A0EC7">
        <w:rPr>
          <w:rFonts w:asciiTheme="minorHAnsi" w:hAnsiTheme="minorHAnsi" w:cstheme="minorHAnsi"/>
          <w:iCs/>
        </w:rPr>
        <w:t>..</w:t>
      </w:r>
      <w:r w:rsidRPr="008A0EC7">
        <w:rPr>
          <w:rFonts w:asciiTheme="minorHAnsi" w:hAnsiTheme="minorHAnsi" w:cstheme="minorHAnsi"/>
          <w:iCs/>
        </w:rPr>
        <w:t>…….;</w:t>
      </w:r>
    </w:p>
    <w:p w14:paraId="46B7146B" w14:textId="22326801" w:rsidR="00514B77" w:rsidRPr="008A0EC7" w:rsidRDefault="00382624" w:rsidP="00332674">
      <w:pPr>
        <w:pStyle w:val="Akapitzlist"/>
        <w:numPr>
          <w:ilvl w:val="2"/>
          <w:numId w:val="37"/>
        </w:numPr>
        <w:spacing w:before="60" w:after="60" w:line="276" w:lineRule="auto"/>
        <w:ind w:left="993" w:right="-2" w:hanging="284"/>
        <w:rPr>
          <w:rFonts w:asciiTheme="minorHAnsi" w:hAnsiTheme="minorHAnsi" w:cstheme="minorHAnsi"/>
          <w:iCs/>
        </w:rPr>
      </w:pPr>
      <w:r w:rsidRPr="008A0EC7">
        <w:rPr>
          <w:rFonts w:asciiTheme="minorHAnsi" w:hAnsiTheme="minorHAnsi" w:cstheme="minorHAnsi"/>
          <w:iCs/>
        </w:rPr>
        <w:t xml:space="preserve">komunikacja papierowa: </w:t>
      </w:r>
      <w:r w:rsidR="00514B77" w:rsidRPr="008A0EC7">
        <w:rPr>
          <w:rFonts w:asciiTheme="minorHAnsi" w:hAnsiTheme="minorHAnsi" w:cstheme="minorHAnsi"/>
          <w:iCs/>
        </w:rPr>
        <w:t>…………………………………………</w:t>
      </w:r>
      <w:r w:rsidR="0040362A" w:rsidRPr="008A0EC7">
        <w:rPr>
          <w:rFonts w:asciiTheme="minorHAnsi" w:hAnsiTheme="minorHAnsi" w:cstheme="minorHAnsi"/>
          <w:iCs/>
        </w:rPr>
        <w:t>…………………………..</w:t>
      </w:r>
      <w:r w:rsidR="00514B77" w:rsidRPr="008A0EC7">
        <w:rPr>
          <w:rFonts w:asciiTheme="minorHAnsi" w:hAnsiTheme="minorHAnsi" w:cstheme="minorHAnsi"/>
          <w:iCs/>
        </w:rPr>
        <w:t>………………;</w:t>
      </w:r>
    </w:p>
    <w:p w14:paraId="01431DF8" w14:textId="1F9F1C75" w:rsidR="00514B77" w:rsidRPr="008A0EC7" w:rsidRDefault="00044BFE" w:rsidP="0033267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rPr>
      </w:pPr>
      <w:r w:rsidRPr="008A0EC7">
        <w:rPr>
          <w:rFonts w:asciiTheme="minorHAnsi" w:hAnsiTheme="minorHAnsi" w:cstheme="minorHAnsi"/>
        </w:rPr>
        <w:t>Beneficjent lub Instytucja Zarządzająca</w:t>
      </w:r>
      <w:r w:rsidR="00514B77" w:rsidRPr="008A0EC7">
        <w:rPr>
          <w:rFonts w:asciiTheme="minorHAnsi" w:hAnsiTheme="minorHAnsi" w:cstheme="minorHAnsi"/>
        </w:rPr>
        <w:t xml:space="preserve">, której adres wskazany w ust. </w:t>
      </w:r>
      <w:r w:rsidR="007901E0" w:rsidRPr="008A0EC7">
        <w:rPr>
          <w:rFonts w:asciiTheme="minorHAnsi" w:hAnsiTheme="minorHAnsi" w:cstheme="minorHAnsi"/>
        </w:rPr>
        <w:t xml:space="preserve">1 </w:t>
      </w:r>
      <w:r w:rsidR="00514B77" w:rsidRPr="008A0EC7">
        <w:rPr>
          <w:rFonts w:asciiTheme="minorHAnsi" w:hAnsiTheme="minorHAnsi" w:cstheme="minorHAnsi"/>
        </w:rPr>
        <w:t>uległ zmianie, jest zobowiązana do pisemnego powiadomienia  o swoim nowym adresie. Zmiany związane z</w:t>
      </w:r>
      <w:r w:rsidR="006D2DB0">
        <w:rPr>
          <w:rFonts w:asciiTheme="minorHAnsi" w:hAnsiTheme="minorHAnsi" w:cstheme="minorHAnsi"/>
        </w:rPr>
        <w:t> </w:t>
      </w:r>
      <w:r w:rsidR="00514B77" w:rsidRPr="008A0EC7">
        <w:rPr>
          <w:rFonts w:asciiTheme="minorHAnsi" w:hAnsiTheme="minorHAnsi" w:cstheme="minorHAnsi"/>
        </w:rPr>
        <w:t>aktualizacją adresu siedziby Beneficjenta i/lub Partner</w:t>
      </w:r>
      <w:r w:rsidR="00EF3BB4" w:rsidRPr="008A0EC7">
        <w:rPr>
          <w:rFonts w:asciiTheme="minorHAnsi" w:hAnsiTheme="minorHAnsi" w:cstheme="minorHAnsi"/>
        </w:rPr>
        <w:t>a</w:t>
      </w:r>
      <w:r w:rsidR="00514B77" w:rsidRPr="008A0EC7">
        <w:rPr>
          <w:rFonts w:asciiTheme="minorHAnsi" w:hAnsiTheme="minorHAnsi" w:cstheme="minorHAnsi"/>
        </w:rPr>
        <w:t xml:space="preserve"> nie wymagają </w:t>
      </w:r>
      <w:r w:rsidRPr="008A0EC7">
        <w:rPr>
          <w:rFonts w:asciiTheme="minorHAnsi" w:hAnsiTheme="minorHAnsi" w:cstheme="minorHAnsi"/>
        </w:rPr>
        <w:t>zmiany Decyzji</w:t>
      </w:r>
      <w:r w:rsidR="00514B77" w:rsidRPr="008A0EC7">
        <w:rPr>
          <w:rFonts w:asciiTheme="minorHAnsi" w:hAnsiTheme="minorHAnsi" w:cstheme="minorHAnsi"/>
        </w:rPr>
        <w:t>. W</w:t>
      </w:r>
      <w:r w:rsidR="00E93847" w:rsidRPr="008A0EC7">
        <w:rPr>
          <w:rFonts w:asciiTheme="minorHAnsi" w:hAnsiTheme="minorHAnsi" w:cstheme="minorHAnsi"/>
        </w:rPr>
        <w:t> </w:t>
      </w:r>
      <w:r w:rsidR="00514B77" w:rsidRPr="008A0EC7">
        <w:rPr>
          <w:rFonts w:asciiTheme="minorHAnsi" w:hAnsiTheme="minorHAnsi" w:cstheme="minorHAnsi"/>
        </w:rPr>
        <w:t>przypadku braku powiadomienia o zmianie adresu, skuteczna będzie korespondencja wysyłana na adres dotychczasowy.</w:t>
      </w:r>
    </w:p>
    <w:p w14:paraId="0C2A9745" w14:textId="1113ECDE" w:rsidR="00773457" w:rsidRPr="008A0EC7" w:rsidRDefault="00773457" w:rsidP="0033267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rPr>
      </w:pPr>
      <w:r w:rsidRPr="008A0EC7">
        <w:rPr>
          <w:rFonts w:asciiTheme="minorHAnsi" w:hAnsiTheme="minorHAnsi" w:cstheme="minorHAnsi"/>
        </w:rPr>
        <w:t>Decyzja wchodzi w życie z dniem podjęcia i obowiązuje do dnia wykonania wszystkich obowiązków z niej wynikających, w tym także obowiązków związanych z zapewnieniem trwałości Projektu.</w:t>
      </w:r>
    </w:p>
    <w:p w14:paraId="066CF003" w14:textId="5585EF5E" w:rsidR="00DB414E" w:rsidRPr="008A0EC7" w:rsidRDefault="00283C5E" w:rsidP="00332674">
      <w:pPr>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4. </w:t>
      </w:r>
      <w:r w:rsidR="00A04645" w:rsidRPr="008A0EC7">
        <w:rPr>
          <w:rFonts w:asciiTheme="minorHAnsi" w:hAnsiTheme="minorHAnsi" w:cstheme="minorHAnsi"/>
          <w:sz w:val="24"/>
          <w:szCs w:val="24"/>
        </w:rPr>
        <w:t xml:space="preserve">Integralną część </w:t>
      </w:r>
      <w:r w:rsidR="00773457" w:rsidRPr="008A0EC7">
        <w:rPr>
          <w:rFonts w:asciiTheme="minorHAnsi" w:hAnsiTheme="minorHAnsi" w:cstheme="minorHAnsi"/>
          <w:sz w:val="24"/>
          <w:szCs w:val="24"/>
        </w:rPr>
        <w:t>Decyzji</w:t>
      </w:r>
      <w:r w:rsidR="00A04645" w:rsidRPr="008A0EC7">
        <w:rPr>
          <w:rFonts w:asciiTheme="minorHAnsi" w:hAnsiTheme="minorHAnsi" w:cstheme="minorHAnsi"/>
          <w:sz w:val="24"/>
          <w:szCs w:val="24"/>
        </w:rPr>
        <w:t xml:space="preserve"> stanowią  załączniki</w:t>
      </w:r>
      <w:r w:rsidR="00276D15" w:rsidRPr="008A0EC7">
        <w:rPr>
          <w:rStyle w:val="Odwoanieprzypisudolnego"/>
          <w:rFonts w:asciiTheme="minorHAnsi" w:hAnsiTheme="minorHAnsi" w:cstheme="minorHAnsi"/>
          <w:sz w:val="24"/>
          <w:szCs w:val="24"/>
        </w:rPr>
        <w:footnoteReference w:id="51"/>
      </w:r>
      <w:r w:rsidR="00A04645" w:rsidRPr="008A0EC7">
        <w:rPr>
          <w:rFonts w:asciiTheme="minorHAnsi" w:hAnsiTheme="minorHAnsi" w:cstheme="minorHAnsi"/>
          <w:sz w:val="24"/>
          <w:szCs w:val="24"/>
        </w:rPr>
        <w:t>:</w:t>
      </w:r>
    </w:p>
    <w:p w14:paraId="1C40670D" w14:textId="77777777" w:rsidR="007848F4" w:rsidRPr="008A0EC7" w:rsidRDefault="003D3789" w:rsidP="00332674">
      <w:pPr>
        <w:numPr>
          <w:ilvl w:val="1"/>
          <w:numId w:val="11"/>
        </w:numPr>
        <w:tabs>
          <w:tab w:val="left" w:pos="567"/>
        </w:tabs>
        <w:spacing w:before="60" w:after="60"/>
        <w:ind w:hanging="436"/>
        <w:rPr>
          <w:rFonts w:asciiTheme="minorHAnsi" w:hAnsiTheme="minorHAnsi" w:cstheme="minorHAnsi"/>
          <w:i/>
          <w:sz w:val="24"/>
          <w:szCs w:val="24"/>
        </w:rPr>
      </w:pPr>
      <w:r w:rsidRPr="008A0EC7">
        <w:rPr>
          <w:rFonts w:asciiTheme="minorHAnsi" w:hAnsiTheme="minorHAnsi" w:cstheme="minorHAnsi"/>
          <w:sz w:val="24"/>
          <w:szCs w:val="24"/>
        </w:rPr>
        <w:t xml:space="preserve">załącznik nr 1: </w:t>
      </w:r>
      <w:r w:rsidR="00DF3BF9" w:rsidRPr="008A0EC7">
        <w:rPr>
          <w:rFonts w:asciiTheme="minorHAnsi" w:hAnsiTheme="minorHAnsi" w:cstheme="minorHAnsi"/>
          <w:sz w:val="24"/>
          <w:szCs w:val="24"/>
        </w:rPr>
        <w:t>Pełnomocnictwo</w:t>
      </w:r>
      <w:r w:rsidR="007848F4" w:rsidRPr="008A0EC7">
        <w:rPr>
          <w:rFonts w:asciiTheme="minorHAnsi" w:hAnsiTheme="minorHAnsi" w:cstheme="minorHAnsi"/>
          <w:sz w:val="24"/>
          <w:szCs w:val="24"/>
        </w:rPr>
        <w:t xml:space="preserve"> osób</w:t>
      </w:r>
      <w:r w:rsidR="00DF3BF9" w:rsidRPr="008A0EC7">
        <w:rPr>
          <w:rFonts w:asciiTheme="minorHAnsi" w:hAnsiTheme="minorHAnsi" w:cstheme="minorHAnsi"/>
          <w:sz w:val="24"/>
          <w:szCs w:val="24"/>
        </w:rPr>
        <w:t>/y</w:t>
      </w:r>
      <w:r w:rsidR="007848F4" w:rsidRPr="008A0EC7">
        <w:rPr>
          <w:rFonts w:asciiTheme="minorHAnsi" w:hAnsiTheme="minorHAnsi" w:cstheme="minorHAnsi"/>
          <w:sz w:val="24"/>
          <w:szCs w:val="24"/>
        </w:rPr>
        <w:t xml:space="preserve"> reprezentując</w:t>
      </w:r>
      <w:r w:rsidR="00DF3BF9" w:rsidRPr="008A0EC7">
        <w:rPr>
          <w:rFonts w:asciiTheme="minorHAnsi" w:hAnsiTheme="minorHAnsi" w:cstheme="minorHAnsi"/>
          <w:sz w:val="24"/>
          <w:szCs w:val="24"/>
        </w:rPr>
        <w:t>ej/</w:t>
      </w:r>
      <w:proofErr w:type="spellStart"/>
      <w:r w:rsidR="00DF3BF9" w:rsidRPr="008A0EC7">
        <w:rPr>
          <w:rFonts w:asciiTheme="minorHAnsi" w:hAnsiTheme="minorHAnsi" w:cstheme="minorHAnsi"/>
          <w:sz w:val="24"/>
          <w:szCs w:val="24"/>
        </w:rPr>
        <w:t>ych</w:t>
      </w:r>
      <w:proofErr w:type="spellEnd"/>
      <w:r w:rsidR="00DF3BF9" w:rsidRPr="008A0EC7">
        <w:rPr>
          <w:rFonts w:asciiTheme="minorHAnsi" w:hAnsiTheme="minorHAnsi" w:cstheme="minorHAnsi"/>
          <w:sz w:val="24"/>
          <w:szCs w:val="24"/>
        </w:rPr>
        <w:t xml:space="preserve"> Beneficjenta</w:t>
      </w:r>
      <w:r w:rsidR="007848F4" w:rsidRPr="008A0EC7">
        <w:rPr>
          <w:rFonts w:asciiTheme="minorHAnsi" w:hAnsiTheme="minorHAnsi" w:cstheme="minorHAnsi"/>
          <w:sz w:val="24"/>
          <w:szCs w:val="24"/>
        </w:rPr>
        <w:t>;</w:t>
      </w:r>
      <w:r w:rsidR="007848F4" w:rsidRPr="008A0EC7">
        <w:rPr>
          <w:rStyle w:val="Odwoanieprzypisudolnego"/>
          <w:rFonts w:asciiTheme="minorHAnsi" w:hAnsiTheme="minorHAnsi" w:cstheme="minorHAnsi"/>
          <w:sz w:val="24"/>
          <w:szCs w:val="24"/>
        </w:rPr>
        <w:footnoteReference w:id="52"/>
      </w:r>
    </w:p>
    <w:p w14:paraId="2228211E" w14:textId="607895E8" w:rsidR="003D3789" w:rsidRPr="008A0EC7" w:rsidRDefault="003D3789"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hAnsiTheme="minorHAnsi" w:cstheme="minorHAnsi"/>
          <w:sz w:val="24"/>
          <w:szCs w:val="24"/>
        </w:rPr>
        <w:t xml:space="preserve">załącznik nr </w:t>
      </w:r>
      <w:r w:rsidR="00546A9D">
        <w:rPr>
          <w:rFonts w:asciiTheme="minorHAnsi" w:hAnsiTheme="minorHAnsi" w:cstheme="minorHAnsi"/>
          <w:sz w:val="24"/>
          <w:szCs w:val="24"/>
        </w:rPr>
        <w:t>2</w:t>
      </w:r>
      <w:r w:rsidR="00696591" w:rsidRPr="008A0EC7">
        <w:rPr>
          <w:rFonts w:asciiTheme="minorHAnsi" w:hAnsiTheme="minorHAnsi" w:cstheme="minorHAnsi"/>
          <w:sz w:val="24"/>
          <w:szCs w:val="24"/>
        </w:rPr>
        <w:t>: Harmonogram płatności;</w:t>
      </w:r>
    </w:p>
    <w:p w14:paraId="513A254E" w14:textId="0D1BBC20" w:rsidR="004D1E17" w:rsidRPr="008A0EC7" w:rsidRDefault="00746373"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hAnsiTheme="minorHAnsi" w:cstheme="minorHAnsi"/>
          <w:sz w:val="24"/>
          <w:szCs w:val="24"/>
        </w:rPr>
        <w:t>z</w:t>
      </w:r>
      <w:r w:rsidR="00024F11" w:rsidRPr="008A0EC7">
        <w:rPr>
          <w:rFonts w:asciiTheme="minorHAnsi" w:hAnsiTheme="minorHAnsi" w:cstheme="minorHAnsi"/>
          <w:sz w:val="24"/>
          <w:szCs w:val="24"/>
        </w:rPr>
        <w:t xml:space="preserve">ałącznik nr </w:t>
      </w:r>
      <w:r w:rsidR="00546A9D">
        <w:rPr>
          <w:rFonts w:asciiTheme="minorHAnsi" w:hAnsiTheme="minorHAnsi" w:cstheme="minorHAnsi"/>
          <w:sz w:val="24"/>
          <w:szCs w:val="24"/>
        </w:rPr>
        <w:t>3</w:t>
      </w:r>
      <w:r w:rsidR="00024F11" w:rsidRPr="008A0EC7">
        <w:rPr>
          <w:rFonts w:asciiTheme="minorHAnsi" w:hAnsiTheme="minorHAnsi" w:cstheme="minorHAnsi"/>
          <w:sz w:val="24"/>
          <w:szCs w:val="24"/>
        </w:rPr>
        <w:t xml:space="preserve">: </w:t>
      </w:r>
      <w:r w:rsidR="00A90226" w:rsidRPr="008A0EC7">
        <w:rPr>
          <w:rFonts w:asciiTheme="minorHAnsi" w:hAnsiTheme="minorHAnsi" w:cstheme="minorHAnsi"/>
          <w:color w:val="000000" w:themeColor="text1"/>
          <w:sz w:val="24"/>
          <w:szCs w:val="24"/>
        </w:rPr>
        <w:t>Wyciąg z zapisów Podręcznika wnioskodawcy i beneficjenta Funduszy Europejskich na lata 2021-2027 w zakresie informacji i promocji</w:t>
      </w:r>
      <w:r w:rsidR="00952717" w:rsidRPr="008A0EC7">
        <w:rPr>
          <w:rFonts w:asciiTheme="minorHAnsi" w:hAnsiTheme="minorHAnsi" w:cstheme="minorHAnsi"/>
          <w:sz w:val="24"/>
          <w:szCs w:val="24"/>
        </w:rPr>
        <w:t>;</w:t>
      </w:r>
    </w:p>
    <w:p w14:paraId="178DE941" w14:textId="7C0CDF1A" w:rsidR="000C64C3" w:rsidRPr="008A0EC7" w:rsidRDefault="00746373"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hAnsiTheme="minorHAnsi" w:cstheme="minorHAnsi"/>
          <w:sz w:val="24"/>
          <w:szCs w:val="24"/>
        </w:rPr>
        <w:t>z</w:t>
      </w:r>
      <w:r w:rsidR="000C64C3" w:rsidRPr="008A0EC7">
        <w:rPr>
          <w:rFonts w:asciiTheme="minorHAnsi" w:hAnsiTheme="minorHAnsi" w:cstheme="minorHAnsi"/>
          <w:sz w:val="24"/>
          <w:szCs w:val="24"/>
        </w:rPr>
        <w:t xml:space="preserve">ałącznik nr </w:t>
      </w:r>
      <w:r w:rsidR="00546A9D">
        <w:rPr>
          <w:rFonts w:asciiTheme="minorHAnsi" w:hAnsiTheme="minorHAnsi" w:cstheme="minorHAnsi"/>
          <w:sz w:val="24"/>
          <w:szCs w:val="24"/>
        </w:rPr>
        <w:t>4</w:t>
      </w:r>
      <w:r w:rsidR="000C64C3" w:rsidRPr="008A0EC7">
        <w:rPr>
          <w:rFonts w:asciiTheme="minorHAnsi" w:hAnsiTheme="minorHAnsi" w:cstheme="minorHAnsi"/>
          <w:sz w:val="24"/>
          <w:szCs w:val="24"/>
        </w:rPr>
        <w:t>: Oświadczenie dotyczące wydatków inwestycyjnych</w:t>
      </w:r>
      <w:r w:rsidR="00EA351E" w:rsidRPr="008A0EC7">
        <w:rPr>
          <w:rFonts w:asciiTheme="minorHAnsi" w:hAnsiTheme="minorHAnsi" w:cstheme="minorHAnsi"/>
          <w:sz w:val="24"/>
          <w:szCs w:val="24"/>
        </w:rPr>
        <w:t>;</w:t>
      </w:r>
    </w:p>
    <w:p w14:paraId="44739C76" w14:textId="3BA8A72C" w:rsidR="0003274A" w:rsidRPr="008A0EC7" w:rsidRDefault="00AF1C8F"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hAnsiTheme="minorHAnsi" w:cstheme="minorHAnsi"/>
          <w:sz w:val="24"/>
          <w:szCs w:val="24"/>
        </w:rPr>
        <w:t xml:space="preserve">załącznik nr </w:t>
      </w:r>
      <w:r w:rsidR="00546A9D">
        <w:rPr>
          <w:rFonts w:asciiTheme="minorHAnsi" w:hAnsiTheme="minorHAnsi" w:cstheme="minorHAnsi"/>
          <w:sz w:val="24"/>
          <w:szCs w:val="24"/>
        </w:rPr>
        <w:t>5</w:t>
      </w:r>
      <w:r w:rsidRPr="008A0EC7">
        <w:rPr>
          <w:rFonts w:asciiTheme="minorHAnsi" w:hAnsiTheme="minorHAnsi" w:cstheme="minorHAnsi"/>
          <w:sz w:val="24"/>
          <w:szCs w:val="24"/>
        </w:rPr>
        <w:t xml:space="preserve">: </w:t>
      </w:r>
      <w:r w:rsidRPr="008A0EC7">
        <w:rPr>
          <w:rFonts w:asciiTheme="minorHAnsi" w:eastAsia="Times New Roman" w:hAnsiTheme="minorHAnsi" w:cstheme="minorHAnsi"/>
          <w:sz w:val="24"/>
          <w:szCs w:val="24"/>
          <w:lang w:eastAsia="pl-PL"/>
        </w:rPr>
        <w:t xml:space="preserve">Pełnomocnictwo do podpisania </w:t>
      </w:r>
      <w:r w:rsidR="005319D2" w:rsidRPr="008A0EC7">
        <w:rPr>
          <w:rFonts w:asciiTheme="minorHAnsi" w:eastAsia="Times New Roman" w:hAnsiTheme="minorHAnsi" w:cstheme="minorHAnsi"/>
          <w:sz w:val="24"/>
          <w:szCs w:val="24"/>
          <w:lang w:eastAsia="pl-PL"/>
        </w:rPr>
        <w:t xml:space="preserve">Decyzji </w:t>
      </w:r>
      <w:r w:rsidRPr="008A0EC7">
        <w:rPr>
          <w:rFonts w:asciiTheme="minorHAnsi" w:eastAsia="Times New Roman" w:hAnsiTheme="minorHAnsi" w:cstheme="minorHAnsi"/>
          <w:sz w:val="24"/>
          <w:szCs w:val="24"/>
          <w:lang w:eastAsia="pl-PL"/>
        </w:rPr>
        <w:t>o dofinansowani</w:t>
      </w:r>
      <w:r w:rsidR="005319D2" w:rsidRPr="008A0EC7">
        <w:rPr>
          <w:rFonts w:asciiTheme="minorHAnsi" w:eastAsia="Times New Roman" w:hAnsiTheme="minorHAnsi" w:cstheme="minorHAnsi"/>
          <w:sz w:val="24"/>
          <w:szCs w:val="24"/>
          <w:lang w:eastAsia="pl-PL"/>
        </w:rPr>
        <w:t>u</w:t>
      </w:r>
      <w:r w:rsidRPr="008A0EC7">
        <w:rPr>
          <w:rFonts w:asciiTheme="minorHAnsi" w:eastAsia="Times New Roman" w:hAnsiTheme="minorHAnsi" w:cstheme="minorHAnsi"/>
          <w:sz w:val="24"/>
          <w:szCs w:val="24"/>
          <w:lang w:eastAsia="pl-PL"/>
        </w:rPr>
        <w:t xml:space="preserve"> projektu w</w:t>
      </w:r>
      <w:r w:rsidR="005319D2" w:rsidRPr="008A0EC7">
        <w:rPr>
          <w:rFonts w:asciiTheme="minorHAnsi" w:eastAsia="Times New Roman" w:hAnsiTheme="minorHAnsi" w:cstheme="minorHAnsi"/>
          <w:sz w:val="24"/>
          <w:szCs w:val="24"/>
          <w:lang w:eastAsia="pl-PL"/>
        </w:rPr>
        <w:t> </w:t>
      </w:r>
      <w:r w:rsidRPr="008A0EC7">
        <w:rPr>
          <w:rFonts w:asciiTheme="minorHAnsi" w:eastAsia="Times New Roman" w:hAnsiTheme="minorHAnsi" w:cstheme="minorHAnsi"/>
          <w:sz w:val="24"/>
          <w:szCs w:val="24"/>
          <w:lang w:eastAsia="pl-PL"/>
        </w:rPr>
        <w:t>imieniu i na rzecz Partnera</w:t>
      </w:r>
      <w:r w:rsidR="0003274A" w:rsidRPr="008A0EC7">
        <w:rPr>
          <w:rStyle w:val="Odwoanieprzypisudolnego"/>
          <w:rFonts w:asciiTheme="minorHAnsi" w:eastAsia="Times New Roman" w:hAnsiTheme="minorHAnsi" w:cstheme="minorHAnsi"/>
          <w:sz w:val="24"/>
          <w:szCs w:val="24"/>
          <w:lang w:eastAsia="pl-PL"/>
        </w:rPr>
        <w:footnoteReference w:id="53"/>
      </w:r>
      <w:r w:rsidR="00EA351E" w:rsidRPr="008A0EC7">
        <w:rPr>
          <w:rFonts w:asciiTheme="minorHAnsi" w:eastAsia="Times New Roman" w:hAnsiTheme="minorHAnsi" w:cstheme="minorHAnsi"/>
          <w:sz w:val="24"/>
          <w:szCs w:val="24"/>
          <w:lang w:eastAsia="pl-PL"/>
        </w:rPr>
        <w:t>;</w:t>
      </w:r>
    </w:p>
    <w:p w14:paraId="2246323C" w14:textId="44C49E56" w:rsidR="00EA351E" w:rsidRPr="008A0EC7" w:rsidRDefault="00746373"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eastAsia="Times New Roman" w:hAnsiTheme="minorHAnsi" w:cstheme="minorHAnsi"/>
          <w:sz w:val="24"/>
          <w:szCs w:val="24"/>
          <w:lang w:eastAsia="pl-PL"/>
        </w:rPr>
        <w:t>z</w:t>
      </w:r>
      <w:r w:rsidR="00016FED" w:rsidRPr="008A0EC7">
        <w:rPr>
          <w:rFonts w:asciiTheme="minorHAnsi" w:eastAsia="Times New Roman" w:hAnsiTheme="minorHAnsi" w:cstheme="minorHAnsi"/>
          <w:sz w:val="24"/>
          <w:szCs w:val="24"/>
          <w:lang w:eastAsia="pl-PL"/>
        </w:rPr>
        <w:t xml:space="preserve">ałącznik nr </w:t>
      </w:r>
      <w:r w:rsidR="00B00894">
        <w:rPr>
          <w:rFonts w:asciiTheme="minorHAnsi" w:eastAsia="Times New Roman" w:hAnsiTheme="minorHAnsi" w:cstheme="minorHAnsi"/>
          <w:sz w:val="24"/>
          <w:szCs w:val="24"/>
          <w:lang w:eastAsia="pl-PL"/>
        </w:rPr>
        <w:t>6</w:t>
      </w:r>
      <w:r w:rsidR="00016FED" w:rsidRPr="008A0EC7">
        <w:rPr>
          <w:rFonts w:asciiTheme="minorHAnsi" w:eastAsia="Times New Roman" w:hAnsiTheme="minorHAnsi" w:cstheme="minorHAnsi"/>
          <w:sz w:val="24"/>
          <w:szCs w:val="24"/>
          <w:lang w:eastAsia="pl-PL"/>
        </w:rPr>
        <w:t xml:space="preserve">: Katalog naruszeń zapisów </w:t>
      </w:r>
      <w:r w:rsidR="005319D2" w:rsidRPr="008A0EC7">
        <w:rPr>
          <w:rFonts w:asciiTheme="minorHAnsi" w:eastAsia="Times New Roman" w:hAnsiTheme="minorHAnsi" w:cstheme="minorHAnsi"/>
          <w:sz w:val="24"/>
          <w:szCs w:val="24"/>
          <w:lang w:eastAsia="pl-PL"/>
        </w:rPr>
        <w:t xml:space="preserve">Decyzji </w:t>
      </w:r>
      <w:r w:rsidR="00016FED" w:rsidRPr="008A0EC7">
        <w:rPr>
          <w:rFonts w:asciiTheme="minorHAnsi" w:eastAsia="Times New Roman" w:hAnsiTheme="minorHAnsi" w:cstheme="minorHAnsi"/>
          <w:sz w:val="24"/>
          <w:szCs w:val="24"/>
          <w:lang w:eastAsia="pl-PL"/>
        </w:rPr>
        <w:t>o dofinansowani</w:t>
      </w:r>
      <w:r w:rsidR="005319D2" w:rsidRPr="008A0EC7">
        <w:rPr>
          <w:rFonts w:asciiTheme="minorHAnsi" w:eastAsia="Times New Roman" w:hAnsiTheme="minorHAnsi" w:cstheme="minorHAnsi"/>
          <w:sz w:val="24"/>
          <w:szCs w:val="24"/>
          <w:lang w:eastAsia="pl-PL"/>
        </w:rPr>
        <w:t>u</w:t>
      </w:r>
      <w:r w:rsidR="00016FED" w:rsidRPr="008A0EC7">
        <w:rPr>
          <w:rFonts w:asciiTheme="minorHAnsi" w:eastAsia="Times New Roman" w:hAnsiTheme="minorHAnsi" w:cstheme="minorHAnsi"/>
          <w:sz w:val="24"/>
          <w:szCs w:val="24"/>
          <w:lang w:eastAsia="pl-PL"/>
        </w:rPr>
        <w:t xml:space="preserve"> projektu- zakres obniżeń stawek ryczałtowych kosztów pośrednich</w:t>
      </w:r>
      <w:r w:rsidR="00EA351E" w:rsidRPr="008A0EC7">
        <w:rPr>
          <w:rFonts w:asciiTheme="minorHAnsi" w:eastAsia="Times New Roman" w:hAnsiTheme="minorHAnsi" w:cstheme="minorHAnsi"/>
          <w:sz w:val="24"/>
          <w:szCs w:val="24"/>
          <w:lang w:eastAsia="pl-PL"/>
        </w:rPr>
        <w:t>;</w:t>
      </w:r>
    </w:p>
    <w:p w14:paraId="7A01F9B1" w14:textId="4FDF3E65" w:rsidR="00EA351E" w:rsidRPr="008A0EC7" w:rsidRDefault="00746373"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eastAsia="Times New Roman" w:hAnsiTheme="minorHAnsi" w:cstheme="minorHAnsi"/>
          <w:sz w:val="24"/>
          <w:szCs w:val="24"/>
          <w:lang w:eastAsia="pl-PL"/>
        </w:rPr>
        <w:t>z</w:t>
      </w:r>
      <w:r w:rsidR="00951851" w:rsidRPr="008A0EC7">
        <w:rPr>
          <w:rFonts w:asciiTheme="minorHAnsi" w:eastAsia="Times New Roman" w:hAnsiTheme="minorHAnsi" w:cstheme="minorHAnsi"/>
          <w:sz w:val="24"/>
          <w:szCs w:val="24"/>
          <w:lang w:eastAsia="pl-PL"/>
        </w:rPr>
        <w:t xml:space="preserve">ałącznik nr </w:t>
      </w:r>
      <w:r w:rsidR="00546A9D">
        <w:rPr>
          <w:rFonts w:asciiTheme="minorHAnsi" w:eastAsia="Times New Roman" w:hAnsiTheme="minorHAnsi" w:cstheme="minorHAnsi"/>
          <w:sz w:val="24"/>
          <w:szCs w:val="24"/>
          <w:lang w:eastAsia="pl-PL"/>
        </w:rPr>
        <w:t>7</w:t>
      </w:r>
      <w:r w:rsidR="00951851" w:rsidRPr="008A0EC7">
        <w:rPr>
          <w:rFonts w:asciiTheme="minorHAnsi" w:eastAsia="Times New Roman" w:hAnsiTheme="minorHAnsi" w:cstheme="minorHAnsi"/>
          <w:sz w:val="24"/>
          <w:szCs w:val="24"/>
          <w:lang w:eastAsia="pl-PL"/>
        </w:rPr>
        <w:t xml:space="preserve">: </w:t>
      </w:r>
      <w:r w:rsidR="00EA351E" w:rsidRPr="008A0EC7">
        <w:rPr>
          <w:rFonts w:asciiTheme="minorHAnsi" w:eastAsia="Times New Roman" w:hAnsiTheme="minorHAnsi" w:cstheme="minorHAnsi"/>
          <w:sz w:val="24"/>
          <w:szCs w:val="24"/>
          <w:lang w:eastAsia="pl-PL"/>
        </w:rPr>
        <w:t xml:space="preserve">Wniosek o dofinansowanie </w:t>
      </w:r>
      <w:r w:rsidR="00AF1C8F" w:rsidRPr="008A0EC7">
        <w:rPr>
          <w:rFonts w:asciiTheme="minorHAnsi" w:eastAsia="Times New Roman" w:hAnsiTheme="minorHAnsi" w:cstheme="minorHAnsi"/>
          <w:sz w:val="24"/>
          <w:szCs w:val="24"/>
          <w:lang w:eastAsia="pl-PL"/>
        </w:rPr>
        <w:t xml:space="preserve">projektu; </w:t>
      </w:r>
      <w:r w:rsidR="00AF1C8F" w:rsidRPr="008A0EC7">
        <w:rPr>
          <w:rFonts w:asciiTheme="minorHAnsi" w:eastAsia="Times New Roman" w:hAnsiTheme="minorHAnsi" w:cstheme="minorHAnsi"/>
          <w:sz w:val="24"/>
          <w:szCs w:val="24"/>
          <w:vertAlign w:val="superscript"/>
          <w:lang w:eastAsia="pl-PL"/>
        </w:rPr>
        <w:footnoteReference w:id="54"/>
      </w:r>
    </w:p>
    <w:p w14:paraId="38D4E999" w14:textId="6376DBF3" w:rsidR="00951851" w:rsidRPr="008A0EC7" w:rsidRDefault="00BF32DC"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eastAsia="Times New Roman" w:hAnsiTheme="minorHAnsi" w:cstheme="minorHAnsi"/>
          <w:sz w:val="24"/>
          <w:szCs w:val="24"/>
          <w:lang w:eastAsia="pl-PL"/>
        </w:rPr>
        <w:t>z</w:t>
      </w:r>
      <w:r w:rsidR="00951851" w:rsidRPr="008A0EC7">
        <w:rPr>
          <w:rFonts w:asciiTheme="minorHAnsi" w:eastAsia="Times New Roman" w:hAnsiTheme="minorHAnsi" w:cstheme="minorHAnsi"/>
          <w:sz w:val="24"/>
          <w:szCs w:val="24"/>
          <w:lang w:eastAsia="pl-PL"/>
        </w:rPr>
        <w:t xml:space="preserve">ałącznik nr </w:t>
      </w:r>
      <w:r w:rsidR="00546A9D">
        <w:rPr>
          <w:rFonts w:asciiTheme="minorHAnsi" w:eastAsia="Times New Roman" w:hAnsiTheme="minorHAnsi" w:cstheme="minorHAnsi"/>
          <w:sz w:val="24"/>
          <w:szCs w:val="24"/>
          <w:lang w:eastAsia="pl-PL"/>
        </w:rPr>
        <w:t>8</w:t>
      </w:r>
      <w:r w:rsidR="00951851" w:rsidRPr="008A0EC7">
        <w:rPr>
          <w:rFonts w:asciiTheme="minorHAnsi" w:eastAsia="Times New Roman" w:hAnsiTheme="minorHAnsi" w:cstheme="minorHAnsi"/>
          <w:sz w:val="24"/>
          <w:szCs w:val="24"/>
          <w:lang w:eastAsia="pl-PL"/>
        </w:rPr>
        <w:t xml:space="preserve">: Minimalny wzór harmonogramu </w:t>
      </w:r>
      <w:r w:rsidR="008F64C9" w:rsidRPr="008A0EC7">
        <w:rPr>
          <w:rFonts w:asciiTheme="minorHAnsi" w:eastAsia="Times New Roman" w:hAnsiTheme="minorHAnsi" w:cstheme="minorHAnsi"/>
          <w:sz w:val="24"/>
          <w:szCs w:val="24"/>
          <w:lang w:eastAsia="pl-PL"/>
        </w:rPr>
        <w:t xml:space="preserve">realizacji </w:t>
      </w:r>
      <w:r w:rsidR="00951851" w:rsidRPr="008A0EC7">
        <w:rPr>
          <w:rFonts w:asciiTheme="minorHAnsi" w:eastAsia="Times New Roman" w:hAnsiTheme="minorHAnsi" w:cstheme="minorHAnsi"/>
          <w:sz w:val="24"/>
          <w:szCs w:val="24"/>
          <w:lang w:eastAsia="pl-PL"/>
        </w:rPr>
        <w:t>wsparcia</w:t>
      </w:r>
      <w:r w:rsidR="008F64C9" w:rsidRPr="008A0EC7">
        <w:rPr>
          <w:rFonts w:asciiTheme="minorHAnsi" w:eastAsia="Times New Roman" w:hAnsiTheme="minorHAnsi" w:cstheme="minorHAnsi"/>
          <w:sz w:val="24"/>
          <w:szCs w:val="24"/>
          <w:lang w:eastAsia="pl-PL"/>
        </w:rPr>
        <w:t xml:space="preserve"> w projekcie</w:t>
      </w:r>
      <w:r w:rsidR="00CF68D5" w:rsidRPr="008A0EC7">
        <w:rPr>
          <w:rFonts w:asciiTheme="minorHAnsi" w:eastAsia="Times New Roman" w:hAnsiTheme="minorHAnsi" w:cstheme="minorHAnsi"/>
          <w:sz w:val="24"/>
          <w:szCs w:val="24"/>
          <w:lang w:eastAsia="pl-PL"/>
        </w:rPr>
        <w:t>;</w:t>
      </w:r>
    </w:p>
    <w:p w14:paraId="2D9A6282" w14:textId="0B0700F1" w:rsidR="007243DD" w:rsidRPr="008A0EC7" w:rsidRDefault="007243DD"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eastAsia="Times New Roman" w:hAnsiTheme="minorHAnsi" w:cstheme="minorHAnsi"/>
          <w:sz w:val="24"/>
          <w:szCs w:val="24"/>
          <w:lang w:eastAsia="pl-PL"/>
        </w:rPr>
        <w:t xml:space="preserve">załącznik nr </w:t>
      </w:r>
      <w:r w:rsidR="00546A9D">
        <w:rPr>
          <w:rFonts w:asciiTheme="minorHAnsi" w:eastAsia="Times New Roman" w:hAnsiTheme="minorHAnsi" w:cstheme="minorHAnsi"/>
          <w:sz w:val="24"/>
          <w:szCs w:val="24"/>
          <w:lang w:eastAsia="pl-PL"/>
        </w:rPr>
        <w:t>9</w:t>
      </w:r>
      <w:r w:rsidRPr="008A0EC7">
        <w:rPr>
          <w:rFonts w:asciiTheme="minorHAnsi" w:eastAsia="Times New Roman" w:hAnsiTheme="minorHAnsi" w:cstheme="minorHAnsi"/>
          <w:sz w:val="24"/>
          <w:szCs w:val="24"/>
          <w:lang w:eastAsia="pl-PL"/>
        </w:rPr>
        <w:t xml:space="preserve">: Wzór raportu </w:t>
      </w:r>
      <w:r w:rsidR="008F64C9" w:rsidRPr="008A0EC7">
        <w:rPr>
          <w:rFonts w:asciiTheme="minorHAnsi" w:eastAsia="Times New Roman" w:hAnsiTheme="minorHAnsi" w:cstheme="minorHAnsi"/>
          <w:sz w:val="24"/>
          <w:szCs w:val="24"/>
          <w:lang w:eastAsia="pl-PL"/>
        </w:rPr>
        <w:t>z zachowania trwałości</w:t>
      </w:r>
      <w:r w:rsidR="00CF68D5" w:rsidRPr="008A0EC7">
        <w:rPr>
          <w:rFonts w:asciiTheme="minorHAnsi" w:eastAsia="Times New Roman" w:hAnsiTheme="minorHAnsi" w:cstheme="minorHAnsi"/>
          <w:sz w:val="24"/>
          <w:szCs w:val="24"/>
          <w:lang w:eastAsia="pl-PL"/>
        </w:rPr>
        <w:t>;</w:t>
      </w:r>
    </w:p>
    <w:p w14:paraId="56198F5E" w14:textId="0F659EAC" w:rsidR="00A90226" w:rsidRPr="008A0EC7" w:rsidRDefault="00AF5207" w:rsidP="00332674">
      <w:pPr>
        <w:numPr>
          <w:ilvl w:val="1"/>
          <w:numId w:val="11"/>
        </w:numPr>
        <w:tabs>
          <w:tab w:val="clear" w:pos="720"/>
          <w:tab w:val="left" w:pos="567"/>
        </w:tabs>
        <w:spacing w:before="60" w:after="60"/>
        <w:ind w:hanging="436"/>
        <w:rPr>
          <w:rFonts w:asciiTheme="minorHAnsi" w:eastAsia="Times New Roman" w:hAnsiTheme="minorHAnsi" w:cstheme="minorHAnsi"/>
          <w:sz w:val="24"/>
          <w:szCs w:val="24"/>
          <w:lang w:eastAsia="pl-PL"/>
        </w:rPr>
      </w:pPr>
      <w:r w:rsidRPr="008A0EC7">
        <w:rPr>
          <w:rFonts w:asciiTheme="minorHAnsi" w:eastAsia="Times New Roman" w:hAnsiTheme="minorHAnsi" w:cstheme="minorHAnsi"/>
          <w:sz w:val="24"/>
          <w:szCs w:val="24"/>
          <w:lang w:eastAsia="pl-PL"/>
        </w:rPr>
        <w:t>z</w:t>
      </w:r>
      <w:r w:rsidR="00A90226" w:rsidRPr="008A0EC7">
        <w:rPr>
          <w:rFonts w:asciiTheme="minorHAnsi" w:eastAsia="Times New Roman" w:hAnsiTheme="minorHAnsi" w:cstheme="minorHAnsi"/>
          <w:sz w:val="24"/>
          <w:szCs w:val="24"/>
          <w:lang w:eastAsia="pl-PL"/>
        </w:rPr>
        <w:t xml:space="preserve">ałącznik nr </w:t>
      </w:r>
      <w:r w:rsidR="00546A9D">
        <w:rPr>
          <w:rFonts w:asciiTheme="minorHAnsi" w:eastAsia="Times New Roman" w:hAnsiTheme="minorHAnsi" w:cstheme="minorHAnsi"/>
          <w:sz w:val="24"/>
          <w:szCs w:val="24"/>
          <w:lang w:eastAsia="pl-PL"/>
        </w:rPr>
        <w:t>10</w:t>
      </w:r>
      <w:r w:rsidR="00A90226" w:rsidRPr="008A0EC7">
        <w:rPr>
          <w:rFonts w:asciiTheme="minorHAnsi" w:eastAsia="Times New Roman" w:hAnsiTheme="minorHAnsi" w:cstheme="minorHAnsi"/>
          <w:sz w:val="24"/>
          <w:szCs w:val="24"/>
          <w:lang w:eastAsia="pl-PL"/>
        </w:rPr>
        <w:t>: Wykaz pomniejszenia wartości dofinansowania Projektu w zakresie obowiązków komunikacyjnych beneficjentów FE.</w:t>
      </w:r>
    </w:p>
    <w:p w14:paraId="51F70974" w14:textId="77777777" w:rsidR="00773457" w:rsidRPr="008A0EC7" w:rsidRDefault="00773457" w:rsidP="00332674">
      <w:pPr>
        <w:tabs>
          <w:tab w:val="num" w:pos="-2160"/>
        </w:tabs>
        <w:spacing w:before="600"/>
        <w:rPr>
          <w:rFonts w:asciiTheme="minorHAnsi" w:hAnsiTheme="minorHAnsi" w:cstheme="minorHAnsi"/>
          <w:b/>
          <w:bCs/>
          <w:sz w:val="24"/>
          <w:szCs w:val="24"/>
        </w:rPr>
      </w:pPr>
      <w:r w:rsidRPr="008A0EC7">
        <w:rPr>
          <w:rFonts w:asciiTheme="minorHAnsi" w:hAnsiTheme="minorHAnsi" w:cstheme="minorHAnsi"/>
          <w:b/>
          <w:bCs/>
          <w:sz w:val="24"/>
          <w:szCs w:val="24"/>
        </w:rPr>
        <w:t>W imieniu Instytucji Zarządzającej:</w:t>
      </w:r>
    </w:p>
    <w:p w14:paraId="4FFA6DAF" w14:textId="64A15FE2" w:rsidR="00CD0CD2" w:rsidRPr="008A0EC7" w:rsidRDefault="00CD0CD2" w:rsidP="00332674">
      <w:pPr>
        <w:tabs>
          <w:tab w:val="left" w:pos="567"/>
          <w:tab w:val="left" w:pos="6151"/>
        </w:tabs>
        <w:spacing w:after="0"/>
        <w:ind w:left="720"/>
        <w:jc w:val="both"/>
        <w:rPr>
          <w:rFonts w:asciiTheme="minorHAnsi" w:hAnsiTheme="minorHAnsi" w:cstheme="minorHAnsi"/>
          <w:sz w:val="24"/>
          <w:szCs w:val="24"/>
        </w:rPr>
      </w:pPr>
    </w:p>
    <w:sectPr w:rsidR="00CD0CD2" w:rsidRPr="008A0EC7" w:rsidSect="004D697F">
      <w:headerReference w:type="default" r:id="rId14"/>
      <w:footerReference w:type="default" r:id="rId15"/>
      <w:pgSz w:w="11904" w:h="16843"/>
      <w:pgMar w:top="1418" w:right="1414" w:bottom="318" w:left="1418" w:header="573"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5DEB5" w14:textId="77777777" w:rsidR="005F08FB" w:rsidRDefault="005F08FB" w:rsidP="009D490C">
      <w:pPr>
        <w:spacing w:after="0" w:line="240" w:lineRule="auto"/>
      </w:pPr>
      <w:r>
        <w:separator/>
      </w:r>
    </w:p>
  </w:endnote>
  <w:endnote w:type="continuationSeparator" w:id="0">
    <w:p w14:paraId="379EF74F" w14:textId="77777777" w:rsidR="005F08FB" w:rsidRDefault="005F08FB" w:rsidP="009D490C">
      <w:pPr>
        <w:spacing w:after="0" w:line="240" w:lineRule="auto"/>
      </w:pPr>
      <w:r>
        <w:continuationSeparator/>
      </w:r>
    </w:p>
  </w:endnote>
  <w:endnote w:type="continuationNotice" w:id="1">
    <w:p w14:paraId="1685705C" w14:textId="77777777" w:rsidR="005F08FB" w:rsidRDefault="005F08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Calibri-BoldItalic">
    <w:altName w:val="Calibri"/>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3969266"/>
      <w:docPartObj>
        <w:docPartGallery w:val="Page Numbers (Bottom of Page)"/>
        <w:docPartUnique/>
      </w:docPartObj>
    </w:sdtPr>
    <w:sdtEndPr>
      <w:rPr>
        <w:rFonts w:asciiTheme="minorHAnsi" w:hAnsiTheme="minorHAnsi" w:cstheme="minorHAnsi"/>
        <w:sz w:val="22"/>
        <w:szCs w:val="22"/>
      </w:rPr>
    </w:sdtEndPr>
    <w:sdtContent>
      <w:p w14:paraId="0288FDC3" w14:textId="739A0584" w:rsidR="00724E4A" w:rsidRPr="00966F69" w:rsidRDefault="00724E4A">
        <w:pPr>
          <w:pStyle w:val="Stopka"/>
          <w:jc w:val="right"/>
          <w:rPr>
            <w:rFonts w:asciiTheme="minorHAnsi" w:hAnsiTheme="minorHAnsi" w:cstheme="minorHAnsi"/>
            <w:sz w:val="22"/>
            <w:szCs w:val="22"/>
          </w:rPr>
        </w:pPr>
        <w:r w:rsidRPr="00966F69">
          <w:rPr>
            <w:rFonts w:asciiTheme="minorHAnsi" w:hAnsiTheme="minorHAnsi" w:cstheme="minorHAnsi"/>
            <w:sz w:val="22"/>
            <w:szCs w:val="22"/>
          </w:rPr>
          <w:fldChar w:fldCharType="begin"/>
        </w:r>
        <w:r w:rsidRPr="00966F69">
          <w:rPr>
            <w:rFonts w:asciiTheme="minorHAnsi" w:hAnsiTheme="minorHAnsi" w:cstheme="minorHAnsi"/>
            <w:sz w:val="22"/>
            <w:szCs w:val="22"/>
          </w:rPr>
          <w:instrText>PAGE   \* MERGEFORMAT</w:instrText>
        </w:r>
        <w:r w:rsidRPr="00966F69">
          <w:rPr>
            <w:rFonts w:asciiTheme="minorHAnsi" w:hAnsiTheme="minorHAnsi" w:cstheme="minorHAnsi"/>
            <w:sz w:val="22"/>
            <w:szCs w:val="22"/>
          </w:rPr>
          <w:fldChar w:fldCharType="separate"/>
        </w:r>
        <w:r>
          <w:rPr>
            <w:rFonts w:asciiTheme="minorHAnsi" w:hAnsiTheme="minorHAnsi" w:cstheme="minorHAnsi"/>
            <w:noProof/>
            <w:sz w:val="22"/>
            <w:szCs w:val="22"/>
          </w:rPr>
          <w:t>32</w:t>
        </w:r>
        <w:r w:rsidRPr="00966F69">
          <w:rPr>
            <w:rFonts w:asciiTheme="minorHAnsi" w:hAnsiTheme="minorHAnsi" w:cstheme="minorHAnsi"/>
            <w:noProof/>
            <w:sz w:val="22"/>
            <w:szCs w:val="22"/>
          </w:rPr>
          <w:fldChar w:fldCharType="end"/>
        </w:r>
      </w:p>
    </w:sdtContent>
  </w:sdt>
  <w:p w14:paraId="5C7BE02E" w14:textId="142ECFC5" w:rsidR="00724E4A" w:rsidRPr="00D60F5C" w:rsidRDefault="007A4739" w:rsidP="00D60F5C">
    <w:pPr>
      <w:pStyle w:val="Stopka"/>
      <w:jc w:val="center"/>
      <w:rPr>
        <w:rFonts w:asciiTheme="minorHAnsi" w:hAnsiTheme="minorHAnsi" w:cstheme="minorHAnsi"/>
        <w:sz w:val="18"/>
        <w:szCs w:val="18"/>
      </w:rPr>
    </w:pPr>
    <w:del w:id="64" w:author="Anna Wiącek-Sawicka" w:date="2024-09-19T09:28:00Z" w16du:dateUtc="2024-09-19T07:28:00Z">
      <w:r>
        <w:rPr>
          <w:rFonts w:asciiTheme="minorHAnsi" w:hAnsiTheme="minorHAnsi" w:cstheme="minorHAnsi"/>
          <w:sz w:val="18"/>
          <w:szCs w:val="18"/>
        </w:rPr>
        <w:delText>V2</w:delText>
      </w:r>
    </w:del>
    <w:ins w:id="65" w:author="Anna Wiącek-Sawicka" w:date="2024-09-19T09:28:00Z" w16du:dateUtc="2024-09-19T07:28:00Z">
      <w:r w:rsidR="004A194E">
        <w:rPr>
          <w:rFonts w:asciiTheme="minorHAnsi" w:hAnsiTheme="minorHAnsi" w:cstheme="minorHAnsi"/>
          <w:sz w:val="18"/>
          <w:szCs w:val="18"/>
        </w:rPr>
        <w:t>v3</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5859A" w14:textId="77777777" w:rsidR="005F08FB" w:rsidRDefault="005F08FB" w:rsidP="009D490C">
      <w:pPr>
        <w:spacing w:after="0" w:line="240" w:lineRule="auto"/>
      </w:pPr>
      <w:r>
        <w:separator/>
      </w:r>
    </w:p>
  </w:footnote>
  <w:footnote w:type="continuationSeparator" w:id="0">
    <w:p w14:paraId="5E178A59" w14:textId="77777777" w:rsidR="005F08FB" w:rsidRDefault="005F08FB" w:rsidP="009D490C">
      <w:pPr>
        <w:spacing w:after="0" w:line="240" w:lineRule="auto"/>
      </w:pPr>
      <w:r>
        <w:continuationSeparator/>
      </w:r>
    </w:p>
  </w:footnote>
  <w:footnote w:type="continuationNotice" w:id="1">
    <w:p w14:paraId="3ADA51C2" w14:textId="77777777" w:rsidR="005F08FB" w:rsidRDefault="005F08FB">
      <w:pPr>
        <w:spacing w:after="0" w:line="240" w:lineRule="auto"/>
      </w:pPr>
    </w:p>
  </w:footnote>
  <w:footnote w:id="2">
    <w:p w14:paraId="63F63F4A" w14:textId="36BE4E14" w:rsidR="00724E4A" w:rsidRPr="00137631" w:rsidRDefault="00724E4A" w:rsidP="00137631">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Wzór Decyzji stosuje się dla projektu realizowanego przez Województwo Dolnośląskie, finansowanego z EFS+</w:t>
      </w:r>
      <w:r w:rsidR="007D5707">
        <w:rPr>
          <w:rFonts w:asciiTheme="minorHAnsi" w:hAnsiTheme="minorHAnsi" w:cstheme="minorHAnsi"/>
          <w:sz w:val="16"/>
          <w:szCs w:val="16"/>
        </w:rPr>
        <w:t xml:space="preserve"> lub FST (</w:t>
      </w:r>
      <w:r w:rsidR="007D5707" w:rsidRPr="007D5707">
        <w:rPr>
          <w:rFonts w:asciiTheme="minorHAnsi" w:hAnsiTheme="minorHAnsi" w:cstheme="minorHAnsi"/>
          <w:sz w:val="16"/>
          <w:szCs w:val="16"/>
        </w:rPr>
        <w:t>w części transformacji społecznej i transformacji w edukacji</w:t>
      </w:r>
      <w:r w:rsidR="007D5707">
        <w:rPr>
          <w:rFonts w:asciiTheme="minorHAnsi" w:hAnsiTheme="minorHAnsi" w:cstheme="minorHAnsi"/>
          <w:sz w:val="16"/>
          <w:szCs w:val="16"/>
        </w:rPr>
        <w:t>)</w:t>
      </w:r>
      <w:r w:rsidRPr="00137631">
        <w:rPr>
          <w:rFonts w:asciiTheme="minorHAnsi" w:hAnsiTheme="minorHAnsi" w:cstheme="minorHAnsi"/>
          <w:sz w:val="16"/>
          <w:szCs w:val="16"/>
        </w:rPr>
        <w:t xml:space="preserve">, </w:t>
      </w:r>
      <w:r w:rsidR="003F6314" w:rsidRPr="00C7224A">
        <w:rPr>
          <w:rFonts w:asciiTheme="minorHAnsi" w:hAnsiTheme="minorHAnsi" w:cstheme="minorHAnsi"/>
          <w:sz w:val="16"/>
          <w:szCs w:val="16"/>
        </w:rPr>
        <w:t>w który</w:t>
      </w:r>
      <w:r w:rsidR="003F6314">
        <w:rPr>
          <w:rFonts w:asciiTheme="minorHAnsi" w:hAnsiTheme="minorHAnsi" w:cstheme="minorHAnsi"/>
          <w:sz w:val="16"/>
          <w:szCs w:val="16"/>
        </w:rPr>
        <w:t>m</w:t>
      </w:r>
      <w:r w:rsidR="003F6314" w:rsidRPr="00C7224A">
        <w:rPr>
          <w:rFonts w:asciiTheme="minorHAnsi" w:hAnsiTheme="minorHAnsi" w:cstheme="minorHAnsi"/>
          <w:sz w:val="16"/>
          <w:szCs w:val="16"/>
        </w:rPr>
        <w:t xml:space="preserve"> </w:t>
      </w:r>
      <w:bookmarkStart w:id="0" w:name="_Hlk134108763"/>
      <w:r w:rsidR="003F6314" w:rsidRPr="004C63EB">
        <w:rPr>
          <w:rFonts w:asciiTheme="minorHAnsi" w:hAnsiTheme="minorHAnsi" w:cstheme="minorHAnsi"/>
          <w:sz w:val="16"/>
          <w:szCs w:val="16"/>
        </w:rPr>
        <w:t>łączny koszt wyrażony w PLN nie</w:t>
      </w:r>
      <w:r w:rsidR="003F6314">
        <w:rPr>
          <w:rFonts w:asciiTheme="minorHAnsi" w:hAnsiTheme="minorHAnsi" w:cstheme="minorHAnsi"/>
          <w:sz w:val="16"/>
          <w:szCs w:val="16"/>
        </w:rPr>
        <w:t xml:space="preserve"> </w:t>
      </w:r>
      <w:r w:rsidR="003F6314" w:rsidRPr="004C63EB">
        <w:rPr>
          <w:rFonts w:asciiTheme="minorHAnsi" w:hAnsiTheme="minorHAnsi" w:cstheme="minorHAnsi"/>
          <w:sz w:val="16"/>
          <w:szCs w:val="16"/>
        </w:rPr>
        <w:t xml:space="preserve">przekracza równowartości 200 </w:t>
      </w:r>
      <w:r w:rsidR="003F6314">
        <w:rPr>
          <w:rFonts w:asciiTheme="minorHAnsi" w:hAnsiTheme="minorHAnsi" w:cstheme="minorHAnsi"/>
          <w:sz w:val="16"/>
          <w:szCs w:val="16"/>
        </w:rPr>
        <w:t>000</w:t>
      </w:r>
      <w:r w:rsidR="003F6314" w:rsidRPr="004C63EB">
        <w:rPr>
          <w:rFonts w:asciiTheme="minorHAnsi" w:hAnsiTheme="minorHAnsi" w:cstheme="minorHAnsi"/>
          <w:sz w:val="16"/>
          <w:szCs w:val="16"/>
        </w:rPr>
        <w:t xml:space="preserve"> EUR </w:t>
      </w:r>
      <w:bookmarkEnd w:id="0"/>
      <w:r w:rsidR="003F6314" w:rsidRPr="00C7224A">
        <w:rPr>
          <w:rFonts w:asciiTheme="minorHAnsi" w:hAnsiTheme="minorHAnsi" w:cstheme="minorHAnsi"/>
          <w:sz w:val="16"/>
          <w:szCs w:val="16"/>
        </w:rPr>
        <w:t>zgodnie z</w:t>
      </w:r>
      <w:r w:rsidR="003F6314">
        <w:rPr>
          <w:rFonts w:asciiTheme="minorHAnsi" w:hAnsiTheme="minorHAnsi" w:cstheme="minorHAnsi"/>
          <w:sz w:val="16"/>
          <w:szCs w:val="16"/>
        </w:rPr>
        <w:t> </w:t>
      </w:r>
      <w:r w:rsidR="003F6314" w:rsidRPr="00C7224A">
        <w:rPr>
          <w:rFonts w:asciiTheme="minorHAnsi" w:hAnsiTheme="minorHAnsi" w:cstheme="minorHAnsi"/>
          <w:sz w:val="16"/>
          <w:szCs w:val="16"/>
        </w:rPr>
        <w:t>Wytycznymi dotyczący</w:t>
      </w:r>
      <w:r w:rsidR="003F6314">
        <w:rPr>
          <w:rFonts w:asciiTheme="minorHAnsi" w:hAnsiTheme="minorHAnsi" w:cstheme="minorHAnsi"/>
          <w:sz w:val="16"/>
          <w:szCs w:val="16"/>
        </w:rPr>
        <w:t>mi</w:t>
      </w:r>
      <w:r w:rsidR="003F6314" w:rsidRPr="00C7224A">
        <w:rPr>
          <w:rFonts w:asciiTheme="minorHAnsi" w:hAnsiTheme="minorHAnsi" w:cstheme="minorHAnsi"/>
          <w:sz w:val="16"/>
          <w:szCs w:val="16"/>
        </w:rPr>
        <w:t xml:space="preserve"> kwalifikowalności wydatków na lata 2021-2027</w:t>
      </w:r>
      <w:r w:rsidR="003F6314">
        <w:rPr>
          <w:rFonts w:asciiTheme="minorHAnsi" w:hAnsiTheme="minorHAnsi" w:cstheme="minorHAnsi"/>
          <w:sz w:val="16"/>
          <w:szCs w:val="16"/>
        </w:rPr>
        <w:t xml:space="preserve"> </w:t>
      </w:r>
      <w:r w:rsidR="003F6314" w:rsidRPr="00C7224A">
        <w:rPr>
          <w:rFonts w:asciiTheme="minorHAnsi" w:hAnsiTheme="minorHAnsi" w:cstheme="minorHAnsi"/>
          <w:sz w:val="16"/>
          <w:szCs w:val="16"/>
        </w:rPr>
        <w:t>oraz obligatoryjnie rozliczan</w:t>
      </w:r>
      <w:r w:rsidR="003F6314">
        <w:rPr>
          <w:rFonts w:asciiTheme="minorHAnsi" w:hAnsiTheme="minorHAnsi" w:cstheme="minorHAnsi"/>
          <w:sz w:val="16"/>
          <w:szCs w:val="16"/>
        </w:rPr>
        <w:t xml:space="preserve">ego </w:t>
      </w:r>
      <w:r w:rsidR="003F6314" w:rsidRPr="00C7224A">
        <w:rPr>
          <w:rFonts w:asciiTheme="minorHAnsi" w:hAnsiTheme="minorHAnsi" w:cstheme="minorHAnsi"/>
          <w:sz w:val="16"/>
          <w:szCs w:val="16"/>
        </w:rPr>
        <w:t xml:space="preserve">w oparciu o uproszczone metody zgodnie z ww. </w:t>
      </w:r>
      <w:r w:rsidR="003F6314" w:rsidRPr="00620394">
        <w:rPr>
          <w:rFonts w:asciiTheme="minorHAnsi" w:hAnsiTheme="minorHAnsi" w:cstheme="minorHAnsi"/>
          <w:sz w:val="16"/>
          <w:szCs w:val="16"/>
        </w:rPr>
        <w:t>Wytycznymi</w:t>
      </w:r>
      <w:r w:rsidRPr="00620394">
        <w:rPr>
          <w:rFonts w:asciiTheme="minorHAnsi" w:hAnsiTheme="minorHAnsi" w:cstheme="minorHAnsi"/>
          <w:sz w:val="16"/>
          <w:szCs w:val="16"/>
        </w:rPr>
        <w:t xml:space="preserve">. </w:t>
      </w:r>
      <w:r w:rsidRPr="00620394">
        <w:rPr>
          <w:rFonts w:asciiTheme="minorHAnsi" w:hAnsiTheme="minorHAnsi" w:cstheme="minorHAnsi"/>
          <w:bCs/>
          <w:sz w:val="16"/>
          <w:szCs w:val="16"/>
        </w:rPr>
        <w:t>Wzór Decyzji stanowi minimalny zakres i może</w:t>
      </w:r>
      <w:r w:rsidRPr="00137631">
        <w:rPr>
          <w:rFonts w:asciiTheme="minorHAnsi" w:hAnsiTheme="minorHAnsi" w:cstheme="minorHAnsi"/>
          <w:bCs/>
          <w:sz w:val="16"/>
          <w:szCs w:val="16"/>
        </w:rPr>
        <w:t xml:space="preserve"> być uzupełniany o  postanowienia niezbędne i istotne dla realizacji Projektu. Postanowienia stanowiące uzupełnienie wzoru Decyzji nie mogą być sprzeczne z  postanowieniami zawartymi we wzorze, jak i z m.in. Programem oraz przepisami prawa wspólnotowego i polskiego, pod rygorem nieważności czynności prawnej.</w:t>
      </w:r>
    </w:p>
  </w:footnote>
  <w:footnote w:id="3">
    <w:p w14:paraId="349030D7" w14:textId="52193AF4" w:rsidR="007D5707" w:rsidRPr="007D5707" w:rsidRDefault="007D5707">
      <w:pPr>
        <w:pStyle w:val="Tekstprzypisudolnego"/>
        <w:rPr>
          <w:rFonts w:asciiTheme="minorHAnsi" w:hAnsiTheme="minorHAnsi" w:cstheme="minorHAnsi"/>
          <w:sz w:val="16"/>
          <w:szCs w:val="16"/>
        </w:rPr>
      </w:pPr>
      <w:r w:rsidRPr="007D5707">
        <w:rPr>
          <w:rStyle w:val="Odwoanieprzypisudolnego"/>
          <w:rFonts w:asciiTheme="minorHAnsi" w:hAnsiTheme="minorHAnsi" w:cstheme="minorHAnsi"/>
          <w:sz w:val="16"/>
          <w:szCs w:val="16"/>
        </w:rPr>
        <w:footnoteRef/>
      </w:r>
      <w:r w:rsidRPr="007D5707">
        <w:rPr>
          <w:rFonts w:asciiTheme="minorHAnsi" w:hAnsiTheme="minorHAnsi" w:cstheme="minorHAnsi"/>
          <w:sz w:val="16"/>
          <w:szCs w:val="16"/>
        </w:rPr>
        <w:t xml:space="preserve"> </w:t>
      </w:r>
      <w:bookmarkStart w:id="3" w:name="_Hlk133366760"/>
      <w:bookmarkStart w:id="4" w:name="_Hlk133367193"/>
      <w:r w:rsidR="009F6AF1" w:rsidRPr="009F6AF1">
        <w:rPr>
          <w:rFonts w:asciiTheme="minorHAnsi" w:hAnsiTheme="minorHAnsi" w:cstheme="minorHAnsi"/>
          <w:sz w:val="16"/>
          <w:szCs w:val="16"/>
        </w:rPr>
        <w:t>Wybrać właściw</w:t>
      </w:r>
      <w:r w:rsidR="00CF1F6A">
        <w:rPr>
          <w:rFonts w:asciiTheme="minorHAnsi" w:hAnsiTheme="minorHAnsi" w:cstheme="minorHAnsi"/>
          <w:sz w:val="16"/>
          <w:szCs w:val="16"/>
        </w:rPr>
        <w:t>y</w:t>
      </w:r>
      <w:r w:rsidR="009F6AF1" w:rsidRPr="009F6AF1">
        <w:rPr>
          <w:rFonts w:asciiTheme="minorHAnsi" w:hAnsiTheme="minorHAnsi" w:cstheme="minorHAnsi"/>
          <w:sz w:val="16"/>
          <w:szCs w:val="16"/>
        </w:rPr>
        <w:t xml:space="preserve"> fundusz</w:t>
      </w:r>
      <w:r>
        <w:rPr>
          <w:rFonts w:asciiTheme="minorHAnsi" w:hAnsiTheme="minorHAnsi" w:cstheme="minorHAnsi"/>
          <w:sz w:val="16"/>
          <w:szCs w:val="16"/>
        </w:rPr>
        <w:t>.</w:t>
      </w:r>
      <w:r w:rsidR="009F6AF1">
        <w:rPr>
          <w:rFonts w:asciiTheme="minorHAnsi" w:hAnsiTheme="minorHAnsi" w:cstheme="minorHAnsi"/>
          <w:sz w:val="16"/>
          <w:szCs w:val="16"/>
        </w:rPr>
        <w:t xml:space="preserve"> Niepotrzebne wykreślić.</w:t>
      </w:r>
      <w:bookmarkEnd w:id="3"/>
    </w:p>
    <w:bookmarkEnd w:id="4"/>
  </w:footnote>
  <w:footnote w:id="4">
    <w:p w14:paraId="78E6D405" w14:textId="273F53B3" w:rsidR="00724E4A" w:rsidRPr="00137631" w:rsidRDefault="00724E4A" w:rsidP="00137631">
      <w:pPr>
        <w:pStyle w:val="Tekstprzypisudolnego"/>
        <w:spacing w:before="60"/>
        <w:rPr>
          <w:rFonts w:asciiTheme="minorHAnsi" w:hAnsiTheme="minorHAnsi" w:cstheme="minorHAnsi"/>
          <w:sz w:val="14"/>
          <w:szCs w:val="14"/>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Niewłaściwe skreślić oraz wpisać odpowiednio pełną nazwę</w:t>
      </w:r>
      <w:r w:rsidRPr="00137631">
        <w:rPr>
          <w:rFonts w:asciiTheme="minorHAnsi" w:hAnsiTheme="minorHAnsi" w:cstheme="minorHAnsi"/>
        </w:rPr>
        <w:t xml:space="preserve"> </w:t>
      </w:r>
      <w:r w:rsidRPr="00137631">
        <w:rPr>
          <w:rFonts w:asciiTheme="minorHAnsi" w:hAnsiTheme="minorHAnsi" w:cstheme="minorHAnsi"/>
          <w:sz w:val="16"/>
          <w:szCs w:val="16"/>
        </w:rPr>
        <w:t xml:space="preserve">Departamentu i Wydziału w Urzędzie Marszałkowskim/pełną nazwę, adres siedziby jednostki budżetowej Województwa Dolnośląskiego oraz  NIP i REGON Województwa. W przypadku realizowania projektu w ramach partnerstwa określonego we wniosku o dofinansowanie projektu oraz porozumieniu lub umowie partnerskiej, Beneficjent rozumiany jest jako partner wiodący Projektu. </w:t>
      </w:r>
    </w:p>
  </w:footnote>
  <w:footnote w:id="5">
    <w:p w14:paraId="75F69E24" w14:textId="6DE5DB3C" w:rsidR="00724E4A" w:rsidRPr="00137631" w:rsidRDefault="00724E4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W uzasadnionych przypadkach (np. podjęcia Decyzji po dacie rozpoczęcia realizacji projektu), za zgodą Instytucji Zarządzającej, dopuszcza się złożenie pierwszego wniosku o płatność za okres dłuższy niż 1 dzień.</w:t>
      </w:r>
    </w:p>
  </w:footnote>
  <w:footnote w:id="6">
    <w:p w14:paraId="386BD77D" w14:textId="780AB49A" w:rsidR="00724E4A" w:rsidRPr="00137631" w:rsidRDefault="00724E4A" w:rsidP="00BD4AAB">
      <w:pPr>
        <w:pStyle w:val="Tekstprzypisudolnego"/>
        <w:jc w:val="both"/>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 uzasadnionych przypadkach, za zgod</w:t>
      </w:r>
      <w:r w:rsidR="00AF1183">
        <w:rPr>
          <w:rFonts w:asciiTheme="minorHAnsi" w:hAnsiTheme="minorHAnsi" w:cstheme="minorHAnsi"/>
          <w:sz w:val="16"/>
          <w:szCs w:val="16"/>
        </w:rPr>
        <w:t>ą</w:t>
      </w:r>
      <w:r w:rsidRPr="00137631">
        <w:rPr>
          <w:rFonts w:asciiTheme="minorHAnsi" w:hAnsiTheme="minorHAnsi" w:cstheme="minorHAnsi"/>
          <w:sz w:val="16"/>
          <w:szCs w:val="16"/>
        </w:rPr>
        <w:t xml:space="preserve"> Instytucji Zarządzającej, okres ten może być krótszy niż 1 miesiąc i dłuższy niż 3 miesiące.</w:t>
      </w:r>
    </w:p>
  </w:footnote>
  <w:footnote w:id="7">
    <w:p w14:paraId="76A11723" w14:textId="363184C8" w:rsidR="00432C7B" w:rsidRPr="00432C7B" w:rsidRDefault="00432C7B">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009F6AF1">
        <w:rPr>
          <w:rFonts w:asciiTheme="minorHAnsi" w:hAnsiTheme="minorHAnsi" w:cstheme="minorHAnsi"/>
          <w:sz w:val="16"/>
          <w:szCs w:val="16"/>
        </w:rPr>
        <w:t xml:space="preserve"> </w:t>
      </w:r>
      <w:r w:rsidR="009F6AF1" w:rsidRPr="009F6AF1">
        <w:rPr>
          <w:rFonts w:asciiTheme="minorHAnsi" w:hAnsiTheme="minorHAnsi" w:cstheme="minorHAnsi"/>
          <w:sz w:val="16"/>
          <w:szCs w:val="16"/>
        </w:rPr>
        <w:t>Wybrać właściwe w zależności od funduszu. Niepotrzebne wykreślić.</w:t>
      </w:r>
    </w:p>
  </w:footnote>
  <w:footnote w:id="8">
    <w:p w14:paraId="1B4838F9" w14:textId="13CCCFA3"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w:t>
      </w:r>
      <w:r w:rsidRPr="00137631">
        <w:rPr>
          <w:rFonts w:asciiTheme="minorHAnsi" w:hAnsiTheme="minorHAnsi" w:cstheme="minorHAnsi"/>
          <w:color w:val="000000"/>
          <w:sz w:val="16"/>
          <w:szCs w:val="16"/>
          <w:lang w:eastAsia="pl-PL"/>
        </w:rPr>
        <w:t>Dotyczy przypadku, gdy Projekt jest realizowany w ramach partnerstwa.</w:t>
      </w:r>
    </w:p>
  </w:footnote>
  <w:footnote w:id="9">
    <w:p w14:paraId="707EFFE9" w14:textId="5D457C83"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w:t>
      </w:r>
      <w:r w:rsidRPr="00137631">
        <w:rPr>
          <w:rFonts w:asciiTheme="minorHAnsi" w:hAnsiTheme="minorHAnsi" w:cstheme="minorHAnsi"/>
          <w:color w:val="000000"/>
          <w:sz w:val="16"/>
          <w:szCs w:val="16"/>
          <w:lang w:eastAsia="pl-PL"/>
        </w:rPr>
        <w:t>Dotyczy przypadku, gdy Projekt jest realizowany w ramach partnerstwa.</w:t>
      </w:r>
    </w:p>
  </w:footnote>
  <w:footnote w:id="10">
    <w:p w14:paraId="532C781E" w14:textId="48225572"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Dotyczy przypadku</w:t>
      </w:r>
      <w:r w:rsidR="00E55863">
        <w:rPr>
          <w:rFonts w:asciiTheme="minorHAnsi" w:hAnsiTheme="minorHAnsi" w:cstheme="minorHAnsi"/>
          <w:color w:val="000000"/>
          <w:sz w:val="16"/>
          <w:szCs w:val="16"/>
        </w:rPr>
        <w:t>,</w:t>
      </w:r>
      <w:r w:rsidRPr="00137631">
        <w:rPr>
          <w:rFonts w:asciiTheme="minorHAnsi" w:hAnsiTheme="minorHAnsi" w:cstheme="minorHAnsi"/>
          <w:color w:val="000000"/>
          <w:sz w:val="16"/>
          <w:szCs w:val="16"/>
        </w:rPr>
        <w:t xml:space="preserve"> gdy Beneficjent lub Partnerzy są zobowiązani do wniesienia wkładu własnego.</w:t>
      </w:r>
    </w:p>
  </w:footnote>
  <w:footnote w:id="11">
    <w:p w14:paraId="2FC56FA6" w14:textId="1557A5FB"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Należy wykreślić, w przypadku gdy Instytucja Zarządzająca w regulaminie wyboru projektów ograniczy możliwość kwalifikowania wydatków wstecz. </w:t>
      </w:r>
    </w:p>
  </w:footnote>
  <w:footnote w:id="12">
    <w:p w14:paraId="5D56390C" w14:textId="77777777" w:rsidR="00561F36" w:rsidRPr="00432C7B" w:rsidRDefault="00561F36" w:rsidP="00561F36">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Pr="00432C7B">
        <w:rPr>
          <w:rFonts w:asciiTheme="minorHAnsi" w:hAnsiTheme="minorHAnsi" w:cstheme="minorHAnsi"/>
          <w:sz w:val="16"/>
          <w:szCs w:val="16"/>
        </w:rPr>
        <w:t xml:space="preserve"> Dotyczy wyłącznie projektu współfinansowanego z EFS+, w przypadku projektu współfinansowanego </w:t>
      </w:r>
      <w:r>
        <w:rPr>
          <w:rFonts w:asciiTheme="minorHAnsi" w:hAnsiTheme="minorHAnsi" w:cstheme="minorHAnsi"/>
          <w:sz w:val="16"/>
          <w:szCs w:val="16"/>
        </w:rPr>
        <w:t xml:space="preserve"> z </w:t>
      </w:r>
      <w:r w:rsidRPr="00432C7B">
        <w:rPr>
          <w:rFonts w:asciiTheme="minorHAnsi" w:hAnsiTheme="minorHAnsi" w:cstheme="minorHAnsi"/>
          <w:sz w:val="16"/>
          <w:szCs w:val="16"/>
        </w:rPr>
        <w:t>FST należy wykreślić.</w:t>
      </w:r>
    </w:p>
  </w:footnote>
  <w:footnote w:id="13">
    <w:p w14:paraId="61CEDDEA" w14:textId="77777777" w:rsidR="00724E4A" w:rsidRPr="00137631" w:rsidRDefault="00724E4A" w:rsidP="006403BC">
      <w:pPr>
        <w:pStyle w:val="Tekstprzypisudolnego"/>
        <w:ind w:left="113" w:hanging="113"/>
        <w:rPr>
          <w:rFonts w:asciiTheme="minorHAnsi" w:hAnsiTheme="minorHAnsi" w:cstheme="minorHAnsi"/>
          <w:sz w:val="16"/>
          <w:szCs w:val="16"/>
        </w:rPr>
      </w:pPr>
      <w:r w:rsidRPr="00137631">
        <w:rPr>
          <w:rStyle w:val="Odwoanieprzypisudolnego"/>
          <w:rFonts w:asciiTheme="minorHAnsi" w:hAnsiTheme="minorHAnsi" w:cstheme="minorHAnsi"/>
          <w:color w:val="000000"/>
          <w:sz w:val="16"/>
          <w:szCs w:val="16"/>
        </w:rPr>
        <w:footnoteRef/>
      </w:r>
      <w:r w:rsidRPr="00137631">
        <w:rPr>
          <w:rStyle w:val="Odwoanieprzypisudolnego"/>
          <w:rFonts w:asciiTheme="minorHAnsi" w:hAnsiTheme="minorHAnsi" w:cstheme="minorHAnsi"/>
          <w:color w:val="000000"/>
        </w:rPr>
        <w:t xml:space="preserve"> </w:t>
      </w:r>
      <w:r w:rsidRPr="00137631">
        <w:rPr>
          <w:rFonts w:asciiTheme="minorHAnsi" w:hAnsiTheme="minorHAnsi" w:cstheme="minorHAnsi"/>
          <w:sz w:val="16"/>
          <w:szCs w:val="16"/>
        </w:rPr>
        <w:t xml:space="preserve">Należy wpisać nazwę, adres, numer: NIP, REGON i KRS (w takim zakresie jaki dotyczy) lub odpowiednio skreślić. </w:t>
      </w:r>
    </w:p>
  </w:footnote>
  <w:footnote w:id="14">
    <w:p w14:paraId="5824477A" w14:textId="5573768C" w:rsidR="00724E4A" w:rsidRPr="00137631" w:rsidRDefault="00724E4A" w:rsidP="00724E4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Należy wpisać nazwę, adres, numer: NIP, REGON i KRS (w takim zakresie jaki dotyczy)</w:t>
      </w:r>
      <w:r w:rsidRPr="00137631">
        <w:rPr>
          <w:rFonts w:asciiTheme="minorHAnsi" w:hAnsiTheme="minorHAnsi" w:cstheme="minorHAnsi"/>
          <w:color w:val="000000"/>
          <w:sz w:val="16"/>
          <w:szCs w:val="16"/>
        </w:rPr>
        <w:t xml:space="preserve">.W przypadku realizacji projektu np. przez jednostkę organizacyjną Beneficjenta należy wpisać nazwę i adres jednostki (w zależności od statusu prawnego jednostki realizującej). Jeżeli Projekt będzie realizowany wyłącznie przez podmiot wskazany jako Beneficjent, </w:t>
      </w:r>
      <w:r w:rsidRPr="00137631">
        <w:rPr>
          <w:rFonts w:asciiTheme="minorHAnsi" w:hAnsiTheme="minorHAnsi" w:cstheme="minorHAnsi"/>
          <w:color w:val="000000"/>
          <w:sz w:val="16"/>
          <w:szCs w:val="16"/>
          <w:shd w:val="clear" w:color="auto" w:fill="FFFFFF"/>
        </w:rPr>
        <w:t>ust. 1</w:t>
      </w:r>
      <w:r w:rsidR="00561F36">
        <w:rPr>
          <w:rFonts w:asciiTheme="minorHAnsi" w:hAnsiTheme="minorHAnsi" w:cstheme="minorHAnsi"/>
          <w:color w:val="000000"/>
          <w:sz w:val="16"/>
          <w:szCs w:val="16"/>
          <w:shd w:val="clear" w:color="auto" w:fill="FFFFFF"/>
        </w:rPr>
        <w:t>1</w:t>
      </w:r>
      <w:r w:rsidRPr="00137631">
        <w:rPr>
          <w:rFonts w:asciiTheme="minorHAnsi" w:hAnsiTheme="minorHAnsi" w:cstheme="minorHAnsi"/>
          <w:color w:val="000000"/>
          <w:sz w:val="16"/>
          <w:szCs w:val="16"/>
        </w:rPr>
        <w:t xml:space="preserve"> pkt. 2.należy wykreślić</w:t>
      </w:r>
      <w:r w:rsidRPr="00137631">
        <w:rPr>
          <w:rFonts w:asciiTheme="minorHAnsi" w:hAnsiTheme="minorHAnsi" w:cstheme="minorHAnsi"/>
          <w:sz w:val="16"/>
          <w:szCs w:val="16"/>
        </w:rPr>
        <w:t>.</w:t>
      </w:r>
    </w:p>
  </w:footnote>
  <w:footnote w:id="15">
    <w:p w14:paraId="5B506C7F" w14:textId="29A2CF22" w:rsidR="00724E4A" w:rsidRPr="00137631" w:rsidRDefault="00724E4A" w:rsidP="00724E4A">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r w:rsidR="008A5567">
        <w:rPr>
          <w:rFonts w:asciiTheme="minorHAnsi" w:hAnsiTheme="minorHAnsi" w:cstheme="minorHAnsi"/>
          <w:sz w:val="16"/>
          <w:szCs w:val="16"/>
        </w:rPr>
        <w:t>.</w:t>
      </w:r>
    </w:p>
  </w:footnote>
  <w:footnote w:id="16">
    <w:p w14:paraId="347E0BEE" w14:textId="77777777" w:rsidR="00724E4A" w:rsidRPr="00137631" w:rsidRDefault="00724E4A" w:rsidP="00724E4A">
      <w:pPr>
        <w:pStyle w:val="Tekstprzypisudolnego"/>
        <w:spacing w:line="216" w:lineRule="auto"/>
        <w:rPr>
          <w:rStyle w:val="Odwoanieprzypisudolnego"/>
          <w:rFonts w:asciiTheme="minorHAnsi" w:hAnsiTheme="minorHAnsi" w:cstheme="minorHAnsi"/>
          <w:color w:val="000000"/>
          <w:sz w:val="22"/>
          <w:szCs w:val="22"/>
        </w:rPr>
      </w:pPr>
      <w:r w:rsidRPr="00137631">
        <w:rPr>
          <w:rStyle w:val="Odwoanieprzypisudolnego"/>
          <w:rFonts w:asciiTheme="minorHAnsi" w:hAnsiTheme="minorHAnsi" w:cstheme="minorHAnsi"/>
          <w:color w:val="000000"/>
          <w:sz w:val="16"/>
          <w:szCs w:val="16"/>
        </w:rPr>
        <w:footnoteRef/>
      </w:r>
      <w:r w:rsidRPr="00137631">
        <w:rPr>
          <w:rStyle w:val="Odwoanieprzypisudolnego"/>
          <w:rFonts w:asciiTheme="minorHAnsi" w:hAnsiTheme="minorHAnsi" w:cstheme="minorHAnsi"/>
          <w:color w:val="000000"/>
          <w:sz w:val="16"/>
          <w:szCs w:val="16"/>
        </w:rPr>
        <w:t xml:space="preserve"> </w:t>
      </w:r>
      <w:r w:rsidRPr="00137631">
        <w:rPr>
          <w:rFonts w:asciiTheme="minorHAnsi" w:hAnsiTheme="minorHAnsi" w:cstheme="minorHAnsi"/>
          <w:color w:val="000000"/>
          <w:sz w:val="16"/>
          <w:szCs w:val="16"/>
        </w:rPr>
        <w:t xml:space="preserve">Minimalny zakres </w:t>
      </w:r>
      <w:r w:rsidRPr="00137631">
        <w:rPr>
          <w:rFonts w:asciiTheme="minorHAnsi" w:hAnsiTheme="minorHAnsi" w:cstheme="minorHAnsi"/>
          <w:sz w:val="16"/>
          <w:szCs w:val="16"/>
        </w:rPr>
        <w:t>porozumienia/umowy o partnerstwie określa art. 39 ustawy z dnia 28 kwietnia 2022 r. o zasadach realizacji zadań finansowanych ze środków europejskich w perspektywie finansowej 2021-2027.</w:t>
      </w:r>
    </w:p>
  </w:footnote>
  <w:footnote w:id="17">
    <w:p w14:paraId="67D5D933" w14:textId="5BE4D0E9" w:rsidR="00724E4A" w:rsidRPr="00137631" w:rsidRDefault="00724E4A" w:rsidP="008D5940">
      <w:pPr>
        <w:pStyle w:val="Tekstprzypisudolnego"/>
        <w:rPr>
          <w:rFonts w:asciiTheme="minorHAnsi" w:hAnsiTheme="minorHAnsi" w:cstheme="minorHAnsi"/>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rPr>
        <w:t xml:space="preserve"> </w:t>
      </w:r>
      <w:r w:rsidRPr="00137631">
        <w:rPr>
          <w:rFonts w:asciiTheme="minorHAnsi" w:hAnsiTheme="minorHAnsi" w:cstheme="minorHAnsi"/>
          <w:color w:val="000000"/>
          <w:sz w:val="16"/>
          <w:szCs w:val="16"/>
        </w:rPr>
        <w:t>Dotyczy przypadku, gdy Projekt jest realizowany w ramach partnerstwa.</w:t>
      </w:r>
    </w:p>
  </w:footnote>
  <w:footnote w:id="18">
    <w:p w14:paraId="3683026C" w14:textId="2DB4D69F" w:rsidR="00724E4A" w:rsidRPr="00137631" w:rsidRDefault="00724E4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Dotyczy przypadku, gdy Projekt jest realizowany w ramach partnerstwa.</w:t>
      </w:r>
    </w:p>
  </w:footnote>
  <w:footnote w:id="19">
    <w:p w14:paraId="668E3335" w14:textId="77777777" w:rsidR="001D39CE" w:rsidRPr="00134C20" w:rsidRDefault="001D39CE" w:rsidP="001D39CE">
      <w:pPr>
        <w:pStyle w:val="Tekstprzypisudolnego"/>
        <w:rPr>
          <w:rFonts w:ascii="Calibri" w:hAnsi="Calibri" w:cs="Tahoma"/>
          <w:sz w:val="16"/>
          <w:szCs w:val="16"/>
        </w:rPr>
      </w:pPr>
      <w:r w:rsidRPr="00134C20">
        <w:rPr>
          <w:rFonts w:ascii="Calibri" w:hAnsi="Calibri" w:cs="Tahoma"/>
          <w:sz w:val="16"/>
          <w:szCs w:val="16"/>
          <w:vertAlign w:val="superscript"/>
        </w:rPr>
        <w:footnoteRef/>
      </w:r>
      <w:r w:rsidRPr="00134C20">
        <w:rPr>
          <w:rFonts w:ascii="Calibri" w:hAnsi="Calibri" w:cs="Tahoma"/>
          <w:sz w:val="16"/>
          <w:szCs w:val="16"/>
        </w:rPr>
        <w:t xml:space="preserve"> Należy wykreślić, gdy Projekt nie jest rozliczany w oparciu o stawki jednostkowe</w:t>
      </w:r>
      <w:r>
        <w:rPr>
          <w:rFonts w:ascii="Calibri" w:hAnsi="Calibri" w:cs="Tahoma"/>
          <w:sz w:val="16"/>
          <w:szCs w:val="16"/>
        </w:rPr>
        <w:t>.</w:t>
      </w:r>
    </w:p>
  </w:footnote>
  <w:footnote w:id="20">
    <w:p w14:paraId="573DA64C" w14:textId="3D9BDA27" w:rsidR="00724E4A" w:rsidRPr="00137631" w:rsidRDefault="00724E4A" w:rsidP="008D5940">
      <w:pPr>
        <w:pStyle w:val="Tekstprzypisudolnego"/>
        <w:shd w:val="clear" w:color="auto" w:fill="FFFFFF" w:themeFill="background1"/>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21">
    <w:p w14:paraId="5F55180C" w14:textId="17466B14"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22">
    <w:p w14:paraId="29E4FBBE" w14:textId="262321B0" w:rsidR="00C63D63" w:rsidRDefault="00C63D63">
      <w:pPr>
        <w:pStyle w:val="Tekstprzypisudolnego"/>
      </w:pPr>
      <w:r>
        <w:rPr>
          <w:rStyle w:val="Odwoanieprzypisudolnego"/>
        </w:rPr>
        <w:footnoteRef/>
      </w:r>
      <w:r>
        <w:t xml:space="preserve"> </w:t>
      </w:r>
      <w:r w:rsidRPr="00C63D63">
        <w:rPr>
          <w:rFonts w:asciiTheme="minorHAnsi" w:hAnsiTheme="minorHAnsi" w:cstheme="minorHAnsi"/>
          <w:sz w:val="16"/>
          <w:szCs w:val="16"/>
        </w:rPr>
        <w:t>W przypadku awarii systemu CST2021.</w:t>
      </w:r>
    </w:p>
  </w:footnote>
  <w:footnote w:id="23">
    <w:p w14:paraId="0523D352" w14:textId="77777777" w:rsidR="00724E4A" w:rsidRPr="00137631" w:rsidRDefault="00724E4A" w:rsidP="008D5940">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Należy podać liczbę dni, przy czym okres przekazania zlecenia płatności nie może przekroczyć 5 dni roboczych.</w:t>
      </w:r>
    </w:p>
  </w:footnote>
  <w:footnote w:id="24">
    <w:p w14:paraId="7CE693C5" w14:textId="77777777" w:rsidR="00907067" w:rsidRPr="00F85DE3" w:rsidRDefault="00907067" w:rsidP="0090706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Należy podać liczbę dni, przy czym okres nie powinien być dłuższy niż 10 dni roboczych. W przypadku gdy ze względu na sposób wdrażania Projektu Beneficjent nie jest w stanie pozyskać dokumentacji niezbędnej do terminowego sporządzenia wniosku o płatność, Instytucja Zarządzająca, na wniosek Beneficjenta, może określić termin do 15 dni roboczych.</w:t>
      </w:r>
      <w:r>
        <w:rPr>
          <w:rFonts w:ascii="Calibri" w:hAnsi="Calibri"/>
          <w:sz w:val="16"/>
          <w:szCs w:val="16"/>
        </w:rPr>
        <w:t xml:space="preserve"> Umowa wówczas podlega aneksowaniu.</w:t>
      </w:r>
    </w:p>
  </w:footnote>
  <w:footnote w:id="25">
    <w:p w14:paraId="0B7BB329" w14:textId="0C0D0B2C" w:rsidR="009F6AF1" w:rsidRPr="009F6AF1" w:rsidRDefault="009F6AF1">
      <w:pPr>
        <w:pStyle w:val="Tekstprzypisudolnego"/>
        <w:rPr>
          <w:rFonts w:asciiTheme="minorHAnsi" w:hAnsiTheme="minorHAnsi" w:cstheme="minorHAnsi"/>
          <w:sz w:val="16"/>
          <w:szCs w:val="16"/>
        </w:rPr>
      </w:pPr>
      <w:r w:rsidRPr="009F6AF1">
        <w:rPr>
          <w:rStyle w:val="Odwoanieprzypisudolnego"/>
          <w:rFonts w:asciiTheme="minorHAnsi" w:hAnsiTheme="minorHAnsi" w:cstheme="minorHAnsi"/>
          <w:sz w:val="16"/>
          <w:szCs w:val="16"/>
        </w:rPr>
        <w:footnoteRef/>
      </w:r>
      <w:r w:rsidRPr="009F6AF1">
        <w:rPr>
          <w:rFonts w:asciiTheme="minorHAnsi" w:hAnsiTheme="minorHAnsi" w:cstheme="minorHAnsi"/>
          <w:sz w:val="16"/>
          <w:szCs w:val="16"/>
        </w:rPr>
        <w:t xml:space="preserve"> Wybrać właściwe w zależności od funduszu. Niepotrzebne wykreślić.</w:t>
      </w:r>
    </w:p>
  </w:footnote>
  <w:footnote w:id="26">
    <w:p w14:paraId="088FF349"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Należy wykreślić gdy Projekt nie jest rozliczany w oparciu o stawki jednostkowe.</w:t>
      </w:r>
    </w:p>
  </w:footnote>
  <w:footnote w:id="27">
    <w:p w14:paraId="5D9E65FD" w14:textId="77777777" w:rsidR="00E25990" w:rsidRPr="00217C0B" w:rsidRDefault="00E25990" w:rsidP="00E25990">
      <w:pPr>
        <w:pStyle w:val="Tekstprzypisudolnego"/>
        <w:jc w:val="both"/>
        <w:rPr>
          <w:rFonts w:ascii="Calibri" w:hAnsi="Calibri" w:cs="Tahoma"/>
          <w:sz w:val="16"/>
          <w:szCs w:val="16"/>
        </w:rPr>
      </w:pPr>
      <w:r w:rsidRPr="00217C0B">
        <w:rPr>
          <w:rStyle w:val="Odwoanieprzypisudolnego"/>
          <w:rFonts w:ascii="Calibri" w:hAnsi="Calibri" w:cs="Tahoma"/>
          <w:sz w:val="16"/>
          <w:szCs w:val="16"/>
        </w:rPr>
        <w:footnoteRef/>
      </w:r>
      <w:r w:rsidRPr="00217C0B">
        <w:rPr>
          <w:rFonts w:ascii="Calibri" w:hAnsi="Calibri" w:cs="Tahoma"/>
          <w:sz w:val="16"/>
          <w:szCs w:val="16"/>
        </w:rPr>
        <w:t xml:space="preserve"> Należy wykazać wyłącznie te zadania, w których ponoszone będą wydatki objęte cross-</w:t>
      </w:r>
      <w:proofErr w:type="spellStart"/>
      <w:r w:rsidRPr="00217C0B">
        <w:rPr>
          <w:rFonts w:ascii="Calibri" w:hAnsi="Calibri" w:cs="Tahoma"/>
          <w:sz w:val="16"/>
          <w:szCs w:val="16"/>
        </w:rPr>
        <w:t>financingiem</w:t>
      </w:r>
      <w:proofErr w:type="spellEnd"/>
      <w:r w:rsidRPr="00217C0B">
        <w:rPr>
          <w:rFonts w:ascii="Calibri" w:hAnsi="Calibri" w:cs="Tahoma"/>
          <w:sz w:val="16"/>
          <w:szCs w:val="16"/>
        </w:rPr>
        <w:t>. Wykreślić, jeśli nie dotyczy.</w:t>
      </w:r>
    </w:p>
  </w:footnote>
  <w:footnote w:id="28">
    <w:p w14:paraId="30F3FDE5" w14:textId="77777777" w:rsidR="00F84FEC" w:rsidRPr="00F85DE3" w:rsidRDefault="00F84FEC" w:rsidP="00F84FEC">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29">
    <w:p w14:paraId="7A2FC586" w14:textId="55C7F8C0"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Zmiany odnoszą się każdorazowo do </w:t>
      </w:r>
      <w:r w:rsidR="003464DC">
        <w:rPr>
          <w:rFonts w:asciiTheme="minorHAnsi" w:hAnsiTheme="minorHAnsi" w:cstheme="minorHAnsi"/>
          <w:sz w:val="16"/>
          <w:szCs w:val="16"/>
        </w:rPr>
        <w:t>zatwierdzonej</w:t>
      </w:r>
      <w:r w:rsidR="004E1896">
        <w:rPr>
          <w:rFonts w:asciiTheme="minorHAnsi" w:hAnsiTheme="minorHAnsi" w:cstheme="minorHAnsi"/>
          <w:sz w:val="16"/>
          <w:szCs w:val="16"/>
        </w:rPr>
        <w:t>,</w:t>
      </w:r>
      <w:r w:rsidR="003464DC">
        <w:rPr>
          <w:rFonts w:asciiTheme="minorHAnsi" w:hAnsiTheme="minorHAnsi" w:cstheme="minorHAnsi"/>
          <w:sz w:val="16"/>
          <w:szCs w:val="16"/>
        </w:rPr>
        <w:t xml:space="preserve"> ostatniej</w:t>
      </w:r>
      <w:r w:rsidRPr="00137631">
        <w:rPr>
          <w:rFonts w:asciiTheme="minorHAnsi" w:hAnsiTheme="minorHAnsi" w:cstheme="minorHAnsi"/>
          <w:sz w:val="16"/>
          <w:szCs w:val="16"/>
        </w:rPr>
        <w:t xml:space="preserve"> wersji wniosku o dofinansowanie,  i nie mogą w znaczący sposób modyfikować pierwotnych założeń Projektu. </w:t>
      </w:r>
    </w:p>
  </w:footnote>
  <w:footnote w:id="30">
    <w:p w14:paraId="15477CFE" w14:textId="3F18318A" w:rsidR="00724E4A" w:rsidRPr="00137631" w:rsidRDefault="00724E4A" w:rsidP="008D5940">
      <w:pPr>
        <w:pStyle w:val="Tekstprzypisudolnego"/>
        <w:rPr>
          <w:rFonts w:asciiTheme="minorHAnsi" w:hAnsiTheme="minorHAnsi" w:cstheme="minorHAnsi"/>
          <w:i/>
          <w:sz w:val="16"/>
        </w:rPr>
      </w:pPr>
      <w:r w:rsidRPr="00137631">
        <w:rPr>
          <w:rStyle w:val="Odwoanieprzypisudolnego"/>
          <w:rFonts w:asciiTheme="minorHAnsi" w:hAnsiTheme="minorHAnsi" w:cstheme="minorHAnsi"/>
          <w:sz w:val="16"/>
        </w:rPr>
        <w:footnoteRef/>
      </w:r>
      <w:r w:rsidRPr="00137631">
        <w:rPr>
          <w:rFonts w:asciiTheme="minorHAnsi" w:hAnsiTheme="minorHAnsi" w:cstheme="minorHAnsi"/>
          <w:sz w:val="16"/>
        </w:rPr>
        <w:t xml:space="preserve"> Zgłaszanie propozycji zmian odbywa się co do zasady za pomocą </w:t>
      </w:r>
      <w:r w:rsidRPr="00137631">
        <w:rPr>
          <w:rFonts w:asciiTheme="minorHAnsi" w:hAnsiTheme="minorHAnsi" w:cstheme="minorHAnsi"/>
          <w:i/>
          <w:sz w:val="16"/>
        </w:rPr>
        <w:t>Formularza wprowadzania zmian w projekcie współfinansowanym ze środków EFS+</w:t>
      </w:r>
      <w:r w:rsidR="00EE7652">
        <w:rPr>
          <w:rFonts w:asciiTheme="minorHAnsi" w:hAnsiTheme="minorHAnsi" w:cstheme="minorHAnsi"/>
          <w:i/>
          <w:sz w:val="16"/>
        </w:rPr>
        <w:t>/FST</w:t>
      </w:r>
      <w:r w:rsidRPr="00137631">
        <w:rPr>
          <w:rFonts w:asciiTheme="minorHAnsi" w:hAnsiTheme="minorHAnsi" w:cstheme="minorHAnsi"/>
          <w:i/>
          <w:sz w:val="16"/>
        </w:rPr>
        <w:t xml:space="preserve"> w ramach FEDS 2021-2027;</w:t>
      </w:r>
    </w:p>
  </w:footnote>
  <w:footnote w:id="31">
    <w:p w14:paraId="0DECC320"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 szczególnie uzasadnionych przypadkach Instytucja Zarządzająca może wyrazić zgodę na wprowadzenie zmian w terminie późniejszym.</w:t>
      </w:r>
    </w:p>
  </w:footnote>
  <w:footnote w:id="32">
    <w:p w14:paraId="42278959" w14:textId="6A4DD07C"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Jako uzasadnione przypadki należy rozumieć przypadki nieprzewidziane, przypadki spowodowane działaniem siły wyższej, przypadki mające wpływ na końcowe rozliczenie projektu, itp.</w:t>
      </w:r>
    </w:p>
  </w:footnote>
  <w:footnote w:id="33">
    <w:p w14:paraId="6E0AB7F9"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O ile taki warunek zostanie wskazany w decyzji Instytucji Zarządzającej. </w:t>
      </w:r>
    </w:p>
  </w:footnote>
  <w:footnote w:id="34">
    <w:p w14:paraId="2C40B8A1"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t>
      </w:r>
      <w:bookmarkStart w:id="46" w:name="_Hlk532810490"/>
      <w:r w:rsidRPr="00137631">
        <w:rPr>
          <w:rFonts w:asciiTheme="minorHAnsi" w:hAnsiTheme="minorHAnsi" w:cstheme="minorHAnsi"/>
          <w:sz w:val="16"/>
          <w:szCs w:val="16"/>
        </w:rPr>
        <w:t>Chyba, że zapisy aneksu stanowią inaczej</w:t>
      </w:r>
      <w:bookmarkEnd w:id="46"/>
    </w:p>
  </w:footnote>
  <w:footnote w:id="35">
    <w:p w14:paraId="66822E85"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36">
    <w:p w14:paraId="2B3F820E" w14:textId="5E6350FE"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Zmiany odnoszą się każdorazowo do </w:t>
      </w:r>
      <w:r w:rsidR="00B71575">
        <w:rPr>
          <w:rFonts w:asciiTheme="minorHAnsi" w:hAnsiTheme="minorHAnsi" w:cstheme="minorHAnsi"/>
          <w:sz w:val="16"/>
          <w:szCs w:val="16"/>
        </w:rPr>
        <w:t>zatwierdzonej</w:t>
      </w:r>
      <w:r w:rsidRPr="00137631">
        <w:rPr>
          <w:rFonts w:asciiTheme="minorHAnsi" w:hAnsiTheme="minorHAnsi" w:cstheme="minorHAnsi"/>
          <w:sz w:val="16"/>
          <w:szCs w:val="16"/>
        </w:rPr>
        <w:t xml:space="preserve"> </w:t>
      </w:r>
      <w:r w:rsidR="006541EC">
        <w:rPr>
          <w:rFonts w:asciiTheme="minorHAnsi" w:hAnsiTheme="minorHAnsi" w:cstheme="minorHAnsi"/>
          <w:sz w:val="16"/>
          <w:szCs w:val="16"/>
        </w:rPr>
        <w:t xml:space="preserve">ostatniej </w:t>
      </w:r>
      <w:r w:rsidRPr="00137631">
        <w:rPr>
          <w:rFonts w:asciiTheme="minorHAnsi" w:hAnsiTheme="minorHAnsi" w:cstheme="minorHAnsi"/>
          <w:sz w:val="16"/>
          <w:szCs w:val="16"/>
        </w:rPr>
        <w:t xml:space="preserve">wersji wniosku o dofinansowanie i nie mogą w znaczący sposób modyfikować pierwotnych założeń Projektu. </w:t>
      </w:r>
    </w:p>
  </w:footnote>
  <w:footnote w:id="37">
    <w:p w14:paraId="1F1DFBBA" w14:textId="129AA231"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38">
    <w:p w14:paraId="0AD484AC" w14:textId="77777777" w:rsidR="00724E4A" w:rsidRPr="00137631" w:rsidRDefault="00724E4A" w:rsidP="00E63EC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Przez kontrolę rozumie się również audyty upoważnionych organów audytowych.</w:t>
      </w:r>
    </w:p>
  </w:footnote>
  <w:footnote w:id="39">
    <w:p w14:paraId="15F27E13" w14:textId="77777777" w:rsidR="00724E4A" w:rsidRPr="00137631" w:rsidRDefault="00724E4A" w:rsidP="008D5940">
      <w:pPr>
        <w:pStyle w:val="Tekstprzypisudolnego"/>
        <w:shd w:val="clear" w:color="auto" w:fill="FFFFFF"/>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40">
    <w:p w14:paraId="2D26DB4B" w14:textId="77777777" w:rsidR="00724E4A" w:rsidRPr="00137631" w:rsidRDefault="00724E4A" w:rsidP="00424ACE">
      <w:pPr>
        <w:pStyle w:val="Tekstprzypisudolnego"/>
        <w:jc w:val="both"/>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Nie dotyczy stwierdzenia nieprawidłowych wydatków we wniosku o płatność przed jego zatwierdzeniem, gdy Beneficjent  może przedstawić do współfinansowania inne wydatki kwalifikowalne, które nie zostały uznane wcześniej za nieprawidłowe a kwota stwierdzonej nieprawidłowości nie podlega wezwaniu do zwrotu na podstawie art. 207 ust. 8 ustawy o finansach publicznych.</w:t>
      </w:r>
    </w:p>
  </w:footnote>
  <w:footnote w:id="41">
    <w:p w14:paraId="46B7A9FB" w14:textId="73FA65D8" w:rsidR="00724E4A" w:rsidRPr="00137631" w:rsidRDefault="00724E4A" w:rsidP="00424ACE">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Przez kontrolę, o której mowa w Decyzji, rozumie się działania kontrolne instytucji określone w Wytycznych dotyczących kontroli realizacji programów polityki spójności na lata 2021-2027, jak również audyty upoważnionych organów audytowych oraz dochodzenie/postępowanie innych służb uprawnionych prawnie do podejmowania czynności kontrolnych i wyjaśniających, np. prokuratura, policja, itp.</w:t>
      </w:r>
    </w:p>
  </w:footnote>
  <w:footnote w:id="42">
    <w:p w14:paraId="7527B6F7" w14:textId="64AAA0D1" w:rsidR="009F6AF1" w:rsidRPr="009F6AF1" w:rsidRDefault="009F6AF1">
      <w:pPr>
        <w:pStyle w:val="Tekstprzypisudolnego"/>
        <w:rPr>
          <w:rFonts w:asciiTheme="minorHAnsi" w:hAnsiTheme="minorHAnsi" w:cstheme="minorHAnsi"/>
          <w:sz w:val="16"/>
          <w:szCs w:val="16"/>
        </w:rPr>
      </w:pPr>
      <w:r w:rsidRPr="009F6AF1">
        <w:rPr>
          <w:rStyle w:val="Odwoanieprzypisudolnego"/>
          <w:rFonts w:asciiTheme="minorHAnsi" w:hAnsiTheme="minorHAnsi" w:cstheme="minorHAnsi"/>
          <w:sz w:val="16"/>
          <w:szCs w:val="16"/>
        </w:rPr>
        <w:footnoteRef/>
      </w:r>
      <w:r w:rsidRPr="009F6AF1">
        <w:rPr>
          <w:rFonts w:asciiTheme="minorHAnsi" w:hAnsiTheme="minorHAnsi" w:cstheme="minorHAnsi"/>
          <w:sz w:val="16"/>
          <w:szCs w:val="16"/>
        </w:rPr>
        <w:t xml:space="preserve"> Dotyczy wyłącznie projektu współfinansowanego z EFS+, w przypadku projektu FST </w:t>
      </w:r>
      <w:r w:rsidR="00EE7652">
        <w:rPr>
          <w:rFonts w:asciiTheme="minorHAnsi" w:hAnsiTheme="minorHAnsi" w:cstheme="minorHAnsi"/>
          <w:sz w:val="16"/>
          <w:szCs w:val="16"/>
        </w:rPr>
        <w:t xml:space="preserve">należy </w:t>
      </w:r>
      <w:r w:rsidRPr="009F6AF1">
        <w:rPr>
          <w:rFonts w:asciiTheme="minorHAnsi" w:hAnsiTheme="minorHAnsi" w:cstheme="minorHAnsi"/>
          <w:sz w:val="16"/>
          <w:szCs w:val="16"/>
        </w:rPr>
        <w:t>wykreślić.</w:t>
      </w:r>
    </w:p>
  </w:footnote>
  <w:footnote w:id="43">
    <w:p w14:paraId="39A28F3C" w14:textId="1EB770CF" w:rsidR="00CF1F6A" w:rsidRPr="00CF1F6A" w:rsidRDefault="00CF1F6A">
      <w:pPr>
        <w:pStyle w:val="Tekstprzypisudolnego"/>
        <w:rPr>
          <w:rFonts w:asciiTheme="minorHAnsi" w:hAnsiTheme="minorHAnsi" w:cstheme="minorHAnsi"/>
          <w:sz w:val="16"/>
          <w:szCs w:val="16"/>
        </w:rPr>
      </w:pPr>
      <w:r w:rsidRPr="00CF1F6A">
        <w:rPr>
          <w:rStyle w:val="Odwoanieprzypisudolnego"/>
          <w:rFonts w:asciiTheme="minorHAnsi" w:hAnsiTheme="minorHAnsi" w:cstheme="minorHAnsi"/>
          <w:sz w:val="16"/>
          <w:szCs w:val="16"/>
        </w:rPr>
        <w:footnoteRef/>
      </w:r>
      <w:r w:rsidRPr="00CF1F6A">
        <w:rPr>
          <w:rFonts w:asciiTheme="minorHAnsi" w:hAnsiTheme="minorHAnsi" w:cstheme="minorHAnsi"/>
          <w:sz w:val="16"/>
          <w:szCs w:val="16"/>
        </w:rPr>
        <w:t xml:space="preserve"> Wybrać właściwy fundusz. Niepotrzebne wykreślić.</w:t>
      </w:r>
    </w:p>
  </w:footnote>
  <w:footnote w:id="44">
    <w:p w14:paraId="5D5870EE" w14:textId="7375C4AC" w:rsidR="00724E4A" w:rsidRPr="00137631" w:rsidRDefault="00724E4A" w:rsidP="00FC5703">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t>
      </w:r>
      <w:r w:rsidRPr="00137631">
        <w:rPr>
          <w:rStyle w:val="Odwoanieprzypisudolnego"/>
          <w:rFonts w:asciiTheme="minorHAnsi" w:hAnsiTheme="minorHAnsi" w:cstheme="minorHAnsi"/>
          <w:sz w:val="16"/>
          <w:szCs w:val="16"/>
          <w:vertAlign w:val="baseline"/>
        </w:rPr>
        <w:t xml:space="preserve">Całkowity koszt Projektu </w:t>
      </w:r>
      <w:r w:rsidRPr="00137631">
        <w:rPr>
          <w:rFonts w:asciiTheme="minorHAnsi" w:hAnsiTheme="minorHAnsi" w:cstheme="minorHAnsi"/>
          <w:sz w:val="16"/>
          <w:szCs w:val="16"/>
        </w:rPr>
        <w:t>jest równy c</w:t>
      </w:r>
      <w:r w:rsidRPr="00137631">
        <w:rPr>
          <w:rStyle w:val="Odwoanieprzypisudolnego"/>
          <w:rFonts w:asciiTheme="minorHAnsi" w:hAnsiTheme="minorHAnsi" w:cstheme="minorHAnsi"/>
          <w:sz w:val="16"/>
          <w:szCs w:val="16"/>
          <w:vertAlign w:val="baseline"/>
        </w:rPr>
        <w:t>ałkowit</w:t>
      </w:r>
      <w:r w:rsidRPr="00137631">
        <w:rPr>
          <w:rFonts w:asciiTheme="minorHAnsi" w:hAnsiTheme="minorHAnsi" w:cstheme="minorHAnsi"/>
          <w:sz w:val="16"/>
          <w:szCs w:val="16"/>
        </w:rPr>
        <w:t>ej</w:t>
      </w:r>
      <w:r w:rsidRPr="00137631">
        <w:rPr>
          <w:rStyle w:val="Odwoanieprzypisudolnego"/>
          <w:rFonts w:asciiTheme="minorHAnsi" w:hAnsiTheme="minorHAnsi" w:cstheme="minorHAnsi"/>
          <w:sz w:val="16"/>
          <w:szCs w:val="16"/>
          <w:vertAlign w:val="baseline"/>
        </w:rPr>
        <w:t xml:space="preserve"> wartośc</w:t>
      </w:r>
      <w:r w:rsidRPr="00137631">
        <w:rPr>
          <w:rFonts w:asciiTheme="minorHAnsi" w:hAnsiTheme="minorHAnsi" w:cstheme="minorHAnsi"/>
          <w:sz w:val="16"/>
          <w:szCs w:val="16"/>
        </w:rPr>
        <w:t>i</w:t>
      </w:r>
      <w:r w:rsidRPr="00137631">
        <w:rPr>
          <w:rStyle w:val="Odwoanieprzypisudolnego"/>
          <w:rFonts w:asciiTheme="minorHAnsi" w:hAnsiTheme="minorHAnsi" w:cstheme="minorHAnsi"/>
          <w:sz w:val="16"/>
          <w:szCs w:val="16"/>
          <w:vertAlign w:val="baseline"/>
        </w:rPr>
        <w:t xml:space="preserve"> Projektu</w:t>
      </w:r>
      <w:r w:rsidRPr="00137631">
        <w:rPr>
          <w:rFonts w:asciiTheme="minorHAnsi" w:hAnsiTheme="minorHAnsi" w:cstheme="minorHAnsi"/>
          <w:sz w:val="16"/>
          <w:szCs w:val="16"/>
        </w:rPr>
        <w:t>, o której mowa w §2 ust. 2</w:t>
      </w:r>
      <w:r w:rsidRPr="00137631">
        <w:rPr>
          <w:rStyle w:val="Odwoanieprzypisudolnego"/>
          <w:rFonts w:asciiTheme="minorHAnsi" w:hAnsiTheme="minorHAnsi" w:cstheme="minorHAnsi"/>
          <w:sz w:val="16"/>
          <w:szCs w:val="16"/>
          <w:vertAlign w:val="baseline"/>
        </w:rPr>
        <w:t>. Koszt Projektu należy przeliczyć według kursu Europejskiego Banku Centralnego z przedostatniego dnia pracy Komisji Europejskiej w miesiącu poprzedzającym miesiąc p</w:t>
      </w:r>
      <w:r w:rsidRPr="00137631">
        <w:rPr>
          <w:rFonts w:asciiTheme="minorHAnsi" w:hAnsiTheme="minorHAnsi" w:cstheme="minorHAnsi"/>
          <w:sz w:val="16"/>
          <w:szCs w:val="16"/>
        </w:rPr>
        <w:t>odjęcia Decyzji.</w:t>
      </w:r>
    </w:p>
  </w:footnote>
  <w:footnote w:id="45">
    <w:p w14:paraId="1223864E" w14:textId="77777777" w:rsidR="00724E4A" w:rsidRPr="00137631" w:rsidRDefault="00724E4A" w:rsidP="00FC5703">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Zgodnie z art. 49 ust. 3 i 5 rozporządzenia ogólnego</w:t>
      </w:r>
      <w:r w:rsidRPr="00137631">
        <w:rPr>
          <w:rFonts w:asciiTheme="minorHAnsi" w:hAnsiTheme="minorHAnsi" w:cstheme="minorHAnsi"/>
          <w:sz w:val="18"/>
          <w:szCs w:val="18"/>
        </w:rPr>
        <w:t>.</w:t>
      </w:r>
    </w:p>
  </w:footnote>
  <w:footnote w:id="46">
    <w:p w14:paraId="2B739DD8" w14:textId="77777777" w:rsidR="002913C2" w:rsidRPr="00137631" w:rsidRDefault="002913C2" w:rsidP="002913C2">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47">
    <w:p w14:paraId="797F1246" w14:textId="7B9C2920" w:rsidR="00724E4A" w:rsidRPr="00137631" w:rsidRDefault="00724E4A" w:rsidP="00795FAF">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48">
    <w:p w14:paraId="1AED1379" w14:textId="77777777" w:rsidR="00724E4A" w:rsidRPr="00137631" w:rsidRDefault="00724E4A" w:rsidP="00795FAF">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 przypadku zawarcia umowy po dacie rozpoczęcia realizacji projektu wskazanej we Wniosku.</w:t>
      </w:r>
    </w:p>
  </w:footnote>
  <w:footnote w:id="49">
    <w:p w14:paraId="1410CF2B" w14:textId="059D9036" w:rsidR="00724E4A" w:rsidRPr="00137631" w:rsidRDefault="00724E4A" w:rsidP="00795FAF">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50">
    <w:p w14:paraId="59F422F1" w14:textId="0A24B193" w:rsidR="00724E4A" w:rsidRPr="00137631" w:rsidRDefault="00724E4A" w:rsidP="00517B7A">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Komunikacja pisemna znajduje zastosowanie w przypadkach gdy Umowa wymaga doręczenia powiadomienia / pisma / dokumentu / oświadczenia za pomocą tradycyjnej korespondencji lub w przypadku gdy jego doręczenie za pomocą CST2021 okazałoby się niemożliwe (np. wskutek awarii systemu). </w:t>
      </w:r>
    </w:p>
  </w:footnote>
  <w:footnote w:id="51">
    <w:p w14:paraId="69DE57B0" w14:textId="77777777" w:rsidR="00724E4A" w:rsidRPr="00137631" w:rsidRDefault="00724E4A" w:rsidP="00517B7A">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shd w:val="clear" w:color="auto" w:fill="FFFFFF" w:themeFill="background1"/>
        </w:rPr>
        <w:footnoteRef/>
      </w:r>
      <w:r w:rsidRPr="00137631">
        <w:rPr>
          <w:rFonts w:asciiTheme="minorHAnsi" w:hAnsiTheme="minorHAnsi" w:cstheme="minorHAnsi"/>
          <w:sz w:val="16"/>
          <w:szCs w:val="16"/>
          <w:shd w:val="clear" w:color="auto" w:fill="FFFFFF" w:themeFill="background1"/>
        </w:rPr>
        <w:t xml:space="preserve"> Katalog załączników należy uzupełnić o pozostałe załączniki przedłożone przez Beneficjenta na wniosek Instytucji Zarządzającej, np.</w:t>
      </w:r>
      <w:r w:rsidRPr="00137631">
        <w:rPr>
          <w:rFonts w:asciiTheme="minorHAnsi" w:hAnsiTheme="minorHAnsi" w:cstheme="minorHAnsi"/>
          <w:sz w:val="16"/>
          <w:szCs w:val="16"/>
        </w:rPr>
        <w:t xml:space="preserve"> statut beneficjenta, umowę partnerską, etc.</w:t>
      </w:r>
    </w:p>
  </w:footnote>
  <w:footnote w:id="52">
    <w:p w14:paraId="11D6EDCE" w14:textId="77777777" w:rsidR="00724E4A" w:rsidRPr="00137631" w:rsidRDefault="00724E4A" w:rsidP="00517B7A">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Nie dotyczy przypadku, gdy Beneficjent nie jest reprezentowany przez pełnomocnika.</w:t>
      </w:r>
    </w:p>
  </w:footnote>
  <w:footnote w:id="53">
    <w:p w14:paraId="75EFAF99" w14:textId="77777777" w:rsidR="00724E4A" w:rsidRPr="00137631" w:rsidRDefault="00724E4A" w:rsidP="00517B7A">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54">
    <w:p w14:paraId="27EF70A2" w14:textId="50BFB41A" w:rsidR="00724E4A" w:rsidRPr="00137631" w:rsidRDefault="00724E4A" w:rsidP="00517B7A">
      <w:pPr>
        <w:pStyle w:val="Tekstprzypisudolnego"/>
        <w:shd w:val="clear" w:color="auto" w:fill="FFFFFF" w:themeFill="background1"/>
        <w:rPr>
          <w:rStyle w:val="Odwoanieprzypisudolnego"/>
          <w:rFonts w:asciiTheme="minorHAnsi" w:hAnsiTheme="minorHAnsi" w:cstheme="minorHAnsi"/>
          <w:sz w:val="16"/>
          <w:szCs w:val="16"/>
        </w:rPr>
      </w:pPr>
      <w:r w:rsidRPr="00137631">
        <w:rPr>
          <w:rStyle w:val="Odwoanieprzypisudolnego"/>
          <w:rFonts w:asciiTheme="minorHAnsi" w:hAnsiTheme="minorHAnsi" w:cstheme="minorHAnsi"/>
          <w:sz w:val="16"/>
          <w:szCs w:val="16"/>
          <w:shd w:val="clear" w:color="auto" w:fill="FFFFFF" w:themeFill="background1"/>
        </w:rPr>
        <w:footnoteRef/>
      </w:r>
      <w:r w:rsidRPr="00137631">
        <w:rPr>
          <w:rStyle w:val="Odwoanieprzypisudolnego"/>
          <w:rFonts w:asciiTheme="minorHAnsi" w:hAnsiTheme="minorHAnsi" w:cstheme="minorHAnsi"/>
          <w:sz w:val="16"/>
          <w:szCs w:val="16"/>
          <w:shd w:val="clear" w:color="auto" w:fill="FFFFFF" w:themeFill="background1"/>
        </w:rPr>
        <w:t xml:space="preserve"> </w:t>
      </w:r>
      <w:r w:rsidRPr="00137631">
        <w:rPr>
          <w:rFonts w:asciiTheme="minorHAnsi" w:hAnsiTheme="minorHAnsi" w:cstheme="minorHAnsi"/>
          <w:sz w:val="16"/>
          <w:szCs w:val="16"/>
          <w:shd w:val="clear" w:color="auto" w:fill="FFFFFF" w:themeFill="background1"/>
        </w:rPr>
        <w:t xml:space="preserve">Wniosek o dofinansowanie </w:t>
      </w:r>
      <w:r w:rsidR="00B82A55">
        <w:rPr>
          <w:rFonts w:asciiTheme="minorHAnsi" w:hAnsiTheme="minorHAnsi" w:cstheme="minorHAnsi"/>
          <w:sz w:val="16"/>
          <w:szCs w:val="16"/>
          <w:shd w:val="clear" w:color="auto" w:fill="FFFFFF" w:themeFill="background1"/>
        </w:rPr>
        <w:t>P</w:t>
      </w:r>
      <w:r w:rsidRPr="00137631">
        <w:rPr>
          <w:rFonts w:asciiTheme="minorHAnsi" w:hAnsiTheme="minorHAnsi" w:cstheme="minorHAnsi"/>
          <w:sz w:val="16"/>
          <w:szCs w:val="16"/>
          <w:shd w:val="clear" w:color="auto" w:fill="FFFFFF" w:themeFill="background1"/>
        </w:rPr>
        <w:t>rojektu, o którym mowa w §1 pkt 30 Decyzji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0EECB" w14:textId="2B102BCE" w:rsidR="00724E4A" w:rsidRDefault="00724E4A" w:rsidP="003655EF">
    <w:pPr>
      <w:pStyle w:val="Nagwek"/>
      <w:jc w:val="center"/>
    </w:pPr>
    <w:r>
      <w:rPr>
        <w:rFonts w:ascii="Calibri" w:hAnsi="Calibri" w:cs="Calibri"/>
        <w:bCs/>
        <w:noProof/>
        <w:color w:val="0070C0"/>
        <w:lang w:eastAsia="pl-PL"/>
      </w:rPr>
      <w:drawing>
        <wp:inline distT="0" distB="0" distL="0" distR="0" wp14:anchorId="1E82867B" wp14:editId="713A81D2">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multilevel"/>
    <w:tmpl w:val="31805534"/>
    <w:name w:val="WW8Num9"/>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3"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9"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EF118E"/>
    <w:multiLevelType w:val="hybridMultilevel"/>
    <w:tmpl w:val="67908CE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796"/>
        </w:tabs>
        <w:ind w:left="796" w:hanging="360"/>
      </w:pPr>
    </w:lvl>
    <w:lvl w:ilvl="2" w:tplc="0415001B" w:tentative="1">
      <w:start w:val="1"/>
      <w:numFmt w:val="lowerRoman"/>
      <w:lvlText w:val="%3."/>
      <w:lvlJc w:val="right"/>
      <w:pPr>
        <w:tabs>
          <w:tab w:val="num" w:pos="1516"/>
        </w:tabs>
        <w:ind w:left="1516" w:hanging="180"/>
      </w:pPr>
    </w:lvl>
    <w:lvl w:ilvl="3" w:tplc="0415000F" w:tentative="1">
      <w:start w:val="1"/>
      <w:numFmt w:val="decimal"/>
      <w:lvlText w:val="%4."/>
      <w:lvlJc w:val="left"/>
      <w:pPr>
        <w:tabs>
          <w:tab w:val="num" w:pos="2236"/>
        </w:tabs>
        <w:ind w:left="2236" w:hanging="360"/>
      </w:pPr>
    </w:lvl>
    <w:lvl w:ilvl="4" w:tplc="04150019" w:tentative="1">
      <w:start w:val="1"/>
      <w:numFmt w:val="lowerLetter"/>
      <w:lvlText w:val="%5."/>
      <w:lvlJc w:val="left"/>
      <w:pPr>
        <w:tabs>
          <w:tab w:val="num" w:pos="2956"/>
        </w:tabs>
        <w:ind w:left="2956" w:hanging="360"/>
      </w:pPr>
    </w:lvl>
    <w:lvl w:ilvl="5" w:tplc="0415001B" w:tentative="1">
      <w:start w:val="1"/>
      <w:numFmt w:val="lowerRoman"/>
      <w:lvlText w:val="%6."/>
      <w:lvlJc w:val="right"/>
      <w:pPr>
        <w:tabs>
          <w:tab w:val="num" w:pos="3676"/>
        </w:tabs>
        <w:ind w:left="3676" w:hanging="180"/>
      </w:pPr>
    </w:lvl>
    <w:lvl w:ilvl="6" w:tplc="0415000F">
      <w:start w:val="1"/>
      <w:numFmt w:val="decimal"/>
      <w:lvlText w:val="%7."/>
      <w:lvlJc w:val="left"/>
      <w:pPr>
        <w:tabs>
          <w:tab w:val="num" w:pos="4396"/>
        </w:tabs>
        <w:ind w:left="4396" w:hanging="360"/>
      </w:pPr>
    </w:lvl>
    <w:lvl w:ilvl="7" w:tplc="04150019" w:tentative="1">
      <w:start w:val="1"/>
      <w:numFmt w:val="lowerLetter"/>
      <w:lvlText w:val="%8."/>
      <w:lvlJc w:val="left"/>
      <w:pPr>
        <w:tabs>
          <w:tab w:val="num" w:pos="5116"/>
        </w:tabs>
        <w:ind w:left="5116" w:hanging="360"/>
      </w:pPr>
    </w:lvl>
    <w:lvl w:ilvl="8" w:tplc="0415001B" w:tentative="1">
      <w:start w:val="1"/>
      <w:numFmt w:val="lowerRoman"/>
      <w:lvlText w:val="%9."/>
      <w:lvlJc w:val="right"/>
      <w:pPr>
        <w:tabs>
          <w:tab w:val="num" w:pos="5836"/>
        </w:tabs>
        <w:ind w:left="5836" w:hanging="180"/>
      </w:pPr>
    </w:lvl>
  </w:abstractNum>
  <w:abstractNum w:abstractNumId="11" w15:restartNumberingAfterBreak="0">
    <w:nsid w:val="019D1E65"/>
    <w:multiLevelType w:val="hybridMultilevel"/>
    <w:tmpl w:val="9110B0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2192381"/>
    <w:multiLevelType w:val="multilevel"/>
    <w:tmpl w:val="BBA663BE"/>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06005C07"/>
    <w:multiLevelType w:val="multilevel"/>
    <w:tmpl w:val="9CE8EE0E"/>
    <w:name w:val="a.22222222222222223223222222232322"/>
    <w:styleLink w:val="Styl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6493E15"/>
    <w:multiLevelType w:val="multilevel"/>
    <w:tmpl w:val="B97C813E"/>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084F7673"/>
    <w:multiLevelType w:val="multilevel"/>
    <w:tmpl w:val="C5968730"/>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425"/>
        </w:tabs>
        <w:ind w:left="1425" w:hanging="360"/>
      </w:pPr>
      <w:rPr>
        <w:rFonts w:hint="default"/>
      </w:rPr>
    </w:lvl>
    <w:lvl w:ilvl="2">
      <w:start w:val="1"/>
      <w:numFmt w:val="lowerLetter"/>
      <w:lvlText w:val="%3)"/>
      <w:lvlJc w:val="left"/>
      <w:pPr>
        <w:tabs>
          <w:tab w:val="num" w:pos="1388"/>
        </w:tabs>
        <w:ind w:left="1388" w:hanging="323"/>
      </w:pPr>
      <w:rPr>
        <w:rFonts w:hint="default"/>
      </w:rPr>
    </w:lvl>
    <w:lvl w:ilvl="3">
      <w:start w:val="1"/>
      <w:numFmt w:val="decimal"/>
      <w:lvlText w:val="(%4)"/>
      <w:lvlJc w:val="left"/>
      <w:pPr>
        <w:tabs>
          <w:tab w:val="num" w:pos="1417"/>
        </w:tabs>
        <w:ind w:left="1275" w:firstLine="142"/>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16" w15:restartNumberingAfterBreak="0">
    <w:nsid w:val="096A4E40"/>
    <w:multiLevelType w:val="hybridMultilevel"/>
    <w:tmpl w:val="7064334A"/>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7" w15:restartNumberingAfterBreak="0">
    <w:nsid w:val="097F7439"/>
    <w:multiLevelType w:val="multilevel"/>
    <w:tmpl w:val="92147032"/>
    <w:lvl w:ilvl="0">
      <w:start w:val="1"/>
      <w:numFmt w:val="decimal"/>
      <w:lvlText w:val="%1."/>
      <w:lvlJc w:val="left"/>
      <w:pPr>
        <w:tabs>
          <w:tab w:val="num" w:pos="928"/>
        </w:tabs>
      </w:pPr>
      <w:rPr>
        <w:rFonts w:hint="default"/>
      </w:rPr>
    </w:lvl>
    <w:lvl w:ilvl="1">
      <w:start w:val="1"/>
      <w:numFmt w:val="lowerLetter"/>
      <w:lvlText w:val="%2."/>
      <w:lvlJc w:val="left"/>
      <w:pPr>
        <w:tabs>
          <w:tab w:val="num" w:pos="2008"/>
        </w:tabs>
        <w:ind w:left="2008" w:hanging="360"/>
      </w:pPr>
    </w:lvl>
    <w:lvl w:ilvl="2">
      <w:start w:val="1"/>
      <w:numFmt w:val="lowerRoman"/>
      <w:lvlText w:val="%3."/>
      <w:lvlJc w:val="right"/>
      <w:pPr>
        <w:tabs>
          <w:tab w:val="num" w:pos="2728"/>
        </w:tabs>
        <w:ind w:left="2728" w:hanging="180"/>
      </w:pPr>
    </w:lvl>
    <w:lvl w:ilvl="3">
      <w:start w:val="1"/>
      <w:numFmt w:val="decimal"/>
      <w:lvlText w:val="%4."/>
      <w:lvlJc w:val="left"/>
      <w:pPr>
        <w:tabs>
          <w:tab w:val="num" w:pos="1108"/>
        </w:tabs>
        <w:ind w:left="1108" w:hanging="360"/>
      </w:pPr>
      <w:rPr>
        <w:i w:val="0"/>
      </w:rPr>
    </w:lvl>
    <w:lvl w:ilvl="4">
      <w:start w:val="1"/>
      <w:numFmt w:val="lowerLetter"/>
      <w:lvlText w:val="%5."/>
      <w:lvlJc w:val="left"/>
      <w:pPr>
        <w:tabs>
          <w:tab w:val="num" w:pos="4168"/>
        </w:tabs>
        <w:ind w:left="4168" w:hanging="360"/>
      </w:pPr>
    </w:lvl>
    <w:lvl w:ilvl="5">
      <w:start w:val="1"/>
      <w:numFmt w:val="lowerRoman"/>
      <w:lvlText w:val="%6."/>
      <w:lvlJc w:val="right"/>
      <w:pPr>
        <w:tabs>
          <w:tab w:val="num" w:pos="4888"/>
        </w:tabs>
        <w:ind w:left="4888" w:hanging="180"/>
      </w:pPr>
    </w:lvl>
    <w:lvl w:ilvl="6">
      <w:start w:val="1"/>
      <w:numFmt w:val="decimal"/>
      <w:lvlText w:val="%7."/>
      <w:lvlJc w:val="left"/>
      <w:pPr>
        <w:tabs>
          <w:tab w:val="num" w:pos="5608"/>
        </w:tabs>
        <w:ind w:left="5608" w:hanging="360"/>
      </w:pPr>
    </w:lvl>
    <w:lvl w:ilvl="7">
      <w:start w:val="1"/>
      <w:numFmt w:val="lowerLetter"/>
      <w:lvlText w:val="%8."/>
      <w:lvlJc w:val="left"/>
      <w:pPr>
        <w:tabs>
          <w:tab w:val="num" w:pos="6328"/>
        </w:tabs>
        <w:ind w:left="6328" w:hanging="360"/>
      </w:pPr>
    </w:lvl>
    <w:lvl w:ilvl="8">
      <w:start w:val="1"/>
      <w:numFmt w:val="lowerRoman"/>
      <w:lvlText w:val="%9."/>
      <w:lvlJc w:val="right"/>
      <w:pPr>
        <w:tabs>
          <w:tab w:val="num" w:pos="7048"/>
        </w:tabs>
        <w:ind w:left="7048" w:hanging="180"/>
      </w:pPr>
    </w:lvl>
  </w:abstractNum>
  <w:abstractNum w:abstractNumId="18" w15:restartNumberingAfterBreak="0">
    <w:nsid w:val="09AB06ED"/>
    <w:multiLevelType w:val="hybridMultilevel"/>
    <w:tmpl w:val="82489F0E"/>
    <w:lvl w:ilvl="0" w:tplc="0EA08BB8">
      <w:start w:val="1"/>
      <w:numFmt w:val="decimal"/>
      <w:lvlText w:val="%1)"/>
      <w:lvlJc w:val="left"/>
      <w:pPr>
        <w:ind w:left="1865" w:hanging="360"/>
      </w:pPr>
      <w:rPr>
        <w:rFonts w:hint="default"/>
      </w:rPr>
    </w:lvl>
    <w:lvl w:ilvl="1" w:tplc="04150017">
      <w:start w:val="1"/>
      <w:numFmt w:val="lowerLetter"/>
      <w:lvlText w:val="%2)"/>
      <w:lvlJc w:val="left"/>
      <w:pPr>
        <w:ind w:left="2585" w:hanging="360"/>
      </w:pPr>
    </w:lvl>
    <w:lvl w:ilvl="2" w:tplc="0415001B">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9" w15:restartNumberingAfterBreak="0">
    <w:nsid w:val="0AB21056"/>
    <w:multiLevelType w:val="multilevel"/>
    <w:tmpl w:val="6262A472"/>
    <w:lvl w:ilvl="0">
      <w:start w:val="1"/>
      <w:numFmt w:val="decimal"/>
      <w:lvlText w:val="%1."/>
      <w:lvlJc w:val="left"/>
      <w:pPr>
        <w:tabs>
          <w:tab w:val="num" w:pos="4897"/>
        </w:tabs>
        <w:ind w:left="4897"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0C3B73B6"/>
    <w:multiLevelType w:val="hybridMultilevel"/>
    <w:tmpl w:val="DE32B5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1" w15:restartNumberingAfterBreak="0">
    <w:nsid w:val="0C4F5925"/>
    <w:multiLevelType w:val="hybridMultilevel"/>
    <w:tmpl w:val="63A2C5A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FFE29E7"/>
    <w:multiLevelType w:val="hybridMultilevel"/>
    <w:tmpl w:val="D2442DAC"/>
    <w:lvl w:ilvl="0" w:tplc="71A8BEA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C25FD9"/>
    <w:multiLevelType w:val="hybridMultilevel"/>
    <w:tmpl w:val="9BC44402"/>
    <w:lvl w:ilvl="0" w:tplc="C75A7AB0">
      <w:start w:val="4"/>
      <w:numFmt w:val="decimal"/>
      <w:lvlText w:val="%1."/>
      <w:lvlJc w:val="left"/>
      <w:pPr>
        <w:tabs>
          <w:tab w:val="num" w:pos="720"/>
        </w:tabs>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3"/>
        </w:tabs>
        <w:ind w:left="643"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BE301B3"/>
    <w:multiLevelType w:val="hybridMultilevel"/>
    <w:tmpl w:val="66122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1F605BE1"/>
    <w:multiLevelType w:val="hybridMultilevel"/>
    <w:tmpl w:val="AAEA6306"/>
    <w:lvl w:ilvl="0" w:tplc="4380D276">
      <w:start w:val="1"/>
      <w:numFmt w:val="decimal"/>
      <w:lvlText w:val="%1."/>
      <w:lvlJc w:val="left"/>
      <w:pPr>
        <w:tabs>
          <w:tab w:val="num" w:pos="360"/>
        </w:tabs>
        <w:ind w:left="360" w:hanging="360"/>
      </w:pPr>
      <w:rPr>
        <w:rFonts w:hint="default"/>
        <w:color w:val="auto"/>
        <w:w w:val="105"/>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C174ED"/>
    <w:multiLevelType w:val="hybridMultilevel"/>
    <w:tmpl w:val="F6689862"/>
    <w:lvl w:ilvl="0" w:tplc="2F4AB0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504447"/>
    <w:multiLevelType w:val="hybridMultilevel"/>
    <w:tmpl w:val="2A7E742A"/>
    <w:lvl w:ilvl="0" w:tplc="04150011">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26C80D62"/>
    <w:multiLevelType w:val="hybridMultilevel"/>
    <w:tmpl w:val="16340C50"/>
    <w:lvl w:ilvl="0" w:tplc="135E67FC">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4F0726"/>
    <w:multiLevelType w:val="hybridMultilevel"/>
    <w:tmpl w:val="BE729DA6"/>
    <w:lvl w:ilvl="0" w:tplc="04150011">
      <w:start w:val="1"/>
      <w:numFmt w:val="decimal"/>
      <w:lvlText w:val="%1)"/>
      <w:lvlJc w:val="left"/>
      <w:pPr>
        <w:ind w:left="2925" w:hanging="360"/>
      </w:p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28B447C9"/>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994507D"/>
    <w:multiLevelType w:val="multilevel"/>
    <w:tmpl w:val="29FAD1FA"/>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2CA7327C"/>
    <w:multiLevelType w:val="multilevel"/>
    <w:tmpl w:val="D4428798"/>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1"/>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310833B2"/>
    <w:multiLevelType w:val="hybridMultilevel"/>
    <w:tmpl w:val="C4269002"/>
    <w:lvl w:ilvl="0" w:tplc="E9784964">
      <w:start w:val="1"/>
      <w:numFmt w:val="lowerLetter"/>
      <w:lvlText w:val="%1)"/>
      <w:lvlJc w:val="left"/>
      <w:pPr>
        <w:ind w:left="1778" w:hanging="360"/>
      </w:pPr>
      <w:rPr>
        <w:rFonts w:hint="default"/>
      </w:rPr>
    </w:lvl>
    <w:lvl w:ilvl="1" w:tplc="04150017">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31E013DB"/>
    <w:multiLevelType w:val="hybridMultilevel"/>
    <w:tmpl w:val="7654CE92"/>
    <w:lvl w:ilvl="0" w:tplc="05E0E67C">
      <w:start w:val="1"/>
      <w:numFmt w:val="decimal"/>
      <w:lvlText w:val="%1."/>
      <w:lvlJc w:val="left"/>
      <w:pPr>
        <w:ind w:left="927" w:hanging="360"/>
      </w:pPr>
      <w:rPr>
        <w:i w:val="0"/>
        <w:iCs/>
      </w:rPr>
    </w:lvl>
    <w:lvl w:ilvl="1" w:tplc="8210FDA4">
      <w:start w:val="1"/>
      <w:numFmt w:val="lowerLetter"/>
      <w:lvlText w:val="%2."/>
      <w:lvlJc w:val="left"/>
      <w:pPr>
        <w:ind w:left="1647" w:hanging="360"/>
      </w:pPr>
      <w:rPr>
        <w:b w:val="0"/>
        <w:bCs/>
        <w:i w:val="0"/>
        <w:iCs/>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35D03549"/>
    <w:multiLevelType w:val="hybridMultilevel"/>
    <w:tmpl w:val="D8221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E13746"/>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37CF3A20"/>
    <w:multiLevelType w:val="hybridMultilevel"/>
    <w:tmpl w:val="52FABB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383756EC"/>
    <w:multiLevelType w:val="multilevel"/>
    <w:tmpl w:val="D488EC3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5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7D43E7"/>
    <w:multiLevelType w:val="multilevel"/>
    <w:tmpl w:val="40CEAC1C"/>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start w:val="1"/>
      <w:numFmt w:val="lowerLetter"/>
      <w:lvlText w:val="%3)"/>
      <w:lvlJc w:val="left"/>
      <w:pPr>
        <w:ind w:left="2264" w:hanging="36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7" w15:restartNumberingAfterBreak="0">
    <w:nsid w:val="3D6F0916"/>
    <w:multiLevelType w:val="multilevel"/>
    <w:tmpl w:val="BCEC433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44C15F3C"/>
    <w:multiLevelType w:val="hybridMultilevel"/>
    <w:tmpl w:val="88440E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8534A7E"/>
    <w:multiLevelType w:val="hybridMultilevel"/>
    <w:tmpl w:val="EE94236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4231561"/>
    <w:multiLevelType w:val="hybridMultilevel"/>
    <w:tmpl w:val="BAC0F0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7" w15:restartNumberingAfterBreak="0">
    <w:nsid w:val="5B58198F"/>
    <w:multiLevelType w:val="hybridMultilevel"/>
    <w:tmpl w:val="46CC6C3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0" w15:restartNumberingAfterBreak="0">
    <w:nsid w:val="643512F5"/>
    <w:multiLevelType w:val="hybridMultilevel"/>
    <w:tmpl w:val="CD861B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4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43769F8"/>
    <w:multiLevelType w:val="multilevel"/>
    <w:tmpl w:val="8DDCB0E0"/>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2"/>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68AD78DB"/>
    <w:multiLevelType w:val="hybridMultilevel"/>
    <w:tmpl w:val="CE8A1880"/>
    <w:lvl w:ilvl="0" w:tplc="FFFFFFFF">
      <w:start w:val="1"/>
      <w:numFmt w:val="decimal"/>
      <w:lvlText w:val="%1."/>
      <w:lvlJc w:val="left"/>
      <w:pPr>
        <w:ind w:left="720" w:hanging="360"/>
      </w:pPr>
      <w:rPr>
        <w:rFonts w:hint="default"/>
      </w:rPr>
    </w:lvl>
    <w:lvl w:ilvl="1" w:tplc="04150017">
      <w:start w:val="1"/>
      <w:numFmt w:val="lowerLetter"/>
      <w:lvlText w:val="%2)"/>
      <w:lvlJc w:val="left"/>
      <w:pPr>
        <w:ind w:left="1335"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90541C6"/>
    <w:multiLevelType w:val="hybridMultilevel"/>
    <w:tmpl w:val="3C366F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695477E7"/>
    <w:multiLevelType w:val="hybridMultilevel"/>
    <w:tmpl w:val="DB6E9B7A"/>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8" w15:restartNumberingAfterBreak="0">
    <w:nsid w:val="6A8C4B09"/>
    <w:multiLevelType w:val="hybridMultilevel"/>
    <w:tmpl w:val="C882A2F0"/>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69"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1" w15:restartNumberingAfterBreak="0">
    <w:nsid w:val="6F723A44"/>
    <w:multiLevelType w:val="hybridMultilevel"/>
    <w:tmpl w:val="FA3456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189550C"/>
    <w:multiLevelType w:val="hybridMultilevel"/>
    <w:tmpl w:val="32A44B7E"/>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6" w15:restartNumberingAfterBreak="0">
    <w:nsid w:val="73252710"/>
    <w:multiLevelType w:val="hybridMultilevel"/>
    <w:tmpl w:val="B00EBB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4D84BAA"/>
    <w:multiLevelType w:val="hybridMultilevel"/>
    <w:tmpl w:val="22103E7A"/>
    <w:lvl w:ilvl="0" w:tplc="04150011">
      <w:start w:val="1"/>
      <w:numFmt w:val="decimal"/>
      <w:lvlText w:val="%1)"/>
      <w:lvlJc w:val="left"/>
      <w:pPr>
        <w:tabs>
          <w:tab w:val="num" w:pos="1919"/>
        </w:tabs>
        <w:ind w:left="191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B72C46"/>
    <w:multiLevelType w:val="hybridMultilevel"/>
    <w:tmpl w:val="786424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78CC6D36"/>
    <w:multiLevelType w:val="hybridMultilevel"/>
    <w:tmpl w:val="0B32D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001875"/>
    <w:multiLevelType w:val="hybridMultilevel"/>
    <w:tmpl w:val="3B580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AC6620F"/>
    <w:multiLevelType w:val="multilevel"/>
    <w:tmpl w:val="6CA0972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4" w15:restartNumberingAfterBreak="0">
    <w:nsid w:val="7D991A49"/>
    <w:multiLevelType w:val="hybridMultilevel"/>
    <w:tmpl w:val="63A2A642"/>
    <w:lvl w:ilvl="0" w:tplc="EA124A1C">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5"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6" w15:restartNumberingAfterBreak="0">
    <w:nsid w:val="7FD31BF8"/>
    <w:multiLevelType w:val="hybridMultilevel"/>
    <w:tmpl w:val="DB4A607A"/>
    <w:lvl w:ilvl="0" w:tplc="6D1A1AA6">
      <w:start w:val="1"/>
      <w:numFmt w:val="decimal"/>
      <w:lvlText w:val="%1."/>
      <w:lvlJc w:val="left"/>
      <w:pPr>
        <w:tabs>
          <w:tab w:val="num" w:pos="1919"/>
        </w:tabs>
        <w:ind w:left="1919" w:hanging="360"/>
      </w:pPr>
      <w:rPr>
        <w:i w:val="0"/>
        <w:sz w:val="22"/>
        <w:szCs w:val="22"/>
      </w:rPr>
    </w:lvl>
    <w:lvl w:ilvl="1" w:tplc="04150019">
      <w:start w:val="1"/>
      <w:numFmt w:val="lowerLetter"/>
      <w:lvlText w:val="%2."/>
      <w:lvlJc w:val="left"/>
      <w:pPr>
        <w:tabs>
          <w:tab w:val="num" w:pos="2355"/>
        </w:tabs>
        <w:ind w:left="2355" w:hanging="360"/>
      </w:pPr>
    </w:lvl>
    <w:lvl w:ilvl="2" w:tplc="0415001B">
      <w:start w:val="1"/>
      <w:numFmt w:val="lowerRoman"/>
      <w:lvlText w:val="%3."/>
      <w:lvlJc w:val="right"/>
      <w:pPr>
        <w:tabs>
          <w:tab w:val="num" w:pos="3075"/>
        </w:tabs>
        <w:ind w:left="3075" w:hanging="180"/>
      </w:pPr>
    </w:lvl>
    <w:lvl w:ilvl="3" w:tplc="0415000F" w:tentative="1">
      <w:start w:val="1"/>
      <w:numFmt w:val="decimal"/>
      <w:lvlText w:val="%4."/>
      <w:lvlJc w:val="left"/>
      <w:pPr>
        <w:tabs>
          <w:tab w:val="num" w:pos="3795"/>
        </w:tabs>
        <w:ind w:left="3795" w:hanging="360"/>
      </w:pPr>
    </w:lvl>
    <w:lvl w:ilvl="4" w:tplc="04150019" w:tentative="1">
      <w:start w:val="1"/>
      <w:numFmt w:val="lowerLetter"/>
      <w:lvlText w:val="%5."/>
      <w:lvlJc w:val="left"/>
      <w:pPr>
        <w:tabs>
          <w:tab w:val="num" w:pos="4515"/>
        </w:tabs>
        <w:ind w:left="4515" w:hanging="360"/>
      </w:pPr>
    </w:lvl>
    <w:lvl w:ilvl="5" w:tplc="0415001B" w:tentative="1">
      <w:start w:val="1"/>
      <w:numFmt w:val="lowerRoman"/>
      <w:lvlText w:val="%6."/>
      <w:lvlJc w:val="right"/>
      <w:pPr>
        <w:tabs>
          <w:tab w:val="num" w:pos="5235"/>
        </w:tabs>
        <w:ind w:left="5235" w:hanging="180"/>
      </w:pPr>
    </w:lvl>
    <w:lvl w:ilvl="6" w:tplc="0415000F">
      <w:start w:val="1"/>
      <w:numFmt w:val="decimal"/>
      <w:lvlText w:val="%7."/>
      <w:lvlJc w:val="left"/>
      <w:pPr>
        <w:tabs>
          <w:tab w:val="num" w:pos="5955"/>
        </w:tabs>
        <w:ind w:left="5955" w:hanging="360"/>
      </w:pPr>
    </w:lvl>
    <w:lvl w:ilvl="7" w:tplc="04150019" w:tentative="1">
      <w:start w:val="1"/>
      <w:numFmt w:val="lowerLetter"/>
      <w:lvlText w:val="%8."/>
      <w:lvlJc w:val="left"/>
      <w:pPr>
        <w:tabs>
          <w:tab w:val="num" w:pos="6675"/>
        </w:tabs>
        <w:ind w:left="6675" w:hanging="360"/>
      </w:pPr>
    </w:lvl>
    <w:lvl w:ilvl="8" w:tplc="0415001B" w:tentative="1">
      <w:start w:val="1"/>
      <w:numFmt w:val="lowerRoman"/>
      <w:lvlText w:val="%9."/>
      <w:lvlJc w:val="right"/>
      <w:pPr>
        <w:tabs>
          <w:tab w:val="num" w:pos="7395"/>
        </w:tabs>
        <w:ind w:left="7395" w:hanging="180"/>
      </w:pPr>
    </w:lvl>
  </w:abstractNum>
  <w:num w:numId="1" w16cid:durableId="1071584513">
    <w:abstractNumId w:val="34"/>
  </w:num>
  <w:num w:numId="2" w16cid:durableId="394088582">
    <w:abstractNumId w:val="17"/>
  </w:num>
  <w:num w:numId="3" w16cid:durableId="555164463">
    <w:abstractNumId w:val="50"/>
  </w:num>
  <w:num w:numId="4" w16cid:durableId="863251023">
    <w:abstractNumId w:val="54"/>
  </w:num>
  <w:num w:numId="5" w16cid:durableId="832066346">
    <w:abstractNumId w:val="25"/>
  </w:num>
  <w:num w:numId="6" w16cid:durableId="1489639348">
    <w:abstractNumId w:val="69"/>
  </w:num>
  <w:num w:numId="7" w16cid:durableId="2037466953">
    <w:abstractNumId w:val="28"/>
  </w:num>
  <w:num w:numId="8" w16cid:durableId="359666523">
    <w:abstractNumId w:val="14"/>
  </w:num>
  <w:num w:numId="9" w16cid:durableId="1709186395">
    <w:abstractNumId w:val="86"/>
  </w:num>
  <w:num w:numId="10" w16cid:durableId="795487381">
    <w:abstractNumId w:val="80"/>
  </w:num>
  <w:num w:numId="11" w16cid:durableId="29456570">
    <w:abstractNumId w:val="53"/>
  </w:num>
  <w:num w:numId="12" w16cid:durableId="1884752012">
    <w:abstractNumId w:val="46"/>
  </w:num>
  <w:num w:numId="13" w16cid:durableId="120466830">
    <w:abstractNumId w:val="10"/>
  </w:num>
  <w:num w:numId="14" w16cid:durableId="724987747">
    <w:abstractNumId w:val="42"/>
  </w:num>
  <w:num w:numId="15" w16cid:durableId="221402906">
    <w:abstractNumId w:val="19"/>
  </w:num>
  <w:num w:numId="16" w16cid:durableId="2051883488">
    <w:abstractNumId w:val="85"/>
  </w:num>
  <w:num w:numId="17" w16cid:durableId="398290616">
    <w:abstractNumId w:val="12"/>
  </w:num>
  <w:num w:numId="18" w16cid:durableId="2020765914">
    <w:abstractNumId w:val="58"/>
  </w:num>
  <w:num w:numId="19" w16cid:durableId="3696910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553898">
    <w:abstractNumId w:val="71"/>
  </w:num>
  <w:num w:numId="21" w16cid:durableId="1623219828">
    <w:abstractNumId w:val="47"/>
  </w:num>
  <w:num w:numId="22" w16cid:durableId="1090927751">
    <w:abstractNumId w:val="57"/>
  </w:num>
  <w:num w:numId="23" w16cid:durableId="1922106676">
    <w:abstractNumId w:val="32"/>
  </w:num>
  <w:num w:numId="24" w16cid:durableId="2034726687">
    <w:abstractNumId w:val="63"/>
  </w:num>
  <w:num w:numId="25" w16cid:durableId="782916046">
    <w:abstractNumId w:val="72"/>
  </w:num>
  <w:num w:numId="26" w16cid:durableId="17507236">
    <w:abstractNumId w:val="77"/>
  </w:num>
  <w:num w:numId="27" w16cid:durableId="1262297333">
    <w:abstractNumId w:val="15"/>
  </w:num>
  <w:num w:numId="28" w16cid:durableId="1938125843">
    <w:abstractNumId w:val="23"/>
  </w:num>
  <w:num w:numId="29" w16cid:durableId="562373786">
    <w:abstractNumId w:val="48"/>
  </w:num>
  <w:num w:numId="30" w16cid:durableId="658734993">
    <w:abstractNumId w:val="29"/>
  </w:num>
  <w:num w:numId="31" w16cid:durableId="1605570358">
    <w:abstractNumId w:val="66"/>
  </w:num>
  <w:num w:numId="32" w16cid:durableId="1713772204">
    <w:abstractNumId w:val="79"/>
  </w:num>
  <w:num w:numId="33" w16cid:durableId="1200167952">
    <w:abstractNumId w:val="35"/>
  </w:num>
  <w:num w:numId="34" w16cid:durableId="306860597">
    <w:abstractNumId w:val="36"/>
  </w:num>
  <w:num w:numId="35" w16cid:durableId="1392343466">
    <w:abstractNumId w:val="26"/>
  </w:num>
  <w:num w:numId="36" w16cid:durableId="1046636873">
    <w:abstractNumId w:val="64"/>
  </w:num>
  <w:num w:numId="37" w16cid:durableId="621882570">
    <w:abstractNumId w:val="60"/>
  </w:num>
  <w:num w:numId="38" w16cid:durableId="1761635432">
    <w:abstractNumId w:val="30"/>
  </w:num>
  <w:num w:numId="39" w16cid:durableId="1201750503">
    <w:abstractNumId w:val="43"/>
  </w:num>
  <w:num w:numId="40" w16cid:durableId="553540275">
    <w:abstractNumId w:val="21"/>
  </w:num>
  <w:num w:numId="41" w16cid:durableId="296882903">
    <w:abstractNumId w:val="13"/>
  </w:num>
  <w:num w:numId="42" w16cid:durableId="12283443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1469346">
    <w:abstractNumId w:val="62"/>
  </w:num>
  <w:num w:numId="44" w16cid:durableId="1195771638">
    <w:abstractNumId w:val="31"/>
  </w:num>
  <w:num w:numId="45" w16cid:durableId="796802472">
    <w:abstractNumId w:val="84"/>
  </w:num>
  <w:num w:numId="46" w16cid:durableId="31200596">
    <w:abstractNumId w:val="75"/>
  </w:num>
  <w:num w:numId="47" w16cid:durableId="1035496085">
    <w:abstractNumId w:val="37"/>
  </w:num>
  <w:num w:numId="48" w16cid:durableId="2035301470">
    <w:abstractNumId w:val="61"/>
  </w:num>
  <w:num w:numId="49" w16cid:durableId="1679887471">
    <w:abstractNumId w:val="73"/>
  </w:num>
  <w:num w:numId="50" w16cid:durableId="1557282503">
    <w:abstractNumId w:val="44"/>
  </w:num>
  <w:num w:numId="51" w16cid:durableId="1105733482">
    <w:abstractNumId w:val="40"/>
  </w:num>
  <w:num w:numId="52" w16cid:durableId="1824736691">
    <w:abstractNumId w:val="81"/>
  </w:num>
  <w:num w:numId="53" w16cid:durableId="1975284786">
    <w:abstractNumId w:val="51"/>
  </w:num>
  <w:num w:numId="54" w16cid:durableId="1533107937">
    <w:abstractNumId w:val="67"/>
  </w:num>
  <w:num w:numId="55" w16cid:durableId="288896631">
    <w:abstractNumId w:val="33"/>
  </w:num>
  <w:num w:numId="56" w16cid:durableId="563848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17803409">
    <w:abstractNumId w:val="41"/>
  </w:num>
  <w:num w:numId="58" w16cid:durableId="812336446">
    <w:abstractNumId w:val="39"/>
  </w:num>
  <w:num w:numId="59" w16cid:durableId="1793398009">
    <w:abstractNumId w:val="59"/>
  </w:num>
  <w:num w:numId="60" w16cid:durableId="84150433">
    <w:abstractNumId w:val="18"/>
  </w:num>
  <w:num w:numId="61" w16cid:durableId="52967542">
    <w:abstractNumId w:val="70"/>
  </w:num>
  <w:num w:numId="62" w16cid:durableId="300112261">
    <w:abstractNumId w:val="38"/>
  </w:num>
  <w:num w:numId="63" w16cid:durableId="734671306">
    <w:abstractNumId w:val="56"/>
  </w:num>
  <w:num w:numId="64" w16cid:durableId="266229713">
    <w:abstractNumId w:val="16"/>
  </w:num>
  <w:num w:numId="65" w16cid:durableId="133059631">
    <w:abstractNumId w:val="68"/>
  </w:num>
  <w:num w:numId="66" w16cid:durableId="987052647">
    <w:abstractNumId w:val="20"/>
  </w:num>
  <w:num w:numId="67" w16cid:durableId="2079356462">
    <w:abstractNumId w:val="11"/>
  </w:num>
  <w:num w:numId="68" w16cid:durableId="1244025680">
    <w:abstractNumId w:val="82"/>
  </w:num>
  <w:num w:numId="69" w16cid:durableId="1360665136">
    <w:abstractNumId w:val="54"/>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70" w16cid:durableId="1273901147">
    <w:abstractNumId w:val="55"/>
  </w:num>
  <w:num w:numId="71" w16cid:durableId="1945916667">
    <w:abstractNumId w:val="65"/>
  </w:num>
  <w:num w:numId="72" w16cid:durableId="212561650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92162298">
    <w:abstractNumId w:val="45"/>
  </w:num>
  <w:num w:numId="74" w16cid:durableId="2109033354">
    <w:abstractNumId w:val="74"/>
  </w:num>
  <w:num w:numId="75" w16cid:durableId="653990529">
    <w:abstractNumId w:val="22"/>
  </w:num>
  <w:num w:numId="76" w16cid:durableId="109053689">
    <w:abstractNumId w:val="52"/>
  </w:num>
  <w:num w:numId="77" w16cid:durableId="1069424357">
    <w:abstractNumId w:val="24"/>
  </w:num>
  <w:num w:numId="78" w16cid:durableId="1559364344">
    <w:abstractNumId w:val="78"/>
  </w:num>
  <w:num w:numId="79" w16cid:durableId="176238485">
    <w:abstractNumId w:val="49"/>
  </w:num>
  <w:num w:numId="80" w16cid:durableId="99960969">
    <w:abstractNumId w:val="8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0C"/>
    <w:rsid w:val="00000198"/>
    <w:rsid w:val="00000AA3"/>
    <w:rsid w:val="00000F97"/>
    <w:rsid w:val="0000124B"/>
    <w:rsid w:val="00001441"/>
    <w:rsid w:val="0000144C"/>
    <w:rsid w:val="00001E41"/>
    <w:rsid w:val="00001FCF"/>
    <w:rsid w:val="00002A4F"/>
    <w:rsid w:val="00003011"/>
    <w:rsid w:val="000036E4"/>
    <w:rsid w:val="00003EB2"/>
    <w:rsid w:val="000041CA"/>
    <w:rsid w:val="00004CD3"/>
    <w:rsid w:val="00004E21"/>
    <w:rsid w:val="0000517A"/>
    <w:rsid w:val="0000530C"/>
    <w:rsid w:val="0000565B"/>
    <w:rsid w:val="00005E0F"/>
    <w:rsid w:val="00006514"/>
    <w:rsid w:val="000066E0"/>
    <w:rsid w:val="000067B0"/>
    <w:rsid w:val="00006CB1"/>
    <w:rsid w:val="00006E33"/>
    <w:rsid w:val="000077E8"/>
    <w:rsid w:val="000077F3"/>
    <w:rsid w:val="00007BBC"/>
    <w:rsid w:val="00007C7F"/>
    <w:rsid w:val="00007D18"/>
    <w:rsid w:val="00007E60"/>
    <w:rsid w:val="00010011"/>
    <w:rsid w:val="00010F3E"/>
    <w:rsid w:val="00011124"/>
    <w:rsid w:val="00011761"/>
    <w:rsid w:val="000117F1"/>
    <w:rsid w:val="00011C48"/>
    <w:rsid w:val="00011D90"/>
    <w:rsid w:val="000128E6"/>
    <w:rsid w:val="00012DF4"/>
    <w:rsid w:val="00013699"/>
    <w:rsid w:val="000136BC"/>
    <w:rsid w:val="000141FB"/>
    <w:rsid w:val="00014A01"/>
    <w:rsid w:val="00015E44"/>
    <w:rsid w:val="000163CB"/>
    <w:rsid w:val="0001671C"/>
    <w:rsid w:val="00016E18"/>
    <w:rsid w:val="00016FED"/>
    <w:rsid w:val="00017D08"/>
    <w:rsid w:val="00017F56"/>
    <w:rsid w:val="00020716"/>
    <w:rsid w:val="00021731"/>
    <w:rsid w:val="000219A4"/>
    <w:rsid w:val="00021A33"/>
    <w:rsid w:val="00022348"/>
    <w:rsid w:val="0002256A"/>
    <w:rsid w:val="000225DB"/>
    <w:rsid w:val="00022B96"/>
    <w:rsid w:val="00022D5B"/>
    <w:rsid w:val="0002323E"/>
    <w:rsid w:val="00023257"/>
    <w:rsid w:val="00023593"/>
    <w:rsid w:val="00023956"/>
    <w:rsid w:val="00023A68"/>
    <w:rsid w:val="00023BBD"/>
    <w:rsid w:val="00024382"/>
    <w:rsid w:val="00024B29"/>
    <w:rsid w:val="00024F11"/>
    <w:rsid w:val="00025D14"/>
    <w:rsid w:val="0002601A"/>
    <w:rsid w:val="00026667"/>
    <w:rsid w:val="0002681D"/>
    <w:rsid w:val="000268C8"/>
    <w:rsid w:val="00026C95"/>
    <w:rsid w:val="00026FCE"/>
    <w:rsid w:val="000270CB"/>
    <w:rsid w:val="000276C9"/>
    <w:rsid w:val="00027B62"/>
    <w:rsid w:val="00027D14"/>
    <w:rsid w:val="000300B5"/>
    <w:rsid w:val="00030C39"/>
    <w:rsid w:val="00030CA4"/>
    <w:rsid w:val="00031042"/>
    <w:rsid w:val="000312C6"/>
    <w:rsid w:val="0003137F"/>
    <w:rsid w:val="000315B3"/>
    <w:rsid w:val="0003274A"/>
    <w:rsid w:val="00032791"/>
    <w:rsid w:val="000329A4"/>
    <w:rsid w:val="00033335"/>
    <w:rsid w:val="00033338"/>
    <w:rsid w:val="00033689"/>
    <w:rsid w:val="00033DB9"/>
    <w:rsid w:val="0003481D"/>
    <w:rsid w:val="000348B1"/>
    <w:rsid w:val="000348B3"/>
    <w:rsid w:val="00034FF3"/>
    <w:rsid w:val="0003628A"/>
    <w:rsid w:val="000362EC"/>
    <w:rsid w:val="000363ED"/>
    <w:rsid w:val="00036868"/>
    <w:rsid w:val="00036991"/>
    <w:rsid w:val="00036D9C"/>
    <w:rsid w:val="000375A9"/>
    <w:rsid w:val="00037AE0"/>
    <w:rsid w:val="0004008E"/>
    <w:rsid w:val="00040A99"/>
    <w:rsid w:val="00041775"/>
    <w:rsid w:val="00041F77"/>
    <w:rsid w:val="00042412"/>
    <w:rsid w:val="000424AD"/>
    <w:rsid w:val="00042590"/>
    <w:rsid w:val="000426CC"/>
    <w:rsid w:val="0004272E"/>
    <w:rsid w:val="000427FB"/>
    <w:rsid w:val="00042EB4"/>
    <w:rsid w:val="00042F5A"/>
    <w:rsid w:val="00042F69"/>
    <w:rsid w:val="000430BF"/>
    <w:rsid w:val="0004346B"/>
    <w:rsid w:val="000439B1"/>
    <w:rsid w:val="000439FF"/>
    <w:rsid w:val="00043C81"/>
    <w:rsid w:val="00044062"/>
    <w:rsid w:val="00044728"/>
    <w:rsid w:val="00044881"/>
    <w:rsid w:val="00044B3C"/>
    <w:rsid w:val="00044BFE"/>
    <w:rsid w:val="0004529A"/>
    <w:rsid w:val="000455E0"/>
    <w:rsid w:val="0004599B"/>
    <w:rsid w:val="00045F0F"/>
    <w:rsid w:val="00045FF7"/>
    <w:rsid w:val="00046AB2"/>
    <w:rsid w:val="00046D10"/>
    <w:rsid w:val="00047556"/>
    <w:rsid w:val="00047B60"/>
    <w:rsid w:val="0005002D"/>
    <w:rsid w:val="00050219"/>
    <w:rsid w:val="000504CE"/>
    <w:rsid w:val="00050A04"/>
    <w:rsid w:val="00050A75"/>
    <w:rsid w:val="00050D4D"/>
    <w:rsid w:val="00050F66"/>
    <w:rsid w:val="00050FAB"/>
    <w:rsid w:val="000511AF"/>
    <w:rsid w:val="00051A82"/>
    <w:rsid w:val="00052082"/>
    <w:rsid w:val="000523EC"/>
    <w:rsid w:val="000527CE"/>
    <w:rsid w:val="000530A0"/>
    <w:rsid w:val="000533EC"/>
    <w:rsid w:val="000539DE"/>
    <w:rsid w:val="00053B2C"/>
    <w:rsid w:val="000543B2"/>
    <w:rsid w:val="000547F7"/>
    <w:rsid w:val="00054BFC"/>
    <w:rsid w:val="00055135"/>
    <w:rsid w:val="00055240"/>
    <w:rsid w:val="00055B27"/>
    <w:rsid w:val="00055D2E"/>
    <w:rsid w:val="000561BD"/>
    <w:rsid w:val="0005632B"/>
    <w:rsid w:val="000563DA"/>
    <w:rsid w:val="00057423"/>
    <w:rsid w:val="00057556"/>
    <w:rsid w:val="000579F6"/>
    <w:rsid w:val="00060414"/>
    <w:rsid w:val="0006143E"/>
    <w:rsid w:val="000614D3"/>
    <w:rsid w:val="00061C8B"/>
    <w:rsid w:val="000620C3"/>
    <w:rsid w:val="0006247C"/>
    <w:rsid w:val="000624AF"/>
    <w:rsid w:val="00062882"/>
    <w:rsid w:val="000628D1"/>
    <w:rsid w:val="0006358B"/>
    <w:rsid w:val="00063E04"/>
    <w:rsid w:val="00063F4B"/>
    <w:rsid w:val="00064D29"/>
    <w:rsid w:val="00064D5C"/>
    <w:rsid w:val="00065253"/>
    <w:rsid w:val="000655AA"/>
    <w:rsid w:val="000658BD"/>
    <w:rsid w:val="00065C30"/>
    <w:rsid w:val="00065E92"/>
    <w:rsid w:val="00065F71"/>
    <w:rsid w:val="0006647B"/>
    <w:rsid w:val="000670F0"/>
    <w:rsid w:val="00067E0E"/>
    <w:rsid w:val="000700B3"/>
    <w:rsid w:val="0007044A"/>
    <w:rsid w:val="00070999"/>
    <w:rsid w:val="000715C1"/>
    <w:rsid w:val="00071BFD"/>
    <w:rsid w:val="00071DF6"/>
    <w:rsid w:val="00072453"/>
    <w:rsid w:val="00072FB2"/>
    <w:rsid w:val="00074194"/>
    <w:rsid w:val="000744EA"/>
    <w:rsid w:val="0007463C"/>
    <w:rsid w:val="00074811"/>
    <w:rsid w:val="00074918"/>
    <w:rsid w:val="000749C0"/>
    <w:rsid w:val="00074C07"/>
    <w:rsid w:val="00075AE4"/>
    <w:rsid w:val="00075CA8"/>
    <w:rsid w:val="00075CD7"/>
    <w:rsid w:val="00075F15"/>
    <w:rsid w:val="00076203"/>
    <w:rsid w:val="000766E5"/>
    <w:rsid w:val="0007704A"/>
    <w:rsid w:val="0007747F"/>
    <w:rsid w:val="000777B4"/>
    <w:rsid w:val="00077B1D"/>
    <w:rsid w:val="000804CF"/>
    <w:rsid w:val="0008065A"/>
    <w:rsid w:val="000807F5"/>
    <w:rsid w:val="00080BC7"/>
    <w:rsid w:val="00080DB0"/>
    <w:rsid w:val="00080E79"/>
    <w:rsid w:val="00080FD1"/>
    <w:rsid w:val="000816BC"/>
    <w:rsid w:val="000829B1"/>
    <w:rsid w:val="00082DDE"/>
    <w:rsid w:val="00082FB0"/>
    <w:rsid w:val="000832EA"/>
    <w:rsid w:val="00083F91"/>
    <w:rsid w:val="000847E4"/>
    <w:rsid w:val="00084DC7"/>
    <w:rsid w:val="0008569C"/>
    <w:rsid w:val="00085DB7"/>
    <w:rsid w:val="00086338"/>
    <w:rsid w:val="00086B9A"/>
    <w:rsid w:val="00086FFD"/>
    <w:rsid w:val="000870D2"/>
    <w:rsid w:val="000870E8"/>
    <w:rsid w:val="000871F1"/>
    <w:rsid w:val="00087592"/>
    <w:rsid w:val="00087CE7"/>
    <w:rsid w:val="00090A50"/>
    <w:rsid w:val="000910C9"/>
    <w:rsid w:val="00091221"/>
    <w:rsid w:val="00091392"/>
    <w:rsid w:val="0009196B"/>
    <w:rsid w:val="00091ADE"/>
    <w:rsid w:val="00092260"/>
    <w:rsid w:val="00092BCB"/>
    <w:rsid w:val="00093BFF"/>
    <w:rsid w:val="00093DA0"/>
    <w:rsid w:val="00093EAF"/>
    <w:rsid w:val="00093EFC"/>
    <w:rsid w:val="00093EFE"/>
    <w:rsid w:val="000943D1"/>
    <w:rsid w:val="00094924"/>
    <w:rsid w:val="00094ACE"/>
    <w:rsid w:val="00094F62"/>
    <w:rsid w:val="0009517A"/>
    <w:rsid w:val="0009523C"/>
    <w:rsid w:val="00095320"/>
    <w:rsid w:val="0009541F"/>
    <w:rsid w:val="000955DA"/>
    <w:rsid w:val="000960D1"/>
    <w:rsid w:val="00096529"/>
    <w:rsid w:val="00096B97"/>
    <w:rsid w:val="00096E50"/>
    <w:rsid w:val="0009756C"/>
    <w:rsid w:val="00097A8B"/>
    <w:rsid w:val="00097D24"/>
    <w:rsid w:val="000A0656"/>
    <w:rsid w:val="000A07A8"/>
    <w:rsid w:val="000A08CA"/>
    <w:rsid w:val="000A0B4F"/>
    <w:rsid w:val="000A0BF2"/>
    <w:rsid w:val="000A170C"/>
    <w:rsid w:val="000A1B9D"/>
    <w:rsid w:val="000A372A"/>
    <w:rsid w:val="000A3B4C"/>
    <w:rsid w:val="000A3E65"/>
    <w:rsid w:val="000A4B6C"/>
    <w:rsid w:val="000A50C0"/>
    <w:rsid w:val="000A5374"/>
    <w:rsid w:val="000A5BDC"/>
    <w:rsid w:val="000A5BEA"/>
    <w:rsid w:val="000A5C43"/>
    <w:rsid w:val="000A6340"/>
    <w:rsid w:val="000A673A"/>
    <w:rsid w:val="000A72F6"/>
    <w:rsid w:val="000A7473"/>
    <w:rsid w:val="000A76D4"/>
    <w:rsid w:val="000B0386"/>
    <w:rsid w:val="000B0FB0"/>
    <w:rsid w:val="000B104F"/>
    <w:rsid w:val="000B16E2"/>
    <w:rsid w:val="000B1784"/>
    <w:rsid w:val="000B1865"/>
    <w:rsid w:val="000B1DFC"/>
    <w:rsid w:val="000B2146"/>
    <w:rsid w:val="000B2A33"/>
    <w:rsid w:val="000B2B7A"/>
    <w:rsid w:val="000B2EC3"/>
    <w:rsid w:val="000B313C"/>
    <w:rsid w:val="000B36C1"/>
    <w:rsid w:val="000B3A55"/>
    <w:rsid w:val="000B3B7D"/>
    <w:rsid w:val="000B3E21"/>
    <w:rsid w:val="000B5285"/>
    <w:rsid w:val="000B533C"/>
    <w:rsid w:val="000B55C0"/>
    <w:rsid w:val="000B5927"/>
    <w:rsid w:val="000B59C5"/>
    <w:rsid w:val="000B5B84"/>
    <w:rsid w:val="000B65A7"/>
    <w:rsid w:val="000B6A1D"/>
    <w:rsid w:val="000B6A6F"/>
    <w:rsid w:val="000B7389"/>
    <w:rsid w:val="000B76F0"/>
    <w:rsid w:val="000C0082"/>
    <w:rsid w:val="000C0468"/>
    <w:rsid w:val="000C04F0"/>
    <w:rsid w:val="000C075E"/>
    <w:rsid w:val="000C0ADD"/>
    <w:rsid w:val="000C0CB0"/>
    <w:rsid w:val="000C12E1"/>
    <w:rsid w:val="000C2431"/>
    <w:rsid w:val="000C26FA"/>
    <w:rsid w:val="000C34FC"/>
    <w:rsid w:val="000C3BC8"/>
    <w:rsid w:val="000C3C60"/>
    <w:rsid w:val="000C4796"/>
    <w:rsid w:val="000C5673"/>
    <w:rsid w:val="000C62BE"/>
    <w:rsid w:val="000C64C3"/>
    <w:rsid w:val="000C690D"/>
    <w:rsid w:val="000C6D28"/>
    <w:rsid w:val="000C6FC0"/>
    <w:rsid w:val="000C7036"/>
    <w:rsid w:val="000C71BA"/>
    <w:rsid w:val="000C7656"/>
    <w:rsid w:val="000C78AC"/>
    <w:rsid w:val="000C79DE"/>
    <w:rsid w:val="000D0222"/>
    <w:rsid w:val="000D09DD"/>
    <w:rsid w:val="000D0B21"/>
    <w:rsid w:val="000D0CBE"/>
    <w:rsid w:val="000D1370"/>
    <w:rsid w:val="000D1427"/>
    <w:rsid w:val="000D1432"/>
    <w:rsid w:val="000D1837"/>
    <w:rsid w:val="000D19E4"/>
    <w:rsid w:val="000D1C44"/>
    <w:rsid w:val="000D1C53"/>
    <w:rsid w:val="000D2008"/>
    <w:rsid w:val="000D313B"/>
    <w:rsid w:val="000D349D"/>
    <w:rsid w:val="000D3D0E"/>
    <w:rsid w:val="000D3D48"/>
    <w:rsid w:val="000D3EA1"/>
    <w:rsid w:val="000D41E6"/>
    <w:rsid w:val="000D48A9"/>
    <w:rsid w:val="000D4CF5"/>
    <w:rsid w:val="000D4E4B"/>
    <w:rsid w:val="000D5367"/>
    <w:rsid w:val="000D5455"/>
    <w:rsid w:val="000D55EC"/>
    <w:rsid w:val="000D5E7C"/>
    <w:rsid w:val="000D5F42"/>
    <w:rsid w:val="000D64A2"/>
    <w:rsid w:val="000D6744"/>
    <w:rsid w:val="000D7041"/>
    <w:rsid w:val="000D70F7"/>
    <w:rsid w:val="000D7286"/>
    <w:rsid w:val="000D743D"/>
    <w:rsid w:val="000D7EBA"/>
    <w:rsid w:val="000E0507"/>
    <w:rsid w:val="000E079A"/>
    <w:rsid w:val="000E0809"/>
    <w:rsid w:val="000E10CA"/>
    <w:rsid w:val="000E33E5"/>
    <w:rsid w:val="000E443E"/>
    <w:rsid w:val="000E445F"/>
    <w:rsid w:val="000E4ACF"/>
    <w:rsid w:val="000E4CBF"/>
    <w:rsid w:val="000E4FDC"/>
    <w:rsid w:val="000E5BB0"/>
    <w:rsid w:val="000E5C37"/>
    <w:rsid w:val="000E5CF7"/>
    <w:rsid w:val="000E65CF"/>
    <w:rsid w:val="000E66AF"/>
    <w:rsid w:val="000E67DB"/>
    <w:rsid w:val="000E79B1"/>
    <w:rsid w:val="000E7DD6"/>
    <w:rsid w:val="000E7E37"/>
    <w:rsid w:val="000F06B7"/>
    <w:rsid w:val="000F0705"/>
    <w:rsid w:val="000F08F4"/>
    <w:rsid w:val="000F0D95"/>
    <w:rsid w:val="000F1017"/>
    <w:rsid w:val="000F11BD"/>
    <w:rsid w:val="000F132F"/>
    <w:rsid w:val="000F149F"/>
    <w:rsid w:val="000F15FC"/>
    <w:rsid w:val="000F2039"/>
    <w:rsid w:val="000F256F"/>
    <w:rsid w:val="000F414C"/>
    <w:rsid w:val="000F4638"/>
    <w:rsid w:val="000F4919"/>
    <w:rsid w:val="000F4B7A"/>
    <w:rsid w:val="000F5768"/>
    <w:rsid w:val="000F5C72"/>
    <w:rsid w:val="000F5FDD"/>
    <w:rsid w:val="000F6B44"/>
    <w:rsid w:val="000F70EF"/>
    <w:rsid w:val="000F768F"/>
    <w:rsid w:val="000F76EA"/>
    <w:rsid w:val="000F791F"/>
    <w:rsid w:val="000F7A12"/>
    <w:rsid w:val="00100246"/>
    <w:rsid w:val="001009B6"/>
    <w:rsid w:val="001009DD"/>
    <w:rsid w:val="00100ACF"/>
    <w:rsid w:val="00100D79"/>
    <w:rsid w:val="00101822"/>
    <w:rsid w:val="0010186F"/>
    <w:rsid w:val="00101B7E"/>
    <w:rsid w:val="00101F44"/>
    <w:rsid w:val="0010207F"/>
    <w:rsid w:val="00102191"/>
    <w:rsid w:val="0010273E"/>
    <w:rsid w:val="00102A6C"/>
    <w:rsid w:val="001030EC"/>
    <w:rsid w:val="00103240"/>
    <w:rsid w:val="00103262"/>
    <w:rsid w:val="001035CB"/>
    <w:rsid w:val="00103671"/>
    <w:rsid w:val="001037E1"/>
    <w:rsid w:val="00103D3E"/>
    <w:rsid w:val="00103DCE"/>
    <w:rsid w:val="00103E45"/>
    <w:rsid w:val="001041CD"/>
    <w:rsid w:val="001044F4"/>
    <w:rsid w:val="00104628"/>
    <w:rsid w:val="00104D83"/>
    <w:rsid w:val="0010574F"/>
    <w:rsid w:val="00105783"/>
    <w:rsid w:val="00105D6D"/>
    <w:rsid w:val="001060FB"/>
    <w:rsid w:val="00106B5A"/>
    <w:rsid w:val="001070A6"/>
    <w:rsid w:val="001073E5"/>
    <w:rsid w:val="001074C8"/>
    <w:rsid w:val="00107A34"/>
    <w:rsid w:val="0011000C"/>
    <w:rsid w:val="00110948"/>
    <w:rsid w:val="00110B97"/>
    <w:rsid w:val="00110CA5"/>
    <w:rsid w:val="00110EDD"/>
    <w:rsid w:val="00111021"/>
    <w:rsid w:val="00111247"/>
    <w:rsid w:val="0011174C"/>
    <w:rsid w:val="0011223B"/>
    <w:rsid w:val="001126DA"/>
    <w:rsid w:val="001144FA"/>
    <w:rsid w:val="0011469C"/>
    <w:rsid w:val="00114F64"/>
    <w:rsid w:val="0011524A"/>
    <w:rsid w:val="001152EE"/>
    <w:rsid w:val="001154BA"/>
    <w:rsid w:val="0011643D"/>
    <w:rsid w:val="0011646D"/>
    <w:rsid w:val="00116533"/>
    <w:rsid w:val="00116747"/>
    <w:rsid w:val="00117DAD"/>
    <w:rsid w:val="001202D7"/>
    <w:rsid w:val="00120586"/>
    <w:rsid w:val="001206BB"/>
    <w:rsid w:val="0012153A"/>
    <w:rsid w:val="001217D9"/>
    <w:rsid w:val="00121A11"/>
    <w:rsid w:val="00121FDB"/>
    <w:rsid w:val="00121FF3"/>
    <w:rsid w:val="001221F2"/>
    <w:rsid w:val="001226F5"/>
    <w:rsid w:val="00122C30"/>
    <w:rsid w:val="00123047"/>
    <w:rsid w:val="00123343"/>
    <w:rsid w:val="00123C1D"/>
    <w:rsid w:val="001246AD"/>
    <w:rsid w:val="00125AB7"/>
    <w:rsid w:val="00125B1C"/>
    <w:rsid w:val="001268BF"/>
    <w:rsid w:val="00126CA9"/>
    <w:rsid w:val="00126E93"/>
    <w:rsid w:val="00127027"/>
    <w:rsid w:val="00127139"/>
    <w:rsid w:val="001271B4"/>
    <w:rsid w:val="0012758A"/>
    <w:rsid w:val="00127715"/>
    <w:rsid w:val="00127873"/>
    <w:rsid w:val="001316A4"/>
    <w:rsid w:val="00131721"/>
    <w:rsid w:val="00131BFB"/>
    <w:rsid w:val="00131CE9"/>
    <w:rsid w:val="00132084"/>
    <w:rsid w:val="00132D30"/>
    <w:rsid w:val="00133A5C"/>
    <w:rsid w:val="00133FE7"/>
    <w:rsid w:val="00134A30"/>
    <w:rsid w:val="00134DF9"/>
    <w:rsid w:val="001350F8"/>
    <w:rsid w:val="00135362"/>
    <w:rsid w:val="0013546E"/>
    <w:rsid w:val="00135E3D"/>
    <w:rsid w:val="00135F8E"/>
    <w:rsid w:val="001361BE"/>
    <w:rsid w:val="001367E5"/>
    <w:rsid w:val="00136A01"/>
    <w:rsid w:val="00136CF4"/>
    <w:rsid w:val="00137057"/>
    <w:rsid w:val="001370F0"/>
    <w:rsid w:val="00137631"/>
    <w:rsid w:val="00137748"/>
    <w:rsid w:val="00137D43"/>
    <w:rsid w:val="001405DA"/>
    <w:rsid w:val="0014122B"/>
    <w:rsid w:val="00141F62"/>
    <w:rsid w:val="001429D7"/>
    <w:rsid w:val="00142F48"/>
    <w:rsid w:val="001431EC"/>
    <w:rsid w:val="00143396"/>
    <w:rsid w:val="00143674"/>
    <w:rsid w:val="00143762"/>
    <w:rsid w:val="001437A0"/>
    <w:rsid w:val="00143B8A"/>
    <w:rsid w:val="0014413A"/>
    <w:rsid w:val="0014428C"/>
    <w:rsid w:val="00144589"/>
    <w:rsid w:val="001446D2"/>
    <w:rsid w:val="0014493D"/>
    <w:rsid w:val="00144972"/>
    <w:rsid w:val="00145E76"/>
    <w:rsid w:val="00145FBA"/>
    <w:rsid w:val="0014610D"/>
    <w:rsid w:val="001466A4"/>
    <w:rsid w:val="001468B2"/>
    <w:rsid w:val="00146E6F"/>
    <w:rsid w:val="0014720B"/>
    <w:rsid w:val="0014731D"/>
    <w:rsid w:val="00147B6A"/>
    <w:rsid w:val="00147B6C"/>
    <w:rsid w:val="00150575"/>
    <w:rsid w:val="001506A4"/>
    <w:rsid w:val="001507B8"/>
    <w:rsid w:val="00150A22"/>
    <w:rsid w:val="00150B2F"/>
    <w:rsid w:val="001518C8"/>
    <w:rsid w:val="001522BF"/>
    <w:rsid w:val="00152757"/>
    <w:rsid w:val="001533F8"/>
    <w:rsid w:val="00153A48"/>
    <w:rsid w:val="00153BB9"/>
    <w:rsid w:val="001540EC"/>
    <w:rsid w:val="00154425"/>
    <w:rsid w:val="00155778"/>
    <w:rsid w:val="00155C06"/>
    <w:rsid w:val="00155C68"/>
    <w:rsid w:val="00155FED"/>
    <w:rsid w:val="0015671E"/>
    <w:rsid w:val="00156A4A"/>
    <w:rsid w:val="00156A7B"/>
    <w:rsid w:val="00157104"/>
    <w:rsid w:val="00157367"/>
    <w:rsid w:val="00157AE7"/>
    <w:rsid w:val="00157F9F"/>
    <w:rsid w:val="00157FB9"/>
    <w:rsid w:val="0016110D"/>
    <w:rsid w:val="001616CA"/>
    <w:rsid w:val="00161DB3"/>
    <w:rsid w:val="00161F3E"/>
    <w:rsid w:val="00162AD0"/>
    <w:rsid w:val="00162DCE"/>
    <w:rsid w:val="00163577"/>
    <w:rsid w:val="0016388E"/>
    <w:rsid w:val="001638EC"/>
    <w:rsid w:val="00163E73"/>
    <w:rsid w:val="0016411E"/>
    <w:rsid w:val="00164236"/>
    <w:rsid w:val="001643BC"/>
    <w:rsid w:val="0016519B"/>
    <w:rsid w:val="00165225"/>
    <w:rsid w:val="0016595F"/>
    <w:rsid w:val="00165C3C"/>
    <w:rsid w:val="00165CD5"/>
    <w:rsid w:val="00165EF0"/>
    <w:rsid w:val="001666BB"/>
    <w:rsid w:val="00166B7B"/>
    <w:rsid w:val="00166DA5"/>
    <w:rsid w:val="001674BC"/>
    <w:rsid w:val="00167D68"/>
    <w:rsid w:val="00167F67"/>
    <w:rsid w:val="00170346"/>
    <w:rsid w:val="00170562"/>
    <w:rsid w:val="0017068F"/>
    <w:rsid w:val="0017079C"/>
    <w:rsid w:val="0017079E"/>
    <w:rsid w:val="00170C13"/>
    <w:rsid w:val="00170ECE"/>
    <w:rsid w:val="00171BA3"/>
    <w:rsid w:val="00171F05"/>
    <w:rsid w:val="00171F4F"/>
    <w:rsid w:val="001720CE"/>
    <w:rsid w:val="0017379B"/>
    <w:rsid w:val="00173A69"/>
    <w:rsid w:val="00173EA0"/>
    <w:rsid w:val="001743EB"/>
    <w:rsid w:val="00174A5A"/>
    <w:rsid w:val="00174DCC"/>
    <w:rsid w:val="001760EB"/>
    <w:rsid w:val="00176319"/>
    <w:rsid w:val="00176635"/>
    <w:rsid w:val="00176BC9"/>
    <w:rsid w:val="00176FDF"/>
    <w:rsid w:val="00177359"/>
    <w:rsid w:val="001776C3"/>
    <w:rsid w:val="001805B6"/>
    <w:rsid w:val="001808FB"/>
    <w:rsid w:val="00180A53"/>
    <w:rsid w:val="00180AB9"/>
    <w:rsid w:val="00180DBE"/>
    <w:rsid w:val="00181404"/>
    <w:rsid w:val="001815F7"/>
    <w:rsid w:val="00181D04"/>
    <w:rsid w:val="00182520"/>
    <w:rsid w:val="00182730"/>
    <w:rsid w:val="0018301B"/>
    <w:rsid w:val="0018347E"/>
    <w:rsid w:val="00183B43"/>
    <w:rsid w:val="00183F46"/>
    <w:rsid w:val="001841DA"/>
    <w:rsid w:val="00184DAA"/>
    <w:rsid w:val="00185BA1"/>
    <w:rsid w:val="00185C30"/>
    <w:rsid w:val="00185D3E"/>
    <w:rsid w:val="0018611A"/>
    <w:rsid w:val="001861FF"/>
    <w:rsid w:val="001862E2"/>
    <w:rsid w:val="0018650F"/>
    <w:rsid w:val="00186CC8"/>
    <w:rsid w:val="00187B39"/>
    <w:rsid w:val="00190721"/>
    <w:rsid w:val="00190AF3"/>
    <w:rsid w:val="00190D55"/>
    <w:rsid w:val="0019121D"/>
    <w:rsid w:val="00191566"/>
    <w:rsid w:val="00191759"/>
    <w:rsid w:val="001924B5"/>
    <w:rsid w:val="00192750"/>
    <w:rsid w:val="00192F98"/>
    <w:rsid w:val="0019320A"/>
    <w:rsid w:val="00193248"/>
    <w:rsid w:val="00193694"/>
    <w:rsid w:val="001937B4"/>
    <w:rsid w:val="00193A59"/>
    <w:rsid w:val="00193C1C"/>
    <w:rsid w:val="00193E2A"/>
    <w:rsid w:val="00194415"/>
    <w:rsid w:val="001952AF"/>
    <w:rsid w:val="0019555B"/>
    <w:rsid w:val="001967A8"/>
    <w:rsid w:val="00196BD9"/>
    <w:rsid w:val="00197275"/>
    <w:rsid w:val="00197DCC"/>
    <w:rsid w:val="001A0DA8"/>
    <w:rsid w:val="001A1077"/>
    <w:rsid w:val="001A125E"/>
    <w:rsid w:val="001A1791"/>
    <w:rsid w:val="001A1AEC"/>
    <w:rsid w:val="001A1E35"/>
    <w:rsid w:val="001A22ED"/>
    <w:rsid w:val="001A2E18"/>
    <w:rsid w:val="001A3162"/>
    <w:rsid w:val="001A427C"/>
    <w:rsid w:val="001A457A"/>
    <w:rsid w:val="001A5688"/>
    <w:rsid w:val="001A575E"/>
    <w:rsid w:val="001A5B62"/>
    <w:rsid w:val="001A611E"/>
    <w:rsid w:val="001A6F51"/>
    <w:rsid w:val="001A6FCE"/>
    <w:rsid w:val="001A71CB"/>
    <w:rsid w:val="001B04C6"/>
    <w:rsid w:val="001B07DE"/>
    <w:rsid w:val="001B09B6"/>
    <w:rsid w:val="001B0E3A"/>
    <w:rsid w:val="001B1033"/>
    <w:rsid w:val="001B14F4"/>
    <w:rsid w:val="001B15DF"/>
    <w:rsid w:val="001B1BA4"/>
    <w:rsid w:val="001B2193"/>
    <w:rsid w:val="001B2614"/>
    <w:rsid w:val="001B2A86"/>
    <w:rsid w:val="001B34BF"/>
    <w:rsid w:val="001B3856"/>
    <w:rsid w:val="001B3A41"/>
    <w:rsid w:val="001B3FE5"/>
    <w:rsid w:val="001B46F4"/>
    <w:rsid w:val="001B4D40"/>
    <w:rsid w:val="001B4D84"/>
    <w:rsid w:val="001B4D85"/>
    <w:rsid w:val="001B503C"/>
    <w:rsid w:val="001B5168"/>
    <w:rsid w:val="001B5398"/>
    <w:rsid w:val="001B5959"/>
    <w:rsid w:val="001B6202"/>
    <w:rsid w:val="001B68B8"/>
    <w:rsid w:val="001B6AA3"/>
    <w:rsid w:val="001B6AB8"/>
    <w:rsid w:val="001B6CEB"/>
    <w:rsid w:val="001B6DF9"/>
    <w:rsid w:val="001B72A9"/>
    <w:rsid w:val="001B7466"/>
    <w:rsid w:val="001B7F12"/>
    <w:rsid w:val="001C03A2"/>
    <w:rsid w:val="001C055E"/>
    <w:rsid w:val="001C061B"/>
    <w:rsid w:val="001C0991"/>
    <w:rsid w:val="001C0CBF"/>
    <w:rsid w:val="001C0D2D"/>
    <w:rsid w:val="001C0F95"/>
    <w:rsid w:val="001C2030"/>
    <w:rsid w:val="001C25D0"/>
    <w:rsid w:val="001C2E1B"/>
    <w:rsid w:val="001C3220"/>
    <w:rsid w:val="001C367A"/>
    <w:rsid w:val="001C39EC"/>
    <w:rsid w:val="001C48A2"/>
    <w:rsid w:val="001C523E"/>
    <w:rsid w:val="001C567C"/>
    <w:rsid w:val="001C5B87"/>
    <w:rsid w:val="001C6092"/>
    <w:rsid w:val="001C66BB"/>
    <w:rsid w:val="001C6C99"/>
    <w:rsid w:val="001C6DB1"/>
    <w:rsid w:val="001C6ED5"/>
    <w:rsid w:val="001C7403"/>
    <w:rsid w:val="001D01B0"/>
    <w:rsid w:val="001D01DD"/>
    <w:rsid w:val="001D1535"/>
    <w:rsid w:val="001D1D0B"/>
    <w:rsid w:val="001D1F58"/>
    <w:rsid w:val="001D2695"/>
    <w:rsid w:val="001D29AB"/>
    <w:rsid w:val="001D2BE6"/>
    <w:rsid w:val="001D325B"/>
    <w:rsid w:val="001D39CE"/>
    <w:rsid w:val="001D3F2F"/>
    <w:rsid w:val="001D4BB4"/>
    <w:rsid w:val="001D4CF7"/>
    <w:rsid w:val="001D57AB"/>
    <w:rsid w:val="001D5E65"/>
    <w:rsid w:val="001D5E9A"/>
    <w:rsid w:val="001D6436"/>
    <w:rsid w:val="001D650A"/>
    <w:rsid w:val="001D6E35"/>
    <w:rsid w:val="001D6F33"/>
    <w:rsid w:val="001D7126"/>
    <w:rsid w:val="001D7389"/>
    <w:rsid w:val="001D74A0"/>
    <w:rsid w:val="001D784D"/>
    <w:rsid w:val="001D79DD"/>
    <w:rsid w:val="001D7ACF"/>
    <w:rsid w:val="001D7B6A"/>
    <w:rsid w:val="001D7EBA"/>
    <w:rsid w:val="001E06FA"/>
    <w:rsid w:val="001E1214"/>
    <w:rsid w:val="001E131B"/>
    <w:rsid w:val="001E2C6F"/>
    <w:rsid w:val="001E2CCE"/>
    <w:rsid w:val="001E2D9F"/>
    <w:rsid w:val="001E3116"/>
    <w:rsid w:val="001E3F28"/>
    <w:rsid w:val="001E3FF3"/>
    <w:rsid w:val="001E4593"/>
    <w:rsid w:val="001E4CE6"/>
    <w:rsid w:val="001E4ED8"/>
    <w:rsid w:val="001E51E8"/>
    <w:rsid w:val="001E5910"/>
    <w:rsid w:val="001E5B24"/>
    <w:rsid w:val="001E5D3F"/>
    <w:rsid w:val="001E779D"/>
    <w:rsid w:val="001E7D9B"/>
    <w:rsid w:val="001F0318"/>
    <w:rsid w:val="001F0744"/>
    <w:rsid w:val="001F0887"/>
    <w:rsid w:val="001F0BFD"/>
    <w:rsid w:val="001F0F79"/>
    <w:rsid w:val="001F0F7D"/>
    <w:rsid w:val="001F1035"/>
    <w:rsid w:val="001F13B1"/>
    <w:rsid w:val="001F17AC"/>
    <w:rsid w:val="001F1E33"/>
    <w:rsid w:val="001F2220"/>
    <w:rsid w:val="001F24A6"/>
    <w:rsid w:val="001F3110"/>
    <w:rsid w:val="001F321F"/>
    <w:rsid w:val="001F3671"/>
    <w:rsid w:val="001F3A4E"/>
    <w:rsid w:val="001F40EA"/>
    <w:rsid w:val="001F4E45"/>
    <w:rsid w:val="001F5660"/>
    <w:rsid w:val="001F5DB1"/>
    <w:rsid w:val="001F71D5"/>
    <w:rsid w:val="001F7765"/>
    <w:rsid w:val="0020001A"/>
    <w:rsid w:val="00200122"/>
    <w:rsid w:val="002001FA"/>
    <w:rsid w:val="00200268"/>
    <w:rsid w:val="00200D09"/>
    <w:rsid w:val="00200F46"/>
    <w:rsid w:val="00201123"/>
    <w:rsid w:val="00202282"/>
    <w:rsid w:val="00202371"/>
    <w:rsid w:val="00202E78"/>
    <w:rsid w:val="00203741"/>
    <w:rsid w:val="00203771"/>
    <w:rsid w:val="00203773"/>
    <w:rsid w:val="00203A9C"/>
    <w:rsid w:val="00203B23"/>
    <w:rsid w:val="00203F51"/>
    <w:rsid w:val="00204413"/>
    <w:rsid w:val="00204501"/>
    <w:rsid w:val="00204C66"/>
    <w:rsid w:val="00205271"/>
    <w:rsid w:val="00205991"/>
    <w:rsid w:val="002063E8"/>
    <w:rsid w:val="002069AB"/>
    <w:rsid w:val="00206CCA"/>
    <w:rsid w:val="00206CDE"/>
    <w:rsid w:val="002077FD"/>
    <w:rsid w:val="00210A66"/>
    <w:rsid w:val="00211D29"/>
    <w:rsid w:val="00211D6B"/>
    <w:rsid w:val="00211E1C"/>
    <w:rsid w:val="00211E59"/>
    <w:rsid w:val="00211EC6"/>
    <w:rsid w:val="00212E1D"/>
    <w:rsid w:val="00212EFB"/>
    <w:rsid w:val="00212FEF"/>
    <w:rsid w:val="0021326E"/>
    <w:rsid w:val="0021332C"/>
    <w:rsid w:val="00213CB2"/>
    <w:rsid w:val="002149D0"/>
    <w:rsid w:val="00215226"/>
    <w:rsid w:val="00216212"/>
    <w:rsid w:val="002163E8"/>
    <w:rsid w:val="0021709D"/>
    <w:rsid w:val="00217690"/>
    <w:rsid w:val="00217EEC"/>
    <w:rsid w:val="00217F12"/>
    <w:rsid w:val="002201B6"/>
    <w:rsid w:val="00220621"/>
    <w:rsid w:val="0022102D"/>
    <w:rsid w:val="00221192"/>
    <w:rsid w:val="00221A6B"/>
    <w:rsid w:val="0022268E"/>
    <w:rsid w:val="002227BC"/>
    <w:rsid w:val="00222A2B"/>
    <w:rsid w:val="00222E80"/>
    <w:rsid w:val="002231A2"/>
    <w:rsid w:val="00223327"/>
    <w:rsid w:val="002234CF"/>
    <w:rsid w:val="0022423F"/>
    <w:rsid w:val="002247C9"/>
    <w:rsid w:val="0022501E"/>
    <w:rsid w:val="0022568E"/>
    <w:rsid w:val="002258AD"/>
    <w:rsid w:val="00225ED0"/>
    <w:rsid w:val="00226704"/>
    <w:rsid w:val="00226EE0"/>
    <w:rsid w:val="0022792C"/>
    <w:rsid w:val="002308F7"/>
    <w:rsid w:val="0023128A"/>
    <w:rsid w:val="00231DFF"/>
    <w:rsid w:val="00231EE3"/>
    <w:rsid w:val="00232F09"/>
    <w:rsid w:val="0023333F"/>
    <w:rsid w:val="0023360E"/>
    <w:rsid w:val="00233C57"/>
    <w:rsid w:val="0023532B"/>
    <w:rsid w:val="00235745"/>
    <w:rsid w:val="00235D43"/>
    <w:rsid w:val="00236BC1"/>
    <w:rsid w:val="00236FFA"/>
    <w:rsid w:val="0023732D"/>
    <w:rsid w:val="002374C2"/>
    <w:rsid w:val="002374FF"/>
    <w:rsid w:val="00237626"/>
    <w:rsid w:val="00237AA1"/>
    <w:rsid w:val="00237DD9"/>
    <w:rsid w:val="00240344"/>
    <w:rsid w:val="00240431"/>
    <w:rsid w:val="00240785"/>
    <w:rsid w:val="0024099D"/>
    <w:rsid w:val="00240AB3"/>
    <w:rsid w:val="00240C02"/>
    <w:rsid w:val="002415A7"/>
    <w:rsid w:val="0024210D"/>
    <w:rsid w:val="0024318A"/>
    <w:rsid w:val="002435C5"/>
    <w:rsid w:val="00243603"/>
    <w:rsid w:val="00243B28"/>
    <w:rsid w:val="0024405E"/>
    <w:rsid w:val="002442EF"/>
    <w:rsid w:val="0024512B"/>
    <w:rsid w:val="00245CAB"/>
    <w:rsid w:val="00246346"/>
    <w:rsid w:val="002467AA"/>
    <w:rsid w:val="00246F09"/>
    <w:rsid w:val="00247C67"/>
    <w:rsid w:val="00250392"/>
    <w:rsid w:val="002506F8"/>
    <w:rsid w:val="002508CA"/>
    <w:rsid w:val="002508D6"/>
    <w:rsid w:val="00250DF9"/>
    <w:rsid w:val="00250E8A"/>
    <w:rsid w:val="00250EE8"/>
    <w:rsid w:val="0025153C"/>
    <w:rsid w:val="00251873"/>
    <w:rsid w:val="00251917"/>
    <w:rsid w:val="00251D87"/>
    <w:rsid w:val="00251DBB"/>
    <w:rsid w:val="002522F1"/>
    <w:rsid w:val="00252813"/>
    <w:rsid w:val="00252BD5"/>
    <w:rsid w:val="00252C93"/>
    <w:rsid w:val="00253231"/>
    <w:rsid w:val="002537D7"/>
    <w:rsid w:val="00253BE0"/>
    <w:rsid w:val="00253E63"/>
    <w:rsid w:val="00254308"/>
    <w:rsid w:val="0025438B"/>
    <w:rsid w:val="002548B9"/>
    <w:rsid w:val="00255406"/>
    <w:rsid w:val="002556FF"/>
    <w:rsid w:val="00255888"/>
    <w:rsid w:val="002559FC"/>
    <w:rsid w:val="00255CAB"/>
    <w:rsid w:val="00255ECD"/>
    <w:rsid w:val="00255F40"/>
    <w:rsid w:val="0025624C"/>
    <w:rsid w:val="002564AC"/>
    <w:rsid w:val="00256986"/>
    <w:rsid w:val="00256EB8"/>
    <w:rsid w:val="00257013"/>
    <w:rsid w:val="002570D7"/>
    <w:rsid w:val="0025734F"/>
    <w:rsid w:val="002575EB"/>
    <w:rsid w:val="00257B79"/>
    <w:rsid w:val="00257F4D"/>
    <w:rsid w:val="00260204"/>
    <w:rsid w:val="0026028E"/>
    <w:rsid w:val="0026058D"/>
    <w:rsid w:val="002608A5"/>
    <w:rsid w:val="00260B61"/>
    <w:rsid w:val="002615F8"/>
    <w:rsid w:val="002618E4"/>
    <w:rsid w:val="00261C0B"/>
    <w:rsid w:val="00262524"/>
    <w:rsid w:val="00262743"/>
    <w:rsid w:val="0026351C"/>
    <w:rsid w:val="00263AA7"/>
    <w:rsid w:val="00263BFE"/>
    <w:rsid w:val="00264653"/>
    <w:rsid w:val="00264A26"/>
    <w:rsid w:val="00264B4C"/>
    <w:rsid w:val="00264E93"/>
    <w:rsid w:val="00264F48"/>
    <w:rsid w:val="0026513A"/>
    <w:rsid w:val="002664F2"/>
    <w:rsid w:val="002666EF"/>
    <w:rsid w:val="00266761"/>
    <w:rsid w:val="00266B75"/>
    <w:rsid w:val="00270329"/>
    <w:rsid w:val="00270855"/>
    <w:rsid w:val="00270F55"/>
    <w:rsid w:val="002718EC"/>
    <w:rsid w:val="00271A6A"/>
    <w:rsid w:val="00271D8A"/>
    <w:rsid w:val="0027220E"/>
    <w:rsid w:val="0027290C"/>
    <w:rsid w:val="00272C9E"/>
    <w:rsid w:val="0027319A"/>
    <w:rsid w:val="00273489"/>
    <w:rsid w:val="002739E7"/>
    <w:rsid w:val="002745F1"/>
    <w:rsid w:val="00274CC9"/>
    <w:rsid w:val="00274EA3"/>
    <w:rsid w:val="002754B5"/>
    <w:rsid w:val="002766F7"/>
    <w:rsid w:val="00276863"/>
    <w:rsid w:val="00276D15"/>
    <w:rsid w:val="00276E59"/>
    <w:rsid w:val="00277365"/>
    <w:rsid w:val="002775C9"/>
    <w:rsid w:val="002775FB"/>
    <w:rsid w:val="0027768D"/>
    <w:rsid w:val="00277883"/>
    <w:rsid w:val="00277CE0"/>
    <w:rsid w:val="00277D9F"/>
    <w:rsid w:val="00280308"/>
    <w:rsid w:val="00280355"/>
    <w:rsid w:val="00280730"/>
    <w:rsid w:val="002809C7"/>
    <w:rsid w:val="00280A4A"/>
    <w:rsid w:val="00280F2E"/>
    <w:rsid w:val="002810E5"/>
    <w:rsid w:val="002812F5"/>
    <w:rsid w:val="0028135F"/>
    <w:rsid w:val="002819EC"/>
    <w:rsid w:val="00283C5E"/>
    <w:rsid w:val="00283D87"/>
    <w:rsid w:val="0028424D"/>
    <w:rsid w:val="002847C8"/>
    <w:rsid w:val="00284F3C"/>
    <w:rsid w:val="00285205"/>
    <w:rsid w:val="002853CD"/>
    <w:rsid w:val="0028575C"/>
    <w:rsid w:val="00285981"/>
    <w:rsid w:val="00285B4D"/>
    <w:rsid w:val="00285DA0"/>
    <w:rsid w:val="002863B4"/>
    <w:rsid w:val="0028669B"/>
    <w:rsid w:val="00286754"/>
    <w:rsid w:val="00286F15"/>
    <w:rsid w:val="002902AE"/>
    <w:rsid w:val="002902E0"/>
    <w:rsid w:val="00290642"/>
    <w:rsid w:val="002910B6"/>
    <w:rsid w:val="002913C2"/>
    <w:rsid w:val="00291E9E"/>
    <w:rsid w:val="002923CE"/>
    <w:rsid w:val="00292AB1"/>
    <w:rsid w:val="00293172"/>
    <w:rsid w:val="00293521"/>
    <w:rsid w:val="00293758"/>
    <w:rsid w:val="00293947"/>
    <w:rsid w:val="002941E9"/>
    <w:rsid w:val="002943A2"/>
    <w:rsid w:val="00294BE8"/>
    <w:rsid w:val="002956FD"/>
    <w:rsid w:val="00295CD3"/>
    <w:rsid w:val="00296383"/>
    <w:rsid w:val="00296FD5"/>
    <w:rsid w:val="0029744F"/>
    <w:rsid w:val="0029770A"/>
    <w:rsid w:val="002A03B6"/>
    <w:rsid w:val="002A078D"/>
    <w:rsid w:val="002A173C"/>
    <w:rsid w:val="002A24BB"/>
    <w:rsid w:val="002A3BFF"/>
    <w:rsid w:val="002A42AA"/>
    <w:rsid w:val="002A4BDE"/>
    <w:rsid w:val="002A51AE"/>
    <w:rsid w:val="002A52EA"/>
    <w:rsid w:val="002A5CFB"/>
    <w:rsid w:val="002A6124"/>
    <w:rsid w:val="002A636A"/>
    <w:rsid w:val="002A63B5"/>
    <w:rsid w:val="002A63B8"/>
    <w:rsid w:val="002A6440"/>
    <w:rsid w:val="002A65AB"/>
    <w:rsid w:val="002A6659"/>
    <w:rsid w:val="002A6A92"/>
    <w:rsid w:val="002A6FD6"/>
    <w:rsid w:val="002A789D"/>
    <w:rsid w:val="002A7B7D"/>
    <w:rsid w:val="002A7BDB"/>
    <w:rsid w:val="002B02D3"/>
    <w:rsid w:val="002B039C"/>
    <w:rsid w:val="002B25B4"/>
    <w:rsid w:val="002B2DBB"/>
    <w:rsid w:val="002B3016"/>
    <w:rsid w:val="002B305C"/>
    <w:rsid w:val="002B33E0"/>
    <w:rsid w:val="002B33EB"/>
    <w:rsid w:val="002B38FF"/>
    <w:rsid w:val="002B4C22"/>
    <w:rsid w:val="002B4DA7"/>
    <w:rsid w:val="002B52DE"/>
    <w:rsid w:val="002B5377"/>
    <w:rsid w:val="002B582D"/>
    <w:rsid w:val="002B598A"/>
    <w:rsid w:val="002B5C42"/>
    <w:rsid w:val="002B7063"/>
    <w:rsid w:val="002B7953"/>
    <w:rsid w:val="002B7B7F"/>
    <w:rsid w:val="002C03F2"/>
    <w:rsid w:val="002C0806"/>
    <w:rsid w:val="002C0908"/>
    <w:rsid w:val="002C0C72"/>
    <w:rsid w:val="002C16B5"/>
    <w:rsid w:val="002C16D7"/>
    <w:rsid w:val="002C2330"/>
    <w:rsid w:val="002C26E2"/>
    <w:rsid w:val="002C2CD7"/>
    <w:rsid w:val="002C2D73"/>
    <w:rsid w:val="002C3056"/>
    <w:rsid w:val="002C329D"/>
    <w:rsid w:val="002C35F5"/>
    <w:rsid w:val="002C3A5F"/>
    <w:rsid w:val="002C3A60"/>
    <w:rsid w:val="002C4628"/>
    <w:rsid w:val="002C4EA1"/>
    <w:rsid w:val="002C538E"/>
    <w:rsid w:val="002C53B8"/>
    <w:rsid w:val="002C59F8"/>
    <w:rsid w:val="002C5FC3"/>
    <w:rsid w:val="002C6D17"/>
    <w:rsid w:val="002C7140"/>
    <w:rsid w:val="002C7ED3"/>
    <w:rsid w:val="002D02C3"/>
    <w:rsid w:val="002D0973"/>
    <w:rsid w:val="002D09BB"/>
    <w:rsid w:val="002D0F5F"/>
    <w:rsid w:val="002D1341"/>
    <w:rsid w:val="002D180F"/>
    <w:rsid w:val="002D19DC"/>
    <w:rsid w:val="002D21BB"/>
    <w:rsid w:val="002D2432"/>
    <w:rsid w:val="002D2D1F"/>
    <w:rsid w:val="002D30A7"/>
    <w:rsid w:val="002D3235"/>
    <w:rsid w:val="002D41C3"/>
    <w:rsid w:val="002D4545"/>
    <w:rsid w:val="002D492D"/>
    <w:rsid w:val="002D4CFF"/>
    <w:rsid w:val="002D4D3E"/>
    <w:rsid w:val="002D4E30"/>
    <w:rsid w:val="002D5F31"/>
    <w:rsid w:val="002D6836"/>
    <w:rsid w:val="002D6EF1"/>
    <w:rsid w:val="002D7FEE"/>
    <w:rsid w:val="002E042A"/>
    <w:rsid w:val="002E09A9"/>
    <w:rsid w:val="002E11F3"/>
    <w:rsid w:val="002E1C69"/>
    <w:rsid w:val="002E1F7E"/>
    <w:rsid w:val="002E257B"/>
    <w:rsid w:val="002E281B"/>
    <w:rsid w:val="002E2870"/>
    <w:rsid w:val="002E2DCA"/>
    <w:rsid w:val="002E306B"/>
    <w:rsid w:val="002E31FD"/>
    <w:rsid w:val="002E3F8E"/>
    <w:rsid w:val="002E3FF2"/>
    <w:rsid w:val="002E47B8"/>
    <w:rsid w:val="002E4A88"/>
    <w:rsid w:val="002E4ADB"/>
    <w:rsid w:val="002E4D4B"/>
    <w:rsid w:val="002E5222"/>
    <w:rsid w:val="002E5286"/>
    <w:rsid w:val="002E536F"/>
    <w:rsid w:val="002E542B"/>
    <w:rsid w:val="002E57CC"/>
    <w:rsid w:val="002E57EC"/>
    <w:rsid w:val="002E58E0"/>
    <w:rsid w:val="002E5E36"/>
    <w:rsid w:val="002E6D1B"/>
    <w:rsid w:val="002E6D84"/>
    <w:rsid w:val="002E7345"/>
    <w:rsid w:val="002E7A2F"/>
    <w:rsid w:val="002E7A8C"/>
    <w:rsid w:val="002E7B2C"/>
    <w:rsid w:val="002E7D34"/>
    <w:rsid w:val="002F00D9"/>
    <w:rsid w:val="002F052C"/>
    <w:rsid w:val="002F0646"/>
    <w:rsid w:val="002F0931"/>
    <w:rsid w:val="002F0CAD"/>
    <w:rsid w:val="002F1B99"/>
    <w:rsid w:val="002F251B"/>
    <w:rsid w:val="002F2703"/>
    <w:rsid w:val="002F2AB7"/>
    <w:rsid w:val="002F2B93"/>
    <w:rsid w:val="002F2CE4"/>
    <w:rsid w:val="002F3150"/>
    <w:rsid w:val="002F325A"/>
    <w:rsid w:val="002F38D5"/>
    <w:rsid w:val="002F3A21"/>
    <w:rsid w:val="002F4010"/>
    <w:rsid w:val="002F4D1F"/>
    <w:rsid w:val="002F5056"/>
    <w:rsid w:val="002F5118"/>
    <w:rsid w:val="002F61E3"/>
    <w:rsid w:val="002F634C"/>
    <w:rsid w:val="002F64D0"/>
    <w:rsid w:val="002F6C81"/>
    <w:rsid w:val="002F74C5"/>
    <w:rsid w:val="002F75BD"/>
    <w:rsid w:val="002F7E78"/>
    <w:rsid w:val="003001A5"/>
    <w:rsid w:val="00300217"/>
    <w:rsid w:val="0030030C"/>
    <w:rsid w:val="003003C6"/>
    <w:rsid w:val="00300605"/>
    <w:rsid w:val="003007EA"/>
    <w:rsid w:val="003008B8"/>
    <w:rsid w:val="00300B7F"/>
    <w:rsid w:val="003010BD"/>
    <w:rsid w:val="003013D0"/>
    <w:rsid w:val="003020A6"/>
    <w:rsid w:val="0030230A"/>
    <w:rsid w:val="00302463"/>
    <w:rsid w:val="00302702"/>
    <w:rsid w:val="00302E55"/>
    <w:rsid w:val="003031A0"/>
    <w:rsid w:val="00304AC4"/>
    <w:rsid w:val="00304B83"/>
    <w:rsid w:val="00304C67"/>
    <w:rsid w:val="00305348"/>
    <w:rsid w:val="0030542E"/>
    <w:rsid w:val="00305738"/>
    <w:rsid w:val="0030596E"/>
    <w:rsid w:val="00305AD8"/>
    <w:rsid w:val="00305E09"/>
    <w:rsid w:val="0030654F"/>
    <w:rsid w:val="003065CA"/>
    <w:rsid w:val="00307487"/>
    <w:rsid w:val="00307A8E"/>
    <w:rsid w:val="00307E9B"/>
    <w:rsid w:val="00310435"/>
    <w:rsid w:val="003105C2"/>
    <w:rsid w:val="0031070E"/>
    <w:rsid w:val="00310CC9"/>
    <w:rsid w:val="00311728"/>
    <w:rsid w:val="00311986"/>
    <w:rsid w:val="00311AE0"/>
    <w:rsid w:val="00312549"/>
    <w:rsid w:val="0031370C"/>
    <w:rsid w:val="00313A38"/>
    <w:rsid w:val="00313BF9"/>
    <w:rsid w:val="00313EA3"/>
    <w:rsid w:val="00314050"/>
    <w:rsid w:val="00314075"/>
    <w:rsid w:val="003140F1"/>
    <w:rsid w:val="003141B3"/>
    <w:rsid w:val="00314AFF"/>
    <w:rsid w:val="00314BCE"/>
    <w:rsid w:val="003158C5"/>
    <w:rsid w:val="003158DE"/>
    <w:rsid w:val="00315B4F"/>
    <w:rsid w:val="00316EC5"/>
    <w:rsid w:val="00317042"/>
    <w:rsid w:val="00317725"/>
    <w:rsid w:val="00317C6E"/>
    <w:rsid w:val="00317E7B"/>
    <w:rsid w:val="003201C8"/>
    <w:rsid w:val="00320890"/>
    <w:rsid w:val="00320DEC"/>
    <w:rsid w:val="00321069"/>
    <w:rsid w:val="00321220"/>
    <w:rsid w:val="0032140D"/>
    <w:rsid w:val="0032172F"/>
    <w:rsid w:val="003219D1"/>
    <w:rsid w:val="00321EB6"/>
    <w:rsid w:val="00321EDD"/>
    <w:rsid w:val="0032212A"/>
    <w:rsid w:val="00322266"/>
    <w:rsid w:val="00322A71"/>
    <w:rsid w:val="003237BF"/>
    <w:rsid w:val="003239DA"/>
    <w:rsid w:val="00323F74"/>
    <w:rsid w:val="003242D3"/>
    <w:rsid w:val="0032449E"/>
    <w:rsid w:val="00324C3A"/>
    <w:rsid w:val="00324F67"/>
    <w:rsid w:val="00325DD0"/>
    <w:rsid w:val="003260FE"/>
    <w:rsid w:val="00326D7A"/>
    <w:rsid w:val="00327248"/>
    <w:rsid w:val="0033006C"/>
    <w:rsid w:val="003301E4"/>
    <w:rsid w:val="003303F4"/>
    <w:rsid w:val="0033047A"/>
    <w:rsid w:val="00330534"/>
    <w:rsid w:val="00330D96"/>
    <w:rsid w:val="0033125D"/>
    <w:rsid w:val="003314E6"/>
    <w:rsid w:val="003317D1"/>
    <w:rsid w:val="00332674"/>
    <w:rsid w:val="00332DB6"/>
    <w:rsid w:val="00333088"/>
    <w:rsid w:val="00333216"/>
    <w:rsid w:val="00333918"/>
    <w:rsid w:val="00333AB1"/>
    <w:rsid w:val="00333B5E"/>
    <w:rsid w:val="00333D51"/>
    <w:rsid w:val="0033446F"/>
    <w:rsid w:val="0033451E"/>
    <w:rsid w:val="00334965"/>
    <w:rsid w:val="003349AD"/>
    <w:rsid w:val="003350C4"/>
    <w:rsid w:val="00335830"/>
    <w:rsid w:val="00335A18"/>
    <w:rsid w:val="00335CDA"/>
    <w:rsid w:val="00335D97"/>
    <w:rsid w:val="003362ED"/>
    <w:rsid w:val="003366D0"/>
    <w:rsid w:val="00336F5A"/>
    <w:rsid w:val="003371EB"/>
    <w:rsid w:val="00337247"/>
    <w:rsid w:val="00337821"/>
    <w:rsid w:val="00340064"/>
    <w:rsid w:val="00340161"/>
    <w:rsid w:val="00340702"/>
    <w:rsid w:val="0034159D"/>
    <w:rsid w:val="00341FB7"/>
    <w:rsid w:val="00341FE8"/>
    <w:rsid w:val="00342021"/>
    <w:rsid w:val="00342D4A"/>
    <w:rsid w:val="00342D5A"/>
    <w:rsid w:val="00342D5D"/>
    <w:rsid w:val="00343147"/>
    <w:rsid w:val="0034340C"/>
    <w:rsid w:val="00343E31"/>
    <w:rsid w:val="0034410E"/>
    <w:rsid w:val="00344ADA"/>
    <w:rsid w:val="00344ECC"/>
    <w:rsid w:val="00345417"/>
    <w:rsid w:val="00345BDA"/>
    <w:rsid w:val="003464DC"/>
    <w:rsid w:val="00346CB6"/>
    <w:rsid w:val="00346EA0"/>
    <w:rsid w:val="003474AC"/>
    <w:rsid w:val="003476BE"/>
    <w:rsid w:val="00347805"/>
    <w:rsid w:val="00347FB1"/>
    <w:rsid w:val="00350509"/>
    <w:rsid w:val="00350777"/>
    <w:rsid w:val="003510AB"/>
    <w:rsid w:val="0035149C"/>
    <w:rsid w:val="0035163B"/>
    <w:rsid w:val="003518DD"/>
    <w:rsid w:val="00351B34"/>
    <w:rsid w:val="00351BAC"/>
    <w:rsid w:val="00351BDA"/>
    <w:rsid w:val="00352A94"/>
    <w:rsid w:val="00352AA4"/>
    <w:rsid w:val="00354679"/>
    <w:rsid w:val="003550CA"/>
    <w:rsid w:val="00355231"/>
    <w:rsid w:val="00355406"/>
    <w:rsid w:val="00355B7A"/>
    <w:rsid w:val="00356947"/>
    <w:rsid w:val="0035704B"/>
    <w:rsid w:val="00357092"/>
    <w:rsid w:val="003570F2"/>
    <w:rsid w:val="00357834"/>
    <w:rsid w:val="00357CE7"/>
    <w:rsid w:val="00360DD2"/>
    <w:rsid w:val="00361541"/>
    <w:rsid w:val="00361B82"/>
    <w:rsid w:val="00362157"/>
    <w:rsid w:val="003621E2"/>
    <w:rsid w:val="003621EA"/>
    <w:rsid w:val="003624EC"/>
    <w:rsid w:val="00362757"/>
    <w:rsid w:val="0036374E"/>
    <w:rsid w:val="00363767"/>
    <w:rsid w:val="00363A15"/>
    <w:rsid w:val="00363FD0"/>
    <w:rsid w:val="003640DD"/>
    <w:rsid w:val="00364151"/>
    <w:rsid w:val="003641E0"/>
    <w:rsid w:val="00364869"/>
    <w:rsid w:val="00364FC1"/>
    <w:rsid w:val="003655EF"/>
    <w:rsid w:val="003657CE"/>
    <w:rsid w:val="003658ED"/>
    <w:rsid w:val="00365EC0"/>
    <w:rsid w:val="00366600"/>
    <w:rsid w:val="00366DC3"/>
    <w:rsid w:val="0036788B"/>
    <w:rsid w:val="003700C4"/>
    <w:rsid w:val="00370462"/>
    <w:rsid w:val="0037060F"/>
    <w:rsid w:val="003707DA"/>
    <w:rsid w:val="0037084D"/>
    <w:rsid w:val="00371190"/>
    <w:rsid w:val="003715D8"/>
    <w:rsid w:val="0037181E"/>
    <w:rsid w:val="00371D05"/>
    <w:rsid w:val="00372AD2"/>
    <w:rsid w:val="00372D8F"/>
    <w:rsid w:val="00372FB5"/>
    <w:rsid w:val="0037311C"/>
    <w:rsid w:val="00373478"/>
    <w:rsid w:val="003735A8"/>
    <w:rsid w:val="0037368F"/>
    <w:rsid w:val="003739BC"/>
    <w:rsid w:val="003741F6"/>
    <w:rsid w:val="003743ED"/>
    <w:rsid w:val="003748EC"/>
    <w:rsid w:val="00374F5B"/>
    <w:rsid w:val="0037547E"/>
    <w:rsid w:val="003755A2"/>
    <w:rsid w:val="003758B9"/>
    <w:rsid w:val="00376381"/>
    <w:rsid w:val="00376A9B"/>
    <w:rsid w:val="00376AE0"/>
    <w:rsid w:val="00376B37"/>
    <w:rsid w:val="00376B3A"/>
    <w:rsid w:val="00376C15"/>
    <w:rsid w:val="00376D87"/>
    <w:rsid w:val="003771B7"/>
    <w:rsid w:val="0037791A"/>
    <w:rsid w:val="00377A15"/>
    <w:rsid w:val="00377A7C"/>
    <w:rsid w:val="00377CFC"/>
    <w:rsid w:val="00380041"/>
    <w:rsid w:val="003804DF"/>
    <w:rsid w:val="00380EE7"/>
    <w:rsid w:val="00381C34"/>
    <w:rsid w:val="003824C6"/>
    <w:rsid w:val="00382624"/>
    <w:rsid w:val="00382F96"/>
    <w:rsid w:val="003839C6"/>
    <w:rsid w:val="00383F15"/>
    <w:rsid w:val="00384697"/>
    <w:rsid w:val="00384815"/>
    <w:rsid w:val="00384E3B"/>
    <w:rsid w:val="003858E2"/>
    <w:rsid w:val="003867C3"/>
    <w:rsid w:val="0038689C"/>
    <w:rsid w:val="003876B9"/>
    <w:rsid w:val="00387987"/>
    <w:rsid w:val="00387D98"/>
    <w:rsid w:val="00390198"/>
    <w:rsid w:val="003904E5"/>
    <w:rsid w:val="0039083C"/>
    <w:rsid w:val="00391549"/>
    <w:rsid w:val="003919A2"/>
    <w:rsid w:val="00391D1E"/>
    <w:rsid w:val="00391D76"/>
    <w:rsid w:val="00391D7D"/>
    <w:rsid w:val="00392068"/>
    <w:rsid w:val="003929DD"/>
    <w:rsid w:val="00392A43"/>
    <w:rsid w:val="00393BC0"/>
    <w:rsid w:val="0039443D"/>
    <w:rsid w:val="00394542"/>
    <w:rsid w:val="00394683"/>
    <w:rsid w:val="00394809"/>
    <w:rsid w:val="00394928"/>
    <w:rsid w:val="00395305"/>
    <w:rsid w:val="0039553C"/>
    <w:rsid w:val="00395922"/>
    <w:rsid w:val="003961D3"/>
    <w:rsid w:val="003970EB"/>
    <w:rsid w:val="00397123"/>
    <w:rsid w:val="003971C5"/>
    <w:rsid w:val="00397397"/>
    <w:rsid w:val="0039756D"/>
    <w:rsid w:val="00397B9C"/>
    <w:rsid w:val="00397F17"/>
    <w:rsid w:val="003A089C"/>
    <w:rsid w:val="003A0C68"/>
    <w:rsid w:val="003A2331"/>
    <w:rsid w:val="003A32CA"/>
    <w:rsid w:val="003A391A"/>
    <w:rsid w:val="003A489A"/>
    <w:rsid w:val="003A5727"/>
    <w:rsid w:val="003A5CB1"/>
    <w:rsid w:val="003A622D"/>
    <w:rsid w:val="003A6C9A"/>
    <w:rsid w:val="003A7738"/>
    <w:rsid w:val="003B00B3"/>
    <w:rsid w:val="003B07B9"/>
    <w:rsid w:val="003B0A2A"/>
    <w:rsid w:val="003B122E"/>
    <w:rsid w:val="003B145E"/>
    <w:rsid w:val="003B14BD"/>
    <w:rsid w:val="003B1EB2"/>
    <w:rsid w:val="003B2E07"/>
    <w:rsid w:val="003B2F97"/>
    <w:rsid w:val="003B30B1"/>
    <w:rsid w:val="003B46D1"/>
    <w:rsid w:val="003B4863"/>
    <w:rsid w:val="003B49D5"/>
    <w:rsid w:val="003B53F1"/>
    <w:rsid w:val="003B56C6"/>
    <w:rsid w:val="003B56E6"/>
    <w:rsid w:val="003B59F9"/>
    <w:rsid w:val="003B601A"/>
    <w:rsid w:val="003B6445"/>
    <w:rsid w:val="003B65A9"/>
    <w:rsid w:val="003B67E0"/>
    <w:rsid w:val="003B6B1E"/>
    <w:rsid w:val="003B6BBE"/>
    <w:rsid w:val="003C0170"/>
    <w:rsid w:val="003C0209"/>
    <w:rsid w:val="003C062C"/>
    <w:rsid w:val="003C097C"/>
    <w:rsid w:val="003C0F58"/>
    <w:rsid w:val="003C117D"/>
    <w:rsid w:val="003C173C"/>
    <w:rsid w:val="003C1948"/>
    <w:rsid w:val="003C19B5"/>
    <w:rsid w:val="003C2234"/>
    <w:rsid w:val="003C27D7"/>
    <w:rsid w:val="003C2F09"/>
    <w:rsid w:val="003C3066"/>
    <w:rsid w:val="003C32C4"/>
    <w:rsid w:val="003C35B3"/>
    <w:rsid w:val="003C39ED"/>
    <w:rsid w:val="003C3ADE"/>
    <w:rsid w:val="003C3DD0"/>
    <w:rsid w:val="003C3E53"/>
    <w:rsid w:val="003C49C0"/>
    <w:rsid w:val="003C4E47"/>
    <w:rsid w:val="003C4E8F"/>
    <w:rsid w:val="003C4F70"/>
    <w:rsid w:val="003C528C"/>
    <w:rsid w:val="003C536D"/>
    <w:rsid w:val="003C55E5"/>
    <w:rsid w:val="003C56BC"/>
    <w:rsid w:val="003C5CC8"/>
    <w:rsid w:val="003C5DF3"/>
    <w:rsid w:val="003C64D8"/>
    <w:rsid w:val="003C657D"/>
    <w:rsid w:val="003C69AB"/>
    <w:rsid w:val="003C6D51"/>
    <w:rsid w:val="003C74F6"/>
    <w:rsid w:val="003C7532"/>
    <w:rsid w:val="003C7CE8"/>
    <w:rsid w:val="003D00F6"/>
    <w:rsid w:val="003D0E8E"/>
    <w:rsid w:val="003D108C"/>
    <w:rsid w:val="003D18D6"/>
    <w:rsid w:val="003D19E1"/>
    <w:rsid w:val="003D1CFA"/>
    <w:rsid w:val="003D1ED9"/>
    <w:rsid w:val="003D20E9"/>
    <w:rsid w:val="003D2289"/>
    <w:rsid w:val="003D2480"/>
    <w:rsid w:val="003D279A"/>
    <w:rsid w:val="003D2A0E"/>
    <w:rsid w:val="003D2D79"/>
    <w:rsid w:val="003D34B4"/>
    <w:rsid w:val="003D359F"/>
    <w:rsid w:val="003D36B0"/>
    <w:rsid w:val="003D3789"/>
    <w:rsid w:val="003D384F"/>
    <w:rsid w:val="003D3C02"/>
    <w:rsid w:val="003D422C"/>
    <w:rsid w:val="003D4720"/>
    <w:rsid w:val="003D4C84"/>
    <w:rsid w:val="003D565A"/>
    <w:rsid w:val="003D5AE8"/>
    <w:rsid w:val="003D5BEA"/>
    <w:rsid w:val="003D638C"/>
    <w:rsid w:val="003D65FA"/>
    <w:rsid w:val="003D6BA1"/>
    <w:rsid w:val="003D6D54"/>
    <w:rsid w:val="003D6D6A"/>
    <w:rsid w:val="003E07D8"/>
    <w:rsid w:val="003E0A5B"/>
    <w:rsid w:val="003E0C4D"/>
    <w:rsid w:val="003E0EBC"/>
    <w:rsid w:val="003E0F1C"/>
    <w:rsid w:val="003E1557"/>
    <w:rsid w:val="003E1BCC"/>
    <w:rsid w:val="003E23BD"/>
    <w:rsid w:val="003E3E6B"/>
    <w:rsid w:val="003E432A"/>
    <w:rsid w:val="003E4E02"/>
    <w:rsid w:val="003E5201"/>
    <w:rsid w:val="003E53B0"/>
    <w:rsid w:val="003E588F"/>
    <w:rsid w:val="003E61FF"/>
    <w:rsid w:val="003E63C8"/>
    <w:rsid w:val="003E673B"/>
    <w:rsid w:val="003E690C"/>
    <w:rsid w:val="003E6B2E"/>
    <w:rsid w:val="003E6CB0"/>
    <w:rsid w:val="003E742D"/>
    <w:rsid w:val="003E7660"/>
    <w:rsid w:val="003E7C55"/>
    <w:rsid w:val="003E7D75"/>
    <w:rsid w:val="003F0120"/>
    <w:rsid w:val="003F0688"/>
    <w:rsid w:val="003F0909"/>
    <w:rsid w:val="003F1312"/>
    <w:rsid w:val="003F13A6"/>
    <w:rsid w:val="003F1A14"/>
    <w:rsid w:val="003F280B"/>
    <w:rsid w:val="003F2D8D"/>
    <w:rsid w:val="003F371D"/>
    <w:rsid w:val="003F408C"/>
    <w:rsid w:val="003F41D4"/>
    <w:rsid w:val="003F4B4C"/>
    <w:rsid w:val="003F4CD6"/>
    <w:rsid w:val="003F5419"/>
    <w:rsid w:val="003F55A3"/>
    <w:rsid w:val="003F5AA6"/>
    <w:rsid w:val="003F61F8"/>
    <w:rsid w:val="003F6314"/>
    <w:rsid w:val="003F634C"/>
    <w:rsid w:val="003F63DB"/>
    <w:rsid w:val="003F6977"/>
    <w:rsid w:val="003F6988"/>
    <w:rsid w:val="003F6B4E"/>
    <w:rsid w:val="003F7A1E"/>
    <w:rsid w:val="0040010D"/>
    <w:rsid w:val="00400141"/>
    <w:rsid w:val="004004E4"/>
    <w:rsid w:val="00401639"/>
    <w:rsid w:val="00401861"/>
    <w:rsid w:val="00401992"/>
    <w:rsid w:val="00401E17"/>
    <w:rsid w:val="00402387"/>
    <w:rsid w:val="004024D8"/>
    <w:rsid w:val="00402B11"/>
    <w:rsid w:val="00402D3F"/>
    <w:rsid w:val="004032E8"/>
    <w:rsid w:val="0040362A"/>
    <w:rsid w:val="0040392C"/>
    <w:rsid w:val="00404134"/>
    <w:rsid w:val="00404802"/>
    <w:rsid w:val="00404C38"/>
    <w:rsid w:val="0040556C"/>
    <w:rsid w:val="00405748"/>
    <w:rsid w:val="00406EBA"/>
    <w:rsid w:val="004072B9"/>
    <w:rsid w:val="004075D9"/>
    <w:rsid w:val="00407F0B"/>
    <w:rsid w:val="00407FAA"/>
    <w:rsid w:val="004114E3"/>
    <w:rsid w:val="004119D2"/>
    <w:rsid w:val="004121E9"/>
    <w:rsid w:val="00412F1B"/>
    <w:rsid w:val="004136A8"/>
    <w:rsid w:val="0041378E"/>
    <w:rsid w:val="00413A3A"/>
    <w:rsid w:val="0041401C"/>
    <w:rsid w:val="00414063"/>
    <w:rsid w:val="00414A57"/>
    <w:rsid w:val="00414F38"/>
    <w:rsid w:val="00415500"/>
    <w:rsid w:val="0041577F"/>
    <w:rsid w:val="00415A84"/>
    <w:rsid w:val="00415EE2"/>
    <w:rsid w:val="004162ED"/>
    <w:rsid w:val="00416FEE"/>
    <w:rsid w:val="00417326"/>
    <w:rsid w:val="00417495"/>
    <w:rsid w:val="00420386"/>
    <w:rsid w:val="004208D5"/>
    <w:rsid w:val="0042099C"/>
    <w:rsid w:val="00421680"/>
    <w:rsid w:val="0042175A"/>
    <w:rsid w:val="004217C2"/>
    <w:rsid w:val="00421C84"/>
    <w:rsid w:val="0042249E"/>
    <w:rsid w:val="00422C29"/>
    <w:rsid w:val="00423082"/>
    <w:rsid w:val="00423ACD"/>
    <w:rsid w:val="004249AE"/>
    <w:rsid w:val="00424ACE"/>
    <w:rsid w:val="00424B87"/>
    <w:rsid w:val="00424E1D"/>
    <w:rsid w:val="00425CD5"/>
    <w:rsid w:val="0042656C"/>
    <w:rsid w:val="004267C5"/>
    <w:rsid w:val="00426C15"/>
    <w:rsid w:val="004273B6"/>
    <w:rsid w:val="00427BD7"/>
    <w:rsid w:val="004312BE"/>
    <w:rsid w:val="00431A93"/>
    <w:rsid w:val="00432008"/>
    <w:rsid w:val="004320BC"/>
    <w:rsid w:val="00432201"/>
    <w:rsid w:val="004325EF"/>
    <w:rsid w:val="00432C7B"/>
    <w:rsid w:val="004333CE"/>
    <w:rsid w:val="004339A8"/>
    <w:rsid w:val="00433BF8"/>
    <w:rsid w:val="004347FD"/>
    <w:rsid w:val="004348CA"/>
    <w:rsid w:val="00434E37"/>
    <w:rsid w:val="00434EA6"/>
    <w:rsid w:val="00435465"/>
    <w:rsid w:val="004354F0"/>
    <w:rsid w:val="00435688"/>
    <w:rsid w:val="00435776"/>
    <w:rsid w:val="00435C84"/>
    <w:rsid w:val="004365DF"/>
    <w:rsid w:val="004366B2"/>
    <w:rsid w:val="00436DE1"/>
    <w:rsid w:val="00437266"/>
    <w:rsid w:val="004379AC"/>
    <w:rsid w:val="00437BF7"/>
    <w:rsid w:val="00440536"/>
    <w:rsid w:val="00441010"/>
    <w:rsid w:val="004413F0"/>
    <w:rsid w:val="004414C9"/>
    <w:rsid w:val="004418A3"/>
    <w:rsid w:val="00442098"/>
    <w:rsid w:val="004421BD"/>
    <w:rsid w:val="0044232D"/>
    <w:rsid w:val="0044251D"/>
    <w:rsid w:val="004426A3"/>
    <w:rsid w:val="00442F0A"/>
    <w:rsid w:val="00442FA3"/>
    <w:rsid w:val="00443798"/>
    <w:rsid w:val="004445DA"/>
    <w:rsid w:val="00444CCA"/>
    <w:rsid w:val="00444E1C"/>
    <w:rsid w:val="004450E0"/>
    <w:rsid w:val="004454BD"/>
    <w:rsid w:val="00445907"/>
    <w:rsid w:val="00445EE4"/>
    <w:rsid w:val="00446608"/>
    <w:rsid w:val="00446AA3"/>
    <w:rsid w:val="00446F7F"/>
    <w:rsid w:val="00446F9D"/>
    <w:rsid w:val="00447057"/>
    <w:rsid w:val="004474FC"/>
    <w:rsid w:val="00447528"/>
    <w:rsid w:val="004477F9"/>
    <w:rsid w:val="00447B67"/>
    <w:rsid w:val="00447B76"/>
    <w:rsid w:val="00447DA0"/>
    <w:rsid w:val="00451490"/>
    <w:rsid w:val="00452A4B"/>
    <w:rsid w:val="00453493"/>
    <w:rsid w:val="004535FE"/>
    <w:rsid w:val="004536D8"/>
    <w:rsid w:val="0045395D"/>
    <w:rsid w:val="004542AE"/>
    <w:rsid w:val="00454CCD"/>
    <w:rsid w:val="004550A4"/>
    <w:rsid w:val="00455922"/>
    <w:rsid w:val="00455A06"/>
    <w:rsid w:val="00455B67"/>
    <w:rsid w:val="00455BE8"/>
    <w:rsid w:val="00455E99"/>
    <w:rsid w:val="00456FF3"/>
    <w:rsid w:val="0045700A"/>
    <w:rsid w:val="004576D8"/>
    <w:rsid w:val="00457AF3"/>
    <w:rsid w:val="00457BB4"/>
    <w:rsid w:val="00460098"/>
    <w:rsid w:val="0046035E"/>
    <w:rsid w:val="00460428"/>
    <w:rsid w:val="004605C1"/>
    <w:rsid w:val="004611C0"/>
    <w:rsid w:val="00461202"/>
    <w:rsid w:val="00461275"/>
    <w:rsid w:val="00461821"/>
    <w:rsid w:val="004619AB"/>
    <w:rsid w:val="00461C03"/>
    <w:rsid w:val="0046204A"/>
    <w:rsid w:val="0046279A"/>
    <w:rsid w:val="00462BFE"/>
    <w:rsid w:val="00462CC5"/>
    <w:rsid w:val="004630A0"/>
    <w:rsid w:val="00463513"/>
    <w:rsid w:val="00463528"/>
    <w:rsid w:val="00463D58"/>
    <w:rsid w:val="004642EB"/>
    <w:rsid w:val="00464D7B"/>
    <w:rsid w:val="00464DE3"/>
    <w:rsid w:val="004657D5"/>
    <w:rsid w:val="004658A8"/>
    <w:rsid w:val="004670DB"/>
    <w:rsid w:val="00467AED"/>
    <w:rsid w:val="00467CF7"/>
    <w:rsid w:val="00470A39"/>
    <w:rsid w:val="00471086"/>
    <w:rsid w:val="00471196"/>
    <w:rsid w:val="004715B8"/>
    <w:rsid w:val="004717CB"/>
    <w:rsid w:val="00471B0E"/>
    <w:rsid w:val="00471C0C"/>
    <w:rsid w:val="00471DF3"/>
    <w:rsid w:val="00471E2B"/>
    <w:rsid w:val="004725B9"/>
    <w:rsid w:val="0047319B"/>
    <w:rsid w:val="0047356C"/>
    <w:rsid w:val="00473753"/>
    <w:rsid w:val="00473C75"/>
    <w:rsid w:val="004745B4"/>
    <w:rsid w:val="00474771"/>
    <w:rsid w:val="00474E28"/>
    <w:rsid w:val="004753BA"/>
    <w:rsid w:val="004757F5"/>
    <w:rsid w:val="00475A36"/>
    <w:rsid w:val="00475E94"/>
    <w:rsid w:val="0047625C"/>
    <w:rsid w:val="004763AF"/>
    <w:rsid w:val="00476669"/>
    <w:rsid w:val="0047686A"/>
    <w:rsid w:val="00476D87"/>
    <w:rsid w:val="00477160"/>
    <w:rsid w:val="0047730D"/>
    <w:rsid w:val="00477512"/>
    <w:rsid w:val="00477AA3"/>
    <w:rsid w:val="00477CE5"/>
    <w:rsid w:val="004801EE"/>
    <w:rsid w:val="004805A1"/>
    <w:rsid w:val="00480937"/>
    <w:rsid w:val="00480D95"/>
    <w:rsid w:val="004811D9"/>
    <w:rsid w:val="0048159B"/>
    <w:rsid w:val="004818BD"/>
    <w:rsid w:val="004819DC"/>
    <w:rsid w:val="00481BE5"/>
    <w:rsid w:val="00481C79"/>
    <w:rsid w:val="00482239"/>
    <w:rsid w:val="0048248E"/>
    <w:rsid w:val="004826ED"/>
    <w:rsid w:val="00482A93"/>
    <w:rsid w:val="00482CF6"/>
    <w:rsid w:val="00483507"/>
    <w:rsid w:val="00483668"/>
    <w:rsid w:val="004837EC"/>
    <w:rsid w:val="00483B0E"/>
    <w:rsid w:val="00483F1C"/>
    <w:rsid w:val="00484AA6"/>
    <w:rsid w:val="00484F84"/>
    <w:rsid w:val="00485872"/>
    <w:rsid w:val="00485B51"/>
    <w:rsid w:val="00485B90"/>
    <w:rsid w:val="00485B9B"/>
    <w:rsid w:val="00486467"/>
    <w:rsid w:val="004866E6"/>
    <w:rsid w:val="00486903"/>
    <w:rsid w:val="00486B31"/>
    <w:rsid w:val="00486D0C"/>
    <w:rsid w:val="0049024B"/>
    <w:rsid w:val="004902A3"/>
    <w:rsid w:val="00490386"/>
    <w:rsid w:val="00490426"/>
    <w:rsid w:val="00490450"/>
    <w:rsid w:val="004904B4"/>
    <w:rsid w:val="00490863"/>
    <w:rsid w:val="00490C5E"/>
    <w:rsid w:val="00491423"/>
    <w:rsid w:val="0049151B"/>
    <w:rsid w:val="0049156C"/>
    <w:rsid w:val="0049165D"/>
    <w:rsid w:val="00491A59"/>
    <w:rsid w:val="00492172"/>
    <w:rsid w:val="00492300"/>
    <w:rsid w:val="0049230E"/>
    <w:rsid w:val="0049266E"/>
    <w:rsid w:val="0049333E"/>
    <w:rsid w:val="004934E9"/>
    <w:rsid w:val="0049364D"/>
    <w:rsid w:val="00493C1A"/>
    <w:rsid w:val="004943B5"/>
    <w:rsid w:val="00494668"/>
    <w:rsid w:val="00494E44"/>
    <w:rsid w:val="00494EFF"/>
    <w:rsid w:val="00495ABB"/>
    <w:rsid w:val="00496753"/>
    <w:rsid w:val="00496766"/>
    <w:rsid w:val="004968B2"/>
    <w:rsid w:val="00496AFC"/>
    <w:rsid w:val="00496C0E"/>
    <w:rsid w:val="004973BF"/>
    <w:rsid w:val="00497A58"/>
    <w:rsid w:val="004A0973"/>
    <w:rsid w:val="004A0DC0"/>
    <w:rsid w:val="004A0E2A"/>
    <w:rsid w:val="004A104F"/>
    <w:rsid w:val="004A10D5"/>
    <w:rsid w:val="004A1436"/>
    <w:rsid w:val="004A16BD"/>
    <w:rsid w:val="004A194E"/>
    <w:rsid w:val="004A1B96"/>
    <w:rsid w:val="004A1D31"/>
    <w:rsid w:val="004A1DA6"/>
    <w:rsid w:val="004A1DB0"/>
    <w:rsid w:val="004A272A"/>
    <w:rsid w:val="004A2B31"/>
    <w:rsid w:val="004A3291"/>
    <w:rsid w:val="004A3612"/>
    <w:rsid w:val="004A36AE"/>
    <w:rsid w:val="004A4AA3"/>
    <w:rsid w:val="004A50CC"/>
    <w:rsid w:val="004A5213"/>
    <w:rsid w:val="004A5DB3"/>
    <w:rsid w:val="004A6385"/>
    <w:rsid w:val="004A64BD"/>
    <w:rsid w:val="004A745F"/>
    <w:rsid w:val="004A7C5E"/>
    <w:rsid w:val="004B0CEF"/>
    <w:rsid w:val="004B0D30"/>
    <w:rsid w:val="004B128C"/>
    <w:rsid w:val="004B14E0"/>
    <w:rsid w:val="004B18C7"/>
    <w:rsid w:val="004B1AA5"/>
    <w:rsid w:val="004B1EF9"/>
    <w:rsid w:val="004B1F76"/>
    <w:rsid w:val="004B2050"/>
    <w:rsid w:val="004B2371"/>
    <w:rsid w:val="004B2748"/>
    <w:rsid w:val="004B2AD6"/>
    <w:rsid w:val="004B2DED"/>
    <w:rsid w:val="004B3583"/>
    <w:rsid w:val="004B3669"/>
    <w:rsid w:val="004B3BF9"/>
    <w:rsid w:val="004B4916"/>
    <w:rsid w:val="004B4F6E"/>
    <w:rsid w:val="004B5120"/>
    <w:rsid w:val="004B5BC6"/>
    <w:rsid w:val="004B5BDB"/>
    <w:rsid w:val="004B5F38"/>
    <w:rsid w:val="004B675E"/>
    <w:rsid w:val="004B6830"/>
    <w:rsid w:val="004B78CF"/>
    <w:rsid w:val="004B7C16"/>
    <w:rsid w:val="004B7D26"/>
    <w:rsid w:val="004C0896"/>
    <w:rsid w:val="004C0E16"/>
    <w:rsid w:val="004C137E"/>
    <w:rsid w:val="004C151F"/>
    <w:rsid w:val="004C1987"/>
    <w:rsid w:val="004C19C0"/>
    <w:rsid w:val="004C1AD3"/>
    <w:rsid w:val="004C1B64"/>
    <w:rsid w:val="004C2288"/>
    <w:rsid w:val="004C2FAD"/>
    <w:rsid w:val="004C32B1"/>
    <w:rsid w:val="004C39F8"/>
    <w:rsid w:val="004C3CF3"/>
    <w:rsid w:val="004C3D81"/>
    <w:rsid w:val="004C454A"/>
    <w:rsid w:val="004C46CD"/>
    <w:rsid w:val="004C487C"/>
    <w:rsid w:val="004C4AC1"/>
    <w:rsid w:val="004C524F"/>
    <w:rsid w:val="004C569D"/>
    <w:rsid w:val="004C6658"/>
    <w:rsid w:val="004C6C98"/>
    <w:rsid w:val="004C6D2C"/>
    <w:rsid w:val="004C7290"/>
    <w:rsid w:val="004C795B"/>
    <w:rsid w:val="004D11B5"/>
    <w:rsid w:val="004D1E17"/>
    <w:rsid w:val="004D224A"/>
    <w:rsid w:val="004D2477"/>
    <w:rsid w:val="004D28A9"/>
    <w:rsid w:val="004D2F31"/>
    <w:rsid w:val="004D3C38"/>
    <w:rsid w:val="004D4157"/>
    <w:rsid w:val="004D4335"/>
    <w:rsid w:val="004D47E7"/>
    <w:rsid w:val="004D48A1"/>
    <w:rsid w:val="004D5175"/>
    <w:rsid w:val="004D5601"/>
    <w:rsid w:val="004D5779"/>
    <w:rsid w:val="004D63B0"/>
    <w:rsid w:val="004D697F"/>
    <w:rsid w:val="004D6F6B"/>
    <w:rsid w:val="004D70FE"/>
    <w:rsid w:val="004D719F"/>
    <w:rsid w:val="004D726A"/>
    <w:rsid w:val="004D7A5A"/>
    <w:rsid w:val="004E0265"/>
    <w:rsid w:val="004E071F"/>
    <w:rsid w:val="004E1896"/>
    <w:rsid w:val="004E2862"/>
    <w:rsid w:val="004E28E0"/>
    <w:rsid w:val="004E2AA6"/>
    <w:rsid w:val="004E2B1F"/>
    <w:rsid w:val="004E2FBB"/>
    <w:rsid w:val="004E32AB"/>
    <w:rsid w:val="004E394A"/>
    <w:rsid w:val="004E3E44"/>
    <w:rsid w:val="004E43F5"/>
    <w:rsid w:val="004E4982"/>
    <w:rsid w:val="004E4BA2"/>
    <w:rsid w:val="004E4BBE"/>
    <w:rsid w:val="004E5231"/>
    <w:rsid w:val="004E5254"/>
    <w:rsid w:val="004E584C"/>
    <w:rsid w:val="004E5B24"/>
    <w:rsid w:val="004E5E1F"/>
    <w:rsid w:val="004E63C9"/>
    <w:rsid w:val="004E6E30"/>
    <w:rsid w:val="004E7010"/>
    <w:rsid w:val="004E704E"/>
    <w:rsid w:val="004E738A"/>
    <w:rsid w:val="004E78B2"/>
    <w:rsid w:val="004E793C"/>
    <w:rsid w:val="004E7B6A"/>
    <w:rsid w:val="004E7EBF"/>
    <w:rsid w:val="004F0277"/>
    <w:rsid w:val="004F03A0"/>
    <w:rsid w:val="004F0E78"/>
    <w:rsid w:val="004F139E"/>
    <w:rsid w:val="004F1E78"/>
    <w:rsid w:val="004F1F3F"/>
    <w:rsid w:val="004F21B7"/>
    <w:rsid w:val="004F26D2"/>
    <w:rsid w:val="004F2E66"/>
    <w:rsid w:val="004F30E5"/>
    <w:rsid w:val="004F33DC"/>
    <w:rsid w:val="004F3467"/>
    <w:rsid w:val="004F353A"/>
    <w:rsid w:val="004F3A40"/>
    <w:rsid w:val="004F3FDB"/>
    <w:rsid w:val="004F3FE8"/>
    <w:rsid w:val="004F44FD"/>
    <w:rsid w:val="004F4515"/>
    <w:rsid w:val="004F46B0"/>
    <w:rsid w:val="004F4C9E"/>
    <w:rsid w:val="004F5183"/>
    <w:rsid w:val="004F518A"/>
    <w:rsid w:val="004F51A1"/>
    <w:rsid w:val="004F5999"/>
    <w:rsid w:val="004F6B72"/>
    <w:rsid w:val="004F6BE4"/>
    <w:rsid w:val="004F6D41"/>
    <w:rsid w:val="004F6EA1"/>
    <w:rsid w:val="004F6F11"/>
    <w:rsid w:val="004F6F1D"/>
    <w:rsid w:val="004F75DF"/>
    <w:rsid w:val="004F795E"/>
    <w:rsid w:val="004F7965"/>
    <w:rsid w:val="005002D2"/>
    <w:rsid w:val="0050097F"/>
    <w:rsid w:val="00500B8A"/>
    <w:rsid w:val="00500C81"/>
    <w:rsid w:val="00501636"/>
    <w:rsid w:val="00501AE3"/>
    <w:rsid w:val="00501E3D"/>
    <w:rsid w:val="005026B9"/>
    <w:rsid w:val="00502E8D"/>
    <w:rsid w:val="005032D7"/>
    <w:rsid w:val="00503EF0"/>
    <w:rsid w:val="00503F1E"/>
    <w:rsid w:val="0050468E"/>
    <w:rsid w:val="005047F0"/>
    <w:rsid w:val="0050499B"/>
    <w:rsid w:val="00504C5B"/>
    <w:rsid w:val="005052CA"/>
    <w:rsid w:val="00505352"/>
    <w:rsid w:val="00505A4D"/>
    <w:rsid w:val="00506151"/>
    <w:rsid w:val="0050672F"/>
    <w:rsid w:val="00506939"/>
    <w:rsid w:val="00506DEA"/>
    <w:rsid w:val="00506E50"/>
    <w:rsid w:val="00507417"/>
    <w:rsid w:val="00507555"/>
    <w:rsid w:val="005101D5"/>
    <w:rsid w:val="005102BB"/>
    <w:rsid w:val="0051036D"/>
    <w:rsid w:val="00510993"/>
    <w:rsid w:val="00510DBA"/>
    <w:rsid w:val="00510FD0"/>
    <w:rsid w:val="00511B05"/>
    <w:rsid w:val="005129CD"/>
    <w:rsid w:val="00512B48"/>
    <w:rsid w:val="00512CBF"/>
    <w:rsid w:val="0051337E"/>
    <w:rsid w:val="005134AC"/>
    <w:rsid w:val="00513603"/>
    <w:rsid w:val="00513DA5"/>
    <w:rsid w:val="005147BA"/>
    <w:rsid w:val="00514829"/>
    <w:rsid w:val="00514B77"/>
    <w:rsid w:val="00514C5B"/>
    <w:rsid w:val="00514D30"/>
    <w:rsid w:val="00514DBF"/>
    <w:rsid w:val="0051527E"/>
    <w:rsid w:val="005157CD"/>
    <w:rsid w:val="00515F53"/>
    <w:rsid w:val="00516138"/>
    <w:rsid w:val="00516491"/>
    <w:rsid w:val="00516586"/>
    <w:rsid w:val="005166B2"/>
    <w:rsid w:val="005169A7"/>
    <w:rsid w:val="00516A15"/>
    <w:rsid w:val="005176D6"/>
    <w:rsid w:val="00517854"/>
    <w:rsid w:val="00517919"/>
    <w:rsid w:val="005179F0"/>
    <w:rsid w:val="00517B7A"/>
    <w:rsid w:val="00520A19"/>
    <w:rsid w:val="00520A7A"/>
    <w:rsid w:val="00520B16"/>
    <w:rsid w:val="00521692"/>
    <w:rsid w:val="0052183F"/>
    <w:rsid w:val="005218D5"/>
    <w:rsid w:val="005229A6"/>
    <w:rsid w:val="00522FEE"/>
    <w:rsid w:val="00523D79"/>
    <w:rsid w:val="005242F4"/>
    <w:rsid w:val="005249E6"/>
    <w:rsid w:val="00524D67"/>
    <w:rsid w:val="0052512B"/>
    <w:rsid w:val="0052577F"/>
    <w:rsid w:val="00525AE8"/>
    <w:rsid w:val="00525C8F"/>
    <w:rsid w:val="005260D0"/>
    <w:rsid w:val="005264A7"/>
    <w:rsid w:val="00526F38"/>
    <w:rsid w:val="00527372"/>
    <w:rsid w:val="0052763E"/>
    <w:rsid w:val="0053115B"/>
    <w:rsid w:val="00531563"/>
    <w:rsid w:val="005319D2"/>
    <w:rsid w:val="0053241F"/>
    <w:rsid w:val="00533E74"/>
    <w:rsid w:val="00534991"/>
    <w:rsid w:val="00534B73"/>
    <w:rsid w:val="00534C5A"/>
    <w:rsid w:val="00534EB5"/>
    <w:rsid w:val="005353FE"/>
    <w:rsid w:val="00535771"/>
    <w:rsid w:val="00535B92"/>
    <w:rsid w:val="00536172"/>
    <w:rsid w:val="005365F4"/>
    <w:rsid w:val="00537D0D"/>
    <w:rsid w:val="00537FA6"/>
    <w:rsid w:val="005402E1"/>
    <w:rsid w:val="00540481"/>
    <w:rsid w:val="0054061B"/>
    <w:rsid w:val="00540703"/>
    <w:rsid w:val="00540D74"/>
    <w:rsid w:val="005417E1"/>
    <w:rsid w:val="0054181E"/>
    <w:rsid w:val="005418A0"/>
    <w:rsid w:val="00541D31"/>
    <w:rsid w:val="00541E91"/>
    <w:rsid w:val="0054269C"/>
    <w:rsid w:val="00542A1D"/>
    <w:rsid w:val="00542DD9"/>
    <w:rsid w:val="0054362C"/>
    <w:rsid w:val="00543D2E"/>
    <w:rsid w:val="00543F9F"/>
    <w:rsid w:val="0054415D"/>
    <w:rsid w:val="0054426B"/>
    <w:rsid w:val="0054438C"/>
    <w:rsid w:val="0054441A"/>
    <w:rsid w:val="00544C76"/>
    <w:rsid w:val="00544CA3"/>
    <w:rsid w:val="00544EDA"/>
    <w:rsid w:val="00545050"/>
    <w:rsid w:val="00545249"/>
    <w:rsid w:val="0054546C"/>
    <w:rsid w:val="00545A68"/>
    <w:rsid w:val="00546593"/>
    <w:rsid w:val="00546A92"/>
    <w:rsid w:val="00546A9D"/>
    <w:rsid w:val="005474B8"/>
    <w:rsid w:val="005479FF"/>
    <w:rsid w:val="00547D8E"/>
    <w:rsid w:val="00547EB3"/>
    <w:rsid w:val="00547F0A"/>
    <w:rsid w:val="00550000"/>
    <w:rsid w:val="0055018A"/>
    <w:rsid w:val="0055084D"/>
    <w:rsid w:val="005508FC"/>
    <w:rsid w:val="005509D7"/>
    <w:rsid w:val="00550A0D"/>
    <w:rsid w:val="00550B38"/>
    <w:rsid w:val="00551567"/>
    <w:rsid w:val="005528F1"/>
    <w:rsid w:val="00552920"/>
    <w:rsid w:val="00552E0F"/>
    <w:rsid w:val="00552F97"/>
    <w:rsid w:val="00553909"/>
    <w:rsid w:val="0055552A"/>
    <w:rsid w:val="005559CF"/>
    <w:rsid w:val="005559E5"/>
    <w:rsid w:val="00556488"/>
    <w:rsid w:val="00556913"/>
    <w:rsid w:val="00556BCF"/>
    <w:rsid w:val="005571D6"/>
    <w:rsid w:val="00557217"/>
    <w:rsid w:val="00557482"/>
    <w:rsid w:val="005575AA"/>
    <w:rsid w:val="005576F3"/>
    <w:rsid w:val="005578BB"/>
    <w:rsid w:val="00557DA8"/>
    <w:rsid w:val="00557E22"/>
    <w:rsid w:val="0056006D"/>
    <w:rsid w:val="005601BA"/>
    <w:rsid w:val="00560283"/>
    <w:rsid w:val="005603E2"/>
    <w:rsid w:val="00561147"/>
    <w:rsid w:val="00561D4E"/>
    <w:rsid w:val="00561F36"/>
    <w:rsid w:val="00561FC2"/>
    <w:rsid w:val="00562D2E"/>
    <w:rsid w:val="00563099"/>
    <w:rsid w:val="0056459E"/>
    <w:rsid w:val="005646F7"/>
    <w:rsid w:val="00564EA8"/>
    <w:rsid w:val="00565891"/>
    <w:rsid w:val="00566703"/>
    <w:rsid w:val="00566A47"/>
    <w:rsid w:val="00566F79"/>
    <w:rsid w:val="00567522"/>
    <w:rsid w:val="005675E5"/>
    <w:rsid w:val="00567646"/>
    <w:rsid w:val="005679BF"/>
    <w:rsid w:val="0057071B"/>
    <w:rsid w:val="005708A6"/>
    <w:rsid w:val="00571024"/>
    <w:rsid w:val="00571370"/>
    <w:rsid w:val="00571B0B"/>
    <w:rsid w:val="00571BC1"/>
    <w:rsid w:val="005722AB"/>
    <w:rsid w:val="0057238A"/>
    <w:rsid w:val="0057266E"/>
    <w:rsid w:val="00572C97"/>
    <w:rsid w:val="00573595"/>
    <w:rsid w:val="00573AB0"/>
    <w:rsid w:val="005746A9"/>
    <w:rsid w:val="00574999"/>
    <w:rsid w:val="00574CC8"/>
    <w:rsid w:val="00574E43"/>
    <w:rsid w:val="005751D5"/>
    <w:rsid w:val="00575858"/>
    <w:rsid w:val="00575BC0"/>
    <w:rsid w:val="005769B7"/>
    <w:rsid w:val="00576BFF"/>
    <w:rsid w:val="0057715F"/>
    <w:rsid w:val="00577335"/>
    <w:rsid w:val="005778A3"/>
    <w:rsid w:val="00577BB3"/>
    <w:rsid w:val="00577F60"/>
    <w:rsid w:val="00577FAD"/>
    <w:rsid w:val="005817F0"/>
    <w:rsid w:val="00581847"/>
    <w:rsid w:val="00581892"/>
    <w:rsid w:val="0058193D"/>
    <w:rsid w:val="00581B93"/>
    <w:rsid w:val="00581C9F"/>
    <w:rsid w:val="00582016"/>
    <w:rsid w:val="005820EA"/>
    <w:rsid w:val="00582537"/>
    <w:rsid w:val="00582863"/>
    <w:rsid w:val="005831F9"/>
    <w:rsid w:val="00583A1B"/>
    <w:rsid w:val="00583DA9"/>
    <w:rsid w:val="00585D97"/>
    <w:rsid w:val="00585EC4"/>
    <w:rsid w:val="00585F33"/>
    <w:rsid w:val="00586057"/>
    <w:rsid w:val="0058610C"/>
    <w:rsid w:val="0058678B"/>
    <w:rsid w:val="00586E7E"/>
    <w:rsid w:val="0058700F"/>
    <w:rsid w:val="00587AA5"/>
    <w:rsid w:val="00587BB9"/>
    <w:rsid w:val="00587EF6"/>
    <w:rsid w:val="0059027B"/>
    <w:rsid w:val="00590438"/>
    <w:rsid w:val="00590620"/>
    <w:rsid w:val="00590D0B"/>
    <w:rsid w:val="00590D5A"/>
    <w:rsid w:val="00590E36"/>
    <w:rsid w:val="00591AD1"/>
    <w:rsid w:val="0059230A"/>
    <w:rsid w:val="00592B06"/>
    <w:rsid w:val="00593903"/>
    <w:rsid w:val="00594204"/>
    <w:rsid w:val="00594B75"/>
    <w:rsid w:val="00594CD9"/>
    <w:rsid w:val="005950A0"/>
    <w:rsid w:val="005951D8"/>
    <w:rsid w:val="005952BE"/>
    <w:rsid w:val="00595415"/>
    <w:rsid w:val="005955DC"/>
    <w:rsid w:val="00595CB7"/>
    <w:rsid w:val="005964D9"/>
    <w:rsid w:val="00596B34"/>
    <w:rsid w:val="005A05A7"/>
    <w:rsid w:val="005A0A0C"/>
    <w:rsid w:val="005A0CDB"/>
    <w:rsid w:val="005A0F44"/>
    <w:rsid w:val="005A1A47"/>
    <w:rsid w:val="005A21D7"/>
    <w:rsid w:val="005A2855"/>
    <w:rsid w:val="005A314E"/>
    <w:rsid w:val="005A3482"/>
    <w:rsid w:val="005A37BE"/>
    <w:rsid w:val="005A384A"/>
    <w:rsid w:val="005A3CB7"/>
    <w:rsid w:val="005A406F"/>
    <w:rsid w:val="005A442E"/>
    <w:rsid w:val="005A4705"/>
    <w:rsid w:val="005A4AF3"/>
    <w:rsid w:val="005A567A"/>
    <w:rsid w:val="005A568B"/>
    <w:rsid w:val="005A61BB"/>
    <w:rsid w:val="005A63C7"/>
    <w:rsid w:val="005A6A82"/>
    <w:rsid w:val="005A72A4"/>
    <w:rsid w:val="005A7363"/>
    <w:rsid w:val="005A7A8B"/>
    <w:rsid w:val="005A7C74"/>
    <w:rsid w:val="005A7DDF"/>
    <w:rsid w:val="005B013C"/>
    <w:rsid w:val="005B0314"/>
    <w:rsid w:val="005B08FC"/>
    <w:rsid w:val="005B0C1B"/>
    <w:rsid w:val="005B0D45"/>
    <w:rsid w:val="005B0E1F"/>
    <w:rsid w:val="005B241C"/>
    <w:rsid w:val="005B287B"/>
    <w:rsid w:val="005B2AAD"/>
    <w:rsid w:val="005B2F24"/>
    <w:rsid w:val="005B3B11"/>
    <w:rsid w:val="005B3CA5"/>
    <w:rsid w:val="005B3EE8"/>
    <w:rsid w:val="005B4669"/>
    <w:rsid w:val="005B4898"/>
    <w:rsid w:val="005B4C53"/>
    <w:rsid w:val="005B52D8"/>
    <w:rsid w:val="005B5541"/>
    <w:rsid w:val="005B62AC"/>
    <w:rsid w:val="005B6624"/>
    <w:rsid w:val="005B68E7"/>
    <w:rsid w:val="005B7023"/>
    <w:rsid w:val="005C051C"/>
    <w:rsid w:val="005C0670"/>
    <w:rsid w:val="005C0799"/>
    <w:rsid w:val="005C079A"/>
    <w:rsid w:val="005C08A7"/>
    <w:rsid w:val="005C1364"/>
    <w:rsid w:val="005C212D"/>
    <w:rsid w:val="005C3185"/>
    <w:rsid w:val="005C344B"/>
    <w:rsid w:val="005C3906"/>
    <w:rsid w:val="005C3A51"/>
    <w:rsid w:val="005C42D8"/>
    <w:rsid w:val="005C44FD"/>
    <w:rsid w:val="005C4926"/>
    <w:rsid w:val="005C4D6D"/>
    <w:rsid w:val="005C4DC4"/>
    <w:rsid w:val="005C551D"/>
    <w:rsid w:val="005C55F7"/>
    <w:rsid w:val="005C572F"/>
    <w:rsid w:val="005C58F8"/>
    <w:rsid w:val="005C6289"/>
    <w:rsid w:val="005C6440"/>
    <w:rsid w:val="005C67EB"/>
    <w:rsid w:val="005C72FA"/>
    <w:rsid w:val="005C7D48"/>
    <w:rsid w:val="005D03DD"/>
    <w:rsid w:val="005D05C7"/>
    <w:rsid w:val="005D142E"/>
    <w:rsid w:val="005D17F2"/>
    <w:rsid w:val="005D181D"/>
    <w:rsid w:val="005D1DED"/>
    <w:rsid w:val="005D23CB"/>
    <w:rsid w:val="005D2AE2"/>
    <w:rsid w:val="005D3262"/>
    <w:rsid w:val="005D33A5"/>
    <w:rsid w:val="005D3C0E"/>
    <w:rsid w:val="005D3EFE"/>
    <w:rsid w:val="005D42D5"/>
    <w:rsid w:val="005D49C9"/>
    <w:rsid w:val="005D4A3B"/>
    <w:rsid w:val="005D5050"/>
    <w:rsid w:val="005D5063"/>
    <w:rsid w:val="005D5346"/>
    <w:rsid w:val="005D555B"/>
    <w:rsid w:val="005D6206"/>
    <w:rsid w:val="005D7239"/>
    <w:rsid w:val="005D7380"/>
    <w:rsid w:val="005D7E2C"/>
    <w:rsid w:val="005E07F6"/>
    <w:rsid w:val="005E0F2E"/>
    <w:rsid w:val="005E185F"/>
    <w:rsid w:val="005E1A7E"/>
    <w:rsid w:val="005E2420"/>
    <w:rsid w:val="005E2898"/>
    <w:rsid w:val="005E291A"/>
    <w:rsid w:val="005E29F6"/>
    <w:rsid w:val="005E2D71"/>
    <w:rsid w:val="005E2E63"/>
    <w:rsid w:val="005E2EFA"/>
    <w:rsid w:val="005E35B7"/>
    <w:rsid w:val="005E426C"/>
    <w:rsid w:val="005E44D5"/>
    <w:rsid w:val="005E5892"/>
    <w:rsid w:val="005E5D93"/>
    <w:rsid w:val="005E74CA"/>
    <w:rsid w:val="005E7865"/>
    <w:rsid w:val="005F006E"/>
    <w:rsid w:val="005F0286"/>
    <w:rsid w:val="005F02A9"/>
    <w:rsid w:val="005F0805"/>
    <w:rsid w:val="005F08FB"/>
    <w:rsid w:val="005F0B58"/>
    <w:rsid w:val="005F0CEE"/>
    <w:rsid w:val="005F2447"/>
    <w:rsid w:val="005F25ED"/>
    <w:rsid w:val="005F2909"/>
    <w:rsid w:val="005F316C"/>
    <w:rsid w:val="005F3434"/>
    <w:rsid w:val="005F35CF"/>
    <w:rsid w:val="005F4F5B"/>
    <w:rsid w:val="005F5080"/>
    <w:rsid w:val="005F52F0"/>
    <w:rsid w:val="005F566B"/>
    <w:rsid w:val="005F5866"/>
    <w:rsid w:val="005F5867"/>
    <w:rsid w:val="005F5DDE"/>
    <w:rsid w:val="005F5FF3"/>
    <w:rsid w:val="005F641A"/>
    <w:rsid w:val="005F6B43"/>
    <w:rsid w:val="005F6B89"/>
    <w:rsid w:val="005F6E77"/>
    <w:rsid w:val="005F7290"/>
    <w:rsid w:val="005F74AB"/>
    <w:rsid w:val="005F7AAB"/>
    <w:rsid w:val="006002E4"/>
    <w:rsid w:val="00600325"/>
    <w:rsid w:val="006006E3"/>
    <w:rsid w:val="00600D7C"/>
    <w:rsid w:val="006018CB"/>
    <w:rsid w:val="00601949"/>
    <w:rsid w:val="00601F21"/>
    <w:rsid w:val="006021A8"/>
    <w:rsid w:val="006025CC"/>
    <w:rsid w:val="006033DE"/>
    <w:rsid w:val="006035CA"/>
    <w:rsid w:val="00603DEC"/>
    <w:rsid w:val="006041F8"/>
    <w:rsid w:val="0060430B"/>
    <w:rsid w:val="00604F1D"/>
    <w:rsid w:val="0060504E"/>
    <w:rsid w:val="00605072"/>
    <w:rsid w:val="00605AB5"/>
    <w:rsid w:val="00606280"/>
    <w:rsid w:val="00606600"/>
    <w:rsid w:val="00606EB2"/>
    <w:rsid w:val="00607073"/>
    <w:rsid w:val="0060782D"/>
    <w:rsid w:val="006109BD"/>
    <w:rsid w:val="00610EC0"/>
    <w:rsid w:val="00611240"/>
    <w:rsid w:val="00611458"/>
    <w:rsid w:val="0061167E"/>
    <w:rsid w:val="0061176B"/>
    <w:rsid w:val="00612E71"/>
    <w:rsid w:val="00612E9D"/>
    <w:rsid w:val="0061330A"/>
    <w:rsid w:val="0061336D"/>
    <w:rsid w:val="00614721"/>
    <w:rsid w:val="00614E16"/>
    <w:rsid w:val="00614EB5"/>
    <w:rsid w:val="00614FFF"/>
    <w:rsid w:val="00615214"/>
    <w:rsid w:val="00615304"/>
    <w:rsid w:val="00615578"/>
    <w:rsid w:val="006157B7"/>
    <w:rsid w:val="0061588E"/>
    <w:rsid w:val="00615998"/>
    <w:rsid w:val="00615EDE"/>
    <w:rsid w:val="00615FD4"/>
    <w:rsid w:val="00616B7B"/>
    <w:rsid w:val="00617354"/>
    <w:rsid w:val="006200B7"/>
    <w:rsid w:val="00620289"/>
    <w:rsid w:val="00620394"/>
    <w:rsid w:val="006207B4"/>
    <w:rsid w:val="00620EA6"/>
    <w:rsid w:val="00620FC4"/>
    <w:rsid w:val="00621B2F"/>
    <w:rsid w:val="0062204D"/>
    <w:rsid w:val="006224C3"/>
    <w:rsid w:val="00622DB0"/>
    <w:rsid w:val="0062315B"/>
    <w:rsid w:val="0062377D"/>
    <w:rsid w:val="006238DF"/>
    <w:rsid w:val="006247CF"/>
    <w:rsid w:val="00624B14"/>
    <w:rsid w:val="00624EAA"/>
    <w:rsid w:val="00624F1F"/>
    <w:rsid w:val="00625253"/>
    <w:rsid w:val="00625514"/>
    <w:rsid w:val="006258C1"/>
    <w:rsid w:val="006258E4"/>
    <w:rsid w:val="00626756"/>
    <w:rsid w:val="00626CBD"/>
    <w:rsid w:val="00626ED0"/>
    <w:rsid w:val="006279DB"/>
    <w:rsid w:val="006303C5"/>
    <w:rsid w:val="0063052C"/>
    <w:rsid w:val="00630783"/>
    <w:rsid w:val="00631279"/>
    <w:rsid w:val="0063249B"/>
    <w:rsid w:val="006325DF"/>
    <w:rsid w:val="00632C41"/>
    <w:rsid w:val="0063337A"/>
    <w:rsid w:val="00633646"/>
    <w:rsid w:val="00634043"/>
    <w:rsid w:val="00634A5C"/>
    <w:rsid w:val="00634AC9"/>
    <w:rsid w:val="00634E42"/>
    <w:rsid w:val="00635387"/>
    <w:rsid w:val="006354DA"/>
    <w:rsid w:val="0063583F"/>
    <w:rsid w:val="00635892"/>
    <w:rsid w:val="00635B8A"/>
    <w:rsid w:val="00635BE5"/>
    <w:rsid w:val="0063670A"/>
    <w:rsid w:val="00636B61"/>
    <w:rsid w:val="00636C26"/>
    <w:rsid w:val="00636E4F"/>
    <w:rsid w:val="0063707D"/>
    <w:rsid w:val="0063730C"/>
    <w:rsid w:val="006403BC"/>
    <w:rsid w:val="00640C04"/>
    <w:rsid w:val="00640D1C"/>
    <w:rsid w:val="0064136A"/>
    <w:rsid w:val="0064138C"/>
    <w:rsid w:val="00641667"/>
    <w:rsid w:val="00641A8E"/>
    <w:rsid w:val="00641AAC"/>
    <w:rsid w:val="00642172"/>
    <w:rsid w:val="00642D77"/>
    <w:rsid w:val="0064319B"/>
    <w:rsid w:val="00643467"/>
    <w:rsid w:val="0064359C"/>
    <w:rsid w:val="00643C26"/>
    <w:rsid w:val="00643D75"/>
    <w:rsid w:val="00643DEA"/>
    <w:rsid w:val="0064411F"/>
    <w:rsid w:val="006445C5"/>
    <w:rsid w:val="00644695"/>
    <w:rsid w:val="00644CBF"/>
    <w:rsid w:val="00645F4C"/>
    <w:rsid w:val="0064609A"/>
    <w:rsid w:val="006467EC"/>
    <w:rsid w:val="006469A6"/>
    <w:rsid w:val="00646BDB"/>
    <w:rsid w:val="006474D6"/>
    <w:rsid w:val="00647510"/>
    <w:rsid w:val="00647E3B"/>
    <w:rsid w:val="006500F4"/>
    <w:rsid w:val="0065055A"/>
    <w:rsid w:val="00650780"/>
    <w:rsid w:val="00650887"/>
    <w:rsid w:val="0065104F"/>
    <w:rsid w:val="00651057"/>
    <w:rsid w:val="006513FE"/>
    <w:rsid w:val="00651749"/>
    <w:rsid w:val="00651F45"/>
    <w:rsid w:val="00652235"/>
    <w:rsid w:val="0065236C"/>
    <w:rsid w:val="00653440"/>
    <w:rsid w:val="0065344B"/>
    <w:rsid w:val="00653FA0"/>
    <w:rsid w:val="006541EC"/>
    <w:rsid w:val="00654D88"/>
    <w:rsid w:val="0065597C"/>
    <w:rsid w:val="00655A86"/>
    <w:rsid w:val="00655C98"/>
    <w:rsid w:val="006562AC"/>
    <w:rsid w:val="00656733"/>
    <w:rsid w:val="0065702A"/>
    <w:rsid w:val="006570F6"/>
    <w:rsid w:val="00657B56"/>
    <w:rsid w:val="00660210"/>
    <w:rsid w:val="006605CE"/>
    <w:rsid w:val="00660B03"/>
    <w:rsid w:val="00660F2D"/>
    <w:rsid w:val="0066118C"/>
    <w:rsid w:val="00661219"/>
    <w:rsid w:val="0066134A"/>
    <w:rsid w:val="00661357"/>
    <w:rsid w:val="006614E1"/>
    <w:rsid w:val="00661AF3"/>
    <w:rsid w:val="00661E7C"/>
    <w:rsid w:val="00661F4A"/>
    <w:rsid w:val="00661F51"/>
    <w:rsid w:val="006627AE"/>
    <w:rsid w:val="006629DD"/>
    <w:rsid w:val="00662D61"/>
    <w:rsid w:val="00663374"/>
    <w:rsid w:val="00663F46"/>
    <w:rsid w:val="006644C4"/>
    <w:rsid w:val="00664C76"/>
    <w:rsid w:val="00664DD3"/>
    <w:rsid w:val="00664F8D"/>
    <w:rsid w:val="006650C7"/>
    <w:rsid w:val="00665127"/>
    <w:rsid w:val="00665BE7"/>
    <w:rsid w:val="006668B0"/>
    <w:rsid w:val="00666F6C"/>
    <w:rsid w:val="006675FF"/>
    <w:rsid w:val="00667CDB"/>
    <w:rsid w:val="006731C3"/>
    <w:rsid w:val="006734C5"/>
    <w:rsid w:val="00673A43"/>
    <w:rsid w:val="0067427A"/>
    <w:rsid w:val="0067448A"/>
    <w:rsid w:val="00674502"/>
    <w:rsid w:val="006745DF"/>
    <w:rsid w:val="006747F0"/>
    <w:rsid w:val="00674EF5"/>
    <w:rsid w:val="00676185"/>
    <w:rsid w:val="0067638F"/>
    <w:rsid w:val="0067677E"/>
    <w:rsid w:val="00676908"/>
    <w:rsid w:val="00676C8A"/>
    <w:rsid w:val="00676E40"/>
    <w:rsid w:val="00677E93"/>
    <w:rsid w:val="00680240"/>
    <w:rsid w:val="00680768"/>
    <w:rsid w:val="0068093C"/>
    <w:rsid w:val="006813F4"/>
    <w:rsid w:val="00681C1D"/>
    <w:rsid w:val="00681C72"/>
    <w:rsid w:val="00682868"/>
    <w:rsid w:val="00682E60"/>
    <w:rsid w:val="00683E15"/>
    <w:rsid w:val="00684012"/>
    <w:rsid w:val="0068421C"/>
    <w:rsid w:val="006845DD"/>
    <w:rsid w:val="00684920"/>
    <w:rsid w:val="00684F1C"/>
    <w:rsid w:val="00685A35"/>
    <w:rsid w:val="00685E2C"/>
    <w:rsid w:val="00685FB6"/>
    <w:rsid w:val="00686137"/>
    <w:rsid w:val="006863AD"/>
    <w:rsid w:val="006863D5"/>
    <w:rsid w:val="006868B0"/>
    <w:rsid w:val="00686941"/>
    <w:rsid w:val="00686FC9"/>
    <w:rsid w:val="00687078"/>
    <w:rsid w:val="00687865"/>
    <w:rsid w:val="0069067F"/>
    <w:rsid w:val="006909C1"/>
    <w:rsid w:val="00690AEF"/>
    <w:rsid w:val="00691387"/>
    <w:rsid w:val="006913D9"/>
    <w:rsid w:val="00691697"/>
    <w:rsid w:val="00691EF9"/>
    <w:rsid w:val="006920C5"/>
    <w:rsid w:val="006922CA"/>
    <w:rsid w:val="00692C8F"/>
    <w:rsid w:val="00692E67"/>
    <w:rsid w:val="00693444"/>
    <w:rsid w:val="006937C8"/>
    <w:rsid w:val="00693AA1"/>
    <w:rsid w:val="00693C02"/>
    <w:rsid w:val="0069410B"/>
    <w:rsid w:val="00694705"/>
    <w:rsid w:val="00694E94"/>
    <w:rsid w:val="006955BE"/>
    <w:rsid w:val="00695763"/>
    <w:rsid w:val="00695885"/>
    <w:rsid w:val="006962A4"/>
    <w:rsid w:val="00696591"/>
    <w:rsid w:val="00696FA1"/>
    <w:rsid w:val="0069713B"/>
    <w:rsid w:val="006A0009"/>
    <w:rsid w:val="006A0198"/>
    <w:rsid w:val="006A054E"/>
    <w:rsid w:val="006A07C6"/>
    <w:rsid w:val="006A088A"/>
    <w:rsid w:val="006A0C52"/>
    <w:rsid w:val="006A0EB7"/>
    <w:rsid w:val="006A0F04"/>
    <w:rsid w:val="006A10DC"/>
    <w:rsid w:val="006A11E9"/>
    <w:rsid w:val="006A1842"/>
    <w:rsid w:val="006A3AEB"/>
    <w:rsid w:val="006A3CAB"/>
    <w:rsid w:val="006A4203"/>
    <w:rsid w:val="006A4402"/>
    <w:rsid w:val="006A4416"/>
    <w:rsid w:val="006A45FF"/>
    <w:rsid w:val="006A4AE9"/>
    <w:rsid w:val="006A4B82"/>
    <w:rsid w:val="006A4CFA"/>
    <w:rsid w:val="006A6076"/>
    <w:rsid w:val="006A611C"/>
    <w:rsid w:val="006A62B7"/>
    <w:rsid w:val="006A68E6"/>
    <w:rsid w:val="006A6942"/>
    <w:rsid w:val="006A6961"/>
    <w:rsid w:val="006A6AB8"/>
    <w:rsid w:val="006A6CF0"/>
    <w:rsid w:val="006A79CD"/>
    <w:rsid w:val="006A7ECE"/>
    <w:rsid w:val="006A7F31"/>
    <w:rsid w:val="006B0313"/>
    <w:rsid w:val="006B0A6E"/>
    <w:rsid w:val="006B0CAC"/>
    <w:rsid w:val="006B102D"/>
    <w:rsid w:val="006B151A"/>
    <w:rsid w:val="006B15AA"/>
    <w:rsid w:val="006B1E25"/>
    <w:rsid w:val="006B1F7F"/>
    <w:rsid w:val="006B2324"/>
    <w:rsid w:val="006B289F"/>
    <w:rsid w:val="006B2980"/>
    <w:rsid w:val="006B299C"/>
    <w:rsid w:val="006B3C23"/>
    <w:rsid w:val="006B4488"/>
    <w:rsid w:val="006B4C53"/>
    <w:rsid w:val="006B5C6D"/>
    <w:rsid w:val="006B70BA"/>
    <w:rsid w:val="006B7E94"/>
    <w:rsid w:val="006C09F0"/>
    <w:rsid w:val="006C0D0F"/>
    <w:rsid w:val="006C197F"/>
    <w:rsid w:val="006C1E3A"/>
    <w:rsid w:val="006C28AA"/>
    <w:rsid w:val="006C2923"/>
    <w:rsid w:val="006C2CAE"/>
    <w:rsid w:val="006C2F11"/>
    <w:rsid w:val="006C3526"/>
    <w:rsid w:val="006C3BEF"/>
    <w:rsid w:val="006C41D3"/>
    <w:rsid w:val="006C475B"/>
    <w:rsid w:val="006C4A8D"/>
    <w:rsid w:val="006C4C53"/>
    <w:rsid w:val="006C50B7"/>
    <w:rsid w:val="006C5105"/>
    <w:rsid w:val="006C5411"/>
    <w:rsid w:val="006C5E73"/>
    <w:rsid w:val="006C6032"/>
    <w:rsid w:val="006C608F"/>
    <w:rsid w:val="006C62A6"/>
    <w:rsid w:val="006C63A9"/>
    <w:rsid w:val="006C6740"/>
    <w:rsid w:val="006C6BA1"/>
    <w:rsid w:val="006C7CAE"/>
    <w:rsid w:val="006D054A"/>
    <w:rsid w:val="006D0803"/>
    <w:rsid w:val="006D0A81"/>
    <w:rsid w:val="006D18BB"/>
    <w:rsid w:val="006D1DC5"/>
    <w:rsid w:val="006D2A14"/>
    <w:rsid w:val="006D2C8B"/>
    <w:rsid w:val="006D2DB0"/>
    <w:rsid w:val="006D2E70"/>
    <w:rsid w:val="006D3716"/>
    <w:rsid w:val="006D3BDF"/>
    <w:rsid w:val="006D40AD"/>
    <w:rsid w:val="006D4353"/>
    <w:rsid w:val="006D4695"/>
    <w:rsid w:val="006D4A48"/>
    <w:rsid w:val="006D59F4"/>
    <w:rsid w:val="006D627E"/>
    <w:rsid w:val="006D635A"/>
    <w:rsid w:val="006D651C"/>
    <w:rsid w:val="006D69DC"/>
    <w:rsid w:val="006D6BB0"/>
    <w:rsid w:val="006D70A7"/>
    <w:rsid w:val="006D70EE"/>
    <w:rsid w:val="006D746A"/>
    <w:rsid w:val="006D7BC6"/>
    <w:rsid w:val="006E081A"/>
    <w:rsid w:val="006E0B74"/>
    <w:rsid w:val="006E0CA5"/>
    <w:rsid w:val="006E20E7"/>
    <w:rsid w:val="006E225D"/>
    <w:rsid w:val="006E2C60"/>
    <w:rsid w:val="006E3247"/>
    <w:rsid w:val="006E3836"/>
    <w:rsid w:val="006E433D"/>
    <w:rsid w:val="006E4FB0"/>
    <w:rsid w:val="006E6480"/>
    <w:rsid w:val="006E6C29"/>
    <w:rsid w:val="006E7D35"/>
    <w:rsid w:val="006F0089"/>
    <w:rsid w:val="006F00F4"/>
    <w:rsid w:val="006F036C"/>
    <w:rsid w:val="006F0B6F"/>
    <w:rsid w:val="006F0C3F"/>
    <w:rsid w:val="006F0FD8"/>
    <w:rsid w:val="006F1021"/>
    <w:rsid w:val="006F16BB"/>
    <w:rsid w:val="006F1E18"/>
    <w:rsid w:val="006F21E9"/>
    <w:rsid w:val="006F282C"/>
    <w:rsid w:val="006F2ABE"/>
    <w:rsid w:val="006F2CF4"/>
    <w:rsid w:val="006F2F4E"/>
    <w:rsid w:val="006F3118"/>
    <w:rsid w:val="006F337A"/>
    <w:rsid w:val="006F37B0"/>
    <w:rsid w:val="006F3930"/>
    <w:rsid w:val="006F420B"/>
    <w:rsid w:val="006F4235"/>
    <w:rsid w:val="006F4687"/>
    <w:rsid w:val="006F48A1"/>
    <w:rsid w:val="006F51CE"/>
    <w:rsid w:val="006F5945"/>
    <w:rsid w:val="006F5FDE"/>
    <w:rsid w:val="006F6880"/>
    <w:rsid w:val="006F6B71"/>
    <w:rsid w:val="006F75E4"/>
    <w:rsid w:val="006F7782"/>
    <w:rsid w:val="006F7803"/>
    <w:rsid w:val="0070013F"/>
    <w:rsid w:val="00700662"/>
    <w:rsid w:val="00700B9A"/>
    <w:rsid w:val="00701389"/>
    <w:rsid w:val="00701BE1"/>
    <w:rsid w:val="00701BF1"/>
    <w:rsid w:val="00701DEB"/>
    <w:rsid w:val="00701F79"/>
    <w:rsid w:val="00702CE7"/>
    <w:rsid w:val="00702F1F"/>
    <w:rsid w:val="007030B9"/>
    <w:rsid w:val="0070365F"/>
    <w:rsid w:val="00703BBC"/>
    <w:rsid w:val="00703CA4"/>
    <w:rsid w:val="0070414E"/>
    <w:rsid w:val="0070427A"/>
    <w:rsid w:val="0070485B"/>
    <w:rsid w:val="007048B3"/>
    <w:rsid w:val="00704B07"/>
    <w:rsid w:val="00704F7D"/>
    <w:rsid w:val="00705D12"/>
    <w:rsid w:val="007068B0"/>
    <w:rsid w:val="00706E25"/>
    <w:rsid w:val="00706E4C"/>
    <w:rsid w:val="007072C4"/>
    <w:rsid w:val="00707746"/>
    <w:rsid w:val="00710FAE"/>
    <w:rsid w:val="007112D6"/>
    <w:rsid w:val="00711B95"/>
    <w:rsid w:val="0071235A"/>
    <w:rsid w:val="00712844"/>
    <w:rsid w:val="00712F8A"/>
    <w:rsid w:val="007139E8"/>
    <w:rsid w:val="007140C6"/>
    <w:rsid w:val="007151BA"/>
    <w:rsid w:val="00715416"/>
    <w:rsid w:val="007155A6"/>
    <w:rsid w:val="0071617A"/>
    <w:rsid w:val="00716857"/>
    <w:rsid w:val="00716D32"/>
    <w:rsid w:val="007174DA"/>
    <w:rsid w:val="00717618"/>
    <w:rsid w:val="007176AC"/>
    <w:rsid w:val="0071795B"/>
    <w:rsid w:val="00720860"/>
    <w:rsid w:val="00720C68"/>
    <w:rsid w:val="007210D3"/>
    <w:rsid w:val="00721992"/>
    <w:rsid w:val="00721E85"/>
    <w:rsid w:val="007220F9"/>
    <w:rsid w:val="0072228A"/>
    <w:rsid w:val="00723201"/>
    <w:rsid w:val="00723248"/>
    <w:rsid w:val="007233B2"/>
    <w:rsid w:val="007234D7"/>
    <w:rsid w:val="00723A7A"/>
    <w:rsid w:val="00724056"/>
    <w:rsid w:val="007243DD"/>
    <w:rsid w:val="00724CA2"/>
    <w:rsid w:val="00724E4A"/>
    <w:rsid w:val="00724F4E"/>
    <w:rsid w:val="007251EF"/>
    <w:rsid w:val="007254BF"/>
    <w:rsid w:val="0072568F"/>
    <w:rsid w:val="007259EB"/>
    <w:rsid w:val="007263AA"/>
    <w:rsid w:val="007264D1"/>
    <w:rsid w:val="007272A6"/>
    <w:rsid w:val="00730861"/>
    <w:rsid w:val="007314CB"/>
    <w:rsid w:val="007322EE"/>
    <w:rsid w:val="00732B2A"/>
    <w:rsid w:val="00732B5E"/>
    <w:rsid w:val="00732F99"/>
    <w:rsid w:val="00733171"/>
    <w:rsid w:val="00733D25"/>
    <w:rsid w:val="007342D6"/>
    <w:rsid w:val="007354A6"/>
    <w:rsid w:val="00736266"/>
    <w:rsid w:val="007368BF"/>
    <w:rsid w:val="007369E1"/>
    <w:rsid w:val="00737560"/>
    <w:rsid w:val="00737A1F"/>
    <w:rsid w:val="007401F1"/>
    <w:rsid w:val="0074062D"/>
    <w:rsid w:val="00740B84"/>
    <w:rsid w:val="00741190"/>
    <w:rsid w:val="00741283"/>
    <w:rsid w:val="00741F86"/>
    <w:rsid w:val="007420C6"/>
    <w:rsid w:val="007425EA"/>
    <w:rsid w:val="00742D0B"/>
    <w:rsid w:val="00743D40"/>
    <w:rsid w:val="007442CC"/>
    <w:rsid w:val="007442D3"/>
    <w:rsid w:val="00744986"/>
    <w:rsid w:val="00744F98"/>
    <w:rsid w:val="0074516E"/>
    <w:rsid w:val="0074544E"/>
    <w:rsid w:val="00745E13"/>
    <w:rsid w:val="00746373"/>
    <w:rsid w:val="00746FF4"/>
    <w:rsid w:val="007479BD"/>
    <w:rsid w:val="007479C7"/>
    <w:rsid w:val="007500C1"/>
    <w:rsid w:val="007509D7"/>
    <w:rsid w:val="00750BD0"/>
    <w:rsid w:val="00750F3E"/>
    <w:rsid w:val="00751CBA"/>
    <w:rsid w:val="00751CF3"/>
    <w:rsid w:val="00752785"/>
    <w:rsid w:val="00752BDD"/>
    <w:rsid w:val="00752DA3"/>
    <w:rsid w:val="007534CB"/>
    <w:rsid w:val="00753A07"/>
    <w:rsid w:val="0075416E"/>
    <w:rsid w:val="0075430B"/>
    <w:rsid w:val="00754AB3"/>
    <w:rsid w:val="00755133"/>
    <w:rsid w:val="00755431"/>
    <w:rsid w:val="00755889"/>
    <w:rsid w:val="00755C0E"/>
    <w:rsid w:val="00755F51"/>
    <w:rsid w:val="00756515"/>
    <w:rsid w:val="0075680C"/>
    <w:rsid w:val="00756C63"/>
    <w:rsid w:val="007570B1"/>
    <w:rsid w:val="007577D1"/>
    <w:rsid w:val="007578FF"/>
    <w:rsid w:val="00757B2F"/>
    <w:rsid w:val="00757B87"/>
    <w:rsid w:val="00757E81"/>
    <w:rsid w:val="00760174"/>
    <w:rsid w:val="00760241"/>
    <w:rsid w:val="00761078"/>
    <w:rsid w:val="007615E1"/>
    <w:rsid w:val="0076180F"/>
    <w:rsid w:val="0076182D"/>
    <w:rsid w:val="007622A6"/>
    <w:rsid w:val="00762CE3"/>
    <w:rsid w:val="00762F88"/>
    <w:rsid w:val="00763352"/>
    <w:rsid w:val="00763949"/>
    <w:rsid w:val="00763C2E"/>
    <w:rsid w:val="0076470D"/>
    <w:rsid w:val="00764BE3"/>
    <w:rsid w:val="00764C01"/>
    <w:rsid w:val="00764DCB"/>
    <w:rsid w:val="00765056"/>
    <w:rsid w:val="0076571A"/>
    <w:rsid w:val="00765868"/>
    <w:rsid w:val="007659FA"/>
    <w:rsid w:val="00765A75"/>
    <w:rsid w:val="00765E83"/>
    <w:rsid w:val="00765F46"/>
    <w:rsid w:val="00766582"/>
    <w:rsid w:val="00766F3F"/>
    <w:rsid w:val="00766F53"/>
    <w:rsid w:val="007673C3"/>
    <w:rsid w:val="007675FE"/>
    <w:rsid w:val="0077017C"/>
    <w:rsid w:val="00771B92"/>
    <w:rsid w:val="00771C53"/>
    <w:rsid w:val="00771F1D"/>
    <w:rsid w:val="00772199"/>
    <w:rsid w:val="00772545"/>
    <w:rsid w:val="00772B93"/>
    <w:rsid w:val="00773061"/>
    <w:rsid w:val="00773457"/>
    <w:rsid w:val="007734C2"/>
    <w:rsid w:val="00773CAB"/>
    <w:rsid w:val="00773EE8"/>
    <w:rsid w:val="007742D3"/>
    <w:rsid w:val="0077441F"/>
    <w:rsid w:val="0077516D"/>
    <w:rsid w:val="007753AA"/>
    <w:rsid w:val="00775A94"/>
    <w:rsid w:val="00775F86"/>
    <w:rsid w:val="0077654C"/>
    <w:rsid w:val="007766B5"/>
    <w:rsid w:val="00776805"/>
    <w:rsid w:val="007775EC"/>
    <w:rsid w:val="007778C2"/>
    <w:rsid w:val="00777AF5"/>
    <w:rsid w:val="00780241"/>
    <w:rsid w:val="007809FE"/>
    <w:rsid w:val="00780FE8"/>
    <w:rsid w:val="007816A7"/>
    <w:rsid w:val="00782109"/>
    <w:rsid w:val="0078229D"/>
    <w:rsid w:val="007823AD"/>
    <w:rsid w:val="0078254B"/>
    <w:rsid w:val="00782A55"/>
    <w:rsid w:val="0078321B"/>
    <w:rsid w:val="00784522"/>
    <w:rsid w:val="00784731"/>
    <w:rsid w:val="007848F4"/>
    <w:rsid w:val="00784923"/>
    <w:rsid w:val="00784DB1"/>
    <w:rsid w:val="007855B4"/>
    <w:rsid w:val="00785A2D"/>
    <w:rsid w:val="00786674"/>
    <w:rsid w:val="007872FA"/>
    <w:rsid w:val="007874E2"/>
    <w:rsid w:val="00787765"/>
    <w:rsid w:val="00787D31"/>
    <w:rsid w:val="007901E0"/>
    <w:rsid w:val="007907BA"/>
    <w:rsid w:val="0079085B"/>
    <w:rsid w:val="007909E5"/>
    <w:rsid w:val="00790AA9"/>
    <w:rsid w:val="007914C8"/>
    <w:rsid w:val="0079189D"/>
    <w:rsid w:val="00791993"/>
    <w:rsid w:val="007921BC"/>
    <w:rsid w:val="00792385"/>
    <w:rsid w:val="0079243C"/>
    <w:rsid w:val="0079277B"/>
    <w:rsid w:val="00792999"/>
    <w:rsid w:val="007934EA"/>
    <w:rsid w:val="00793DDE"/>
    <w:rsid w:val="0079427E"/>
    <w:rsid w:val="007944B2"/>
    <w:rsid w:val="0079461F"/>
    <w:rsid w:val="00794C06"/>
    <w:rsid w:val="00795D11"/>
    <w:rsid w:val="00795FAF"/>
    <w:rsid w:val="0079617D"/>
    <w:rsid w:val="00796816"/>
    <w:rsid w:val="00796A11"/>
    <w:rsid w:val="00797245"/>
    <w:rsid w:val="007974A9"/>
    <w:rsid w:val="00797AAD"/>
    <w:rsid w:val="00797B2A"/>
    <w:rsid w:val="00797C4C"/>
    <w:rsid w:val="00797D8E"/>
    <w:rsid w:val="007A064A"/>
    <w:rsid w:val="007A0CB5"/>
    <w:rsid w:val="007A17BB"/>
    <w:rsid w:val="007A20C8"/>
    <w:rsid w:val="007A21CB"/>
    <w:rsid w:val="007A3A40"/>
    <w:rsid w:val="007A45E7"/>
    <w:rsid w:val="007A4739"/>
    <w:rsid w:val="007A4C09"/>
    <w:rsid w:val="007A50E5"/>
    <w:rsid w:val="007A5255"/>
    <w:rsid w:val="007A5514"/>
    <w:rsid w:val="007A590E"/>
    <w:rsid w:val="007A5B42"/>
    <w:rsid w:val="007A68ED"/>
    <w:rsid w:val="007A6A4F"/>
    <w:rsid w:val="007A6A6E"/>
    <w:rsid w:val="007A6CA6"/>
    <w:rsid w:val="007A79A5"/>
    <w:rsid w:val="007B089B"/>
    <w:rsid w:val="007B0BD0"/>
    <w:rsid w:val="007B0FF7"/>
    <w:rsid w:val="007B11DE"/>
    <w:rsid w:val="007B1772"/>
    <w:rsid w:val="007B1B98"/>
    <w:rsid w:val="007B23EF"/>
    <w:rsid w:val="007B2461"/>
    <w:rsid w:val="007B2B06"/>
    <w:rsid w:val="007B3732"/>
    <w:rsid w:val="007B3CDF"/>
    <w:rsid w:val="007B3EF0"/>
    <w:rsid w:val="007B4113"/>
    <w:rsid w:val="007B44A5"/>
    <w:rsid w:val="007B524E"/>
    <w:rsid w:val="007B5AB0"/>
    <w:rsid w:val="007B5BE0"/>
    <w:rsid w:val="007B5D92"/>
    <w:rsid w:val="007B5F05"/>
    <w:rsid w:val="007B6482"/>
    <w:rsid w:val="007B66F4"/>
    <w:rsid w:val="007B6BBC"/>
    <w:rsid w:val="007B75C9"/>
    <w:rsid w:val="007B7649"/>
    <w:rsid w:val="007B7C8F"/>
    <w:rsid w:val="007B7DB3"/>
    <w:rsid w:val="007B7DBD"/>
    <w:rsid w:val="007B7F3F"/>
    <w:rsid w:val="007C0671"/>
    <w:rsid w:val="007C069B"/>
    <w:rsid w:val="007C0E08"/>
    <w:rsid w:val="007C280B"/>
    <w:rsid w:val="007C2EB0"/>
    <w:rsid w:val="007C3CB2"/>
    <w:rsid w:val="007C3D74"/>
    <w:rsid w:val="007C454A"/>
    <w:rsid w:val="007C4B9A"/>
    <w:rsid w:val="007C4DEE"/>
    <w:rsid w:val="007C5245"/>
    <w:rsid w:val="007C53BD"/>
    <w:rsid w:val="007C5648"/>
    <w:rsid w:val="007C570B"/>
    <w:rsid w:val="007C57C0"/>
    <w:rsid w:val="007C5BFE"/>
    <w:rsid w:val="007C5E79"/>
    <w:rsid w:val="007C5E8F"/>
    <w:rsid w:val="007C7248"/>
    <w:rsid w:val="007C7A44"/>
    <w:rsid w:val="007C7C74"/>
    <w:rsid w:val="007D0BF3"/>
    <w:rsid w:val="007D11A8"/>
    <w:rsid w:val="007D1615"/>
    <w:rsid w:val="007D1639"/>
    <w:rsid w:val="007D189E"/>
    <w:rsid w:val="007D1B1C"/>
    <w:rsid w:val="007D2388"/>
    <w:rsid w:val="007D23D2"/>
    <w:rsid w:val="007D30E6"/>
    <w:rsid w:val="007D33C1"/>
    <w:rsid w:val="007D3935"/>
    <w:rsid w:val="007D48A9"/>
    <w:rsid w:val="007D51B4"/>
    <w:rsid w:val="007D5460"/>
    <w:rsid w:val="007D5707"/>
    <w:rsid w:val="007D5D20"/>
    <w:rsid w:val="007D63A5"/>
    <w:rsid w:val="007D7CB7"/>
    <w:rsid w:val="007E0A81"/>
    <w:rsid w:val="007E0F0D"/>
    <w:rsid w:val="007E0F23"/>
    <w:rsid w:val="007E13C7"/>
    <w:rsid w:val="007E1EC4"/>
    <w:rsid w:val="007E2155"/>
    <w:rsid w:val="007E2388"/>
    <w:rsid w:val="007E2F7D"/>
    <w:rsid w:val="007E3093"/>
    <w:rsid w:val="007E3647"/>
    <w:rsid w:val="007E53CE"/>
    <w:rsid w:val="007E5E3E"/>
    <w:rsid w:val="007E6407"/>
    <w:rsid w:val="007E7109"/>
    <w:rsid w:val="007E717D"/>
    <w:rsid w:val="007E71FC"/>
    <w:rsid w:val="007E720F"/>
    <w:rsid w:val="007E7620"/>
    <w:rsid w:val="007E765E"/>
    <w:rsid w:val="007E7A3D"/>
    <w:rsid w:val="007E7C0F"/>
    <w:rsid w:val="007F0281"/>
    <w:rsid w:val="007F03D3"/>
    <w:rsid w:val="007F0424"/>
    <w:rsid w:val="007F07EC"/>
    <w:rsid w:val="007F12E1"/>
    <w:rsid w:val="007F1913"/>
    <w:rsid w:val="007F1C6E"/>
    <w:rsid w:val="007F318E"/>
    <w:rsid w:val="007F31F6"/>
    <w:rsid w:val="007F399C"/>
    <w:rsid w:val="007F3BFE"/>
    <w:rsid w:val="007F422F"/>
    <w:rsid w:val="007F436A"/>
    <w:rsid w:val="007F4758"/>
    <w:rsid w:val="007F4B34"/>
    <w:rsid w:val="007F5B58"/>
    <w:rsid w:val="007F64A0"/>
    <w:rsid w:val="007F6A03"/>
    <w:rsid w:val="007F7805"/>
    <w:rsid w:val="007F799B"/>
    <w:rsid w:val="007F7AFE"/>
    <w:rsid w:val="007F7E57"/>
    <w:rsid w:val="00801098"/>
    <w:rsid w:val="008016DA"/>
    <w:rsid w:val="00801D11"/>
    <w:rsid w:val="00801E09"/>
    <w:rsid w:val="00802786"/>
    <w:rsid w:val="00802B06"/>
    <w:rsid w:val="008033F5"/>
    <w:rsid w:val="008037B4"/>
    <w:rsid w:val="00803AA4"/>
    <w:rsid w:val="00803F04"/>
    <w:rsid w:val="00804507"/>
    <w:rsid w:val="0080477B"/>
    <w:rsid w:val="00805036"/>
    <w:rsid w:val="00805641"/>
    <w:rsid w:val="00806468"/>
    <w:rsid w:val="008064CA"/>
    <w:rsid w:val="00806806"/>
    <w:rsid w:val="00806F27"/>
    <w:rsid w:val="0080768A"/>
    <w:rsid w:val="00811454"/>
    <w:rsid w:val="008117EB"/>
    <w:rsid w:val="0081208A"/>
    <w:rsid w:val="008121E0"/>
    <w:rsid w:val="008122C0"/>
    <w:rsid w:val="00813036"/>
    <w:rsid w:val="00813596"/>
    <w:rsid w:val="00813B90"/>
    <w:rsid w:val="00813DF0"/>
    <w:rsid w:val="00814103"/>
    <w:rsid w:val="00814913"/>
    <w:rsid w:val="00814DC1"/>
    <w:rsid w:val="00814DC7"/>
    <w:rsid w:val="00815299"/>
    <w:rsid w:val="00815552"/>
    <w:rsid w:val="008157D8"/>
    <w:rsid w:val="00816532"/>
    <w:rsid w:val="00816D64"/>
    <w:rsid w:val="00817DE2"/>
    <w:rsid w:val="008208CA"/>
    <w:rsid w:val="00820A1A"/>
    <w:rsid w:val="00820BDC"/>
    <w:rsid w:val="00820BED"/>
    <w:rsid w:val="00820C3D"/>
    <w:rsid w:val="00820C99"/>
    <w:rsid w:val="008215A1"/>
    <w:rsid w:val="008217FF"/>
    <w:rsid w:val="00821C4B"/>
    <w:rsid w:val="008224CC"/>
    <w:rsid w:val="0082287B"/>
    <w:rsid w:val="0082354B"/>
    <w:rsid w:val="008237BF"/>
    <w:rsid w:val="008244AF"/>
    <w:rsid w:val="0082548C"/>
    <w:rsid w:val="0082598F"/>
    <w:rsid w:val="00825B07"/>
    <w:rsid w:val="00826BD1"/>
    <w:rsid w:val="00826C03"/>
    <w:rsid w:val="00826EE8"/>
    <w:rsid w:val="00827455"/>
    <w:rsid w:val="008274A2"/>
    <w:rsid w:val="00827E3C"/>
    <w:rsid w:val="00827EB4"/>
    <w:rsid w:val="00830621"/>
    <w:rsid w:val="00830C42"/>
    <w:rsid w:val="00831317"/>
    <w:rsid w:val="00831913"/>
    <w:rsid w:val="00832416"/>
    <w:rsid w:val="00832621"/>
    <w:rsid w:val="0083280C"/>
    <w:rsid w:val="00832D82"/>
    <w:rsid w:val="00832EFB"/>
    <w:rsid w:val="00833677"/>
    <w:rsid w:val="00833C16"/>
    <w:rsid w:val="008341D0"/>
    <w:rsid w:val="008349A7"/>
    <w:rsid w:val="00834D6A"/>
    <w:rsid w:val="00834DDB"/>
    <w:rsid w:val="008350C6"/>
    <w:rsid w:val="008352FE"/>
    <w:rsid w:val="008359C1"/>
    <w:rsid w:val="008363B6"/>
    <w:rsid w:val="00836482"/>
    <w:rsid w:val="00836758"/>
    <w:rsid w:val="0083696F"/>
    <w:rsid w:val="0083748C"/>
    <w:rsid w:val="00837DE1"/>
    <w:rsid w:val="00837F28"/>
    <w:rsid w:val="00840BAD"/>
    <w:rsid w:val="00840BE9"/>
    <w:rsid w:val="00840F25"/>
    <w:rsid w:val="00841681"/>
    <w:rsid w:val="008416E1"/>
    <w:rsid w:val="00841B8E"/>
    <w:rsid w:val="00841BDD"/>
    <w:rsid w:val="00842FB2"/>
    <w:rsid w:val="0084366B"/>
    <w:rsid w:val="008436FE"/>
    <w:rsid w:val="008454C8"/>
    <w:rsid w:val="00845FFB"/>
    <w:rsid w:val="00846401"/>
    <w:rsid w:val="00846402"/>
    <w:rsid w:val="00846AAB"/>
    <w:rsid w:val="00846EAC"/>
    <w:rsid w:val="0084730D"/>
    <w:rsid w:val="0084772B"/>
    <w:rsid w:val="00847841"/>
    <w:rsid w:val="008502A8"/>
    <w:rsid w:val="008508A9"/>
    <w:rsid w:val="00850909"/>
    <w:rsid w:val="00850AD3"/>
    <w:rsid w:val="00850AE5"/>
    <w:rsid w:val="00850BC9"/>
    <w:rsid w:val="00851728"/>
    <w:rsid w:val="0085196B"/>
    <w:rsid w:val="00851CB7"/>
    <w:rsid w:val="0085257A"/>
    <w:rsid w:val="008525DA"/>
    <w:rsid w:val="00853D52"/>
    <w:rsid w:val="00853E1B"/>
    <w:rsid w:val="00853F3D"/>
    <w:rsid w:val="00854317"/>
    <w:rsid w:val="00854624"/>
    <w:rsid w:val="008549A3"/>
    <w:rsid w:val="00854CA5"/>
    <w:rsid w:val="008552F3"/>
    <w:rsid w:val="0085532C"/>
    <w:rsid w:val="00855EF3"/>
    <w:rsid w:val="00856FDC"/>
    <w:rsid w:val="00857C49"/>
    <w:rsid w:val="0086097F"/>
    <w:rsid w:val="00860B8F"/>
    <w:rsid w:val="0086152A"/>
    <w:rsid w:val="008615D3"/>
    <w:rsid w:val="008616D6"/>
    <w:rsid w:val="00861996"/>
    <w:rsid w:val="00861B34"/>
    <w:rsid w:val="00861DDD"/>
    <w:rsid w:val="008623B0"/>
    <w:rsid w:val="0086269B"/>
    <w:rsid w:val="00862784"/>
    <w:rsid w:val="00862E23"/>
    <w:rsid w:val="00862FD6"/>
    <w:rsid w:val="0086310D"/>
    <w:rsid w:val="008634CB"/>
    <w:rsid w:val="00863AB4"/>
    <w:rsid w:val="00864340"/>
    <w:rsid w:val="00864E07"/>
    <w:rsid w:val="00864F11"/>
    <w:rsid w:val="008657BA"/>
    <w:rsid w:val="00865962"/>
    <w:rsid w:val="00865A6E"/>
    <w:rsid w:val="0086641B"/>
    <w:rsid w:val="00866EEE"/>
    <w:rsid w:val="00867522"/>
    <w:rsid w:val="00867AC4"/>
    <w:rsid w:val="00867F30"/>
    <w:rsid w:val="00870062"/>
    <w:rsid w:val="008701EE"/>
    <w:rsid w:val="0087054D"/>
    <w:rsid w:val="00870621"/>
    <w:rsid w:val="00870B9B"/>
    <w:rsid w:val="008711BF"/>
    <w:rsid w:val="00871286"/>
    <w:rsid w:val="00871E7F"/>
    <w:rsid w:val="00872770"/>
    <w:rsid w:val="00872982"/>
    <w:rsid w:val="00872EED"/>
    <w:rsid w:val="00873256"/>
    <w:rsid w:val="008749E6"/>
    <w:rsid w:val="00874A48"/>
    <w:rsid w:val="008751AB"/>
    <w:rsid w:val="0087531B"/>
    <w:rsid w:val="008757C3"/>
    <w:rsid w:val="0087684A"/>
    <w:rsid w:val="0087772C"/>
    <w:rsid w:val="00877E6A"/>
    <w:rsid w:val="00877EBE"/>
    <w:rsid w:val="00877EC3"/>
    <w:rsid w:val="00877F4C"/>
    <w:rsid w:val="0088006A"/>
    <w:rsid w:val="00880139"/>
    <w:rsid w:val="008808BD"/>
    <w:rsid w:val="00880C1B"/>
    <w:rsid w:val="00880D51"/>
    <w:rsid w:val="00880DC9"/>
    <w:rsid w:val="00881DCE"/>
    <w:rsid w:val="00881FCE"/>
    <w:rsid w:val="0088276D"/>
    <w:rsid w:val="00882BF6"/>
    <w:rsid w:val="00882D9C"/>
    <w:rsid w:val="008831B3"/>
    <w:rsid w:val="008831D2"/>
    <w:rsid w:val="0088359E"/>
    <w:rsid w:val="008835F1"/>
    <w:rsid w:val="00883A2A"/>
    <w:rsid w:val="00884ABB"/>
    <w:rsid w:val="00885395"/>
    <w:rsid w:val="00885F27"/>
    <w:rsid w:val="008861A9"/>
    <w:rsid w:val="0088641E"/>
    <w:rsid w:val="0088645B"/>
    <w:rsid w:val="00886648"/>
    <w:rsid w:val="0088688A"/>
    <w:rsid w:val="00887B0C"/>
    <w:rsid w:val="00887B56"/>
    <w:rsid w:val="0089050C"/>
    <w:rsid w:val="008905E6"/>
    <w:rsid w:val="00890900"/>
    <w:rsid w:val="00890CE2"/>
    <w:rsid w:val="0089198B"/>
    <w:rsid w:val="00891F76"/>
    <w:rsid w:val="00892051"/>
    <w:rsid w:val="00892148"/>
    <w:rsid w:val="00892178"/>
    <w:rsid w:val="00892769"/>
    <w:rsid w:val="00892788"/>
    <w:rsid w:val="0089290B"/>
    <w:rsid w:val="00892998"/>
    <w:rsid w:val="00893475"/>
    <w:rsid w:val="00893650"/>
    <w:rsid w:val="00893CEA"/>
    <w:rsid w:val="00894841"/>
    <w:rsid w:val="00894B4F"/>
    <w:rsid w:val="008959C4"/>
    <w:rsid w:val="00895FDB"/>
    <w:rsid w:val="00896467"/>
    <w:rsid w:val="00896DF5"/>
    <w:rsid w:val="008972DF"/>
    <w:rsid w:val="00897398"/>
    <w:rsid w:val="00897477"/>
    <w:rsid w:val="00897857"/>
    <w:rsid w:val="008979B4"/>
    <w:rsid w:val="008A004C"/>
    <w:rsid w:val="008A0317"/>
    <w:rsid w:val="008A0444"/>
    <w:rsid w:val="008A0445"/>
    <w:rsid w:val="008A0760"/>
    <w:rsid w:val="008A076E"/>
    <w:rsid w:val="008A0EC7"/>
    <w:rsid w:val="008A13BD"/>
    <w:rsid w:val="008A160E"/>
    <w:rsid w:val="008A16A4"/>
    <w:rsid w:val="008A1D9C"/>
    <w:rsid w:val="008A1F34"/>
    <w:rsid w:val="008A220D"/>
    <w:rsid w:val="008A2335"/>
    <w:rsid w:val="008A27A2"/>
    <w:rsid w:val="008A37AE"/>
    <w:rsid w:val="008A3E33"/>
    <w:rsid w:val="008A4B2A"/>
    <w:rsid w:val="008A4E3E"/>
    <w:rsid w:val="008A5567"/>
    <w:rsid w:val="008A598B"/>
    <w:rsid w:val="008A5A5D"/>
    <w:rsid w:val="008A5F8C"/>
    <w:rsid w:val="008A5FF0"/>
    <w:rsid w:val="008A65BB"/>
    <w:rsid w:val="008A6B31"/>
    <w:rsid w:val="008A6C95"/>
    <w:rsid w:val="008A7091"/>
    <w:rsid w:val="008A70DA"/>
    <w:rsid w:val="008A75F6"/>
    <w:rsid w:val="008A7E86"/>
    <w:rsid w:val="008B0390"/>
    <w:rsid w:val="008B0471"/>
    <w:rsid w:val="008B0BA1"/>
    <w:rsid w:val="008B19A5"/>
    <w:rsid w:val="008B1BDB"/>
    <w:rsid w:val="008B1D20"/>
    <w:rsid w:val="008B1F2D"/>
    <w:rsid w:val="008B3388"/>
    <w:rsid w:val="008B3554"/>
    <w:rsid w:val="008B3E5A"/>
    <w:rsid w:val="008B420E"/>
    <w:rsid w:val="008B4573"/>
    <w:rsid w:val="008B4801"/>
    <w:rsid w:val="008B4851"/>
    <w:rsid w:val="008B4977"/>
    <w:rsid w:val="008B51FC"/>
    <w:rsid w:val="008B55E7"/>
    <w:rsid w:val="008B5B51"/>
    <w:rsid w:val="008B5F40"/>
    <w:rsid w:val="008B6377"/>
    <w:rsid w:val="008B6B1D"/>
    <w:rsid w:val="008B76F1"/>
    <w:rsid w:val="008B78CC"/>
    <w:rsid w:val="008B7931"/>
    <w:rsid w:val="008B7B56"/>
    <w:rsid w:val="008B7E67"/>
    <w:rsid w:val="008C0022"/>
    <w:rsid w:val="008C0099"/>
    <w:rsid w:val="008C067D"/>
    <w:rsid w:val="008C070A"/>
    <w:rsid w:val="008C074B"/>
    <w:rsid w:val="008C0853"/>
    <w:rsid w:val="008C0946"/>
    <w:rsid w:val="008C0B35"/>
    <w:rsid w:val="008C100D"/>
    <w:rsid w:val="008C12CE"/>
    <w:rsid w:val="008C14EB"/>
    <w:rsid w:val="008C1A3C"/>
    <w:rsid w:val="008C24E9"/>
    <w:rsid w:val="008C2B22"/>
    <w:rsid w:val="008C2E82"/>
    <w:rsid w:val="008C3199"/>
    <w:rsid w:val="008C321C"/>
    <w:rsid w:val="008C36CF"/>
    <w:rsid w:val="008C36D2"/>
    <w:rsid w:val="008C3832"/>
    <w:rsid w:val="008C3C83"/>
    <w:rsid w:val="008C3C89"/>
    <w:rsid w:val="008C42EB"/>
    <w:rsid w:val="008C4B30"/>
    <w:rsid w:val="008C526E"/>
    <w:rsid w:val="008C5897"/>
    <w:rsid w:val="008C5D7A"/>
    <w:rsid w:val="008C6CF3"/>
    <w:rsid w:val="008C7A6A"/>
    <w:rsid w:val="008C7B06"/>
    <w:rsid w:val="008C7D30"/>
    <w:rsid w:val="008D04B0"/>
    <w:rsid w:val="008D09BD"/>
    <w:rsid w:val="008D0BDB"/>
    <w:rsid w:val="008D1356"/>
    <w:rsid w:val="008D176C"/>
    <w:rsid w:val="008D1857"/>
    <w:rsid w:val="008D1977"/>
    <w:rsid w:val="008D1AFE"/>
    <w:rsid w:val="008D1C86"/>
    <w:rsid w:val="008D1D79"/>
    <w:rsid w:val="008D22F2"/>
    <w:rsid w:val="008D2694"/>
    <w:rsid w:val="008D26B8"/>
    <w:rsid w:val="008D2D83"/>
    <w:rsid w:val="008D378B"/>
    <w:rsid w:val="008D3C6C"/>
    <w:rsid w:val="008D4F1E"/>
    <w:rsid w:val="008D5357"/>
    <w:rsid w:val="008D5940"/>
    <w:rsid w:val="008D5DC1"/>
    <w:rsid w:val="008D5F3F"/>
    <w:rsid w:val="008D67BB"/>
    <w:rsid w:val="008D695E"/>
    <w:rsid w:val="008D6F13"/>
    <w:rsid w:val="008D70DD"/>
    <w:rsid w:val="008D7A73"/>
    <w:rsid w:val="008D7EBF"/>
    <w:rsid w:val="008E07BA"/>
    <w:rsid w:val="008E09E0"/>
    <w:rsid w:val="008E0E09"/>
    <w:rsid w:val="008E1C4C"/>
    <w:rsid w:val="008E1FA6"/>
    <w:rsid w:val="008E2966"/>
    <w:rsid w:val="008E2C5F"/>
    <w:rsid w:val="008E2D57"/>
    <w:rsid w:val="008E3701"/>
    <w:rsid w:val="008E41C4"/>
    <w:rsid w:val="008E4DD8"/>
    <w:rsid w:val="008E4E2C"/>
    <w:rsid w:val="008E4E44"/>
    <w:rsid w:val="008E5905"/>
    <w:rsid w:val="008E5A57"/>
    <w:rsid w:val="008E5A79"/>
    <w:rsid w:val="008E5CB6"/>
    <w:rsid w:val="008E62E0"/>
    <w:rsid w:val="008E6561"/>
    <w:rsid w:val="008E6B2D"/>
    <w:rsid w:val="008E6BB3"/>
    <w:rsid w:val="008E77A5"/>
    <w:rsid w:val="008E7A08"/>
    <w:rsid w:val="008E7A70"/>
    <w:rsid w:val="008E7C32"/>
    <w:rsid w:val="008E7CD7"/>
    <w:rsid w:val="008F03DA"/>
    <w:rsid w:val="008F14E9"/>
    <w:rsid w:val="008F1524"/>
    <w:rsid w:val="008F15A9"/>
    <w:rsid w:val="008F165B"/>
    <w:rsid w:val="008F1785"/>
    <w:rsid w:val="008F1FA6"/>
    <w:rsid w:val="008F224C"/>
    <w:rsid w:val="008F2332"/>
    <w:rsid w:val="008F23FF"/>
    <w:rsid w:val="008F248D"/>
    <w:rsid w:val="008F2E92"/>
    <w:rsid w:val="008F35EF"/>
    <w:rsid w:val="008F39A8"/>
    <w:rsid w:val="008F3CB9"/>
    <w:rsid w:val="008F494A"/>
    <w:rsid w:val="008F552A"/>
    <w:rsid w:val="008F57FF"/>
    <w:rsid w:val="008F590C"/>
    <w:rsid w:val="008F64C9"/>
    <w:rsid w:val="008F6731"/>
    <w:rsid w:val="008F68FB"/>
    <w:rsid w:val="008F723B"/>
    <w:rsid w:val="00900013"/>
    <w:rsid w:val="00900C7C"/>
    <w:rsid w:val="00900D7B"/>
    <w:rsid w:val="0090193F"/>
    <w:rsid w:val="00901C7F"/>
    <w:rsid w:val="0090204C"/>
    <w:rsid w:val="00902251"/>
    <w:rsid w:val="0090258E"/>
    <w:rsid w:val="0090277C"/>
    <w:rsid w:val="00902EEC"/>
    <w:rsid w:val="0090313D"/>
    <w:rsid w:val="009035CE"/>
    <w:rsid w:val="00903A6D"/>
    <w:rsid w:val="00903F12"/>
    <w:rsid w:val="00904776"/>
    <w:rsid w:val="0090481E"/>
    <w:rsid w:val="00904C54"/>
    <w:rsid w:val="00904DA5"/>
    <w:rsid w:val="00905036"/>
    <w:rsid w:val="00905531"/>
    <w:rsid w:val="009069E5"/>
    <w:rsid w:val="00906EB1"/>
    <w:rsid w:val="00907067"/>
    <w:rsid w:val="00907CDF"/>
    <w:rsid w:val="00907D5B"/>
    <w:rsid w:val="00910054"/>
    <w:rsid w:val="009100D8"/>
    <w:rsid w:val="0091038D"/>
    <w:rsid w:val="00910C95"/>
    <w:rsid w:val="00910DD3"/>
    <w:rsid w:val="009111B6"/>
    <w:rsid w:val="00911665"/>
    <w:rsid w:val="009122D9"/>
    <w:rsid w:val="009129BD"/>
    <w:rsid w:val="009129F6"/>
    <w:rsid w:val="00912ADD"/>
    <w:rsid w:val="009142D4"/>
    <w:rsid w:val="009145F3"/>
    <w:rsid w:val="00914F87"/>
    <w:rsid w:val="009154BB"/>
    <w:rsid w:val="0091589A"/>
    <w:rsid w:val="009159B7"/>
    <w:rsid w:val="0091659B"/>
    <w:rsid w:val="0091669C"/>
    <w:rsid w:val="009170BE"/>
    <w:rsid w:val="00917698"/>
    <w:rsid w:val="0091773C"/>
    <w:rsid w:val="009179E0"/>
    <w:rsid w:val="00920103"/>
    <w:rsid w:val="009203F0"/>
    <w:rsid w:val="0092067C"/>
    <w:rsid w:val="009207D5"/>
    <w:rsid w:val="0092091D"/>
    <w:rsid w:val="00921059"/>
    <w:rsid w:val="00921124"/>
    <w:rsid w:val="009220BC"/>
    <w:rsid w:val="00922C8B"/>
    <w:rsid w:val="00922D73"/>
    <w:rsid w:val="00923147"/>
    <w:rsid w:val="00923370"/>
    <w:rsid w:val="0092430B"/>
    <w:rsid w:val="009244EA"/>
    <w:rsid w:val="00924555"/>
    <w:rsid w:val="0092590D"/>
    <w:rsid w:val="00926462"/>
    <w:rsid w:val="00926993"/>
    <w:rsid w:val="00927693"/>
    <w:rsid w:val="0092769F"/>
    <w:rsid w:val="00930441"/>
    <w:rsid w:val="00930B28"/>
    <w:rsid w:val="009317C1"/>
    <w:rsid w:val="009328E3"/>
    <w:rsid w:val="00932E58"/>
    <w:rsid w:val="009332D6"/>
    <w:rsid w:val="00933480"/>
    <w:rsid w:val="00933C77"/>
    <w:rsid w:val="00934AB7"/>
    <w:rsid w:val="00934FEE"/>
    <w:rsid w:val="009350E7"/>
    <w:rsid w:val="00935238"/>
    <w:rsid w:val="00935406"/>
    <w:rsid w:val="009355CA"/>
    <w:rsid w:val="00935875"/>
    <w:rsid w:val="009358F9"/>
    <w:rsid w:val="009365AD"/>
    <w:rsid w:val="009367CD"/>
    <w:rsid w:val="00936DDE"/>
    <w:rsid w:val="0093744E"/>
    <w:rsid w:val="0093771D"/>
    <w:rsid w:val="009378EE"/>
    <w:rsid w:val="0094076A"/>
    <w:rsid w:val="00940CFC"/>
    <w:rsid w:val="00940EFF"/>
    <w:rsid w:val="00941223"/>
    <w:rsid w:val="00941798"/>
    <w:rsid w:val="00941D60"/>
    <w:rsid w:val="00941D70"/>
    <w:rsid w:val="009429A2"/>
    <w:rsid w:val="00942C90"/>
    <w:rsid w:val="00943F09"/>
    <w:rsid w:val="00944089"/>
    <w:rsid w:val="00944222"/>
    <w:rsid w:val="00944B3C"/>
    <w:rsid w:val="0094555B"/>
    <w:rsid w:val="0094558C"/>
    <w:rsid w:val="00945F25"/>
    <w:rsid w:val="00946474"/>
    <w:rsid w:val="00946B24"/>
    <w:rsid w:val="00947048"/>
    <w:rsid w:val="0094738D"/>
    <w:rsid w:val="00947BDB"/>
    <w:rsid w:val="00950580"/>
    <w:rsid w:val="009511C2"/>
    <w:rsid w:val="00951851"/>
    <w:rsid w:val="00951EB3"/>
    <w:rsid w:val="00952717"/>
    <w:rsid w:val="00952954"/>
    <w:rsid w:val="00952BC9"/>
    <w:rsid w:val="00952C71"/>
    <w:rsid w:val="00953992"/>
    <w:rsid w:val="00953BFC"/>
    <w:rsid w:val="00953D36"/>
    <w:rsid w:val="009543F3"/>
    <w:rsid w:val="00954716"/>
    <w:rsid w:val="009551E1"/>
    <w:rsid w:val="0095531F"/>
    <w:rsid w:val="009555EB"/>
    <w:rsid w:val="009557B1"/>
    <w:rsid w:val="00955AA8"/>
    <w:rsid w:val="00955B4D"/>
    <w:rsid w:val="00955B99"/>
    <w:rsid w:val="009563F6"/>
    <w:rsid w:val="0095662D"/>
    <w:rsid w:val="009566CE"/>
    <w:rsid w:val="009568AD"/>
    <w:rsid w:val="00956B69"/>
    <w:rsid w:val="00956EF1"/>
    <w:rsid w:val="00957135"/>
    <w:rsid w:val="009577F8"/>
    <w:rsid w:val="00957EC9"/>
    <w:rsid w:val="00960027"/>
    <w:rsid w:val="00960199"/>
    <w:rsid w:val="00960736"/>
    <w:rsid w:val="00960BBD"/>
    <w:rsid w:val="0096137D"/>
    <w:rsid w:val="00961C46"/>
    <w:rsid w:val="009620DE"/>
    <w:rsid w:val="00962775"/>
    <w:rsid w:val="0096390A"/>
    <w:rsid w:val="00963B19"/>
    <w:rsid w:val="00963FDE"/>
    <w:rsid w:val="009641E4"/>
    <w:rsid w:val="009643E5"/>
    <w:rsid w:val="009645F5"/>
    <w:rsid w:val="009647AB"/>
    <w:rsid w:val="009650B8"/>
    <w:rsid w:val="009651D4"/>
    <w:rsid w:val="00965265"/>
    <w:rsid w:val="009652D4"/>
    <w:rsid w:val="00966065"/>
    <w:rsid w:val="009660D3"/>
    <w:rsid w:val="00966BEB"/>
    <w:rsid w:val="00966F69"/>
    <w:rsid w:val="00967154"/>
    <w:rsid w:val="0096784D"/>
    <w:rsid w:val="009703D0"/>
    <w:rsid w:val="009706FC"/>
    <w:rsid w:val="00970DAA"/>
    <w:rsid w:val="00970E75"/>
    <w:rsid w:val="00971960"/>
    <w:rsid w:val="00971E2B"/>
    <w:rsid w:val="00971E3D"/>
    <w:rsid w:val="00972679"/>
    <w:rsid w:val="00972D7F"/>
    <w:rsid w:val="00972DDF"/>
    <w:rsid w:val="009733E1"/>
    <w:rsid w:val="0097353D"/>
    <w:rsid w:val="00973981"/>
    <w:rsid w:val="00973F97"/>
    <w:rsid w:val="00974928"/>
    <w:rsid w:val="0097493E"/>
    <w:rsid w:val="00974989"/>
    <w:rsid w:val="00974AC2"/>
    <w:rsid w:val="00975029"/>
    <w:rsid w:val="0097510E"/>
    <w:rsid w:val="00975656"/>
    <w:rsid w:val="009758B3"/>
    <w:rsid w:val="0097673C"/>
    <w:rsid w:val="00976CD0"/>
    <w:rsid w:val="00977231"/>
    <w:rsid w:val="00977243"/>
    <w:rsid w:val="009774A1"/>
    <w:rsid w:val="009775E6"/>
    <w:rsid w:val="00977B8F"/>
    <w:rsid w:val="00977EA5"/>
    <w:rsid w:val="00980163"/>
    <w:rsid w:val="009801E7"/>
    <w:rsid w:val="00980417"/>
    <w:rsid w:val="00980581"/>
    <w:rsid w:val="00980594"/>
    <w:rsid w:val="00980870"/>
    <w:rsid w:val="00980A2A"/>
    <w:rsid w:val="00980D09"/>
    <w:rsid w:val="00980DDC"/>
    <w:rsid w:val="00981064"/>
    <w:rsid w:val="0098154F"/>
    <w:rsid w:val="009816B1"/>
    <w:rsid w:val="00981AB1"/>
    <w:rsid w:val="00981E84"/>
    <w:rsid w:val="009820AC"/>
    <w:rsid w:val="00984145"/>
    <w:rsid w:val="009846B2"/>
    <w:rsid w:val="009849C3"/>
    <w:rsid w:val="009851F4"/>
    <w:rsid w:val="00985E86"/>
    <w:rsid w:val="009861E7"/>
    <w:rsid w:val="00986295"/>
    <w:rsid w:val="009865E2"/>
    <w:rsid w:val="00986724"/>
    <w:rsid w:val="00986EEE"/>
    <w:rsid w:val="009872CB"/>
    <w:rsid w:val="0098737D"/>
    <w:rsid w:val="009875A5"/>
    <w:rsid w:val="00987F4B"/>
    <w:rsid w:val="00987F70"/>
    <w:rsid w:val="00990031"/>
    <w:rsid w:val="00990313"/>
    <w:rsid w:val="00990623"/>
    <w:rsid w:val="00990896"/>
    <w:rsid w:val="0099097C"/>
    <w:rsid w:val="00990A6B"/>
    <w:rsid w:val="00990DA2"/>
    <w:rsid w:val="00990F44"/>
    <w:rsid w:val="00991293"/>
    <w:rsid w:val="00991FF8"/>
    <w:rsid w:val="009928B0"/>
    <w:rsid w:val="00993A69"/>
    <w:rsid w:val="00993EDD"/>
    <w:rsid w:val="0099419E"/>
    <w:rsid w:val="0099461D"/>
    <w:rsid w:val="00994C3F"/>
    <w:rsid w:val="00994EEB"/>
    <w:rsid w:val="009959A5"/>
    <w:rsid w:val="00995C5F"/>
    <w:rsid w:val="00996428"/>
    <w:rsid w:val="00996D76"/>
    <w:rsid w:val="00997413"/>
    <w:rsid w:val="009977ED"/>
    <w:rsid w:val="00997B70"/>
    <w:rsid w:val="00997C87"/>
    <w:rsid w:val="009A0809"/>
    <w:rsid w:val="009A0B0F"/>
    <w:rsid w:val="009A110A"/>
    <w:rsid w:val="009A1D7F"/>
    <w:rsid w:val="009A1F47"/>
    <w:rsid w:val="009A264B"/>
    <w:rsid w:val="009A2F4B"/>
    <w:rsid w:val="009A36BD"/>
    <w:rsid w:val="009A3855"/>
    <w:rsid w:val="009A3C18"/>
    <w:rsid w:val="009A44CC"/>
    <w:rsid w:val="009A4615"/>
    <w:rsid w:val="009A56A7"/>
    <w:rsid w:val="009A578A"/>
    <w:rsid w:val="009A5A5F"/>
    <w:rsid w:val="009A6541"/>
    <w:rsid w:val="009A65FE"/>
    <w:rsid w:val="009A6821"/>
    <w:rsid w:val="009A7268"/>
    <w:rsid w:val="009B0501"/>
    <w:rsid w:val="009B0F09"/>
    <w:rsid w:val="009B10E6"/>
    <w:rsid w:val="009B1153"/>
    <w:rsid w:val="009B14BE"/>
    <w:rsid w:val="009B1742"/>
    <w:rsid w:val="009B1C27"/>
    <w:rsid w:val="009B1C66"/>
    <w:rsid w:val="009B24E5"/>
    <w:rsid w:val="009B252E"/>
    <w:rsid w:val="009B271B"/>
    <w:rsid w:val="009B277C"/>
    <w:rsid w:val="009B2967"/>
    <w:rsid w:val="009B329A"/>
    <w:rsid w:val="009B352A"/>
    <w:rsid w:val="009B3B85"/>
    <w:rsid w:val="009B3C6B"/>
    <w:rsid w:val="009B3E38"/>
    <w:rsid w:val="009B4650"/>
    <w:rsid w:val="009B576A"/>
    <w:rsid w:val="009B5841"/>
    <w:rsid w:val="009B58D5"/>
    <w:rsid w:val="009B6255"/>
    <w:rsid w:val="009B63B7"/>
    <w:rsid w:val="009B77B2"/>
    <w:rsid w:val="009C002D"/>
    <w:rsid w:val="009C0D06"/>
    <w:rsid w:val="009C0EDB"/>
    <w:rsid w:val="009C169F"/>
    <w:rsid w:val="009C17C4"/>
    <w:rsid w:val="009C1E08"/>
    <w:rsid w:val="009C23F6"/>
    <w:rsid w:val="009C25A7"/>
    <w:rsid w:val="009C2956"/>
    <w:rsid w:val="009C307A"/>
    <w:rsid w:val="009C3729"/>
    <w:rsid w:val="009C39B7"/>
    <w:rsid w:val="009C4D81"/>
    <w:rsid w:val="009C5020"/>
    <w:rsid w:val="009C5057"/>
    <w:rsid w:val="009C6540"/>
    <w:rsid w:val="009C6A92"/>
    <w:rsid w:val="009C6B75"/>
    <w:rsid w:val="009C6FA0"/>
    <w:rsid w:val="009D01A7"/>
    <w:rsid w:val="009D07C6"/>
    <w:rsid w:val="009D08D8"/>
    <w:rsid w:val="009D0A7E"/>
    <w:rsid w:val="009D1051"/>
    <w:rsid w:val="009D1B3A"/>
    <w:rsid w:val="009D1B3F"/>
    <w:rsid w:val="009D1CE7"/>
    <w:rsid w:val="009D27A5"/>
    <w:rsid w:val="009D27F5"/>
    <w:rsid w:val="009D2DB5"/>
    <w:rsid w:val="009D3180"/>
    <w:rsid w:val="009D35B6"/>
    <w:rsid w:val="009D37BE"/>
    <w:rsid w:val="009D3965"/>
    <w:rsid w:val="009D3AAC"/>
    <w:rsid w:val="009D42C2"/>
    <w:rsid w:val="009D46BC"/>
    <w:rsid w:val="009D490C"/>
    <w:rsid w:val="009D5381"/>
    <w:rsid w:val="009D5970"/>
    <w:rsid w:val="009D5E31"/>
    <w:rsid w:val="009D77F0"/>
    <w:rsid w:val="009D7AA0"/>
    <w:rsid w:val="009D7B3F"/>
    <w:rsid w:val="009E04A4"/>
    <w:rsid w:val="009E0A8B"/>
    <w:rsid w:val="009E0BEB"/>
    <w:rsid w:val="009E13D1"/>
    <w:rsid w:val="009E17F2"/>
    <w:rsid w:val="009E1C2E"/>
    <w:rsid w:val="009E2B0C"/>
    <w:rsid w:val="009E38E0"/>
    <w:rsid w:val="009E3D02"/>
    <w:rsid w:val="009E43FF"/>
    <w:rsid w:val="009E445C"/>
    <w:rsid w:val="009E4E95"/>
    <w:rsid w:val="009E5238"/>
    <w:rsid w:val="009E57B5"/>
    <w:rsid w:val="009E5AE1"/>
    <w:rsid w:val="009E5FB1"/>
    <w:rsid w:val="009E6350"/>
    <w:rsid w:val="009E6BD6"/>
    <w:rsid w:val="009E6F4F"/>
    <w:rsid w:val="009E7770"/>
    <w:rsid w:val="009E796E"/>
    <w:rsid w:val="009E7C54"/>
    <w:rsid w:val="009F0366"/>
    <w:rsid w:val="009F050A"/>
    <w:rsid w:val="009F1047"/>
    <w:rsid w:val="009F104F"/>
    <w:rsid w:val="009F1F5C"/>
    <w:rsid w:val="009F2DDA"/>
    <w:rsid w:val="009F3306"/>
    <w:rsid w:val="009F3375"/>
    <w:rsid w:val="009F33D7"/>
    <w:rsid w:val="009F36C3"/>
    <w:rsid w:val="009F4BA8"/>
    <w:rsid w:val="009F4E20"/>
    <w:rsid w:val="009F53E3"/>
    <w:rsid w:val="009F57C4"/>
    <w:rsid w:val="009F5A75"/>
    <w:rsid w:val="009F5CB1"/>
    <w:rsid w:val="009F61E5"/>
    <w:rsid w:val="009F65C3"/>
    <w:rsid w:val="009F6AF1"/>
    <w:rsid w:val="009F6C97"/>
    <w:rsid w:val="009F6CC6"/>
    <w:rsid w:val="009F79A5"/>
    <w:rsid w:val="00A00374"/>
    <w:rsid w:val="00A01468"/>
    <w:rsid w:val="00A018C7"/>
    <w:rsid w:val="00A02015"/>
    <w:rsid w:val="00A029CB"/>
    <w:rsid w:val="00A02B98"/>
    <w:rsid w:val="00A03EB7"/>
    <w:rsid w:val="00A04645"/>
    <w:rsid w:val="00A051B6"/>
    <w:rsid w:val="00A05E9A"/>
    <w:rsid w:val="00A0621C"/>
    <w:rsid w:val="00A0624B"/>
    <w:rsid w:val="00A062A5"/>
    <w:rsid w:val="00A1010A"/>
    <w:rsid w:val="00A102D3"/>
    <w:rsid w:val="00A10467"/>
    <w:rsid w:val="00A105B2"/>
    <w:rsid w:val="00A1119D"/>
    <w:rsid w:val="00A119F3"/>
    <w:rsid w:val="00A11C43"/>
    <w:rsid w:val="00A11F28"/>
    <w:rsid w:val="00A11F58"/>
    <w:rsid w:val="00A12288"/>
    <w:rsid w:val="00A122B3"/>
    <w:rsid w:val="00A12A11"/>
    <w:rsid w:val="00A12E4F"/>
    <w:rsid w:val="00A131DE"/>
    <w:rsid w:val="00A13583"/>
    <w:rsid w:val="00A13E0D"/>
    <w:rsid w:val="00A13EFB"/>
    <w:rsid w:val="00A13F94"/>
    <w:rsid w:val="00A145B9"/>
    <w:rsid w:val="00A14712"/>
    <w:rsid w:val="00A14875"/>
    <w:rsid w:val="00A14AF4"/>
    <w:rsid w:val="00A15700"/>
    <w:rsid w:val="00A1572D"/>
    <w:rsid w:val="00A159B7"/>
    <w:rsid w:val="00A15FF0"/>
    <w:rsid w:val="00A16420"/>
    <w:rsid w:val="00A166B3"/>
    <w:rsid w:val="00A16CCE"/>
    <w:rsid w:val="00A173C2"/>
    <w:rsid w:val="00A173EC"/>
    <w:rsid w:val="00A174FC"/>
    <w:rsid w:val="00A177F5"/>
    <w:rsid w:val="00A179EA"/>
    <w:rsid w:val="00A17DBB"/>
    <w:rsid w:val="00A17F91"/>
    <w:rsid w:val="00A2005B"/>
    <w:rsid w:val="00A201A3"/>
    <w:rsid w:val="00A20987"/>
    <w:rsid w:val="00A21373"/>
    <w:rsid w:val="00A215D9"/>
    <w:rsid w:val="00A21834"/>
    <w:rsid w:val="00A21AA3"/>
    <w:rsid w:val="00A21C96"/>
    <w:rsid w:val="00A22032"/>
    <w:rsid w:val="00A220E4"/>
    <w:rsid w:val="00A22108"/>
    <w:rsid w:val="00A22791"/>
    <w:rsid w:val="00A22AB8"/>
    <w:rsid w:val="00A22BC3"/>
    <w:rsid w:val="00A2319F"/>
    <w:rsid w:val="00A2391A"/>
    <w:rsid w:val="00A23C57"/>
    <w:rsid w:val="00A23D97"/>
    <w:rsid w:val="00A240A1"/>
    <w:rsid w:val="00A24852"/>
    <w:rsid w:val="00A24A7A"/>
    <w:rsid w:val="00A252EF"/>
    <w:rsid w:val="00A25A52"/>
    <w:rsid w:val="00A25B13"/>
    <w:rsid w:val="00A25E15"/>
    <w:rsid w:val="00A2600C"/>
    <w:rsid w:val="00A264BB"/>
    <w:rsid w:val="00A265C2"/>
    <w:rsid w:val="00A26841"/>
    <w:rsid w:val="00A274DC"/>
    <w:rsid w:val="00A27C73"/>
    <w:rsid w:val="00A27EFE"/>
    <w:rsid w:val="00A27F0C"/>
    <w:rsid w:val="00A30579"/>
    <w:rsid w:val="00A30671"/>
    <w:rsid w:val="00A30872"/>
    <w:rsid w:val="00A31683"/>
    <w:rsid w:val="00A3195D"/>
    <w:rsid w:val="00A31EAD"/>
    <w:rsid w:val="00A3368F"/>
    <w:rsid w:val="00A33709"/>
    <w:rsid w:val="00A337E8"/>
    <w:rsid w:val="00A3385B"/>
    <w:rsid w:val="00A3394F"/>
    <w:rsid w:val="00A34105"/>
    <w:rsid w:val="00A34133"/>
    <w:rsid w:val="00A34BCA"/>
    <w:rsid w:val="00A3624C"/>
    <w:rsid w:val="00A36A58"/>
    <w:rsid w:val="00A36D80"/>
    <w:rsid w:val="00A370E2"/>
    <w:rsid w:val="00A40038"/>
    <w:rsid w:val="00A40583"/>
    <w:rsid w:val="00A405C3"/>
    <w:rsid w:val="00A40876"/>
    <w:rsid w:val="00A40AEB"/>
    <w:rsid w:val="00A410F7"/>
    <w:rsid w:val="00A4170D"/>
    <w:rsid w:val="00A41940"/>
    <w:rsid w:val="00A41DD8"/>
    <w:rsid w:val="00A420B0"/>
    <w:rsid w:val="00A428D2"/>
    <w:rsid w:val="00A42DE0"/>
    <w:rsid w:val="00A42E72"/>
    <w:rsid w:val="00A43162"/>
    <w:rsid w:val="00A4334E"/>
    <w:rsid w:val="00A43891"/>
    <w:rsid w:val="00A438C7"/>
    <w:rsid w:val="00A43A4E"/>
    <w:rsid w:val="00A44541"/>
    <w:rsid w:val="00A44A7C"/>
    <w:rsid w:val="00A45241"/>
    <w:rsid w:val="00A45638"/>
    <w:rsid w:val="00A45791"/>
    <w:rsid w:val="00A45CB9"/>
    <w:rsid w:val="00A4613D"/>
    <w:rsid w:val="00A46244"/>
    <w:rsid w:val="00A46314"/>
    <w:rsid w:val="00A4683B"/>
    <w:rsid w:val="00A47296"/>
    <w:rsid w:val="00A4766B"/>
    <w:rsid w:val="00A47E7B"/>
    <w:rsid w:val="00A50380"/>
    <w:rsid w:val="00A5083A"/>
    <w:rsid w:val="00A50923"/>
    <w:rsid w:val="00A51056"/>
    <w:rsid w:val="00A5162B"/>
    <w:rsid w:val="00A51C42"/>
    <w:rsid w:val="00A51F23"/>
    <w:rsid w:val="00A51FC9"/>
    <w:rsid w:val="00A5275F"/>
    <w:rsid w:val="00A52919"/>
    <w:rsid w:val="00A53654"/>
    <w:rsid w:val="00A545D0"/>
    <w:rsid w:val="00A5472F"/>
    <w:rsid w:val="00A54CA2"/>
    <w:rsid w:val="00A5512B"/>
    <w:rsid w:val="00A551D4"/>
    <w:rsid w:val="00A55463"/>
    <w:rsid w:val="00A55504"/>
    <w:rsid w:val="00A557BC"/>
    <w:rsid w:val="00A5586B"/>
    <w:rsid w:val="00A55F79"/>
    <w:rsid w:val="00A56EF5"/>
    <w:rsid w:val="00A574CF"/>
    <w:rsid w:val="00A57575"/>
    <w:rsid w:val="00A577D2"/>
    <w:rsid w:val="00A60378"/>
    <w:rsid w:val="00A60613"/>
    <w:rsid w:val="00A60A55"/>
    <w:rsid w:val="00A60AFF"/>
    <w:rsid w:val="00A61346"/>
    <w:rsid w:val="00A61695"/>
    <w:rsid w:val="00A61C87"/>
    <w:rsid w:val="00A62780"/>
    <w:rsid w:val="00A62B0F"/>
    <w:rsid w:val="00A6327E"/>
    <w:rsid w:val="00A63549"/>
    <w:rsid w:val="00A639BA"/>
    <w:rsid w:val="00A63A02"/>
    <w:rsid w:val="00A63D2D"/>
    <w:rsid w:val="00A64111"/>
    <w:rsid w:val="00A6416F"/>
    <w:rsid w:val="00A6431B"/>
    <w:rsid w:val="00A645A6"/>
    <w:rsid w:val="00A64E5C"/>
    <w:rsid w:val="00A655DA"/>
    <w:rsid w:val="00A65CBC"/>
    <w:rsid w:val="00A65D64"/>
    <w:rsid w:val="00A65E24"/>
    <w:rsid w:val="00A65ED9"/>
    <w:rsid w:val="00A66C95"/>
    <w:rsid w:val="00A6708F"/>
    <w:rsid w:val="00A670DA"/>
    <w:rsid w:val="00A67B56"/>
    <w:rsid w:val="00A7026E"/>
    <w:rsid w:val="00A705FE"/>
    <w:rsid w:val="00A70AD3"/>
    <w:rsid w:val="00A70B22"/>
    <w:rsid w:val="00A70B49"/>
    <w:rsid w:val="00A70E7A"/>
    <w:rsid w:val="00A716DD"/>
    <w:rsid w:val="00A71C42"/>
    <w:rsid w:val="00A71F15"/>
    <w:rsid w:val="00A724D8"/>
    <w:rsid w:val="00A726AB"/>
    <w:rsid w:val="00A726BD"/>
    <w:rsid w:val="00A72FE7"/>
    <w:rsid w:val="00A7360B"/>
    <w:rsid w:val="00A753F6"/>
    <w:rsid w:val="00A755E5"/>
    <w:rsid w:val="00A759DD"/>
    <w:rsid w:val="00A75B95"/>
    <w:rsid w:val="00A760A5"/>
    <w:rsid w:val="00A761ED"/>
    <w:rsid w:val="00A76599"/>
    <w:rsid w:val="00A76E8A"/>
    <w:rsid w:val="00A772BB"/>
    <w:rsid w:val="00A773F2"/>
    <w:rsid w:val="00A774D9"/>
    <w:rsid w:val="00A7764D"/>
    <w:rsid w:val="00A7772C"/>
    <w:rsid w:val="00A777F3"/>
    <w:rsid w:val="00A778CE"/>
    <w:rsid w:val="00A80082"/>
    <w:rsid w:val="00A8064A"/>
    <w:rsid w:val="00A807CC"/>
    <w:rsid w:val="00A80C5E"/>
    <w:rsid w:val="00A81D4B"/>
    <w:rsid w:val="00A81FFF"/>
    <w:rsid w:val="00A8212F"/>
    <w:rsid w:val="00A83036"/>
    <w:rsid w:val="00A839C1"/>
    <w:rsid w:val="00A8443A"/>
    <w:rsid w:val="00A846FC"/>
    <w:rsid w:val="00A84968"/>
    <w:rsid w:val="00A850EB"/>
    <w:rsid w:val="00A85202"/>
    <w:rsid w:val="00A854C7"/>
    <w:rsid w:val="00A85A4A"/>
    <w:rsid w:val="00A85F09"/>
    <w:rsid w:val="00A86AA6"/>
    <w:rsid w:val="00A86C01"/>
    <w:rsid w:val="00A8723F"/>
    <w:rsid w:val="00A872EA"/>
    <w:rsid w:val="00A874D7"/>
    <w:rsid w:val="00A8768A"/>
    <w:rsid w:val="00A87C24"/>
    <w:rsid w:val="00A9018B"/>
    <w:rsid w:val="00A90226"/>
    <w:rsid w:val="00A90596"/>
    <w:rsid w:val="00A90662"/>
    <w:rsid w:val="00A90BB9"/>
    <w:rsid w:val="00A90E22"/>
    <w:rsid w:val="00A91675"/>
    <w:rsid w:val="00A91760"/>
    <w:rsid w:val="00A91CCA"/>
    <w:rsid w:val="00A91EF1"/>
    <w:rsid w:val="00A92536"/>
    <w:rsid w:val="00A92782"/>
    <w:rsid w:val="00A932E7"/>
    <w:rsid w:val="00A93B09"/>
    <w:rsid w:val="00A948B7"/>
    <w:rsid w:val="00A9541E"/>
    <w:rsid w:val="00A95640"/>
    <w:rsid w:val="00A95F77"/>
    <w:rsid w:val="00A960EC"/>
    <w:rsid w:val="00A9618B"/>
    <w:rsid w:val="00A96713"/>
    <w:rsid w:val="00A96A47"/>
    <w:rsid w:val="00A96DC0"/>
    <w:rsid w:val="00A96F39"/>
    <w:rsid w:val="00A973A9"/>
    <w:rsid w:val="00A97E81"/>
    <w:rsid w:val="00A97FCB"/>
    <w:rsid w:val="00AA016F"/>
    <w:rsid w:val="00AA0663"/>
    <w:rsid w:val="00AA100E"/>
    <w:rsid w:val="00AA11CE"/>
    <w:rsid w:val="00AA124C"/>
    <w:rsid w:val="00AA1302"/>
    <w:rsid w:val="00AA1355"/>
    <w:rsid w:val="00AA16B3"/>
    <w:rsid w:val="00AA1CC4"/>
    <w:rsid w:val="00AA235F"/>
    <w:rsid w:val="00AA26B8"/>
    <w:rsid w:val="00AA3B2D"/>
    <w:rsid w:val="00AA3E67"/>
    <w:rsid w:val="00AA3EA4"/>
    <w:rsid w:val="00AA3FEC"/>
    <w:rsid w:val="00AA4768"/>
    <w:rsid w:val="00AA4C7C"/>
    <w:rsid w:val="00AA5220"/>
    <w:rsid w:val="00AA5CE5"/>
    <w:rsid w:val="00AA5F41"/>
    <w:rsid w:val="00AA6370"/>
    <w:rsid w:val="00AA6516"/>
    <w:rsid w:val="00AA6529"/>
    <w:rsid w:val="00AA673F"/>
    <w:rsid w:val="00AA6890"/>
    <w:rsid w:val="00AA6A92"/>
    <w:rsid w:val="00AA6C83"/>
    <w:rsid w:val="00AA718F"/>
    <w:rsid w:val="00AA741D"/>
    <w:rsid w:val="00AA7595"/>
    <w:rsid w:val="00AA7CC3"/>
    <w:rsid w:val="00AA7F46"/>
    <w:rsid w:val="00AB04DE"/>
    <w:rsid w:val="00AB08C0"/>
    <w:rsid w:val="00AB15AD"/>
    <w:rsid w:val="00AB185F"/>
    <w:rsid w:val="00AB287A"/>
    <w:rsid w:val="00AB3241"/>
    <w:rsid w:val="00AB3513"/>
    <w:rsid w:val="00AB3B6A"/>
    <w:rsid w:val="00AB3E82"/>
    <w:rsid w:val="00AB42B8"/>
    <w:rsid w:val="00AB445D"/>
    <w:rsid w:val="00AB485E"/>
    <w:rsid w:val="00AB4A45"/>
    <w:rsid w:val="00AB4D17"/>
    <w:rsid w:val="00AB5122"/>
    <w:rsid w:val="00AB52EF"/>
    <w:rsid w:val="00AB5579"/>
    <w:rsid w:val="00AB56C0"/>
    <w:rsid w:val="00AB576E"/>
    <w:rsid w:val="00AB6143"/>
    <w:rsid w:val="00AB6160"/>
    <w:rsid w:val="00AB67DC"/>
    <w:rsid w:val="00AB7107"/>
    <w:rsid w:val="00AB78DA"/>
    <w:rsid w:val="00AB7B59"/>
    <w:rsid w:val="00AB7B60"/>
    <w:rsid w:val="00AB7BB9"/>
    <w:rsid w:val="00AC02B4"/>
    <w:rsid w:val="00AC037D"/>
    <w:rsid w:val="00AC0B2E"/>
    <w:rsid w:val="00AC100E"/>
    <w:rsid w:val="00AC2168"/>
    <w:rsid w:val="00AC2359"/>
    <w:rsid w:val="00AC3089"/>
    <w:rsid w:val="00AC356F"/>
    <w:rsid w:val="00AC39DA"/>
    <w:rsid w:val="00AC49AE"/>
    <w:rsid w:val="00AC527A"/>
    <w:rsid w:val="00AC530A"/>
    <w:rsid w:val="00AC5455"/>
    <w:rsid w:val="00AC5BEA"/>
    <w:rsid w:val="00AC61F3"/>
    <w:rsid w:val="00AC68DF"/>
    <w:rsid w:val="00AC698C"/>
    <w:rsid w:val="00AC7329"/>
    <w:rsid w:val="00AC7EDB"/>
    <w:rsid w:val="00AD0B8A"/>
    <w:rsid w:val="00AD0C44"/>
    <w:rsid w:val="00AD1814"/>
    <w:rsid w:val="00AD1F7F"/>
    <w:rsid w:val="00AD26CF"/>
    <w:rsid w:val="00AD272C"/>
    <w:rsid w:val="00AD2754"/>
    <w:rsid w:val="00AD2AA0"/>
    <w:rsid w:val="00AD3356"/>
    <w:rsid w:val="00AD343D"/>
    <w:rsid w:val="00AD3462"/>
    <w:rsid w:val="00AD366D"/>
    <w:rsid w:val="00AD429F"/>
    <w:rsid w:val="00AD44E8"/>
    <w:rsid w:val="00AD4CD1"/>
    <w:rsid w:val="00AD4DC7"/>
    <w:rsid w:val="00AD4E69"/>
    <w:rsid w:val="00AD4FB0"/>
    <w:rsid w:val="00AD542D"/>
    <w:rsid w:val="00AD5841"/>
    <w:rsid w:val="00AD605E"/>
    <w:rsid w:val="00AD6370"/>
    <w:rsid w:val="00AE0AFF"/>
    <w:rsid w:val="00AE0FA3"/>
    <w:rsid w:val="00AE2191"/>
    <w:rsid w:val="00AE22B5"/>
    <w:rsid w:val="00AE2F50"/>
    <w:rsid w:val="00AE355A"/>
    <w:rsid w:val="00AE3A6A"/>
    <w:rsid w:val="00AE4AFB"/>
    <w:rsid w:val="00AE5819"/>
    <w:rsid w:val="00AE5989"/>
    <w:rsid w:val="00AE61CD"/>
    <w:rsid w:val="00AE6D09"/>
    <w:rsid w:val="00AE6D0E"/>
    <w:rsid w:val="00AE7247"/>
    <w:rsid w:val="00AE727A"/>
    <w:rsid w:val="00AE7B52"/>
    <w:rsid w:val="00AE7FC6"/>
    <w:rsid w:val="00AF00B9"/>
    <w:rsid w:val="00AF0714"/>
    <w:rsid w:val="00AF08D7"/>
    <w:rsid w:val="00AF1183"/>
    <w:rsid w:val="00AF11F9"/>
    <w:rsid w:val="00AF193D"/>
    <w:rsid w:val="00AF1BD3"/>
    <w:rsid w:val="00AF1C8F"/>
    <w:rsid w:val="00AF1DF4"/>
    <w:rsid w:val="00AF2092"/>
    <w:rsid w:val="00AF20BB"/>
    <w:rsid w:val="00AF210A"/>
    <w:rsid w:val="00AF2154"/>
    <w:rsid w:val="00AF26B6"/>
    <w:rsid w:val="00AF29E5"/>
    <w:rsid w:val="00AF2D25"/>
    <w:rsid w:val="00AF2E80"/>
    <w:rsid w:val="00AF3352"/>
    <w:rsid w:val="00AF359E"/>
    <w:rsid w:val="00AF3905"/>
    <w:rsid w:val="00AF45D8"/>
    <w:rsid w:val="00AF46EB"/>
    <w:rsid w:val="00AF46F6"/>
    <w:rsid w:val="00AF4869"/>
    <w:rsid w:val="00AF48F0"/>
    <w:rsid w:val="00AF4B9B"/>
    <w:rsid w:val="00AF5207"/>
    <w:rsid w:val="00AF5539"/>
    <w:rsid w:val="00AF5C17"/>
    <w:rsid w:val="00AF5F97"/>
    <w:rsid w:val="00AF637F"/>
    <w:rsid w:val="00AF66A5"/>
    <w:rsid w:val="00AF6DCD"/>
    <w:rsid w:val="00AF6E6C"/>
    <w:rsid w:val="00B003B7"/>
    <w:rsid w:val="00B005D4"/>
    <w:rsid w:val="00B00669"/>
    <w:rsid w:val="00B00894"/>
    <w:rsid w:val="00B00B72"/>
    <w:rsid w:val="00B00D57"/>
    <w:rsid w:val="00B00D5F"/>
    <w:rsid w:val="00B01448"/>
    <w:rsid w:val="00B01A12"/>
    <w:rsid w:val="00B020EF"/>
    <w:rsid w:val="00B02B63"/>
    <w:rsid w:val="00B02DC5"/>
    <w:rsid w:val="00B03007"/>
    <w:rsid w:val="00B034BB"/>
    <w:rsid w:val="00B03AF6"/>
    <w:rsid w:val="00B03F0B"/>
    <w:rsid w:val="00B048B1"/>
    <w:rsid w:val="00B04C15"/>
    <w:rsid w:val="00B0565D"/>
    <w:rsid w:val="00B05BFB"/>
    <w:rsid w:val="00B0663F"/>
    <w:rsid w:val="00B070C8"/>
    <w:rsid w:val="00B07C03"/>
    <w:rsid w:val="00B07CF0"/>
    <w:rsid w:val="00B10137"/>
    <w:rsid w:val="00B10C03"/>
    <w:rsid w:val="00B1124D"/>
    <w:rsid w:val="00B11604"/>
    <w:rsid w:val="00B1191B"/>
    <w:rsid w:val="00B125E5"/>
    <w:rsid w:val="00B1267E"/>
    <w:rsid w:val="00B13544"/>
    <w:rsid w:val="00B13862"/>
    <w:rsid w:val="00B13A5A"/>
    <w:rsid w:val="00B13ECC"/>
    <w:rsid w:val="00B140CD"/>
    <w:rsid w:val="00B14E47"/>
    <w:rsid w:val="00B155A3"/>
    <w:rsid w:val="00B15BEA"/>
    <w:rsid w:val="00B160D2"/>
    <w:rsid w:val="00B163FE"/>
    <w:rsid w:val="00B170C1"/>
    <w:rsid w:val="00B171D1"/>
    <w:rsid w:val="00B177BC"/>
    <w:rsid w:val="00B17889"/>
    <w:rsid w:val="00B17B56"/>
    <w:rsid w:val="00B20446"/>
    <w:rsid w:val="00B207B1"/>
    <w:rsid w:val="00B207B5"/>
    <w:rsid w:val="00B21F1E"/>
    <w:rsid w:val="00B220F6"/>
    <w:rsid w:val="00B2259F"/>
    <w:rsid w:val="00B22D15"/>
    <w:rsid w:val="00B2334C"/>
    <w:rsid w:val="00B23EBF"/>
    <w:rsid w:val="00B23EEE"/>
    <w:rsid w:val="00B24243"/>
    <w:rsid w:val="00B24372"/>
    <w:rsid w:val="00B243C0"/>
    <w:rsid w:val="00B253C8"/>
    <w:rsid w:val="00B26CFD"/>
    <w:rsid w:val="00B26EF5"/>
    <w:rsid w:val="00B27292"/>
    <w:rsid w:val="00B278BB"/>
    <w:rsid w:val="00B27E2E"/>
    <w:rsid w:val="00B30FEC"/>
    <w:rsid w:val="00B3128D"/>
    <w:rsid w:val="00B32229"/>
    <w:rsid w:val="00B32894"/>
    <w:rsid w:val="00B32A65"/>
    <w:rsid w:val="00B32F1D"/>
    <w:rsid w:val="00B33A00"/>
    <w:rsid w:val="00B34A08"/>
    <w:rsid w:val="00B35010"/>
    <w:rsid w:val="00B350A9"/>
    <w:rsid w:val="00B366E9"/>
    <w:rsid w:val="00B36A83"/>
    <w:rsid w:val="00B36C32"/>
    <w:rsid w:val="00B36CA1"/>
    <w:rsid w:val="00B374EA"/>
    <w:rsid w:val="00B3752C"/>
    <w:rsid w:val="00B37AAA"/>
    <w:rsid w:val="00B405F4"/>
    <w:rsid w:val="00B40D71"/>
    <w:rsid w:val="00B412E1"/>
    <w:rsid w:val="00B416D7"/>
    <w:rsid w:val="00B41C93"/>
    <w:rsid w:val="00B41FFC"/>
    <w:rsid w:val="00B4244A"/>
    <w:rsid w:val="00B42585"/>
    <w:rsid w:val="00B43520"/>
    <w:rsid w:val="00B4390B"/>
    <w:rsid w:val="00B43E40"/>
    <w:rsid w:val="00B44AE8"/>
    <w:rsid w:val="00B45583"/>
    <w:rsid w:val="00B456FB"/>
    <w:rsid w:val="00B45B1F"/>
    <w:rsid w:val="00B45BFA"/>
    <w:rsid w:val="00B45D72"/>
    <w:rsid w:val="00B468B6"/>
    <w:rsid w:val="00B46FAB"/>
    <w:rsid w:val="00B47111"/>
    <w:rsid w:val="00B5039E"/>
    <w:rsid w:val="00B51133"/>
    <w:rsid w:val="00B5148F"/>
    <w:rsid w:val="00B51553"/>
    <w:rsid w:val="00B516EE"/>
    <w:rsid w:val="00B5370E"/>
    <w:rsid w:val="00B537F5"/>
    <w:rsid w:val="00B539F6"/>
    <w:rsid w:val="00B53E09"/>
    <w:rsid w:val="00B54678"/>
    <w:rsid w:val="00B550DD"/>
    <w:rsid w:val="00B55999"/>
    <w:rsid w:val="00B55AFB"/>
    <w:rsid w:val="00B567EF"/>
    <w:rsid w:val="00B56F04"/>
    <w:rsid w:val="00B57532"/>
    <w:rsid w:val="00B57977"/>
    <w:rsid w:val="00B57DAD"/>
    <w:rsid w:val="00B57E42"/>
    <w:rsid w:val="00B60087"/>
    <w:rsid w:val="00B6028C"/>
    <w:rsid w:val="00B6080E"/>
    <w:rsid w:val="00B613C4"/>
    <w:rsid w:val="00B6181B"/>
    <w:rsid w:val="00B624F7"/>
    <w:rsid w:val="00B62EE1"/>
    <w:rsid w:val="00B632B4"/>
    <w:rsid w:val="00B633A2"/>
    <w:rsid w:val="00B6368D"/>
    <w:rsid w:val="00B63BCA"/>
    <w:rsid w:val="00B64563"/>
    <w:rsid w:val="00B651B0"/>
    <w:rsid w:val="00B66924"/>
    <w:rsid w:val="00B6699D"/>
    <w:rsid w:val="00B66DE8"/>
    <w:rsid w:val="00B66F91"/>
    <w:rsid w:val="00B67093"/>
    <w:rsid w:val="00B674EC"/>
    <w:rsid w:val="00B703BB"/>
    <w:rsid w:val="00B70624"/>
    <w:rsid w:val="00B70662"/>
    <w:rsid w:val="00B70C02"/>
    <w:rsid w:val="00B71322"/>
    <w:rsid w:val="00B71575"/>
    <w:rsid w:val="00B7161B"/>
    <w:rsid w:val="00B7187F"/>
    <w:rsid w:val="00B71A34"/>
    <w:rsid w:val="00B722AA"/>
    <w:rsid w:val="00B728C1"/>
    <w:rsid w:val="00B73199"/>
    <w:rsid w:val="00B74B68"/>
    <w:rsid w:val="00B74F77"/>
    <w:rsid w:val="00B74FB1"/>
    <w:rsid w:val="00B75199"/>
    <w:rsid w:val="00B75738"/>
    <w:rsid w:val="00B758FC"/>
    <w:rsid w:val="00B75D0A"/>
    <w:rsid w:val="00B76036"/>
    <w:rsid w:val="00B7610C"/>
    <w:rsid w:val="00B7630A"/>
    <w:rsid w:val="00B76542"/>
    <w:rsid w:val="00B76598"/>
    <w:rsid w:val="00B76AAF"/>
    <w:rsid w:val="00B76B1F"/>
    <w:rsid w:val="00B76C64"/>
    <w:rsid w:val="00B773FB"/>
    <w:rsid w:val="00B776E1"/>
    <w:rsid w:val="00B77AE4"/>
    <w:rsid w:val="00B77BF9"/>
    <w:rsid w:val="00B77D5E"/>
    <w:rsid w:val="00B77D83"/>
    <w:rsid w:val="00B8032B"/>
    <w:rsid w:val="00B805B5"/>
    <w:rsid w:val="00B80752"/>
    <w:rsid w:val="00B8086B"/>
    <w:rsid w:val="00B80ACF"/>
    <w:rsid w:val="00B81046"/>
    <w:rsid w:val="00B814D5"/>
    <w:rsid w:val="00B820BF"/>
    <w:rsid w:val="00B820D8"/>
    <w:rsid w:val="00B8267E"/>
    <w:rsid w:val="00B82A55"/>
    <w:rsid w:val="00B82D49"/>
    <w:rsid w:val="00B832BD"/>
    <w:rsid w:val="00B83630"/>
    <w:rsid w:val="00B83944"/>
    <w:rsid w:val="00B83DFC"/>
    <w:rsid w:val="00B83F14"/>
    <w:rsid w:val="00B85114"/>
    <w:rsid w:val="00B85907"/>
    <w:rsid w:val="00B8623A"/>
    <w:rsid w:val="00B865D7"/>
    <w:rsid w:val="00B868C3"/>
    <w:rsid w:val="00B86A5A"/>
    <w:rsid w:val="00B86C41"/>
    <w:rsid w:val="00B87357"/>
    <w:rsid w:val="00B87416"/>
    <w:rsid w:val="00B87606"/>
    <w:rsid w:val="00B87BFF"/>
    <w:rsid w:val="00B87DA1"/>
    <w:rsid w:val="00B9000A"/>
    <w:rsid w:val="00B90865"/>
    <w:rsid w:val="00B911E4"/>
    <w:rsid w:val="00B919AF"/>
    <w:rsid w:val="00B91A7E"/>
    <w:rsid w:val="00B92C7C"/>
    <w:rsid w:val="00B92EBE"/>
    <w:rsid w:val="00B93B82"/>
    <w:rsid w:val="00B93E5C"/>
    <w:rsid w:val="00B93E7B"/>
    <w:rsid w:val="00B93EF3"/>
    <w:rsid w:val="00B9412B"/>
    <w:rsid w:val="00B94289"/>
    <w:rsid w:val="00B94601"/>
    <w:rsid w:val="00B94B44"/>
    <w:rsid w:val="00B94DEF"/>
    <w:rsid w:val="00B9502C"/>
    <w:rsid w:val="00B95504"/>
    <w:rsid w:val="00B9579D"/>
    <w:rsid w:val="00B96203"/>
    <w:rsid w:val="00B96218"/>
    <w:rsid w:val="00B963A5"/>
    <w:rsid w:val="00B963CB"/>
    <w:rsid w:val="00B964D6"/>
    <w:rsid w:val="00B967D1"/>
    <w:rsid w:val="00B977F7"/>
    <w:rsid w:val="00B979EF"/>
    <w:rsid w:val="00B97A48"/>
    <w:rsid w:val="00B97B41"/>
    <w:rsid w:val="00BA0186"/>
    <w:rsid w:val="00BA0378"/>
    <w:rsid w:val="00BA0496"/>
    <w:rsid w:val="00BA07DF"/>
    <w:rsid w:val="00BA08CA"/>
    <w:rsid w:val="00BA0A90"/>
    <w:rsid w:val="00BA0AFE"/>
    <w:rsid w:val="00BA0E3D"/>
    <w:rsid w:val="00BA1AF4"/>
    <w:rsid w:val="00BA21A0"/>
    <w:rsid w:val="00BA2CFD"/>
    <w:rsid w:val="00BA3332"/>
    <w:rsid w:val="00BA34B4"/>
    <w:rsid w:val="00BA3573"/>
    <w:rsid w:val="00BA3B96"/>
    <w:rsid w:val="00BA4833"/>
    <w:rsid w:val="00BA5004"/>
    <w:rsid w:val="00BA5179"/>
    <w:rsid w:val="00BA53B2"/>
    <w:rsid w:val="00BA552D"/>
    <w:rsid w:val="00BA65D9"/>
    <w:rsid w:val="00BA7443"/>
    <w:rsid w:val="00BA768A"/>
    <w:rsid w:val="00BB02FB"/>
    <w:rsid w:val="00BB0B11"/>
    <w:rsid w:val="00BB13F1"/>
    <w:rsid w:val="00BB225F"/>
    <w:rsid w:val="00BB2355"/>
    <w:rsid w:val="00BB2626"/>
    <w:rsid w:val="00BB26F3"/>
    <w:rsid w:val="00BB2ADF"/>
    <w:rsid w:val="00BB2B9C"/>
    <w:rsid w:val="00BB2E3B"/>
    <w:rsid w:val="00BB2EAF"/>
    <w:rsid w:val="00BB3027"/>
    <w:rsid w:val="00BB360D"/>
    <w:rsid w:val="00BB37E9"/>
    <w:rsid w:val="00BB3A81"/>
    <w:rsid w:val="00BB3CEF"/>
    <w:rsid w:val="00BB40C9"/>
    <w:rsid w:val="00BB428E"/>
    <w:rsid w:val="00BB42A0"/>
    <w:rsid w:val="00BB447F"/>
    <w:rsid w:val="00BB4734"/>
    <w:rsid w:val="00BB4D3F"/>
    <w:rsid w:val="00BB4FD0"/>
    <w:rsid w:val="00BB561B"/>
    <w:rsid w:val="00BB58A8"/>
    <w:rsid w:val="00BB640A"/>
    <w:rsid w:val="00BB68F9"/>
    <w:rsid w:val="00BB7090"/>
    <w:rsid w:val="00BB71C0"/>
    <w:rsid w:val="00BB73A8"/>
    <w:rsid w:val="00BB76A9"/>
    <w:rsid w:val="00BB7C87"/>
    <w:rsid w:val="00BC01D0"/>
    <w:rsid w:val="00BC01DF"/>
    <w:rsid w:val="00BC03A4"/>
    <w:rsid w:val="00BC07E9"/>
    <w:rsid w:val="00BC093A"/>
    <w:rsid w:val="00BC0AC8"/>
    <w:rsid w:val="00BC11A8"/>
    <w:rsid w:val="00BC1C70"/>
    <w:rsid w:val="00BC1D99"/>
    <w:rsid w:val="00BC1ECC"/>
    <w:rsid w:val="00BC2397"/>
    <w:rsid w:val="00BC2B24"/>
    <w:rsid w:val="00BC339F"/>
    <w:rsid w:val="00BC342D"/>
    <w:rsid w:val="00BC343C"/>
    <w:rsid w:val="00BC3D30"/>
    <w:rsid w:val="00BC47B2"/>
    <w:rsid w:val="00BC487E"/>
    <w:rsid w:val="00BC5460"/>
    <w:rsid w:val="00BC585B"/>
    <w:rsid w:val="00BC58CF"/>
    <w:rsid w:val="00BC5A84"/>
    <w:rsid w:val="00BC5AB6"/>
    <w:rsid w:val="00BC5E8B"/>
    <w:rsid w:val="00BC61B2"/>
    <w:rsid w:val="00BC6708"/>
    <w:rsid w:val="00BC67E1"/>
    <w:rsid w:val="00BC69ED"/>
    <w:rsid w:val="00BC71E4"/>
    <w:rsid w:val="00BC76FD"/>
    <w:rsid w:val="00BC7D9E"/>
    <w:rsid w:val="00BD0648"/>
    <w:rsid w:val="00BD09E6"/>
    <w:rsid w:val="00BD139E"/>
    <w:rsid w:val="00BD155B"/>
    <w:rsid w:val="00BD1897"/>
    <w:rsid w:val="00BD19C7"/>
    <w:rsid w:val="00BD1CCB"/>
    <w:rsid w:val="00BD1D51"/>
    <w:rsid w:val="00BD2260"/>
    <w:rsid w:val="00BD28A7"/>
    <w:rsid w:val="00BD28CF"/>
    <w:rsid w:val="00BD2DB5"/>
    <w:rsid w:val="00BD306B"/>
    <w:rsid w:val="00BD311E"/>
    <w:rsid w:val="00BD3762"/>
    <w:rsid w:val="00BD3B3B"/>
    <w:rsid w:val="00BD3B9E"/>
    <w:rsid w:val="00BD3C97"/>
    <w:rsid w:val="00BD3D07"/>
    <w:rsid w:val="00BD419D"/>
    <w:rsid w:val="00BD4424"/>
    <w:rsid w:val="00BD4AAB"/>
    <w:rsid w:val="00BD4CF9"/>
    <w:rsid w:val="00BD4D67"/>
    <w:rsid w:val="00BD4FE3"/>
    <w:rsid w:val="00BD515C"/>
    <w:rsid w:val="00BD5581"/>
    <w:rsid w:val="00BD5B2C"/>
    <w:rsid w:val="00BD5DA2"/>
    <w:rsid w:val="00BD63BF"/>
    <w:rsid w:val="00BD65F0"/>
    <w:rsid w:val="00BD6D50"/>
    <w:rsid w:val="00BD720D"/>
    <w:rsid w:val="00BD74E0"/>
    <w:rsid w:val="00BD760C"/>
    <w:rsid w:val="00BD77D7"/>
    <w:rsid w:val="00BE03E1"/>
    <w:rsid w:val="00BE07DD"/>
    <w:rsid w:val="00BE0EC1"/>
    <w:rsid w:val="00BE17B5"/>
    <w:rsid w:val="00BE1801"/>
    <w:rsid w:val="00BE247D"/>
    <w:rsid w:val="00BE2803"/>
    <w:rsid w:val="00BE2A22"/>
    <w:rsid w:val="00BE2F1E"/>
    <w:rsid w:val="00BE3017"/>
    <w:rsid w:val="00BE3717"/>
    <w:rsid w:val="00BE3A09"/>
    <w:rsid w:val="00BE4A30"/>
    <w:rsid w:val="00BE5429"/>
    <w:rsid w:val="00BE5450"/>
    <w:rsid w:val="00BE5701"/>
    <w:rsid w:val="00BE590E"/>
    <w:rsid w:val="00BE65DA"/>
    <w:rsid w:val="00BE6ACF"/>
    <w:rsid w:val="00BE6ECE"/>
    <w:rsid w:val="00BE7377"/>
    <w:rsid w:val="00BE747D"/>
    <w:rsid w:val="00BE7720"/>
    <w:rsid w:val="00BE7981"/>
    <w:rsid w:val="00BE7B2C"/>
    <w:rsid w:val="00BE7D74"/>
    <w:rsid w:val="00BE7D98"/>
    <w:rsid w:val="00BF025E"/>
    <w:rsid w:val="00BF05B7"/>
    <w:rsid w:val="00BF08A2"/>
    <w:rsid w:val="00BF0A6F"/>
    <w:rsid w:val="00BF1171"/>
    <w:rsid w:val="00BF1284"/>
    <w:rsid w:val="00BF18B1"/>
    <w:rsid w:val="00BF1AB0"/>
    <w:rsid w:val="00BF1E80"/>
    <w:rsid w:val="00BF2640"/>
    <w:rsid w:val="00BF2932"/>
    <w:rsid w:val="00BF307C"/>
    <w:rsid w:val="00BF32DC"/>
    <w:rsid w:val="00BF3450"/>
    <w:rsid w:val="00BF348A"/>
    <w:rsid w:val="00BF3807"/>
    <w:rsid w:val="00BF3C30"/>
    <w:rsid w:val="00BF3EBB"/>
    <w:rsid w:val="00BF4009"/>
    <w:rsid w:val="00BF53C6"/>
    <w:rsid w:val="00BF6074"/>
    <w:rsid w:val="00BF61C5"/>
    <w:rsid w:val="00BF62D1"/>
    <w:rsid w:val="00BF64E1"/>
    <w:rsid w:val="00BF6A5F"/>
    <w:rsid w:val="00BF6AEC"/>
    <w:rsid w:val="00BF6F31"/>
    <w:rsid w:val="00BF6F42"/>
    <w:rsid w:val="00BF72C8"/>
    <w:rsid w:val="00BF7CBE"/>
    <w:rsid w:val="00C00A9B"/>
    <w:rsid w:val="00C00E42"/>
    <w:rsid w:val="00C00F4B"/>
    <w:rsid w:val="00C01510"/>
    <w:rsid w:val="00C01707"/>
    <w:rsid w:val="00C0198C"/>
    <w:rsid w:val="00C01AA9"/>
    <w:rsid w:val="00C01BC3"/>
    <w:rsid w:val="00C02396"/>
    <w:rsid w:val="00C031EE"/>
    <w:rsid w:val="00C03484"/>
    <w:rsid w:val="00C03526"/>
    <w:rsid w:val="00C03FBD"/>
    <w:rsid w:val="00C04775"/>
    <w:rsid w:val="00C04AAD"/>
    <w:rsid w:val="00C04D89"/>
    <w:rsid w:val="00C04E2F"/>
    <w:rsid w:val="00C0532A"/>
    <w:rsid w:val="00C05ACF"/>
    <w:rsid w:val="00C06048"/>
    <w:rsid w:val="00C0630F"/>
    <w:rsid w:val="00C065D1"/>
    <w:rsid w:val="00C06BB7"/>
    <w:rsid w:val="00C06C6E"/>
    <w:rsid w:val="00C07E24"/>
    <w:rsid w:val="00C1005A"/>
    <w:rsid w:val="00C104EA"/>
    <w:rsid w:val="00C10906"/>
    <w:rsid w:val="00C1094E"/>
    <w:rsid w:val="00C10AAB"/>
    <w:rsid w:val="00C10F46"/>
    <w:rsid w:val="00C10F81"/>
    <w:rsid w:val="00C11921"/>
    <w:rsid w:val="00C11A5F"/>
    <w:rsid w:val="00C11A8F"/>
    <w:rsid w:val="00C11BE5"/>
    <w:rsid w:val="00C11CB7"/>
    <w:rsid w:val="00C11DFA"/>
    <w:rsid w:val="00C12C0E"/>
    <w:rsid w:val="00C12FF3"/>
    <w:rsid w:val="00C13057"/>
    <w:rsid w:val="00C134A9"/>
    <w:rsid w:val="00C13891"/>
    <w:rsid w:val="00C13C7D"/>
    <w:rsid w:val="00C1442D"/>
    <w:rsid w:val="00C144CB"/>
    <w:rsid w:val="00C15044"/>
    <w:rsid w:val="00C153A2"/>
    <w:rsid w:val="00C1571D"/>
    <w:rsid w:val="00C15766"/>
    <w:rsid w:val="00C15DCC"/>
    <w:rsid w:val="00C1649A"/>
    <w:rsid w:val="00C1675B"/>
    <w:rsid w:val="00C16987"/>
    <w:rsid w:val="00C16BA5"/>
    <w:rsid w:val="00C16D84"/>
    <w:rsid w:val="00C16DFB"/>
    <w:rsid w:val="00C16F6A"/>
    <w:rsid w:val="00C17043"/>
    <w:rsid w:val="00C17765"/>
    <w:rsid w:val="00C1780B"/>
    <w:rsid w:val="00C17DBA"/>
    <w:rsid w:val="00C17F92"/>
    <w:rsid w:val="00C20ADA"/>
    <w:rsid w:val="00C20BC7"/>
    <w:rsid w:val="00C21101"/>
    <w:rsid w:val="00C21482"/>
    <w:rsid w:val="00C21BDD"/>
    <w:rsid w:val="00C21EDB"/>
    <w:rsid w:val="00C22039"/>
    <w:rsid w:val="00C22573"/>
    <w:rsid w:val="00C22632"/>
    <w:rsid w:val="00C22BC8"/>
    <w:rsid w:val="00C22FFA"/>
    <w:rsid w:val="00C234FC"/>
    <w:rsid w:val="00C23526"/>
    <w:rsid w:val="00C237BE"/>
    <w:rsid w:val="00C23C61"/>
    <w:rsid w:val="00C242BA"/>
    <w:rsid w:val="00C2435A"/>
    <w:rsid w:val="00C24851"/>
    <w:rsid w:val="00C25295"/>
    <w:rsid w:val="00C25D43"/>
    <w:rsid w:val="00C25F29"/>
    <w:rsid w:val="00C276AF"/>
    <w:rsid w:val="00C276D1"/>
    <w:rsid w:val="00C27721"/>
    <w:rsid w:val="00C277D0"/>
    <w:rsid w:val="00C27D83"/>
    <w:rsid w:val="00C3041F"/>
    <w:rsid w:val="00C3051E"/>
    <w:rsid w:val="00C307CD"/>
    <w:rsid w:val="00C3092C"/>
    <w:rsid w:val="00C30B70"/>
    <w:rsid w:val="00C30D14"/>
    <w:rsid w:val="00C30DEE"/>
    <w:rsid w:val="00C32006"/>
    <w:rsid w:val="00C32949"/>
    <w:rsid w:val="00C32D44"/>
    <w:rsid w:val="00C3349E"/>
    <w:rsid w:val="00C3366D"/>
    <w:rsid w:val="00C33A89"/>
    <w:rsid w:val="00C33CE4"/>
    <w:rsid w:val="00C33D10"/>
    <w:rsid w:val="00C33D31"/>
    <w:rsid w:val="00C3492E"/>
    <w:rsid w:val="00C34A38"/>
    <w:rsid w:val="00C34ED8"/>
    <w:rsid w:val="00C3599F"/>
    <w:rsid w:val="00C35E94"/>
    <w:rsid w:val="00C3676E"/>
    <w:rsid w:val="00C3723E"/>
    <w:rsid w:val="00C37E00"/>
    <w:rsid w:val="00C37F90"/>
    <w:rsid w:val="00C37F9B"/>
    <w:rsid w:val="00C405BC"/>
    <w:rsid w:val="00C40659"/>
    <w:rsid w:val="00C40969"/>
    <w:rsid w:val="00C40F0A"/>
    <w:rsid w:val="00C41299"/>
    <w:rsid w:val="00C422BC"/>
    <w:rsid w:val="00C4300B"/>
    <w:rsid w:val="00C430EA"/>
    <w:rsid w:val="00C4313F"/>
    <w:rsid w:val="00C436F2"/>
    <w:rsid w:val="00C43D0F"/>
    <w:rsid w:val="00C4444E"/>
    <w:rsid w:val="00C44842"/>
    <w:rsid w:val="00C448FC"/>
    <w:rsid w:val="00C44919"/>
    <w:rsid w:val="00C44AB4"/>
    <w:rsid w:val="00C45470"/>
    <w:rsid w:val="00C45886"/>
    <w:rsid w:val="00C45A02"/>
    <w:rsid w:val="00C45A09"/>
    <w:rsid w:val="00C45A52"/>
    <w:rsid w:val="00C4646D"/>
    <w:rsid w:val="00C4677C"/>
    <w:rsid w:val="00C46A77"/>
    <w:rsid w:val="00C46A98"/>
    <w:rsid w:val="00C47054"/>
    <w:rsid w:val="00C472E8"/>
    <w:rsid w:val="00C474B3"/>
    <w:rsid w:val="00C47B20"/>
    <w:rsid w:val="00C47D2C"/>
    <w:rsid w:val="00C47E13"/>
    <w:rsid w:val="00C5045D"/>
    <w:rsid w:val="00C5068F"/>
    <w:rsid w:val="00C5078F"/>
    <w:rsid w:val="00C507A5"/>
    <w:rsid w:val="00C5094A"/>
    <w:rsid w:val="00C50AC6"/>
    <w:rsid w:val="00C50B6E"/>
    <w:rsid w:val="00C51155"/>
    <w:rsid w:val="00C5167C"/>
    <w:rsid w:val="00C5265E"/>
    <w:rsid w:val="00C53309"/>
    <w:rsid w:val="00C53CB0"/>
    <w:rsid w:val="00C53DE2"/>
    <w:rsid w:val="00C5438F"/>
    <w:rsid w:val="00C546CC"/>
    <w:rsid w:val="00C54967"/>
    <w:rsid w:val="00C54E4B"/>
    <w:rsid w:val="00C54E8C"/>
    <w:rsid w:val="00C54F40"/>
    <w:rsid w:val="00C5539E"/>
    <w:rsid w:val="00C5578C"/>
    <w:rsid w:val="00C55B37"/>
    <w:rsid w:val="00C568DD"/>
    <w:rsid w:val="00C576DC"/>
    <w:rsid w:val="00C57718"/>
    <w:rsid w:val="00C57777"/>
    <w:rsid w:val="00C600AA"/>
    <w:rsid w:val="00C60F38"/>
    <w:rsid w:val="00C6140A"/>
    <w:rsid w:val="00C616C4"/>
    <w:rsid w:val="00C61C51"/>
    <w:rsid w:val="00C61E2C"/>
    <w:rsid w:val="00C61E3C"/>
    <w:rsid w:val="00C61F88"/>
    <w:rsid w:val="00C624AB"/>
    <w:rsid w:val="00C624AF"/>
    <w:rsid w:val="00C6260C"/>
    <w:rsid w:val="00C628FE"/>
    <w:rsid w:val="00C62A0E"/>
    <w:rsid w:val="00C63570"/>
    <w:rsid w:val="00C63D63"/>
    <w:rsid w:val="00C6413B"/>
    <w:rsid w:val="00C6480D"/>
    <w:rsid w:val="00C64955"/>
    <w:rsid w:val="00C64B0B"/>
    <w:rsid w:val="00C64C56"/>
    <w:rsid w:val="00C64F40"/>
    <w:rsid w:val="00C65691"/>
    <w:rsid w:val="00C65BBC"/>
    <w:rsid w:val="00C661F9"/>
    <w:rsid w:val="00C66F3A"/>
    <w:rsid w:val="00C676B2"/>
    <w:rsid w:val="00C67B07"/>
    <w:rsid w:val="00C67ED5"/>
    <w:rsid w:val="00C7037A"/>
    <w:rsid w:val="00C70598"/>
    <w:rsid w:val="00C7085B"/>
    <w:rsid w:val="00C71316"/>
    <w:rsid w:val="00C714B1"/>
    <w:rsid w:val="00C715B9"/>
    <w:rsid w:val="00C71733"/>
    <w:rsid w:val="00C71ED3"/>
    <w:rsid w:val="00C71F0C"/>
    <w:rsid w:val="00C72C49"/>
    <w:rsid w:val="00C72F6A"/>
    <w:rsid w:val="00C75CE2"/>
    <w:rsid w:val="00C76290"/>
    <w:rsid w:val="00C76296"/>
    <w:rsid w:val="00C763A3"/>
    <w:rsid w:val="00C773A6"/>
    <w:rsid w:val="00C802E4"/>
    <w:rsid w:val="00C803C5"/>
    <w:rsid w:val="00C81085"/>
    <w:rsid w:val="00C81F78"/>
    <w:rsid w:val="00C829D8"/>
    <w:rsid w:val="00C82AB6"/>
    <w:rsid w:val="00C82E55"/>
    <w:rsid w:val="00C83025"/>
    <w:rsid w:val="00C83030"/>
    <w:rsid w:val="00C831D4"/>
    <w:rsid w:val="00C83812"/>
    <w:rsid w:val="00C839D0"/>
    <w:rsid w:val="00C83DE2"/>
    <w:rsid w:val="00C8475A"/>
    <w:rsid w:val="00C84989"/>
    <w:rsid w:val="00C85817"/>
    <w:rsid w:val="00C86E9A"/>
    <w:rsid w:val="00C87449"/>
    <w:rsid w:val="00C8745B"/>
    <w:rsid w:val="00C879A3"/>
    <w:rsid w:val="00C87DF9"/>
    <w:rsid w:val="00C9009A"/>
    <w:rsid w:val="00C90235"/>
    <w:rsid w:val="00C90893"/>
    <w:rsid w:val="00C91538"/>
    <w:rsid w:val="00C91656"/>
    <w:rsid w:val="00C9200C"/>
    <w:rsid w:val="00C92242"/>
    <w:rsid w:val="00C92F29"/>
    <w:rsid w:val="00C93DB4"/>
    <w:rsid w:val="00C93F18"/>
    <w:rsid w:val="00C9471C"/>
    <w:rsid w:val="00C950DC"/>
    <w:rsid w:val="00C95B56"/>
    <w:rsid w:val="00C96096"/>
    <w:rsid w:val="00C966C9"/>
    <w:rsid w:val="00C968A7"/>
    <w:rsid w:val="00C96B33"/>
    <w:rsid w:val="00C9763C"/>
    <w:rsid w:val="00C97B05"/>
    <w:rsid w:val="00C97EF8"/>
    <w:rsid w:val="00CA0975"/>
    <w:rsid w:val="00CA1503"/>
    <w:rsid w:val="00CA1D94"/>
    <w:rsid w:val="00CA1E3B"/>
    <w:rsid w:val="00CA220F"/>
    <w:rsid w:val="00CA2218"/>
    <w:rsid w:val="00CA2849"/>
    <w:rsid w:val="00CA2D3A"/>
    <w:rsid w:val="00CA2DE7"/>
    <w:rsid w:val="00CA2FFF"/>
    <w:rsid w:val="00CA3223"/>
    <w:rsid w:val="00CA3634"/>
    <w:rsid w:val="00CA3BDC"/>
    <w:rsid w:val="00CA3F04"/>
    <w:rsid w:val="00CA436B"/>
    <w:rsid w:val="00CA488C"/>
    <w:rsid w:val="00CA4A46"/>
    <w:rsid w:val="00CA4F8E"/>
    <w:rsid w:val="00CA54CA"/>
    <w:rsid w:val="00CA54EF"/>
    <w:rsid w:val="00CA59C9"/>
    <w:rsid w:val="00CA63B3"/>
    <w:rsid w:val="00CA6913"/>
    <w:rsid w:val="00CA6B2C"/>
    <w:rsid w:val="00CA6E2D"/>
    <w:rsid w:val="00CA794E"/>
    <w:rsid w:val="00CA7AC4"/>
    <w:rsid w:val="00CA7E1E"/>
    <w:rsid w:val="00CB0C84"/>
    <w:rsid w:val="00CB10D7"/>
    <w:rsid w:val="00CB1A75"/>
    <w:rsid w:val="00CB20A1"/>
    <w:rsid w:val="00CB259B"/>
    <w:rsid w:val="00CB2A2C"/>
    <w:rsid w:val="00CB2F5C"/>
    <w:rsid w:val="00CB3268"/>
    <w:rsid w:val="00CB33B8"/>
    <w:rsid w:val="00CB3789"/>
    <w:rsid w:val="00CB3B9B"/>
    <w:rsid w:val="00CB440E"/>
    <w:rsid w:val="00CB4596"/>
    <w:rsid w:val="00CB4941"/>
    <w:rsid w:val="00CB53F4"/>
    <w:rsid w:val="00CB5B30"/>
    <w:rsid w:val="00CB5D0D"/>
    <w:rsid w:val="00CB5D41"/>
    <w:rsid w:val="00CB7B85"/>
    <w:rsid w:val="00CC0685"/>
    <w:rsid w:val="00CC0D2F"/>
    <w:rsid w:val="00CC1014"/>
    <w:rsid w:val="00CC10C3"/>
    <w:rsid w:val="00CC1628"/>
    <w:rsid w:val="00CC1BB0"/>
    <w:rsid w:val="00CC1F47"/>
    <w:rsid w:val="00CC203F"/>
    <w:rsid w:val="00CC21DF"/>
    <w:rsid w:val="00CC25F8"/>
    <w:rsid w:val="00CC26C2"/>
    <w:rsid w:val="00CC273E"/>
    <w:rsid w:val="00CC2E0F"/>
    <w:rsid w:val="00CC2ED8"/>
    <w:rsid w:val="00CC310B"/>
    <w:rsid w:val="00CC3337"/>
    <w:rsid w:val="00CC3364"/>
    <w:rsid w:val="00CC33DC"/>
    <w:rsid w:val="00CC3A26"/>
    <w:rsid w:val="00CC4353"/>
    <w:rsid w:val="00CC4523"/>
    <w:rsid w:val="00CC468B"/>
    <w:rsid w:val="00CC5105"/>
    <w:rsid w:val="00CC57FB"/>
    <w:rsid w:val="00CC5B8C"/>
    <w:rsid w:val="00CC618A"/>
    <w:rsid w:val="00CC6681"/>
    <w:rsid w:val="00CC68B6"/>
    <w:rsid w:val="00CC6AC7"/>
    <w:rsid w:val="00CC7B8D"/>
    <w:rsid w:val="00CC7EAE"/>
    <w:rsid w:val="00CD0569"/>
    <w:rsid w:val="00CD05C2"/>
    <w:rsid w:val="00CD0B3D"/>
    <w:rsid w:val="00CD0CD2"/>
    <w:rsid w:val="00CD16ED"/>
    <w:rsid w:val="00CD1843"/>
    <w:rsid w:val="00CD197B"/>
    <w:rsid w:val="00CD1A35"/>
    <w:rsid w:val="00CD1D43"/>
    <w:rsid w:val="00CD1EF7"/>
    <w:rsid w:val="00CD213B"/>
    <w:rsid w:val="00CD2935"/>
    <w:rsid w:val="00CD31BF"/>
    <w:rsid w:val="00CD472A"/>
    <w:rsid w:val="00CD49B9"/>
    <w:rsid w:val="00CD4ED1"/>
    <w:rsid w:val="00CD5250"/>
    <w:rsid w:val="00CD5B70"/>
    <w:rsid w:val="00CD6D16"/>
    <w:rsid w:val="00CD7841"/>
    <w:rsid w:val="00CD7895"/>
    <w:rsid w:val="00CD7AB4"/>
    <w:rsid w:val="00CD7DAB"/>
    <w:rsid w:val="00CE0005"/>
    <w:rsid w:val="00CE0C63"/>
    <w:rsid w:val="00CE0D49"/>
    <w:rsid w:val="00CE1273"/>
    <w:rsid w:val="00CE186C"/>
    <w:rsid w:val="00CE2025"/>
    <w:rsid w:val="00CE216C"/>
    <w:rsid w:val="00CE234A"/>
    <w:rsid w:val="00CE28DA"/>
    <w:rsid w:val="00CE2C3F"/>
    <w:rsid w:val="00CE3AD1"/>
    <w:rsid w:val="00CE4940"/>
    <w:rsid w:val="00CE49E9"/>
    <w:rsid w:val="00CE4F7E"/>
    <w:rsid w:val="00CE50EA"/>
    <w:rsid w:val="00CE537C"/>
    <w:rsid w:val="00CE5C34"/>
    <w:rsid w:val="00CE6096"/>
    <w:rsid w:val="00CE60B9"/>
    <w:rsid w:val="00CE610D"/>
    <w:rsid w:val="00CE63F3"/>
    <w:rsid w:val="00CE6631"/>
    <w:rsid w:val="00CE689F"/>
    <w:rsid w:val="00CE698A"/>
    <w:rsid w:val="00CE6BC1"/>
    <w:rsid w:val="00CE6EE5"/>
    <w:rsid w:val="00CE73A0"/>
    <w:rsid w:val="00CF04D0"/>
    <w:rsid w:val="00CF0B12"/>
    <w:rsid w:val="00CF0B50"/>
    <w:rsid w:val="00CF114C"/>
    <w:rsid w:val="00CF1B9C"/>
    <w:rsid w:val="00CF1F6A"/>
    <w:rsid w:val="00CF2880"/>
    <w:rsid w:val="00CF2A8E"/>
    <w:rsid w:val="00CF2C18"/>
    <w:rsid w:val="00CF2D39"/>
    <w:rsid w:val="00CF2DEE"/>
    <w:rsid w:val="00CF3F3E"/>
    <w:rsid w:val="00CF4434"/>
    <w:rsid w:val="00CF5407"/>
    <w:rsid w:val="00CF5430"/>
    <w:rsid w:val="00CF5CCD"/>
    <w:rsid w:val="00CF5FCA"/>
    <w:rsid w:val="00CF62BD"/>
    <w:rsid w:val="00CF6403"/>
    <w:rsid w:val="00CF68D5"/>
    <w:rsid w:val="00CF6AED"/>
    <w:rsid w:val="00CF72E5"/>
    <w:rsid w:val="00CF779B"/>
    <w:rsid w:val="00CF7967"/>
    <w:rsid w:val="00D0020F"/>
    <w:rsid w:val="00D005BE"/>
    <w:rsid w:val="00D008F5"/>
    <w:rsid w:val="00D00AF9"/>
    <w:rsid w:val="00D01024"/>
    <w:rsid w:val="00D01E6E"/>
    <w:rsid w:val="00D02270"/>
    <w:rsid w:val="00D02490"/>
    <w:rsid w:val="00D024AE"/>
    <w:rsid w:val="00D025D0"/>
    <w:rsid w:val="00D029D4"/>
    <w:rsid w:val="00D02FBA"/>
    <w:rsid w:val="00D033DD"/>
    <w:rsid w:val="00D0380F"/>
    <w:rsid w:val="00D03983"/>
    <w:rsid w:val="00D03DFB"/>
    <w:rsid w:val="00D03E19"/>
    <w:rsid w:val="00D03E9D"/>
    <w:rsid w:val="00D03F70"/>
    <w:rsid w:val="00D040DB"/>
    <w:rsid w:val="00D05423"/>
    <w:rsid w:val="00D067A3"/>
    <w:rsid w:val="00D067B5"/>
    <w:rsid w:val="00D06B49"/>
    <w:rsid w:val="00D0712C"/>
    <w:rsid w:val="00D0720B"/>
    <w:rsid w:val="00D07FB6"/>
    <w:rsid w:val="00D10244"/>
    <w:rsid w:val="00D10268"/>
    <w:rsid w:val="00D129AA"/>
    <w:rsid w:val="00D12B4D"/>
    <w:rsid w:val="00D12DE9"/>
    <w:rsid w:val="00D13AAD"/>
    <w:rsid w:val="00D13F17"/>
    <w:rsid w:val="00D14047"/>
    <w:rsid w:val="00D140AE"/>
    <w:rsid w:val="00D14910"/>
    <w:rsid w:val="00D14B1D"/>
    <w:rsid w:val="00D14CA8"/>
    <w:rsid w:val="00D15830"/>
    <w:rsid w:val="00D15AD9"/>
    <w:rsid w:val="00D15DB9"/>
    <w:rsid w:val="00D15F79"/>
    <w:rsid w:val="00D163E4"/>
    <w:rsid w:val="00D16953"/>
    <w:rsid w:val="00D16A4F"/>
    <w:rsid w:val="00D16A96"/>
    <w:rsid w:val="00D16ECA"/>
    <w:rsid w:val="00D1714D"/>
    <w:rsid w:val="00D1775E"/>
    <w:rsid w:val="00D178A5"/>
    <w:rsid w:val="00D17FCC"/>
    <w:rsid w:val="00D2052B"/>
    <w:rsid w:val="00D205DD"/>
    <w:rsid w:val="00D20A59"/>
    <w:rsid w:val="00D213F7"/>
    <w:rsid w:val="00D21767"/>
    <w:rsid w:val="00D219D6"/>
    <w:rsid w:val="00D21BF3"/>
    <w:rsid w:val="00D220D1"/>
    <w:rsid w:val="00D231DA"/>
    <w:rsid w:val="00D23593"/>
    <w:rsid w:val="00D23D70"/>
    <w:rsid w:val="00D244D1"/>
    <w:rsid w:val="00D245F0"/>
    <w:rsid w:val="00D2559F"/>
    <w:rsid w:val="00D25679"/>
    <w:rsid w:val="00D25AF6"/>
    <w:rsid w:val="00D25B08"/>
    <w:rsid w:val="00D25E59"/>
    <w:rsid w:val="00D25E6B"/>
    <w:rsid w:val="00D2602E"/>
    <w:rsid w:val="00D267A9"/>
    <w:rsid w:val="00D267BB"/>
    <w:rsid w:val="00D267C5"/>
    <w:rsid w:val="00D27263"/>
    <w:rsid w:val="00D2756A"/>
    <w:rsid w:val="00D27671"/>
    <w:rsid w:val="00D27958"/>
    <w:rsid w:val="00D27B03"/>
    <w:rsid w:val="00D27EF3"/>
    <w:rsid w:val="00D27FD3"/>
    <w:rsid w:val="00D3042A"/>
    <w:rsid w:val="00D305BD"/>
    <w:rsid w:val="00D309AC"/>
    <w:rsid w:val="00D317DD"/>
    <w:rsid w:val="00D32DF5"/>
    <w:rsid w:val="00D33731"/>
    <w:rsid w:val="00D33B1E"/>
    <w:rsid w:val="00D33CFD"/>
    <w:rsid w:val="00D33EDB"/>
    <w:rsid w:val="00D33FC8"/>
    <w:rsid w:val="00D3584C"/>
    <w:rsid w:val="00D35BBD"/>
    <w:rsid w:val="00D36412"/>
    <w:rsid w:val="00D3711A"/>
    <w:rsid w:val="00D37F28"/>
    <w:rsid w:val="00D402FF"/>
    <w:rsid w:val="00D40522"/>
    <w:rsid w:val="00D40924"/>
    <w:rsid w:val="00D40A15"/>
    <w:rsid w:val="00D40B84"/>
    <w:rsid w:val="00D40F9D"/>
    <w:rsid w:val="00D4188A"/>
    <w:rsid w:val="00D41A59"/>
    <w:rsid w:val="00D42063"/>
    <w:rsid w:val="00D42731"/>
    <w:rsid w:val="00D435CD"/>
    <w:rsid w:val="00D43645"/>
    <w:rsid w:val="00D439A9"/>
    <w:rsid w:val="00D43CB5"/>
    <w:rsid w:val="00D43F9D"/>
    <w:rsid w:val="00D44736"/>
    <w:rsid w:val="00D44964"/>
    <w:rsid w:val="00D449E6"/>
    <w:rsid w:val="00D44C57"/>
    <w:rsid w:val="00D44E5E"/>
    <w:rsid w:val="00D455E7"/>
    <w:rsid w:val="00D45F0F"/>
    <w:rsid w:val="00D46645"/>
    <w:rsid w:val="00D466F0"/>
    <w:rsid w:val="00D46C1E"/>
    <w:rsid w:val="00D470C4"/>
    <w:rsid w:val="00D4728D"/>
    <w:rsid w:val="00D47302"/>
    <w:rsid w:val="00D5039E"/>
    <w:rsid w:val="00D503BF"/>
    <w:rsid w:val="00D50500"/>
    <w:rsid w:val="00D5125A"/>
    <w:rsid w:val="00D51A93"/>
    <w:rsid w:val="00D51B16"/>
    <w:rsid w:val="00D528AA"/>
    <w:rsid w:val="00D5329A"/>
    <w:rsid w:val="00D53733"/>
    <w:rsid w:val="00D53B19"/>
    <w:rsid w:val="00D53DBA"/>
    <w:rsid w:val="00D54405"/>
    <w:rsid w:val="00D54665"/>
    <w:rsid w:val="00D54C36"/>
    <w:rsid w:val="00D55362"/>
    <w:rsid w:val="00D55395"/>
    <w:rsid w:val="00D554F8"/>
    <w:rsid w:val="00D55525"/>
    <w:rsid w:val="00D55570"/>
    <w:rsid w:val="00D55B62"/>
    <w:rsid w:val="00D55F77"/>
    <w:rsid w:val="00D56171"/>
    <w:rsid w:val="00D5641F"/>
    <w:rsid w:val="00D56AFF"/>
    <w:rsid w:val="00D56DF5"/>
    <w:rsid w:val="00D56E39"/>
    <w:rsid w:val="00D571C7"/>
    <w:rsid w:val="00D573C8"/>
    <w:rsid w:val="00D573E6"/>
    <w:rsid w:val="00D578E1"/>
    <w:rsid w:val="00D579D1"/>
    <w:rsid w:val="00D57B4F"/>
    <w:rsid w:val="00D6059A"/>
    <w:rsid w:val="00D60809"/>
    <w:rsid w:val="00D60984"/>
    <w:rsid w:val="00D60F5C"/>
    <w:rsid w:val="00D60FBA"/>
    <w:rsid w:val="00D612C0"/>
    <w:rsid w:val="00D61508"/>
    <w:rsid w:val="00D616C1"/>
    <w:rsid w:val="00D61DF6"/>
    <w:rsid w:val="00D62359"/>
    <w:rsid w:val="00D6293C"/>
    <w:rsid w:val="00D62A5F"/>
    <w:rsid w:val="00D63475"/>
    <w:rsid w:val="00D636DF"/>
    <w:rsid w:val="00D6380F"/>
    <w:rsid w:val="00D63860"/>
    <w:rsid w:val="00D638CE"/>
    <w:rsid w:val="00D6402E"/>
    <w:rsid w:val="00D64DEF"/>
    <w:rsid w:val="00D64DF0"/>
    <w:rsid w:val="00D65825"/>
    <w:rsid w:val="00D66400"/>
    <w:rsid w:val="00D666D2"/>
    <w:rsid w:val="00D669E0"/>
    <w:rsid w:val="00D6705D"/>
    <w:rsid w:val="00D671A1"/>
    <w:rsid w:val="00D70234"/>
    <w:rsid w:val="00D70CEC"/>
    <w:rsid w:val="00D717D9"/>
    <w:rsid w:val="00D7283E"/>
    <w:rsid w:val="00D72C53"/>
    <w:rsid w:val="00D74145"/>
    <w:rsid w:val="00D742CF"/>
    <w:rsid w:val="00D74411"/>
    <w:rsid w:val="00D74ACB"/>
    <w:rsid w:val="00D7526E"/>
    <w:rsid w:val="00D761FE"/>
    <w:rsid w:val="00D766FE"/>
    <w:rsid w:val="00D767B8"/>
    <w:rsid w:val="00D76925"/>
    <w:rsid w:val="00D76ECA"/>
    <w:rsid w:val="00D77065"/>
    <w:rsid w:val="00D772E0"/>
    <w:rsid w:val="00D804FF"/>
    <w:rsid w:val="00D80875"/>
    <w:rsid w:val="00D8159C"/>
    <w:rsid w:val="00D82237"/>
    <w:rsid w:val="00D82B35"/>
    <w:rsid w:val="00D82D82"/>
    <w:rsid w:val="00D84D73"/>
    <w:rsid w:val="00D86075"/>
    <w:rsid w:val="00D860DD"/>
    <w:rsid w:val="00D86B48"/>
    <w:rsid w:val="00D86ED4"/>
    <w:rsid w:val="00D87333"/>
    <w:rsid w:val="00D87E73"/>
    <w:rsid w:val="00D90260"/>
    <w:rsid w:val="00D9174C"/>
    <w:rsid w:val="00D9243A"/>
    <w:rsid w:val="00D92AA3"/>
    <w:rsid w:val="00D92B20"/>
    <w:rsid w:val="00D9347C"/>
    <w:rsid w:val="00D936F7"/>
    <w:rsid w:val="00D93ADA"/>
    <w:rsid w:val="00D93BDF"/>
    <w:rsid w:val="00D9543B"/>
    <w:rsid w:val="00D95779"/>
    <w:rsid w:val="00D95789"/>
    <w:rsid w:val="00D95ADD"/>
    <w:rsid w:val="00D96F06"/>
    <w:rsid w:val="00D974D9"/>
    <w:rsid w:val="00D97AA5"/>
    <w:rsid w:val="00DA03DA"/>
    <w:rsid w:val="00DA04E3"/>
    <w:rsid w:val="00DA0D69"/>
    <w:rsid w:val="00DA0FD0"/>
    <w:rsid w:val="00DA10CA"/>
    <w:rsid w:val="00DA1706"/>
    <w:rsid w:val="00DA1C3F"/>
    <w:rsid w:val="00DA2344"/>
    <w:rsid w:val="00DA339A"/>
    <w:rsid w:val="00DA354A"/>
    <w:rsid w:val="00DA3F0C"/>
    <w:rsid w:val="00DA40BC"/>
    <w:rsid w:val="00DA43BA"/>
    <w:rsid w:val="00DA536B"/>
    <w:rsid w:val="00DA5633"/>
    <w:rsid w:val="00DA5B06"/>
    <w:rsid w:val="00DA61EF"/>
    <w:rsid w:val="00DA67A3"/>
    <w:rsid w:val="00DA6867"/>
    <w:rsid w:val="00DA6C0D"/>
    <w:rsid w:val="00DA6C2F"/>
    <w:rsid w:val="00DA6C9D"/>
    <w:rsid w:val="00DA7231"/>
    <w:rsid w:val="00DA729F"/>
    <w:rsid w:val="00DB08FE"/>
    <w:rsid w:val="00DB0C23"/>
    <w:rsid w:val="00DB13C6"/>
    <w:rsid w:val="00DB2952"/>
    <w:rsid w:val="00DB2EB3"/>
    <w:rsid w:val="00DB3730"/>
    <w:rsid w:val="00DB3C86"/>
    <w:rsid w:val="00DB411E"/>
    <w:rsid w:val="00DB414E"/>
    <w:rsid w:val="00DB4291"/>
    <w:rsid w:val="00DB435A"/>
    <w:rsid w:val="00DB4C7B"/>
    <w:rsid w:val="00DB548B"/>
    <w:rsid w:val="00DB6E38"/>
    <w:rsid w:val="00DB6E9C"/>
    <w:rsid w:val="00DB7A29"/>
    <w:rsid w:val="00DB7FDD"/>
    <w:rsid w:val="00DC0B01"/>
    <w:rsid w:val="00DC0C88"/>
    <w:rsid w:val="00DC102D"/>
    <w:rsid w:val="00DC1420"/>
    <w:rsid w:val="00DC1C2C"/>
    <w:rsid w:val="00DC21B7"/>
    <w:rsid w:val="00DC27CA"/>
    <w:rsid w:val="00DC31E1"/>
    <w:rsid w:val="00DC355D"/>
    <w:rsid w:val="00DC3756"/>
    <w:rsid w:val="00DC3856"/>
    <w:rsid w:val="00DC3F7E"/>
    <w:rsid w:val="00DC4137"/>
    <w:rsid w:val="00DC41E3"/>
    <w:rsid w:val="00DC4307"/>
    <w:rsid w:val="00DC45AE"/>
    <w:rsid w:val="00DC4715"/>
    <w:rsid w:val="00DC4EA5"/>
    <w:rsid w:val="00DC4EEE"/>
    <w:rsid w:val="00DC50D4"/>
    <w:rsid w:val="00DC57D2"/>
    <w:rsid w:val="00DC60F2"/>
    <w:rsid w:val="00DC6191"/>
    <w:rsid w:val="00DC6DA8"/>
    <w:rsid w:val="00DC6E10"/>
    <w:rsid w:val="00DC6F89"/>
    <w:rsid w:val="00DC7225"/>
    <w:rsid w:val="00DC726F"/>
    <w:rsid w:val="00DC7B37"/>
    <w:rsid w:val="00DD00FF"/>
    <w:rsid w:val="00DD0293"/>
    <w:rsid w:val="00DD0691"/>
    <w:rsid w:val="00DD105B"/>
    <w:rsid w:val="00DD1A40"/>
    <w:rsid w:val="00DD2493"/>
    <w:rsid w:val="00DD29CD"/>
    <w:rsid w:val="00DD2BC1"/>
    <w:rsid w:val="00DD3397"/>
    <w:rsid w:val="00DD3A85"/>
    <w:rsid w:val="00DD3C0D"/>
    <w:rsid w:val="00DD3F8A"/>
    <w:rsid w:val="00DD406E"/>
    <w:rsid w:val="00DD4498"/>
    <w:rsid w:val="00DD45B1"/>
    <w:rsid w:val="00DD5222"/>
    <w:rsid w:val="00DD56B1"/>
    <w:rsid w:val="00DD5BF0"/>
    <w:rsid w:val="00DD5E89"/>
    <w:rsid w:val="00DD63EB"/>
    <w:rsid w:val="00DD66EA"/>
    <w:rsid w:val="00DD6B97"/>
    <w:rsid w:val="00DD7251"/>
    <w:rsid w:val="00DD7383"/>
    <w:rsid w:val="00DD740A"/>
    <w:rsid w:val="00DD7641"/>
    <w:rsid w:val="00DD794C"/>
    <w:rsid w:val="00DD7EB0"/>
    <w:rsid w:val="00DD7EEC"/>
    <w:rsid w:val="00DE0363"/>
    <w:rsid w:val="00DE074B"/>
    <w:rsid w:val="00DE0A80"/>
    <w:rsid w:val="00DE0E70"/>
    <w:rsid w:val="00DE1D5A"/>
    <w:rsid w:val="00DE20F4"/>
    <w:rsid w:val="00DE23DF"/>
    <w:rsid w:val="00DE2629"/>
    <w:rsid w:val="00DE2860"/>
    <w:rsid w:val="00DE28E9"/>
    <w:rsid w:val="00DE2D74"/>
    <w:rsid w:val="00DE363F"/>
    <w:rsid w:val="00DE3B43"/>
    <w:rsid w:val="00DE3BE7"/>
    <w:rsid w:val="00DE44FC"/>
    <w:rsid w:val="00DE4739"/>
    <w:rsid w:val="00DE4BF1"/>
    <w:rsid w:val="00DE5198"/>
    <w:rsid w:val="00DE52C2"/>
    <w:rsid w:val="00DE5813"/>
    <w:rsid w:val="00DE5B5C"/>
    <w:rsid w:val="00DE6697"/>
    <w:rsid w:val="00DE681E"/>
    <w:rsid w:val="00DE6B44"/>
    <w:rsid w:val="00DE6C4D"/>
    <w:rsid w:val="00DE6D15"/>
    <w:rsid w:val="00DE6E8B"/>
    <w:rsid w:val="00DE78DB"/>
    <w:rsid w:val="00DE7DAC"/>
    <w:rsid w:val="00DE7E41"/>
    <w:rsid w:val="00DF02D0"/>
    <w:rsid w:val="00DF08FC"/>
    <w:rsid w:val="00DF0D09"/>
    <w:rsid w:val="00DF0F75"/>
    <w:rsid w:val="00DF1FAC"/>
    <w:rsid w:val="00DF255D"/>
    <w:rsid w:val="00DF28D0"/>
    <w:rsid w:val="00DF2B44"/>
    <w:rsid w:val="00DF3BF9"/>
    <w:rsid w:val="00DF4B6C"/>
    <w:rsid w:val="00DF5669"/>
    <w:rsid w:val="00DF5935"/>
    <w:rsid w:val="00DF5AA0"/>
    <w:rsid w:val="00DF5E92"/>
    <w:rsid w:val="00DF6D68"/>
    <w:rsid w:val="00DF6FE3"/>
    <w:rsid w:val="00DF72B4"/>
    <w:rsid w:val="00DF759D"/>
    <w:rsid w:val="00DF7658"/>
    <w:rsid w:val="00DF777A"/>
    <w:rsid w:val="00DF7998"/>
    <w:rsid w:val="00E008E3"/>
    <w:rsid w:val="00E00D26"/>
    <w:rsid w:val="00E013BE"/>
    <w:rsid w:val="00E01C1F"/>
    <w:rsid w:val="00E02318"/>
    <w:rsid w:val="00E023FE"/>
    <w:rsid w:val="00E02B4F"/>
    <w:rsid w:val="00E03112"/>
    <w:rsid w:val="00E03BF6"/>
    <w:rsid w:val="00E042CD"/>
    <w:rsid w:val="00E0479C"/>
    <w:rsid w:val="00E047CF"/>
    <w:rsid w:val="00E04C7F"/>
    <w:rsid w:val="00E04F4A"/>
    <w:rsid w:val="00E056A5"/>
    <w:rsid w:val="00E0570C"/>
    <w:rsid w:val="00E06162"/>
    <w:rsid w:val="00E07125"/>
    <w:rsid w:val="00E072EA"/>
    <w:rsid w:val="00E07554"/>
    <w:rsid w:val="00E077F7"/>
    <w:rsid w:val="00E07EA2"/>
    <w:rsid w:val="00E103AA"/>
    <w:rsid w:val="00E10883"/>
    <w:rsid w:val="00E119BF"/>
    <w:rsid w:val="00E1229D"/>
    <w:rsid w:val="00E13179"/>
    <w:rsid w:val="00E137CF"/>
    <w:rsid w:val="00E14203"/>
    <w:rsid w:val="00E142A5"/>
    <w:rsid w:val="00E14485"/>
    <w:rsid w:val="00E14CEF"/>
    <w:rsid w:val="00E14F5A"/>
    <w:rsid w:val="00E16397"/>
    <w:rsid w:val="00E16A74"/>
    <w:rsid w:val="00E16DC9"/>
    <w:rsid w:val="00E16FF4"/>
    <w:rsid w:val="00E1734F"/>
    <w:rsid w:val="00E20567"/>
    <w:rsid w:val="00E20C95"/>
    <w:rsid w:val="00E20EB7"/>
    <w:rsid w:val="00E21DE6"/>
    <w:rsid w:val="00E22228"/>
    <w:rsid w:val="00E223BA"/>
    <w:rsid w:val="00E22768"/>
    <w:rsid w:val="00E22B34"/>
    <w:rsid w:val="00E22F2B"/>
    <w:rsid w:val="00E238F5"/>
    <w:rsid w:val="00E23B12"/>
    <w:rsid w:val="00E23C98"/>
    <w:rsid w:val="00E23CB1"/>
    <w:rsid w:val="00E23D09"/>
    <w:rsid w:val="00E23F5F"/>
    <w:rsid w:val="00E2414D"/>
    <w:rsid w:val="00E25990"/>
    <w:rsid w:val="00E26A4C"/>
    <w:rsid w:val="00E2718B"/>
    <w:rsid w:val="00E272F8"/>
    <w:rsid w:val="00E2732C"/>
    <w:rsid w:val="00E2794F"/>
    <w:rsid w:val="00E2799A"/>
    <w:rsid w:val="00E279F2"/>
    <w:rsid w:val="00E303C3"/>
    <w:rsid w:val="00E308F5"/>
    <w:rsid w:val="00E30ED6"/>
    <w:rsid w:val="00E31245"/>
    <w:rsid w:val="00E31632"/>
    <w:rsid w:val="00E3164E"/>
    <w:rsid w:val="00E31A40"/>
    <w:rsid w:val="00E31BD2"/>
    <w:rsid w:val="00E31C88"/>
    <w:rsid w:val="00E31F33"/>
    <w:rsid w:val="00E320EE"/>
    <w:rsid w:val="00E32CA7"/>
    <w:rsid w:val="00E3309E"/>
    <w:rsid w:val="00E336F5"/>
    <w:rsid w:val="00E3374D"/>
    <w:rsid w:val="00E3420D"/>
    <w:rsid w:val="00E34491"/>
    <w:rsid w:val="00E35026"/>
    <w:rsid w:val="00E356EA"/>
    <w:rsid w:val="00E35720"/>
    <w:rsid w:val="00E359DB"/>
    <w:rsid w:val="00E36725"/>
    <w:rsid w:val="00E36BFF"/>
    <w:rsid w:val="00E37BB6"/>
    <w:rsid w:val="00E40286"/>
    <w:rsid w:val="00E40B34"/>
    <w:rsid w:val="00E415B2"/>
    <w:rsid w:val="00E41AAA"/>
    <w:rsid w:val="00E42140"/>
    <w:rsid w:val="00E42353"/>
    <w:rsid w:val="00E42D38"/>
    <w:rsid w:val="00E43AE5"/>
    <w:rsid w:val="00E43F7A"/>
    <w:rsid w:val="00E462AF"/>
    <w:rsid w:val="00E46444"/>
    <w:rsid w:val="00E46510"/>
    <w:rsid w:val="00E46F7B"/>
    <w:rsid w:val="00E472E1"/>
    <w:rsid w:val="00E4783F"/>
    <w:rsid w:val="00E50099"/>
    <w:rsid w:val="00E502CB"/>
    <w:rsid w:val="00E507A5"/>
    <w:rsid w:val="00E50923"/>
    <w:rsid w:val="00E509EC"/>
    <w:rsid w:val="00E5103C"/>
    <w:rsid w:val="00E510D4"/>
    <w:rsid w:val="00E5177D"/>
    <w:rsid w:val="00E51784"/>
    <w:rsid w:val="00E51C1B"/>
    <w:rsid w:val="00E5290B"/>
    <w:rsid w:val="00E52EB3"/>
    <w:rsid w:val="00E52FCE"/>
    <w:rsid w:val="00E54357"/>
    <w:rsid w:val="00E55256"/>
    <w:rsid w:val="00E5536E"/>
    <w:rsid w:val="00E55863"/>
    <w:rsid w:val="00E562E6"/>
    <w:rsid w:val="00E56466"/>
    <w:rsid w:val="00E56715"/>
    <w:rsid w:val="00E56D1A"/>
    <w:rsid w:val="00E56DA9"/>
    <w:rsid w:val="00E5758C"/>
    <w:rsid w:val="00E579C8"/>
    <w:rsid w:val="00E57B73"/>
    <w:rsid w:val="00E57FA6"/>
    <w:rsid w:val="00E6020E"/>
    <w:rsid w:val="00E6055A"/>
    <w:rsid w:val="00E608CF"/>
    <w:rsid w:val="00E60A26"/>
    <w:rsid w:val="00E60F16"/>
    <w:rsid w:val="00E6130E"/>
    <w:rsid w:val="00E61317"/>
    <w:rsid w:val="00E61398"/>
    <w:rsid w:val="00E62B3F"/>
    <w:rsid w:val="00E62F9D"/>
    <w:rsid w:val="00E63136"/>
    <w:rsid w:val="00E63381"/>
    <w:rsid w:val="00E63CC6"/>
    <w:rsid w:val="00E63ECA"/>
    <w:rsid w:val="00E64A99"/>
    <w:rsid w:val="00E64AF5"/>
    <w:rsid w:val="00E65FB0"/>
    <w:rsid w:val="00E66026"/>
    <w:rsid w:val="00E660A6"/>
    <w:rsid w:val="00E660C0"/>
    <w:rsid w:val="00E6622B"/>
    <w:rsid w:val="00E66B45"/>
    <w:rsid w:val="00E66D1C"/>
    <w:rsid w:val="00E670BB"/>
    <w:rsid w:val="00E6759E"/>
    <w:rsid w:val="00E71803"/>
    <w:rsid w:val="00E71AEE"/>
    <w:rsid w:val="00E734C5"/>
    <w:rsid w:val="00E7375A"/>
    <w:rsid w:val="00E73E93"/>
    <w:rsid w:val="00E743A3"/>
    <w:rsid w:val="00E74843"/>
    <w:rsid w:val="00E749C3"/>
    <w:rsid w:val="00E74A41"/>
    <w:rsid w:val="00E74E08"/>
    <w:rsid w:val="00E755B3"/>
    <w:rsid w:val="00E7584B"/>
    <w:rsid w:val="00E766FF"/>
    <w:rsid w:val="00E76DFD"/>
    <w:rsid w:val="00E7787B"/>
    <w:rsid w:val="00E81BF7"/>
    <w:rsid w:val="00E81C14"/>
    <w:rsid w:val="00E82005"/>
    <w:rsid w:val="00E827B8"/>
    <w:rsid w:val="00E828F2"/>
    <w:rsid w:val="00E829FB"/>
    <w:rsid w:val="00E82A27"/>
    <w:rsid w:val="00E83297"/>
    <w:rsid w:val="00E83DD8"/>
    <w:rsid w:val="00E840BA"/>
    <w:rsid w:val="00E840C6"/>
    <w:rsid w:val="00E847E0"/>
    <w:rsid w:val="00E849FF"/>
    <w:rsid w:val="00E84B0A"/>
    <w:rsid w:val="00E84C1C"/>
    <w:rsid w:val="00E84CA2"/>
    <w:rsid w:val="00E84FC7"/>
    <w:rsid w:val="00E850CE"/>
    <w:rsid w:val="00E85577"/>
    <w:rsid w:val="00E85904"/>
    <w:rsid w:val="00E86D52"/>
    <w:rsid w:val="00E86E18"/>
    <w:rsid w:val="00E86EA4"/>
    <w:rsid w:val="00E87085"/>
    <w:rsid w:val="00E87542"/>
    <w:rsid w:val="00E8762E"/>
    <w:rsid w:val="00E87C2D"/>
    <w:rsid w:val="00E87C59"/>
    <w:rsid w:val="00E9085D"/>
    <w:rsid w:val="00E9168E"/>
    <w:rsid w:val="00E91935"/>
    <w:rsid w:val="00E91936"/>
    <w:rsid w:val="00E92490"/>
    <w:rsid w:val="00E925D1"/>
    <w:rsid w:val="00E92A8D"/>
    <w:rsid w:val="00E92BC4"/>
    <w:rsid w:val="00E93847"/>
    <w:rsid w:val="00E93A80"/>
    <w:rsid w:val="00E93EC7"/>
    <w:rsid w:val="00E9417D"/>
    <w:rsid w:val="00E94489"/>
    <w:rsid w:val="00E947A5"/>
    <w:rsid w:val="00E95235"/>
    <w:rsid w:val="00E9548C"/>
    <w:rsid w:val="00E956E6"/>
    <w:rsid w:val="00E95E36"/>
    <w:rsid w:val="00E963FF"/>
    <w:rsid w:val="00E968CD"/>
    <w:rsid w:val="00E97926"/>
    <w:rsid w:val="00E97E86"/>
    <w:rsid w:val="00E97FD9"/>
    <w:rsid w:val="00EA00ED"/>
    <w:rsid w:val="00EA07C9"/>
    <w:rsid w:val="00EA12C4"/>
    <w:rsid w:val="00EA1962"/>
    <w:rsid w:val="00EA1BBE"/>
    <w:rsid w:val="00EA22B6"/>
    <w:rsid w:val="00EA2BE2"/>
    <w:rsid w:val="00EA351E"/>
    <w:rsid w:val="00EA3691"/>
    <w:rsid w:val="00EA36D1"/>
    <w:rsid w:val="00EA377A"/>
    <w:rsid w:val="00EA3C74"/>
    <w:rsid w:val="00EA3ECA"/>
    <w:rsid w:val="00EA4A1E"/>
    <w:rsid w:val="00EA4AFA"/>
    <w:rsid w:val="00EA615B"/>
    <w:rsid w:val="00EA6804"/>
    <w:rsid w:val="00EA68FC"/>
    <w:rsid w:val="00EA690C"/>
    <w:rsid w:val="00EA6C19"/>
    <w:rsid w:val="00EA6DA2"/>
    <w:rsid w:val="00EA6F24"/>
    <w:rsid w:val="00EA708A"/>
    <w:rsid w:val="00EA7155"/>
    <w:rsid w:val="00EA74BD"/>
    <w:rsid w:val="00EA7FD9"/>
    <w:rsid w:val="00EB0065"/>
    <w:rsid w:val="00EB012B"/>
    <w:rsid w:val="00EB0A97"/>
    <w:rsid w:val="00EB0DA3"/>
    <w:rsid w:val="00EB0EB2"/>
    <w:rsid w:val="00EB1244"/>
    <w:rsid w:val="00EB141E"/>
    <w:rsid w:val="00EB212A"/>
    <w:rsid w:val="00EB2759"/>
    <w:rsid w:val="00EB2857"/>
    <w:rsid w:val="00EB3305"/>
    <w:rsid w:val="00EB361D"/>
    <w:rsid w:val="00EB3DF0"/>
    <w:rsid w:val="00EB40F9"/>
    <w:rsid w:val="00EB4AAD"/>
    <w:rsid w:val="00EB51A7"/>
    <w:rsid w:val="00EB51C3"/>
    <w:rsid w:val="00EB59E2"/>
    <w:rsid w:val="00EB5E07"/>
    <w:rsid w:val="00EB629D"/>
    <w:rsid w:val="00EB6493"/>
    <w:rsid w:val="00EB6588"/>
    <w:rsid w:val="00EB7433"/>
    <w:rsid w:val="00EB779A"/>
    <w:rsid w:val="00EB7AA1"/>
    <w:rsid w:val="00EB7EDA"/>
    <w:rsid w:val="00EC0E72"/>
    <w:rsid w:val="00EC174F"/>
    <w:rsid w:val="00EC19C7"/>
    <w:rsid w:val="00EC1F3A"/>
    <w:rsid w:val="00EC2196"/>
    <w:rsid w:val="00EC3126"/>
    <w:rsid w:val="00EC37D5"/>
    <w:rsid w:val="00EC3B04"/>
    <w:rsid w:val="00EC3C43"/>
    <w:rsid w:val="00EC4004"/>
    <w:rsid w:val="00EC42E7"/>
    <w:rsid w:val="00EC47E4"/>
    <w:rsid w:val="00EC4CDE"/>
    <w:rsid w:val="00EC5740"/>
    <w:rsid w:val="00EC59CC"/>
    <w:rsid w:val="00EC5DF8"/>
    <w:rsid w:val="00EC62AA"/>
    <w:rsid w:val="00EC64AC"/>
    <w:rsid w:val="00EC667D"/>
    <w:rsid w:val="00EC6698"/>
    <w:rsid w:val="00EC7493"/>
    <w:rsid w:val="00EC7B21"/>
    <w:rsid w:val="00EC7D06"/>
    <w:rsid w:val="00ED06A0"/>
    <w:rsid w:val="00ED07F4"/>
    <w:rsid w:val="00ED0D7D"/>
    <w:rsid w:val="00ED1198"/>
    <w:rsid w:val="00ED1C47"/>
    <w:rsid w:val="00ED1CF1"/>
    <w:rsid w:val="00ED222C"/>
    <w:rsid w:val="00ED22A8"/>
    <w:rsid w:val="00ED2409"/>
    <w:rsid w:val="00ED29D9"/>
    <w:rsid w:val="00ED2C3C"/>
    <w:rsid w:val="00ED3EB6"/>
    <w:rsid w:val="00ED3EE0"/>
    <w:rsid w:val="00ED430E"/>
    <w:rsid w:val="00ED45D4"/>
    <w:rsid w:val="00ED4BD3"/>
    <w:rsid w:val="00ED4CC2"/>
    <w:rsid w:val="00ED4E3C"/>
    <w:rsid w:val="00ED5246"/>
    <w:rsid w:val="00ED5F61"/>
    <w:rsid w:val="00ED634C"/>
    <w:rsid w:val="00ED64FE"/>
    <w:rsid w:val="00ED68A4"/>
    <w:rsid w:val="00ED6E1E"/>
    <w:rsid w:val="00ED7370"/>
    <w:rsid w:val="00EE08C6"/>
    <w:rsid w:val="00EE0E19"/>
    <w:rsid w:val="00EE1089"/>
    <w:rsid w:val="00EE150E"/>
    <w:rsid w:val="00EE16E0"/>
    <w:rsid w:val="00EE1A0B"/>
    <w:rsid w:val="00EE23C4"/>
    <w:rsid w:val="00EE3480"/>
    <w:rsid w:val="00EE3530"/>
    <w:rsid w:val="00EE3FAF"/>
    <w:rsid w:val="00EE40B7"/>
    <w:rsid w:val="00EE42CC"/>
    <w:rsid w:val="00EE4357"/>
    <w:rsid w:val="00EE49AC"/>
    <w:rsid w:val="00EE4F21"/>
    <w:rsid w:val="00EE505A"/>
    <w:rsid w:val="00EE531E"/>
    <w:rsid w:val="00EE56F7"/>
    <w:rsid w:val="00EE5F71"/>
    <w:rsid w:val="00EE6137"/>
    <w:rsid w:val="00EE6310"/>
    <w:rsid w:val="00EE733E"/>
    <w:rsid w:val="00EE7652"/>
    <w:rsid w:val="00EE769A"/>
    <w:rsid w:val="00EE7D4C"/>
    <w:rsid w:val="00EF02CA"/>
    <w:rsid w:val="00EF0313"/>
    <w:rsid w:val="00EF03D4"/>
    <w:rsid w:val="00EF0710"/>
    <w:rsid w:val="00EF07FE"/>
    <w:rsid w:val="00EF0B8A"/>
    <w:rsid w:val="00EF1B5B"/>
    <w:rsid w:val="00EF202B"/>
    <w:rsid w:val="00EF2159"/>
    <w:rsid w:val="00EF24AC"/>
    <w:rsid w:val="00EF3AF6"/>
    <w:rsid w:val="00EF3BB4"/>
    <w:rsid w:val="00EF3DBC"/>
    <w:rsid w:val="00EF3FA0"/>
    <w:rsid w:val="00EF5421"/>
    <w:rsid w:val="00EF5946"/>
    <w:rsid w:val="00EF5FB9"/>
    <w:rsid w:val="00EF6675"/>
    <w:rsid w:val="00EF7061"/>
    <w:rsid w:val="00EF794A"/>
    <w:rsid w:val="00EF7E22"/>
    <w:rsid w:val="00F0017C"/>
    <w:rsid w:val="00F00506"/>
    <w:rsid w:val="00F008E8"/>
    <w:rsid w:val="00F00C7E"/>
    <w:rsid w:val="00F00DA1"/>
    <w:rsid w:val="00F00E39"/>
    <w:rsid w:val="00F0104D"/>
    <w:rsid w:val="00F014DA"/>
    <w:rsid w:val="00F01975"/>
    <w:rsid w:val="00F01FA5"/>
    <w:rsid w:val="00F020F7"/>
    <w:rsid w:val="00F02D40"/>
    <w:rsid w:val="00F030AD"/>
    <w:rsid w:val="00F032B4"/>
    <w:rsid w:val="00F03435"/>
    <w:rsid w:val="00F037B9"/>
    <w:rsid w:val="00F03873"/>
    <w:rsid w:val="00F03D7B"/>
    <w:rsid w:val="00F044D7"/>
    <w:rsid w:val="00F0506B"/>
    <w:rsid w:val="00F06064"/>
    <w:rsid w:val="00F063E8"/>
    <w:rsid w:val="00F07146"/>
    <w:rsid w:val="00F07374"/>
    <w:rsid w:val="00F077DE"/>
    <w:rsid w:val="00F07B68"/>
    <w:rsid w:val="00F105A1"/>
    <w:rsid w:val="00F105D3"/>
    <w:rsid w:val="00F10E9E"/>
    <w:rsid w:val="00F1172F"/>
    <w:rsid w:val="00F11C4C"/>
    <w:rsid w:val="00F127C4"/>
    <w:rsid w:val="00F12B73"/>
    <w:rsid w:val="00F12CEF"/>
    <w:rsid w:val="00F12E47"/>
    <w:rsid w:val="00F138A3"/>
    <w:rsid w:val="00F13A50"/>
    <w:rsid w:val="00F14786"/>
    <w:rsid w:val="00F14875"/>
    <w:rsid w:val="00F14A7A"/>
    <w:rsid w:val="00F15058"/>
    <w:rsid w:val="00F152D5"/>
    <w:rsid w:val="00F15A2D"/>
    <w:rsid w:val="00F16297"/>
    <w:rsid w:val="00F1661F"/>
    <w:rsid w:val="00F16D06"/>
    <w:rsid w:val="00F17D0B"/>
    <w:rsid w:val="00F17E8E"/>
    <w:rsid w:val="00F2004B"/>
    <w:rsid w:val="00F20E1A"/>
    <w:rsid w:val="00F20FAE"/>
    <w:rsid w:val="00F21011"/>
    <w:rsid w:val="00F216E1"/>
    <w:rsid w:val="00F21914"/>
    <w:rsid w:val="00F21A97"/>
    <w:rsid w:val="00F21B2F"/>
    <w:rsid w:val="00F225E9"/>
    <w:rsid w:val="00F22E58"/>
    <w:rsid w:val="00F23797"/>
    <w:rsid w:val="00F23DAB"/>
    <w:rsid w:val="00F23FE4"/>
    <w:rsid w:val="00F24220"/>
    <w:rsid w:val="00F24863"/>
    <w:rsid w:val="00F24C58"/>
    <w:rsid w:val="00F24CDF"/>
    <w:rsid w:val="00F25A49"/>
    <w:rsid w:val="00F25D5B"/>
    <w:rsid w:val="00F25D9E"/>
    <w:rsid w:val="00F26317"/>
    <w:rsid w:val="00F26666"/>
    <w:rsid w:val="00F2739E"/>
    <w:rsid w:val="00F27B45"/>
    <w:rsid w:val="00F27D7E"/>
    <w:rsid w:val="00F3034F"/>
    <w:rsid w:val="00F30F83"/>
    <w:rsid w:val="00F3160D"/>
    <w:rsid w:val="00F316ED"/>
    <w:rsid w:val="00F31EA8"/>
    <w:rsid w:val="00F31FEE"/>
    <w:rsid w:val="00F320FD"/>
    <w:rsid w:val="00F325EA"/>
    <w:rsid w:val="00F32794"/>
    <w:rsid w:val="00F328D3"/>
    <w:rsid w:val="00F32B39"/>
    <w:rsid w:val="00F3308F"/>
    <w:rsid w:val="00F3311A"/>
    <w:rsid w:val="00F33228"/>
    <w:rsid w:val="00F33B6A"/>
    <w:rsid w:val="00F33B8B"/>
    <w:rsid w:val="00F34CE6"/>
    <w:rsid w:val="00F34E1F"/>
    <w:rsid w:val="00F34FA7"/>
    <w:rsid w:val="00F35653"/>
    <w:rsid w:val="00F3594E"/>
    <w:rsid w:val="00F35B1E"/>
    <w:rsid w:val="00F36125"/>
    <w:rsid w:val="00F3616F"/>
    <w:rsid w:val="00F3626D"/>
    <w:rsid w:val="00F364D6"/>
    <w:rsid w:val="00F3662E"/>
    <w:rsid w:val="00F36B74"/>
    <w:rsid w:val="00F37034"/>
    <w:rsid w:val="00F371E3"/>
    <w:rsid w:val="00F37218"/>
    <w:rsid w:val="00F3754D"/>
    <w:rsid w:val="00F37AA2"/>
    <w:rsid w:val="00F4047E"/>
    <w:rsid w:val="00F4068D"/>
    <w:rsid w:val="00F40900"/>
    <w:rsid w:val="00F40933"/>
    <w:rsid w:val="00F41721"/>
    <w:rsid w:val="00F41835"/>
    <w:rsid w:val="00F41960"/>
    <w:rsid w:val="00F42180"/>
    <w:rsid w:val="00F434D9"/>
    <w:rsid w:val="00F436FF"/>
    <w:rsid w:val="00F438F6"/>
    <w:rsid w:val="00F44DAE"/>
    <w:rsid w:val="00F456CD"/>
    <w:rsid w:val="00F4578F"/>
    <w:rsid w:val="00F46C8D"/>
    <w:rsid w:val="00F46CC8"/>
    <w:rsid w:val="00F47049"/>
    <w:rsid w:val="00F47347"/>
    <w:rsid w:val="00F47629"/>
    <w:rsid w:val="00F47831"/>
    <w:rsid w:val="00F50114"/>
    <w:rsid w:val="00F50977"/>
    <w:rsid w:val="00F5104B"/>
    <w:rsid w:val="00F513FF"/>
    <w:rsid w:val="00F5156A"/>
    <w:rsid w:val="00F51A1F"/>
    <w:rsid w:val="00F51CA9"/>
    <w:rsid w:val="00F51D8A"/>
    <w:rsid w:val="00F51E03"/>
    <w:rsid w:val="00F51F97"/>
    <w:rsid w:val="00F5213F"/>
    <w:rsid w:val="00F523AE"/>
    <w:rsid w:val="00F52FB5"/>
    <w:rsid w:val="00F53499"/>
    <w:rsid w:val="00F536CB"/>
    <w:rsid w:val="00F537FF"/>
    <w:rsid w:val="00F53A1D"/>
    <w:rsid w:val="00F53ABD"/>
    <w:rsid w:val="00F5402D"/>
    <w:rsid w:val="00F545F4"/>
    <w:rsid w:val="00F54663"/>
    <w:rsid w:val="00F5473E"/>
    <w:rsid w:val="00F54F42"/>
    <w:rsid w:val="00F555F8"/>
    <w:rsid w:val="00F55756"/>
    <w:rsid w:val="00F5614D"/>
    <w:rsid w:val="00F565E0"/>
    <w:rsid w:val="00F56FF8"/>
    <w:rsid w:val="00F57872"/>
    <w:rsid w:val="00F60278"/>
    <w:rsid w:val="00F60780"/>
    <w:rsid w:val="00F60F04"/>
    <w:rsid w:val="00F60F90"/>
    <w:rsid w:val="00F61665"/>
    <w:rsid w:val="00F61F54"/>
    <w:rsid w:val="00F622D4"/>
    <w:rsid w:val="00F62504"/>
    <w:rsid w:val="00F63768"/>
    <w:rsid w:val="00F64659"/>
    <w:rsid w:val="00F64880"/>
    <w:rsid w:val="00F64E27"/>
    <w:rsid w:val="00F651F1"/>
    <w:rsid w:val="00F6696A"/>
    <w:rsid w:val="00F6698F"/>
    <w:rsid w:val="00F66D4C"/>
    <w:rsid w:val="00F66FA4"/>
    <w:rsid w:val="00F67091"/>
    <w:rsid w:val="00F67326"/>
    <w:rsid w:val="00F676F3"/>
    <w:rsid w:val="00F67CAB"/>
    <w:rsid w:val="00F70509"/>
    <w:rsid w:val="00F70BFB"/>
    <w:rsid w:val="00F70DF5"/>
    <w:rsid w:val="00F70EB1"/>
    <w:rsid w:val="00F70FDC"/>
    <w:rsid w:val="00F71162"/>
    <w:rsid w:val="00F71344"/>
    <w:rsid w:val="00F7157D"/>
    <w:rsid w:val="00F727FF"/>
    <w:rsid w:val="00F72CE0"/>
    <w:rsid w:val="00F72DD8"/>
    <w:rsid w:val="00F7304D"/>
    <w:rsid w:val="00F73D21"/>
    <w:rsid w:val="00F7401E"/>
    <w:rsid w:val="00F74064"/>
    <w:rsid w:val="00F741EF"/>
    <w:rsid w:val="00F747F8"/>
    <w:rsid w:val="00F74A86"/>
    <w:rsid w:val="00F74CB6"/>
    <w:rsid w:val="00F74F1F"/>
    <w:rsid w:val="00F751FE"/>
    <w:rsid w:val="00F752ED"/>
    <w:rsid w:val="00F7563D"/>
    <w:rsid w:val="00F75E99"/>
    <w:rsid w:val="00F773A9"/>
    <w:rsid w:val="00F77594"/>
    <w:rsid w:val="00F77C83"/>
    <w:rsid w:val="00F77D14"/>
    <w:rsid w:val="00F80203"/>
    <w:rsid w:val="00F8051D"/>
    <w:rsid w:val="00F81075"/>
    <w:rsid w:val="00F81492"/>
    <w:rsid w:val="00F81536"/>
    <w:rsid w:val="00F81AC0"/>
    <w:rsid w:val="00F8204E"/>
    <w:rsid w:val="00F82334"/>
    <w:rsid w:val="00F82D44"/>
    <w:rsid w:val="00F83209"/>
    <w:rsid w:val="00F833B0"/>
    <w:rsid w:val="00F8427E"/>
    <w:rsid w:val="00F84E1A"/>
    <w:rsid w:val="00F84FEC"/>
    <w:rsid w:val="00F856A3"/>
    <w:rsid w:val="00F85DE3"/>
    <w:rsid w:val="00F8617D"/>
    <w:rsid w:val="00F86414"/>
    <w:rsid w:val="00F86476"/>
    <w:rsid w:val="00F86580"/>
    <w:rsid w:val="00F86AB7"/>
    <w:rsid w:val="00F86AD5"/>
    <w:rsid w:val="00F86DEB"/>
    <w:rsid w:val="00F86FA2"/>
    <w:rsid w:val="00F874B5"/>
    <w:rsid w:val="00F87825"/>
    <w:rsid w:val="00F878D1"/>
    <w:rsid w:val="00F87AC4"/>
    <w:rsid w:val="00F87B7B"/>
    <w:rsid w:val="00F9097F"/>
    <w:rsid w:val="00F91089"/>
    <w:rsid w:val="00F91141"/>
    <w:rsid w:val="00F91C4E"/>
    <w:rsid w:val="00F921AB"/>
    <w:rsid w:val="00F92A0D"/>
    <w:rsid w:val="00F92F5B"/>
    <w:rsid w:val="00F93027"/>
    <w:rsid w:val="00F937FB"/>
    <w:rsid w:val="00F93C9B"/>
    <w:rsid w:val="00F93CEF"/>
    <w:rsid w:val="00F93DB8"/>
    <w:rsid w:val="00F9426B"/>
    <w:rsid w:val="00F944A8"/>
    <w:rsid w:val="00F952F0"/>
    <w:rsid w:val="00F957E4"/>
    <w:rsid w:val="00F95B15"/>
    <w:rsid w:val="00F95DEE"/>
    <w:rsid w:val="00F964B2"/>
    <w:rsid w:val="00F96B59"/>
    <w:rsid w:val="00F96E2C"/>
    <w:rsid w:val="00F971B6"/>
    <w:rsid w:val="00F972AC"/>
    <w:rsid w:val="00F9748E"/>
    <w:rsid w:val="00F97C7E"/>
    <w:rsid w:val="00F97DF3"/>
    <w:rsid w:val="00FA0165"/>
    <w:rsid w:val="00FA066E"/>
    <w:rsid w:val="00FA09CE"/>
    <w:rsid w:val="00FA0CF0"/>
    <w:rsid w:val="00FA0E74"/>
    <w:rsid w:val="00FA13CE"/>
    <w:rsid w:val="00FA1A62"/>
    <w:rsid w:val="00FA1A97"/>
    <w:rsid w:val="00FA1B94"/>
    <w:rsid w:val="00FA1CC2"/>
    <w:rsid w:val="00FA3919"/>
    <w:rsid w:val="00FA3B09"/>
    <w:rsid w:val="00FA4160"/>
    <w:rsid w:val="00FA47D5"/>
    <w:rsid w:val="00FA5183"/>
    <w:rsid w:val="00FA5551"/>
    <w:rsid w:val="00FA57EA"/>
    <w:rsid w:val="00FA5DE1"/>
    <w:rsid w:val="00FA676C"/>
    <w:rsid w:val="00FA6836"/>
    <w:rsid w:val="00FA6CB8"/>
    <w:rsid w:val="00FA6D1C"/>
    <w:rsid w:val="00FA6EA2"/>
    <w:rsid w:val="00FA71E7"/>
    <w:rsid w:val="00FA772A"/>
    <w:rsid w:val="00FA78F0"/>
    <w:rsid w:val="00FA7CBC"/>
    <w:rsid w:val="00FA7DC3"/>
    <w:rsid w:val="00FB0573"/>
    <w:rsid w:val="00FB081E"/>
    <w:rsid w:val="00FB086F"/>
    <w:rsid w:val="00FB168A"/>
    <w:rsid w:val="00FB169E"/>
    <w:rsid w:val="00FB16B1"/>
    <w:rsid w:val="00FB1D2D"/>
    <w:rsid w:val="00FB204F"/>
    <w:rsid w:val="00FB2075"/>
    <w:rsid w:val="00FB21FD"/>
    <w:rsid w:val="00FB2814"/>
    <w:rsid w:val="00FB2C7B"/>
    <w:rsid w:val="00FB3010"/>
    <w:rsid w:val="00FB3331"/>
    <w:rsid w:val="00FB3791"/>
    <w:rsid w:val="00FB3C20"/>
    <w:rsid w:val="00FB4222"/>
    <w:rsid w:val="00FB493D"/>
    <w:rsid w:val="00FB521F"/>
    <w:rsid w:val="00FB5382"/>
    <w:rsid w:val="00FB5CAD"/>
    <w:rsid w:val="00FB6159"/>
    <w:rsid w:val="00FB64EF"/>
    <w:rsid w:val="00FB6BC5"/>
    <w:rsid w:val="00FB6DDB"/>
    <w:rsid w:val="00FB7277"/>
    <w:rsid w:val="00FB7681"/>
    <w:rsid w:val="00FB771F"/>
    <w:rsid w:val="00FB7AEB"/>
    <w:rsid w:val="00FB7D1B"/>
    <w:rsid w:val="00FC038C"/>
    <w:rsid w:val="00FC082C"/>
    <w:rsid w:val="00FC0936"/>
    <w:rsid w:val="00FC0993"/>
    <w:rsid w:val="00FC1725"/>
    <w:rsid w:val="00FC1B76"/>
    <w:rsid w:val="00FC1C39"/>
    <w:rsid w:val="00FC2628"/>
    <w:rsid w:val="00FC333B"/>
    <w:rsid w:val="00FC38CE"/>
    <w:rsid w:val="00FC3D06"/>
    <w:rsid w:val="00FC4389"/>
    <w:rsid w:val="00FC475F"/>
    <w:rsid w:val="00FC495E"/>
    <w:rsid w:val="00FC4A15"/>
    <w:rsid w:val="00FC544E"/>
    <w:rsid w:val="00FC5703"/>
    <w:rsid w:val="00FC5A4D"/>
    <w:rsid w:val="00FC5D0E"/>
    <w:rsid w:val="00FC6608"/>
    <w:rsid w:val="00FC699F"/>
    <w:rsid w:val="00FC7004"/>
    <w:rsid w:val="00FC7597"/>
    <w:rsid w:val="00FC7C69"/>
    <w:rsid w:val="00FC7DBA"/>
    <w:rsid w:val="00FC7F84"/>
    <w:rsid w:val="00FD1BE9"/>
    <w:rsid w:val="00FD1CBC"/>
    <w:rsid w:val="00FD2356"/>
    <w:rsid w:val="00FD274C"/>
    <w:rsid w:val="00FD2B85"/>
    <w:rsid w:val="00FD373B"/>
    <w:rsid w:val="00FD3B35"/>
    <w:rsid w:val="00FD3C63"/>
    <w:rsid w:val="00FD3FCA"/>
    <w:rsid w:val="00FD3FE7"/>
    <w:rsid w:val="00FD553F"/>
    <w:rsid w:val="00FD554B"/>
    <w:rsid w:val="00FD573D"/>
    <w:rsid w:val="00FD5FAE"/>
    <w:rsid w:val="00FD6431"/>
    <w:rsid w:val="00FD6653"/>
    <w:rsid w:val="00FD67D8"/>
    <w:rsid w:val="00FD6D15"/>
    <w:rsid w:val="00FD71E9"/>
    <w:rsid w:val="00FD72A1"/>
    <w:rsid w:val="00FD73E4"/>
    <w:rsid w:val="00FD7595"/>
    <w:rsid w:val="00FD7857"/>
    <w:rsid w:val="00FD7F81"/>
    <w:rsid w:val="00FE02C4"/>
    <w:rsid w:val="00FE047F"/>
    <w:rsid w:val="00FE0697"/>
    <w:rsid w:val="00FE0BDA"/>
    <w:rsid w:val="00FE1397"/>
    <w:rsid w:val="00FE1AFA"/>
    <w:rsid w:val="00FE1FB6"/>
    <w:rsid w:val="00FE2124"/>
    <w:rsid w:val="00FE25C1"/>
    <w:rsid w:val="00FE25FE"/>
    <w:rsid w:val="00FE29BB"/>
    <w:rsid w:val="00FE3033"/>
    <w:rsid w:val="00FE31D6"/>
    <w:rsid w:val="00FE3475"/>
    <w:rsid w:val="00FE3A17"/>
    <w:rsid w:val="00FE3E3E"/>
    <w:rsid w:val="00FE489F"/>
    <w:rsid w:val="00FE493F"/>
    <w:rsid w:val="00FE4968"/>
    <w:rsid w:val="00FE5959"/>
    <w:rsid w:val="00FE5A5F"/>
    <w:rsid w:val="00FE729A"/>
    <w:rsid w:val="00FE7686"/>
    <w:rsid w:val="00FE7ABB"/>
    <w:rsid w:val="00FF02F0"/>
    <w:rsid w:val="00FF0A1B"/>
    <w:rsid w:val="00FF0C11"/>
    <w:rsid w:val="00FF10DE"/>
    <w:rsid w:val="00FF115A"/>
    <w:rsid w:val="00FF1384"/>
    <w:rsid w:val="00FF1BBE"/>
    <w:rsid w:val="00FF1F34"/>
    <w:rsid w:val="00FF2345"/>
    <w:rsid w:val="00FF2906"/>
    <w:rsid w:val="00FF2FBF"/>
    <w:rsid w:val="00FF3C76"/>
    <w:rsid w:val="00FF3CC1"/>
    <w:rsid w:val="00FF3D7F"/>
    <w:rsid w:val="00FF43CE"/>
    <w:rsid w:val="00FF48DB"/>
    <w:rsid w:val="00FF4B41"/>
    <w:rsid w:val="00FF4C66"/>
    <w:rsid w:val="00FF4CA3"/>
    <w:rsid w:val="00FF4DA7"/>
    <w:rsid w:val="00FF53B7"/>
    <w:rsid w:val="00FF5473"/>
    <w:rsid w:val="00FF5932"/>
    <w:rsid w:val="00FF617C"/>
    <w:rsid w:val="00FF6771"/>
    <w:rsid w:val="00FF683D"/>
    <w:rsid w:val="00FF6DD0"/>
    <w:rsid w:val="00FF6E8B"/>
    <w:rsid w:val="00FF744D"/>
    <w:rsid w:val="00FF7741"/>
    <w:rsid w:val="00FF78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3EF00"/>
  <w15:docId w15:val="{2239E247-95E3-4FE1-9B09-BBF43B91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aliases w:val="Tytuł umowy"/>
    <w:basedOn w:val="Normalny"/>
    <w:next w:val="Normalny"/>
    <w:link w:val="Nagwek1Znak"/>
    <w:qFormat/>
    <w:rsid w:val="00BA0378"/>
    <w:pPr>
      <w:keepNext/>
      <w:tabs>
        <w:tab w:val="left" w:pos="540"/>
      </w:tabs>
      <w:spacing w:after="0" w:line="240" w:lineRule="auto"/>
      <w:ind w:left="540"/>
      <w:jc w:val="center"/>
      <w:outlineLvl w:val="0"/>
    </w:pPr>
    <w:rPr>
      <w:rFonts w:eastAsia="Times New Roman"/>
      <w:b/>
      <w:bCs/>
      <w:szCs w:val="24"/>
    </w:rPr>
  </w:style>
  <w:style w:type="paragraph" w:styleId="Nagwek2">
    <w:name w:val="heading 2"/>
    <w:aliases w:val="Rozdział"/>
    <w:basedOn w:val="Normalny"/>
    <w:next w:val="Normalny"/>
    <w:link w:val="Nagwek2Znak"/>
    <w:qFormat/>
    <w:rsid w:val="00EA3C74"/>
    <w:pPr>
      <w:keepNext/>
      <w:tabs>
        <w:tab w:val="left" w:pos="180"/>
      </w:tabs>
      <w:spacing w:before="60" w:after="60" w:line="240" w:lineRule="auto"/>
      <w:jc w:val="center"/>
      <w:outlineLvl w:val="1"/>
    </w:pPr>
    <w:rPr>
      <w:rFonts w:eastAsia="Times New Roman"/>
      <w:b/>
      <w:bCs/>
    </w:rPr>
  </w:style>
  <w:style w:type="paragraph" w:styleId="Nagwek3">
    <w:name w:val="heading 3"/>
    <w:aliases w:val="Paragraf"/>
    <w:basedOn w:val="Normalny"/>
    <w:next w:val="Normalny"/>
    <w:link w:val="Nagwek3Znak"/>
    <w:qFormat/>
    <w:rsid w:val="00253231"/>
    <w:pPr>
      <w:keepNext/>
      <w:spacing w:before="60" w:after="60" w:line="240" w:lineRule="auto"/>
      <w:jc w:val="center"/>
      <w:outlineLvl w:val="2"/>
    </w:pPr>
    <w:rPr>
      <w:rFonts w:eastAsia="Times New Roman"/>
      <w:bCs/>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umowy Znak"/>
    <w:link w:val="Nagwek1"/>
    <w:rsid w:val="00BA0378"/>
    <w:rPr>
      <w:rFonts w:eastAsia="Times New Roman"/>
      <w:b/>
      <w:bCs/>
      <w:sz w:val="22"/>
      <w:szCs w:val="24"/>
      <w:lang w:eastAsia="en-US"/>
    </w:rPr>
  </w:style>
  <w:style w:type="character" w:customStyle="1" w:styleId="Nagwek2Znak">
    <w:name w:val="Nagłówek 2 Znak"/>
    <w:aliases w:val="Rozdział Znak"/>
    <w:link w:val="Nagwek2"/>
    <w:rsid w:val="00EA3C74"/>
    <w:rPr>
      <w:rFonts w:eastAsia="Times New Roman"/>
      <w:b/>
      <w:bCs/>
      <w:sz w:val="22"/>
      <w:szCs w:val="22"/>
      <w:lang w:eastAsia="en-US"/>
    </w:rPr>
  </w:style>
  <w:style w:type="character" w:customStyle="1" w:styleId="Nagwek3Znak">
    <w:name w:val="Nagłówek 3 Znak"/>
    <w:aliases w:val="Paragraf Znak"/>
    <w:link w:val="Nagwek3"/>
    <w:rsid w:val="00253231"/>
    <w:rPr>
      <w:rFonts w:eastAsia="Times New Roman"/>
      <w:bCs/>
      <w:sz w:val="22"/>
      <w:szCs w:val="26"/>
      <w:lang w:eastAsia="en-US"/>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18"/>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next w:val="Tabela-Siatka"/>
    <w:rsid w:val="006A6CF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37181E"/>
    <w:rPr>
      <w:sz w:val="22"/>
      <w:szCs w:val="22"/>
      <w:lang w:eastAsia="en-US"/>
    </w:rPr>
  </w:style>
  <w:style w:type="character" w:customStyle="1" w:styleId="txt-new1">
    <w:name w:val="txt-new1"/>
    <w:basedOn w:val="Domylnaczcionkaakapitu"/>
    <w:rsid w:val="00F4068D"/>
    <w:rPr>
      <w:shd w:val="clear" w:color="auto" w:fill="auto"/>
    </w:rPr>
  </w:style>
  <w:style w:type="character" w:customStyle="1" w:styleId="tabulatory1">
    <w:name w:val="tabulatory1"/>
    <w:basedOn w:val="Domylnaczcionkaakapitu"/>
    <w:rsid w:val="00F4068D"/>
  </w:style>
  <w:style w:type="character" w:customStyle="1" w:styleId="txt-old1">
    <w:name w:val="txt-old1"/>
    <w:basedOn w:val="Domylnaczcionkaakapitu"/>
    <w:rsid w:val="00F4068D"/>
    <w:rPr>
      <w:strike/>
      <w:vanish/>
      <w:webHidden w:val="0"/>
      <w:specVanish w:val="0"/>
    </w:rPr>
  </w:style>
  <w:style w:type="character" w:customStyle="1" w:styleId="txt-new2">
    <w:name w:val="txt-new2"/>
    <w:basedOn w:val="Domylnaczcionkaakapitu"/>
    <w:rsid w:val="00F4068D"/>
    <w:rPr>
      <w:shd w:val="clear" w:color="auto" w:fill="auto"/>
    </w:rPr>
  </w:style>
  <w:style w:type="character" w:customStyle="1" w:styleId="txt-old">
    <w:name w:val="txt-old"/>
    <w:basedOn w:val="Domylnaczcionkaakapitu"/>
    <w:rsid w:val="001A6FCE"/>
  </w:style>
  <w:style w:type="character" w:customStyle="1" w:styleId="txt-new">
    <w:name w:val="txt-new"/>
    <w:basedOn w:val="Domylnaczcionkaakapitu"/>
    <w:rsid w:val="001A6FCE"/>
  </w:style>
  <w:style w:type="character" w:customStyle="1" w:styleId="Zakotwiczenieprzypisudolnego">
    <w:name w:val="Zakotwiczenie przypisu dolnego"/>
    <w:rsid w:val="00016FED"/>
    <w:rPr>
      <w:vertAlign w:val="superscript"/>
    </w:rPr>
  </w:style>
  <w:style w:type="character" w:customStyle="1" w:styleId="WW8Num4z4">
    <w:name w:val="WW8Num4z4"/>
    <w:rsid w:val="00C22039"/>
  </w:style>
  <w:style w:type="table" w:customStyle="1" w:styleId="Tabela-Siatka2">
    <w:name w:val="Tabela - Siatka2"/>
    <w:basedOn w:val="Standardowy"/>
    <w:next w:val="Tabela-Siatka"/>
    <w:uiPriority w:val="59"/>
    <w:rsid w:val="00990D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B7610C"/>
    <w:rPr>
      <w:rFonts w:ascii="Times New Roman" w:eastAsia="Times New Roman" w:hAnsi="Times New Roman"/>
      <w:sz w:val="24"/>
      <w:szCs w:val="24"/>
    </w:rPr>
  </w:style>
  <w:style w:type="character" w:customStyle="1" w:styleId="Znakiprzypiswdolnych">
    <w:name w:val="Znaki przypisów dolnych"/>
    <w:rsid w:val="00DA61EF"/>
    <w:rPr>
      <w:vertAlign w:val="superscript"/>
    </w:rPr>
  </w:style>
  <w:style w:type="character" w:styleId="Uwydatnienie">
    <w:name w:val="Emphasis"/>
    <w:basedOn w:val="Domylnaczcionkaakapitu"/>
    <w:uiPriority w:val="20"/>
    <w:qFormat/>
    <w:rsid w:val="00821C4B"/>
    <w:rPr>
      <w:i/>
      <w:iCs/>
    </w:rPr>
  </w:style>
  <w:style w:type="character" w:customStyle="1" w:styleId="Nierozpoznanawzmianka1">
    <w:name w:val="Nierozpoznana wzmianka1"/>
    <w:basedOn w:val="Domylnaczcionkaakapitu"/>
    <w:uiPriority w:val="99"/>
    <w:semiHidden/>
    <w:unhideWhenUsed/>
    <w:rsid w:val="005D4A3B"/>
    <w:rPr>
      <w:color w:val="605E5C"/>
      <w:shd w:val="clear" w:color="auto" w:fill="E1DFDD"/>
    </w:rPr>
  </w:style>
  <w:style w:type="character" w:customStyle="1" w:styleId="highlight">
    <w:name w:val="highlight"/>
    <w:basedOn w:val="Domylnaczcionkaakapitu"/>
    <w:rsid w:val="00F46C8D"/>
  </w:style>
  <w:style w:type="numbering" w:customStyle="1" w:styleId="Styl2">
    <w:name w:val="Styl2"/>
    <w:uiPriority w:val="99"/>
    <w:rsid w:val="00351BDA"/>
    <w:pPr>
      <w:numPr>
        <w:numId w:val="41"/>
      </w:numPr>
    </w:pPr>
  </w:style>
  <w:style w:type="character" w:customStyle="1" w:styleId="Nierozpoznanawzmianka2">
    <w:name w:val="Nierozpoznana wzmianka2"/>
    <w:basedOn w:val="Domylnaczcionkaakapitu"/>
    <w:uiPriority w:val="99"/>
    <w:semiHidden/>
    <w:unhideWhenUsed/>
    <w:rsid w:val="00A3368F"/>
    <w:rPr>
      <w:color w:val="605E5C"/>
      <w:shd w:val="clear" w:color="auto" w:fill="E1DFDD"/>
    </w:rPr>
  </w:style>
  <w:style w:type="character" w:customStyle="1" w:styleId="Nierozpoznanawzmianka3">
    <w:name w:val="Nierozpoznana wzmianka3"/>
    <w:basedOn w:val="Domylnaczcionkaakapitu"/>
    <w:uiPriority w:val="99"/>
    <w:semiHidden/>
    <w:unhideWhenUsed/>
    <w:rsid w:val="005F5867"/>
    <w:rPr>
      <w:color w:val="605E5C"/>
      <w:shd w:val="clear" w:color="auto" w:fill="E1DFDD"/>
    </w:rPr>
  </w:style>
  <w:style w:type="character" w:customStyle="1" w:styleId="TekstkomentarzaZnak1">
    <w:name w:val="Tekst komentarza Znak1"/>
    <w:basedOn w:val="Domylnaczcionkaakapitu"/>
    <w:uiPriority w:val="99"/>
    <w:semiHidden/>
    <w:rsid w:val="003D3C02"/>
    <w:rPr>
      <w:sz w:val="20"/>
      <w:szCs w:val="20"/>
    </w:rPr>
  </w:style>
  <w:style w:type="character" w:styleId="Nierozpoznanawzmianka">
    <w:name w:val="Unresolved Mention"/>
    <w:basedOn w:val="Domylnaczcionkaakapitu"/>
    <w:uiPriority w:val="99"/>
    <w:semiHidden/>
    <w:unhideWhenUsed/>
    <w:rsid w:val="00660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78597">
      <w:bodyDiv w:val="1"/>
      <w:marLeft w:val="0"/>
      <w:marRight w:val="0"/>
      <w:marTop w:val="0"/>
      <w:marBottom w:val="0"/>
      <w:divBdr>
        <w:top w:val="none" w:sz="0" w:space="0" w:color="auto"/>
        <w:left w:val="none" w:sz="0" w:space="0" w:color="auto"/>
        <w:bottom w:val="none" w:sz="0" w:space="0" w:color="auto"/>
        <w:right w:val="none" w:sz="0" w:space="0" w:color="auto"/>
      </w:divBdr>
      <w:divsChild>
        <w:div w:id="653677197">
          <w:marLeft w:val="0"/>
          <w:marRight w:val="0"/>
          <w:marTop w:val="0"/>
          <w:marBottom w:val="0"/>
          <w:divBdr>
            <w:top w:val="none" w:sz="0" w:space="0" w:color="auto"/>
            <w:left w:val="none" w:sz="0" w:space="0" w:color="auto"/>
            <w:bottom w:val="none" w:sz="0" w:space="0" w:color="auto"/>
            <w:right w:val="none" w:sz="0" w:space="0" w:color="auto"/>
          </w:divBdr>
        </w:div>
      </w:divsChild>
    </w:div>
    <w:div w:id="46802812">
      <w:bodyDiv w:val="1"/>
      <w:marLeft w:val="0"/>
      <w:marRight w:val="0"/>
      <w:marTop w:val="0"/>
      <w:marBottom w:val="0"/>
      <w:divBdr>
        <w:top w:val="none" w:sz="0" w:space="0" w:color="auto"/>
        <w:left w:val="none" w:sz="0" w:space="0" w:color="auto"/>
        <w:bottom w:val="none" w:sz="0" w:space="0" w:color="auto"/>
        <w:right w:val="none" w:sz="0" w:space="0" w:color="auto"/>
      </w:divBdr>
    </w:div>
    <w:div w:id="57244665">
      <w:bodyDiv w:val="1"/>
      <w:marLeft w:val="0"/>
      <w:marRight w:val="0"/>
      <w:marTop w:val="0"/>
      <w:marBottom w:val="0"/>
      <w:divBdr>
        <w:top w:val="none" w:sz="0" w:space="0" w:color="auto"/>
        <w:left w:val="none" w:sz="0" w:space="0" w:color="auto"/>
        <w:bottom w:val="none" w:sz="0" w:space="0" w:color="auto"/>
        <w:right w:val="none" w:sz="0" w:space="0" w:color="auto"/>
      </w:divBdr>
    </w:div>
    <w:div w:id="76757515">
      <w:bodyDiv w:val="1"/>
      <w:marLeft w:val="0"/>
      <w:marRight w:val="0"/>
      <w:marTop w:val="0"/>
      <w:marBottom w:val="0"/>
      <w:divBdr>
        <w:top w:val="none" w:sz="0" w:space="0" w:color="auto"/>
        <w:left w:val="none" w:sz="0" w:space="0" w:color="auto"/>
        <w:bottom w:val="none" w:sz="0" w:space="0" w:color="auto"/>
        <w:right w:val="none" w:sz="0" w:space="0" w:color="auto"/>
      </w:divBdr>
    </w:div>
    <w:div w:id="87431311">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98113664">
      <w:bodyDiv w:val="1"/>
      <w:marLeft w:val="0"/>
      <w:marRight w:val="0"/>
      <w:marTop w:val="0"/>
      <w:marBottom w:val="0"/>
      <w:divBdr>
        <w:top w:val="none" w:sz="0" w:space="0" w:color="auto"/>
        <w:left w:val="none" w:sz="0" w:space="0" w:color="auto"/>
        <w:bottom w:val="none" w:sz="0" w:space="0" w:color="auto"/>
        <w:right w:val="none" w:sz="0" w:space="0" w:color="auto"/>
      </w:divBdr>
    </w:div>
    <w:div w:id="109321696">
      <w:bodyDiv w:val="1"/>
      <w:marLeft w:val="0"/>
      <w:marRight w:val="0"/>
      <w:marTop w:val="0"/>
      <w:marBottom w:val="0"/>
      <w:divBdr>
        <w:top w:val="none" w:sz="0" w:space="0" w:color="auto"/>
        <w:left w:val="none" w:sz="0" w:space="0" w:color="auto"/>
        <w:bottom w:val="none" w:sz="0" w:space="0" w:color="auto"/>
        <w:right w:val="none" w:sz="0" w:space="0" w:color="auto"/>
      </w:divBdr>
    </w:div>
    <w:div w:id="113211258">
      <w:bodyDiv w:val="1"/>
      <w:marLeft w:val="0"/>
      <w:marRight w:val="0"/>
      <w:marTop w:val="0"/>
      <w:marBottom w:val="0"/>
      <w:divBdr>
        <w:top w:val="none" w:sz="0" w:space="0" w:color="auto"/>
        <w:left w:val="none" w:sz="0" w:space="0" w:color="auto"/>
        <w:bottom w:val="none" w:sz="0" w:space="0" w:color="auto"/>
        <w:right w:val="none" w:sz="0" w:space="0" w:color="auto"/>
      </w:divBdr>
      <w:divsChild>
        <w:div w:id="136380753">
          <w:marLeft w:val="0"/>
          <w:marRight w:val="0"/>
          <w:marTop w:val="0"/>
          <w:marBottom w:val="0"/>
          <w:divBdr>
            <w:top w:val="none" w:sz="0" w:space="0" w:color="auto"/>
            <w:left w:val="none" w:sz="0" w:space="0" w:color="auto"/>
            <w:bottom w:val="none" w:sz="0" w:space="0" w:color="auto"/>
            <w:right w:val="none" w:sz="0" w:space="0" w:color="auto"/>
          </w:divBdr>
          <w:divsChild>
            <w:div w:id="2055033952">
              <w:marLeft w:val="255"/>
              <w:marRight w:val="0"/>
              <w:marTop w:val="0"/>
              <w:marBottom w:val="0"/>
              <w:divBdr>
                <w:top w:val="none" w:sz="0" w:space="0" w:color="auto"/>
                <w:left w:val="none" w:sz="0" w:space="0" w:color="auto"/>
                <w:bottom w:val="none" w:sz="0" w:space="0" w:color="auto"/>
                <w:right w:val="none" w:sz="0" w:space="0" w:color="auto"/>
              </w:divBdr>
            </w:div>
          </w:divsChild>
        </w:div>
        <w:div w:id="156767430">
          <w:marLeft w:val="0"/>
          <w:marRight w:val="0"/>
          <w:marTop w:val="0"/>
          <w:marBottom w:val="0"/>
          <w:divBdr>
            <w:top w:val="none" w:sz="0" w:space="0" w:color="auto"/>
            <w:left w:val="none" w:sz="0" w:space="0" w:color="auto"/>
            <w:bottom w:val="none" w:sz="0" w:space="0" w:color="auto"/>
            <w:right w:val="none" w:sz="0" w:space="0" w:color="auto"/>
          </w:divBdr>
          <w:divsChild>
            <w:div w:id="2550183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24585175">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41849500">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179441948">
      <w:bodyDiv w:val="1"/>
      <w:marLeft w:val="0"/>
      <w:marRight w:val="0"/>
      <w:marTop w:val="0"/>
      <w:marBottom w:val="0"/>
      <w:divBdr>
        <w:top w:val="none" w:sz="0" w:space="0" w:color="auto"/>
        <w:left w:val="none" w:sz="0" w:space="0" w:color="auto"/>
        <w:bottom w:val="none" w:sz="0" w:space="0" w:color="auto"/>
        <w:right w:val="none" w:sz="0" w:space="0" w:color="auto"/>
      </w:divBdr>
    </w:div>
    <w:div w:id="217401686">
      <w:bodyDiv w:val="1"/>
      <w:marLeft w:val="0"/>
      <w:marRight w:val="0"/>
      <w:marTop w:val="0"/>
      <w:marBottom w:val="0"/>
      <w:divBdr>
        <w:top w:val="none" w:sz="0" w:space="0" w:color="auto"/>
        <w:left w:val="none" w:sz="0" w:space="0" w:color="auto"/>
        <w:bottom w:val="none" w:sz="0" w:space="0" w:color="auto"/>
        <w:right w:val="none" w:sz="0" w:space="0" w:color="auto"/>
      </w:divBdr>
    </w:div>
    <w:div w:id="235671535">
      <w:bodyDiv w:val="1"/>
      <w:marLeft w:val="0"/>
      <w:marRight w:val="0"/>
      <w:marTop w:val="0"/>
      <w:marBottom w:val="0"/>
      <w:divBdr>
        <w:top w:val="none" w:sz="0" w:space="0" w:color="auto"/>
        <w:left w:val="none" w:sz="0" w:space="0" w:color="auto"/>
        <w:bottom w:val="none" w:sz="0" w:space="0" w:color="auto"/>
        <w:right w:val="none" w:sz="0" w:space="0" w:color="auto"/>
      </w:divBdr>
      <w:divsChild>
        <w:div w:id="2133478279">
          <w:marLeft w:val="0"/>
          <w:marRight w:val="0"/>
          <w:marTop w:val="0"/>
          <w:marBottom w:val="0"/>
          <w:divBdr>
            <w:top w:val="none" w:sz="0" w:space="0" w:color="auto"/>
            <w:left w:val="none" w:sz="0" w:space="0" w:color="auto"/>
            <w:bottom w:val="none" w:sz="0" w:space="0" w:color="auto"/>
            <w:right w:val="none" w:sz="0" w:space="0" w:color="auto"/>
          </w:divBdr>
          <w:divsChild>
            <w:div w:id="1126117473">
              <w:marLeft w:val="1"/>
              <w:marRight w:val="1"/>
              <w:marTop w:val="0"/>
              <w:marBottom w:val="0"/>
              <w:divBdr>
                <w:top w:val="none" w:sz="0" w:space="0" w:color="auto"/>
                <w:left w:val="none" w:sz="0" w:space="0" w:color="auto"/>
                <w:bottom w:val="none" w:sz="0" w:space="0" w:color="auto"/>
                <w:right w:val="none" w:sz="0" w:space="0" w:color="auto"/>
              </w:divBdr>
              <w:divsChild>
                <w:div w:id="1864899501">
                  <w:marLeft w:val="0"/>
                  <w:marRight w:val="0"/>
                  <w:marTop w:val="0"/>
                  <w:marBottom w:val="0"/>
                  <w:divBdr>
                    <w:top w:val="none" w:sz="0" w:space="0" w:color="auto"/>
                    <w:left w:val="none" w:sz="0" w:space="0" w:color="auto"/>
                    <w:bottom w:val="none" w:sz="0" w:space="0" w:color="auto"/>
                    <w:right w:val="none" w:sz="0" w:space="0" w:color="auto"/>
                  </w:divBdr>
                  <w:divsChild>
                    <w:div w:id="340940065">
                      <w:marLeft w:val="0"/>
                      <w:marRight w:val="0"/>
                      <w:marTop w:val="0"/>
                      <w:marBottom w:val="0"/>
                      <w:divBdr>
                        <w:top w:val="none" w:sz="0" w:space="0" w:color="auto"/>
                        <w:left w:val="none" w:sz="0" w:space="0" w:color="auto"/>
                        <w:bottom w:val="none" w:sz="0" w:space="0" w:color="auto"/>
                        <w:right w:val="none" w:sz="0" w:space="0" w:color="auto"/>
                      </w:divBdr>
                      <w:divsChild>
                        <w:div w:id="1453162072">
                          <w:marLeft w:val="0"/>
                          <w:marRight w:val="0"/>
                          <w:marTop w:val="0"/>
                          <w:marBottom w:val="0"/>
                          <w:divBdr>
                            <w:top w:val="none" w:sz="0" w:space="0" w:color="auto"/>
                            <w:left w:val="none" w:sz="0" w:space="0" w:color="auto"/>
                            <w:bottom w:val="none" w:sz="0" w:space="0" w:color="auto"/>
                            <w:right w:val="none" w:sz="0" w:space="0" w:color="auto"/>
                          </w:divBdr>
                          <w:divsChild>
                            <w:div w:id="809008670">
                              <w:marLeft w:val="0"/>
                              <w:marRight w:val="0"/>
                              <w:marTop w:val="0"/>
                              <w:marBottom w:val="0"/>
                              <w:divBdr>
                                <w:top w:val="none" w:sz="0" w:space="0" w:color="auto"/>
                                <w:left w:val="none" w:sz="0" w:space="0" w:color="auto"/>
                                <w:bottom w:val="none" w:sz="0" w:space="0" w:color="auto"/>
                                <w:right w:val="none" w:sz="0" w:space="0" w:color="auto"/>
                              </w:divBdr>
                            </w:div>
                            <w:div w:id="897739290">
                              <w:marLeft w:val="0"/>
                              <w:marRight w:val="0"/>
                              <w:marTop w:val="0"/>
                              <w:marBottom w:val="0"/>
                              <w:divBdr>
                                <w:top w:val="none" w:sz="0" w:space="0" w:color="auto"/>
                                <w:left w:val="none" w:sz="0" w:space="0" w:color="auto"/>
                                <w:bottom w:val="none" w:sz="0" w:space="0" w:color="auto"/>
                                <w:right w:val="none" w:sz="0" w:space="0" w:color="auto"/>
                              </w:divBdr>
                              <w:divsChild>
                                <w:div w:id="377779126">
                                  <w:marLeft w:val="0"/>
                                  <w:marRight w:val="0"/>
                                  <w:marTop w:val="0"/>
                                  <w:marBottom w:val="0"/>
                                  <w:divBdr>
                                    <w:top w:val="none" w:sz="0" w:space="0" w:color="auto"/>
                                    <w:left w:val="none" w:sz="0" w:space="0" w:color="auto"/>
                                    <w:bottom w:val="none" w:sz="0" w:space="0" w:color="auto"/>
                                    <w:right w:val="none" w:sz="0" w:space="0" w:color="auto"/>
                                  </w:divBdr>
                                  <w:divsChild>
                                    <w:div w:id="1624382340">
                                      <w:marLeft w:val="480"/>
                                      <w:marRight w:val="0"/>
                                      <w:marTop w:val="0"/>
                                      <w:marBottom w:val="0"/>
                                      <w:divBdr>
                                        <w:top w:val="none" w:sz="0" w:space="0" w:color="auto"/>
                                        <w:left w:val="none" w:sz="0" w:space="0" w:color="auto"/>
                                        <w:bottom w:val="none" w:sz="0" w:space="0" w:color="auto"/>
                                        <w:right w:val="none" w:sz="0" w:space="0" w:color="auto"/>
                                      </w:divBdr>
                                    </w:div>
                                  </w:divsChild>
                                </w:div>
                                <w:div w:id="738792164">
                                  <w:marLeft w:val="0"/>
                                  <w:marRight w:val="0"/>
                                  <w:marTop w:val="0"/>
                                  <w:marBottom w:val="0"/>
                                  <w:divBdr>
                                    <w:top w:val="none" w:sz="0" w:space="0" w:color="auto"/>
                                    <w:left w:val="none" w:sz="0" w:space="0" w:color="auto"/>
                                    <w:bottom w:val="none" w:sz="0" w:space="0" w:color="auto"/>
                                    <w:right w:val="none" w:sz="0" w:space="0" w:color="auto"/>
                                  </w:divBdr>
                                  <w:divsChild>
                                    <w:div w:id="114061031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22833171">
                              <w:marLeft w:val="0"/>
                              <w:marRight w:val="0"/>
                              <w:marTop w:val="0"/>
                              <w:marBottom w:val="0"/>
                              <w:divBdr>
                                <w:top w:val="none" w:sz="0" w:space="0" w:color="auto"/>
                                <w:left w:val="none" w:sz="0" w:space="0" w:color="auto"/>
                                <w:bottom w:val="none" w:sz="0" w:space="0" w:color="auto"/>
                                <w:right w:val="none" w:sz="0" w:space="0" w:color="auto"/>
                              </w:divBdr>
                            </w:div>
                            <w:div w:id="1569801389">
                              <w:marLeft w:val="0"/>
                              <w:marRight w:val="0"/>
                              <w:marTop w:val="0"/>
                              <w:marBottom w:val="0"/>
                              <w:divBdr>
                                <w:top w:val="none" w:sz="0" w:space="0" w:color="auto"/>
                                <w:left w:val="none" w:sz="0" w:space="0" w:color="auto"/>
                                <w:bottom w:val="none" w:sz="0" w:space="0" w:color="auto"/>
                                <w:right w:val="none" w:sz="0" w:space="0" w:color="auto"/>
                              </w:divBdr>
                              <w:divsChild>
                                <w:div w:id="48113983">
                                  <w:marLeft w:val="0"/>
                                  <w:marRight w:val="0"/>
                                  <w:marTop w:val="0"/>
                                  <w:marBottom w:val="0"/>
                                  <w:divBdr>
                                    <w:top w:val="none" w:sz="0" w:space="0" w:color="auto"/>
                                    <w:left w:val="none" w:sz="0" w:space="0" w:color="auto"/>
                                    <w:bottom w:val="none" w:sz="0" w:space="0" w:color="auto"/>
                                    <w:right w:val="none" w:sz="0" w:space="0" w:color="auto"/>
                                  </w:divBdr>
                                  <w:divsChild>
                                    <w:div w:id="257644043">
                                      <w:marLeft w:val="480"/>
                                      <w:marRight w:val="0"/>
                                      <w:marTop w:val="0"/>
                                      <w:marBottom w:val="0"/>
                                      <w:divBdr>
                                        <w:top w:val="none" w:sz="0" w:space="0" w:color="auto"/>
                                        <w:left w:val="none" w:sz="0" w:space="0" w:color="auto"/>
                                        <w:bottom w:val="none" w:sz="0" w:space="0" w:color="auto"/>
                                        <w:right w:val="none" w:sz="0" w:space="0" w:color="auto"/>
                                      </w:divBdr>
                                    </w:div>
                                  </w:divsChild>
                                </w:div>
                                <w:div w:id="221134278">
                                  <w:marLeft w:val="0"/>
                                  <w:marRight w:val="0"/>
                                  <w:marTop w:val="0"/>
                                  <w:marBottom w:val="0"/>
                                  <w:divBdr>
                                    <w:top w:val="none" w:sz="0" w:space="0" w:color="auto"/>
                                    <w:left w:val="none" w:sz="0" w:space="0" w:color="auto"/>
                                    <w:bottom w:val="none" w:sz="0" w:space="0" w:color="auto"/>
                                    <w:right w:val="none" w:sz="0" w:space="0" w:color="auto"/>
                                  </w:divBdr>
                                  <w:divsChild>
                                    <w:div w:id="17434852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288249281">
      <w:bodyDiv w:val="1"/>
      <w:marLeft w:val="0"/>
      <w:marRight w:val="0"/>
      <w:marTop w:val="0"/>
      <w:marBottom w:val="0"/>
      <w:divBdr>
        <w:top w:val="none" w:sz="0" w:space="0" w:color="auto"/>
        <w:left w:val="none" w:sz="0" w:space="0" w:color="auto"/>
        <w:bottom w:val="none" w:sz="0" w:space="0" w:color="auto"/>
        <w:right w:val="none" w:sz="0" w:space="0" w:color="auto"/>
      </w:divBdr>
    </w:div>
    <w:div w:id="294797957">
      <w:bodyDiv w:val="1"/>
      <w:marLeft w:val="0"/>
      <w:marRight w:val="0"/>
      <w:marTop w:val="0"/>
      <w:marBottom w:val="0"/>
      <w:divBdr>
        <w:top w:val="none" w:sz="0" w:space="0" w:color="auto"/>
        <w:left w:val="none" w:sz="0" w:space="0" w:color="auto"/>
        <w:bottom w:val="none" w:sz="0" w:space="0" w:color="auto"/>
        <w:right w:val="none" w:sz="0" w:space="0" w:color="auto"/>
      </w:divBdr>
    </w:div>
    <w:div w:id="349339565">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78940622">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8720">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1243780">
      <w:bodyDiv w:val="1"/>
      <w:marLeft w:val="0"/>
      <w:marRight w:val="0"/>
      <w:marTop w:val="0"/>
      <w:marBottom w:val="0"/>
      <w:divBdr>
        <w:top w:val="none" w:sz="0" w:space="0" w:color="auto"/>
        <w:left w:val="none" w:sz="0" w:space="0" w:color="auto"/>
        <w:bottom w:val="none" w:sz="0" w:space="0" w:color="auto"/>
        <w:right w:val="none" w:sz="0" w:space="0" w:color="auto"/>
      </w:divBdr>
    </w:div>
    <w:div w:id="413358936">
      <w:bodyDiv w:val="1"/>
      <w:marLeft w:val="0"/>
      <w:marRight w:val="0"/>
      <w:marTop w:val="0"/>
      <w:marBottom w:val="0"/>
      <w:divBdr>
        <w:top w:val="none" w:sz="0" w:space="0" w:color="auto"/>
        <w:left w:val="none" w:sz="0" w:space="0" w:color="auto"/>
        <w:bottom w:val="none" w:sz="0" w:space="0" w:color="auto"/>
        <w:right w:val="none" w:sz="0" w:space="0" w:color="auto"/>
      </w:divBdr>
    </w:div>
    <w:div w:id="418865312">
      <w:bodyDiv w:val="1"/>
      <w:marLeft w:val="0"/>
      <w:marRight w:val="0"/>
      <w:marTop w:val="0"/>
      <w:marBottom w:val="0"/>
      <w:divBdr>
        <w:top w:val="none" w:sz="0" w:space="0" w:color="auto"/>
        <w:left w:val="none" w:sz="0" w:space="0" w:color="auto"/>
        <w:bottom w:val="none" w:sz="0" w:space="0" w:color="auto"/>
        <w:right w:val="none" w:sz="0" w:space="0" w:color="auto"/>
      </w:divBdr>
    </w:div>
    <w:div w:id="425418829">
      <w:bodyDiv w:val="1"/>
      <w:marLeft w:val="0"/>
      <w:marRight w:val="0"/>
      <w:marTop w:val="0"/>
      <w:marBottom w:val="0"/>
      <w:divBdr>
        <w:top w:val="none" w:sz="0" w:space="0" w:color="auto"/>
        <w:left w:val="none" w:sz="0" w:space="0" w:color="auto"/>
        <w:bottom w:val="none" w:sz="0" w:space="0" w:color="auto"/>
        <w:right w:val="none" w:sz="0" w:space="0" w:color="auto"/>
      </w:divBdr>
    </w:div>
    <w:div w:id="483014701">
      <w:bodyDiv w:val="1"/>
      <w:marLeft w:val="0"/>
      <w:marRight w:val="0"/>
      <w:marTop w:val="0"/>
      <w:marBottom w:val="0"/>
      <w:divBdr>
        <w:top w:val="none" w:sz="0" w:space="0" w:color="auto"/>
        <w:left w:val="none" w:sz="0" w:space="0" w:color="auto"/>
        <w:bottom w:val="none" w:sz="0" w:space="0" w:color="auto"/>
        <w:right w:val="none" w:sz="0" w:space="0" w:color="auto"/>
      </w:divBdr>
    </w:div>
    <w:div w:id="491529040">
      <w:bodyDiv w:val="1"/>
      <w:marLeft w:val="0"/>
      <w:marRight w:val="0"/>
      <w:marTop w:val="0"/>
      <w:marBottom w:val="0"/>
      <w:divBdr>
        <w:top w:val="none" w:sz="0" w:space="0" w:color="auto"/>
        <w:left w:val="none" w:sz="0" w:space="0" w:color="auto"/>
        <w:bottom w:val="none" w:sz="0" w:space="0" w:color="auto"/>
        <w:right w:val="none" w:sz="0" w:space="0" w:color="auto"/>
      </w:divBdr>
    </w:div>
    <w:div w:id="508639110">
      <w:bodyDiv w:val="1"/>
      <w:marLeft w:val="0"/>
      <w:marRight w:val="0"/>
      <w:marTop w:val="0"/>
      <w:marBottom w:val="0"/>
      <w:divBdr>
        <w:top w:val="none" w:sz="0" w:space="0" w:color="auto"/>
        <w:left w:val="none" w:sz="0" w:space="0" w:color="auto"/>
        <w:bottom w:val="none" w:sz="0" w:space="0" w:color="auto"/>
        <w:right w:val="none" w:sz="0" w:space="0" w:color="auto"/>
      </w:divBdr>
    </w:div>
    <w:div w:id="510028819">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589510095">
      <w:bodyDiv w:val="1"/>
      <w:marLeft w:val="0"/>
      <w:marRight w:val="0"/>
      <w:marTop w:val="0"/>
      <w:marBottom w:val="0"/>
      <w:divBdr>
        <w:top w:val="none" w:sz="0" w:space="0" w:color="auto"/>
        <w:left w:val="none" w:sz="0" w:space="0" w:color="auto"/>
        <w:bottom w:val="none" w:sz="0" w:space="0" w:color="auto"/>
        <w:right w:val="none" w:sz="0" w:space="0" w:color="auto"/>
      </w:divBdr>
    </w:div>
    <w:div w:id="601912893">
      <w:bodyDiv w:val="1"/>
      <w:marLeft w:val="0"/>
      <w:marRight w:val="0"/>
      <w:marTop w:val="0"/>
      <w:marBottom w:val="0"/>
      <w:divBdr>
        <w:top w:val="none" w:sz="0" w:space="0" w:color="auto"/>
        <w:left w:val="none" w:sz="0" w:space="0" w:color="auto"/>
        <w:bottom w:val="none" w:sz="0" w:space="0" w:color="auto"/>
        <w:right w:val="none" w:sz="0" w:space="0" w:color="auto"/>
      </w:divBdr>
    </w:div>
    <w:div w:id="651372435">
      <w:bodyDiv w:val="1"/>
      <w:marLeft w:val="0"/>
      <w:marRight w:val="0"/>
      <w:marTop w:val="0"/>
      <w:marBottom w:val="0"/>
      <w:divBdr>
        <w:top w:val="none" w:sz="0" w:space="0" w:color="auto"/>
        <w:left w:val="none" w:sz="0" w:space="0" w:color="auto"/>
        <w:bottom w:val="none" w:sz="0" w:space="0" w:color="auto"/>
        <w:right w:val="none" w:sz="0" w:space="0" w:color="auto"/>
      </w:divBdr>
    </w:div>
    <w:div w:id="663046283">
      <w:bodyDiv w:val="1"/>
      <w:marLeft w:val="0"/>
      <w:marRight w:val="0"/>
      <w:marTop w:val="0"/>
      <w:marBottom w:val="0"/>
      <w:divBdr>
        <w:top w:val="none" w:sz="0" w:space="0" w:color="auto"/>
        <w:left w:val="none" w:sz="0" w:space="0" w:color="auto"/>
        <w:bottom w:val="none" w:sz="0" w:space="0" w:color="auto"/>
        <w:right w:val="none" w:sz="0" w:space="0" w:color="auto"/>
      </w:divBdr>
    </w:div>
    <w:div w:id="683291106">
      <w:bodyDiv w:val="1"/>
      <w:marLeft w:val="0"/>
      <w:marRight w:val="0"/>
      <w:marTop w:val="0"/>
      <w:marBottom w:val="0"/>
      <w:divBdr>
        <w:top w:val="none" w:sz="0" w:space="0" w:color="auto"/>
        <w:left w:val="none" w:sz="0" w:space="0" w:color="auto"/>
        <w:bottom w:val="none" w:sz="0" w:space="0" w:color="auto"/>
        <w:right w:val="none" w:sz="0" w:space="0" w:color="auto"/>
      </w:divBdr>
      <w:divsChild>
        <w:div w:id="342975252">
          <w:marLeft w:val="0"/>
          <w:marRight w:val="0"/>
          <w:marTop w:val="0"/>
          <w:marBottom w:val="0"/>
          <w:divBdr>
            <w:top w:val="none" w:sz="0" w:space="0" w:color="auto"/>
            <w:left w:val="none" w:sz="0" w:space="0" w:color="auto"/>
            <w:bottom w:val="none" w:sz="0" w:space="0" w:color="auto"/>
            <w:right w:val="none" w:sz="0" w:space="0" w:color="auto"/>
          </w:divBdr>
        </w:div>
        <w:div w:id="724454891">
          <w:marLeft w:val="0"/>
          <w:marRight w:val="0"/>
          <w:marTop w:val="0"/>
          <w:marBottom w:val="0"/>
          <w:divBdr>
            <w:top w:val="none" w:sz="0" w:space="0" w:color="auto"/>
            <w:left w:val="none" w:sz="0" w:space="0" w:color="auto"/>
            <w:bottom w:val="none" w:sz="0" w:space="0" w:color="auto"/>
            <w:right w:val="none" w:sz="0" w:space="0" w:color="auto"/>
          </w:divBdr>
        </w:div>
        <w:div w:id="856774226">
          <w:marLeft w:val="0"/>
          <w:marRight w:val="0"/>
          <w:marTop w:val="0"/>
          <w:marBottom w:val="0"/>
          <w:divBdr>
            <w:top w:val="none" w:sz="0" w:space="0" w:color="auto"/>
            <w:left w:val="none" w:sz="0" w:space="0" w:color="auto"/>
            <w:bottom w:val="none" w:sz="0" w:space="0" w:color="auto"/>
            <w:right w:val="none" w:sz="0" w:space="0" w:color="auto"/>
          </w:divBdr>
        </w:div>
        <w:div w:id="1378777214">
          <w:marLeft w:val="0"/>
          <w:marRight w:val="0"/>
          <w:marTop w:val="0"/>
          <w:marBottom w:val="0"/>
          <w:divBdr>
            <w:top w:val="none" w:sz="0" w:space="0" w:color="auto"/>
            <w:left w:val="none" w:sz="0" w:space="0" w:color="auto"/>
            <w:bottom w:val="none" w:sz="0" w:space="0" w:color="auto"/>
            <w:right w:val="none" w:sz="0" w:space="0" w:color="auto"/>
          </w:divBdr>
        </w:div>
      </w:divsChild>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35057023">
      <w:bodyDiv w:val="1"/>
      <w:marLeft w:val="0"/>
      <w:marRight w:val="0"/>
      <w:marTop w:val="0"/>
      <w:marBottom w:val="0"/>
      <w:divBdr>
        <w:top w:val="none" w:sz="0" w:space="0" w:color="auto"/>
        <w:left w:val="none" w:sz="0" w:space="0" w:color="auto"/>
        <w:bottom w:val="none" w:sz="0" w:space="0" w:color="auto"/>
        <w:right w:val="none" w:sz="0" w:space="0" w:color="auto"/>
      </w:divBdr>
    </w:div>
    <w:div w:id="754207486">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68236367">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18715956">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27273907">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949821847">
      <w:bodyDiv w:val="1"/>
      <w:marLeft w:val="0"/>
      <w:marRight w:val="0"/>
      <w:marTop w:val="0"/>
      <w:marBottom w:val="0"/>
      <w:divBdr>
        <w:top w:val="none" w:sz="0" w:space="0" w:color="auto"/>
        <w:left w:val="none" w:sz="0" w:space="0" w:color="auto"/>
        <w:bottom w:val="none" w:sz="0" w:space="0" w:color="auto"/>
        <w:right w:val="none" w:sz="0" w:space="0" w:color="auto"/>
      </w:divBdr>
    </w:div>
    <w:div w:id="1004627787">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26848356">
      <w:bodyDiv w:val="1"/>
      <w:marLeft w:val="0"/>
      <w:marRight w:val="0"/>
      <w:marTop w:val="0"/>
      <w:marBottom w:val="0"/>
      <w:divBdr>
        <w:top w:val="none" w:sz="0" w:space="0" w:color="auto"/>
        <w:left w:val="none" w:sz="0" w:space="0" w:color="auto"/>
        <w:bottom w:val="none" w:sz="0" w:space="0" w:color="auto"/>
        <w:right w:val="none" w:sz="0" w:space="0" w:color="auto"/>
      </w:divBdr>
    </w:div>
    <w:div w:id="1156069933">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194658624">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25220467">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110725">
      <w:bodyDiv w:val="1"/>
      <w:marLeft w:val="0"/>
      <w:marRight w:val="0"/>
      <w:marTop w:val="0"/>
      <w:marBottom w:val="0"/>
      <w:divBdr>
        <w:top w:val="none" w:sz="0" w:space="0" w:color="auto"/>
        <w:left w:val="none" w:sz="0" w:space="0" w:color="auto"/>
        <w:bottom w:val="none" w:sz="0" w:space="0" w:color="auto"/>
        <w:right w:val="none" w:sz="0" w:space="0" w:color="auto"/>
      </w:divBdr>
      <w:divsChild>
        <w:div w:id="729158843">
          <w:marLeft w:val="0"/>
          <w:marRight w:val="0"/>
          <w:marTop w:val="0"/>
          <w:marBottom w:val="0"/>
          <w:divBdr>
            <w:top w:val="none" w:sz="0" w:space="0" w:color="auto"/>
            <w:left w:val="none" w:sz="0" w:space="0" w:color="auto"/>
            <w:bottom w:val="none" w:sz="0" w:space="0" w:color="auto"/>
            <w:right w:val="none" w:sz="0" w:space="0" w:color="auto"/>
          </w:divBdr>
        </w:div>
        <w:div w:id="869803526">
          <w:marLeft w:val="0"/>
          <w:marRight w:val="0"/>
          <w:marTop w:val="0"/>
          <w:marBottom w:val="0"/>
          <w:divBdr>
            <w:top w:val="none" w:sz="0" w:space="0" w:color="auto"/>
            <w:left w:val="none" w:sz="0" w:space="0" w:color="auto"/>
            <w:bottom w:val="none" w:sz="0" w:space="0" w:color="auto"/>
            <w:right w:val="none" w:sz="0" w:space="0" w:color="auto"/>
          </w:divBdr>
        </w:div>
        <w:div w:id="1290478939">
          <w:marLeft w:val="0"/>
          <w:marRight w:val="0"/>
          <w:marTop w:val="0"/>
          <w:marBottom w:val="0"/>
          <w:divBdr>
            <w:top w:val="none" w:sz="0" w:space="0" w:color="auto"/>
            <w:left w:val="none" w:sz="0" w:space="0" w:color="auto"/>
            <w:bottom w:val="none" w:sz="0" w:space="0" w:color="auto"/>
            <w:right w:val="none" w:sz="0" w:space="0" w:color="auto"/>
          </w:divBdr>
        </w:div>
      </w:divsChild>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67467215">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1664115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55496405">
      <w:bodyDiv w:val="1"/>
      <w:marLeft w:val="0"/>
      <w:marRight w:val="0"/>
      <w:marTop w:val="0"/>
      <w:marBottom w:val="0"/>
      <w:divBdr>
        <w:top w:val="none" w:sz="0" w:space="0" w:color="auto"/>
        <w:left w:val="none" w:sz="0" w:space="0" w:color="auto"/>
        <w:bottom w:val="none" w:sz="0" w:space="0" w:color="auto"/>
        <w:right w:val="none" w:sz="0" w:space="0" w:color="auto"/>
      </w:divBdr>
    </w:div>
    <w:div w:id="1387605283">
      <w:bodyDiv w:val="1"/>
      <w:marLeft w:val="0"/>
      <w:marRight w:val="0"/>
      <w:marTop w:val="0"/>
      <w:marBottom w:val="0"/>
      <w:divBdr>
        <w:top w:val="none" w:sz="0" w:space="0" w:color="auto"/>
        <w:left w:val="none" w:sz="0" w:space="0" w:color="auto"/>
        <w:bottom w:val="none" w:sz="0" w:space="0" w:color="auto"/>
        <w:right w:val="none" w:sz="0" w:space="0" w:color="auto"/>
      </w:divBdr>
    </w:div>
    <w:div w:id="1397512041">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06105413">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0917758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451299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7349458">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85258223">
      <w:bodyDiv w:val="1"/>
      <w:marLeft w:val="0"/>
      <w:marRight w:val="0"/>
      <w:marTop w:val="0"/>
      <w:marBottom w:val="0"/>
      <w:divBdr>
        <w:top w:val="none" w:sz="0" w:space="0" w:color="auto"/>
        <w:left w:val="none" w:sz="0" w:space="0" w:color="auto"/>
        <w:bottom w:val="none" w:sz="0" w:space="0" w:color="auto"/>
        <w:right w:val="none" w:sz="0" w:space="0" w:color="auto"/>
      </w:divBdr>
    </w:div>
    <w:div w:id="1607425744">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244401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24712223">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770421208">
      <w:bodyDiv w:val="1"/>
      <w:marLeft w:val="0"/>
      <w:marRight w:val="0"/>
      <w:marTop w:val="0"/>
      <w:marBottom w:val="0"/>
      <w:divBdr>
        <w:top w:val="none" w:sz="0" w:space="0" w:color="auto"/>
        <w:left w:val="none" w:sz="0" w:space="0" w:color="auto"/>
        <w:bottom w:val="none" w:sz="0" w:space="0" w:color="auto"/>
        <w:right w:val="none" w:sz="0" w:space="0" w:color="auto"/>
      </w:divBdr>
      <w:divsChild>
        <w:div w:id="57632778">
          <w:marLeft w:val="0"/>
          <w:marRight w:val="0"/>
          <w:marTop w:val="0"/>
          <w:marBottom w:val="0"/>
          <w:divBdr>
            <w:top w:val="none" w:sz="0" w:space="0" w:color="auto"/>
            <w:left w:val="none" w:sz="0" w:space="0" w:color="auto"/>
            <w:bottom w:val="none" w:sz="0" w:space="0" w:color="auto"/>
            <w:right w:val="none" w:sz="0" w:space="0" w:color="auto"/>
          </w:divBdr>
          <w:divsChild>
            <w:div w:id="2057704766">
              <w:marLeft w:val="255"/>
              <w:marRight w:val="0"/>
              <w:marTop w:val="0"/>
              <w:marBottom w:val="0"/>
              <w:divBdr>
                <w:top w:val="none" w:sz="0" w:space="0" w:color="auto"/>
                <w:left w:val="none" w:sz="0" w:space="0" w:color="auto"/>
                <w:bottom w:val="none" w:sz="0" w:space="0" w:color="auto"/>
                <w:right w:val="none" w:sz="0" w:space="0" w:color="auto"/>
              </w:divBdr>
            </w:div>
          </w:divsChild>
        </w:div>
        <w:div w:id="774326801">
          <w:marLeft w:val="0"/>
          <w:marRight w:val="0"/>
          <w:marTop w:val="0"/>
          <w:marBottom w:val="0"/>
          <w:divBdr>
            <w:top w:val="none" w:sz="0" w:space="0" w:color="auto"/>
            <w:left w:val="none" w:sz="0" w:space="0" w:color="auto"/>
            <w:bottom w:val="none" w:sz="0" w:space="0" w:color="auto"/>
            <w:right w:val="none" w:sz="0" w:space="0" w:color="auto"/>
          </w:divBdr>
          <w:divsChild>
            <w:div w:id="7264895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86536960">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858618966">
      <w:bodyDiv w:val="1"/>
      <w:marLeft w:val="0"/>
      <w:marRight w:val="0"/>
      <w:marTop w:val="0"/>
      <w:marBottom w:val="0"/>
      <w:divBdr>
        <w:top w:val="none" w:sz="0" w:space="0" w:color="auto"/>
        <w:left w:val="none" w:sz="0" w:space="0" w:color="auto"/>
        <w:bottom w:val="none" w:sz="0" w:space="0" w:color="auto"/>
        <w:right w:val="none" w:sz="0" w:space="0" w:color="auto"/>
      </w:divBdr>
    </w:div>
    <w:div w:id="1862665209">
      <w:bodyDiv w:val="1"/>
      <w:marLeft w:val="0"/>
      <w:marRight w:val="0"/>
      <w:marTop w:val="0"/>
      <w:marBottom w:val="0"/>
      <w:divBdr>
        <w:top w:val="none" w:sz="0" w:space="0" w:color="auto"/>
        <w:left w:val="none" w:sz="0" w:space="0" w:color="auto"/>
        <w:bottom w:val="none" w:sz="0" w:space="0" w:color="auto"/>
        <w:right w:val="none" w:sz="0" w:space="0" w:color="auto"/>
      </w:divBdr>
      <w:divsChild>
        <w:div w:id="412288312">
          <w:marLeft w:val="0"/>
          <w:marRight w:val="0"/>
          <w:marTop w:val="0"/>
          <w:marBottom w:val="0"/>
          <w:divBdr>
            <w:top w:val="none" w:sz="0" w:space="0" w:color="auto"/>
            <w:left w:val="none" w:sz="0" w:space="0" w:color="auto"/>
            <w:bottom w:val="none" w:sz="0" w:space="0" w:color="auto"/>
            <w:right w:val="none" w:sz="0" w:space="0" w:color="auto"/>
          </w:divBdr>
        </w:div>
        <w:div w:id="739908389">
          <w:marLeft w:val="0"/>
          <w:marRight w:val="0"/>
          <w:marTop w:val="0"/>
          <w:marBottom w:val="0"/>
          <w:divBdr>
            <w:top w:val="none" w:sz="0" w:space="0" w:color="auto"/>
            <w:left w:val="none" w:sz="0" w:space="0" w:color="auto"/>
            <w:bottom w:val="none" w:sz="0" w:space="0" w:color="auto"/>
            <w:right w:val="none" w:sz="0" w:space="0" w:color="auto"/>
          </w:divBdr>
        </w:div>
        <w:div w:id="878014416">
          <w:marLeft w:val="0"/>
          <w:marRight w:val="0"/>
          <w:marTop w:val="0"/>
          <w:marBottom w:val="0"/>
          <w:divBdr>
            <w:top w:val="none" w:sz="0" w:space="0" w:color="auto"/>
            <w:left w:val="none" w:sz="0" w:space="0" w:color="auto"/>
            <w:bottom w:val="none" w:sz="0" w:space="0" w:color="auto"/>
            <w:right w:val="none" w:sz="0" w:space="0" w:color="auto"/>
          </w:divBdr>
        </w:div>
        <w:div w:id="1808744647">
          <w:marLeft w:val="0"/>
          <w:marRight w:val="0"/>
          <w:marTop w:val="0"/>
          <w:marBottom w:val="0"/>
          <w:divBdr>
            <w:top w:val="none" w:sz="0" w:space="0" w:color="auto"/>
            <w:left w:val="none" w:sz="0" w:space="0" w:color="auto"/>
            <w:bottom w:val="none" w:sz="0" w:space="0" w:color="auto"/>
            <w:right w:val="none" w:sz="0" w:space="0" w:color="auto"/>
          </w:divBdr>
        </w:div>
      </w:divsChild>
    </w:div>
    <w:div w:id="1889222623">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1914776701">
      <w:bodyDiv w:val="1"/>
      <w:marLeft w:val="0"/>
      <w:marRight w:val="0"/>
      <w:marTop w:val="0"/>
      <w:marBottom w:val="0"/>
      <w:divBdr>
        <w:top w:val="none" w:sz="0" w:space="0" w:color="auto"/>
        <w:left w:val="none" w:sz="0" w:space="0" w:color="auto"/>
        <w:bottom w:val="none" w:sz="0" w:space="0" w:color="auto"/>
        <w:right w:val="none" w:sz="0" w:space="0" w:color="auto"/>
      </w:divBdr>
    </w:div>
    <w:div w:id="1923098041">
      <w:bodyDiv w:val="1"/>
      <w:marLeft w:val="0"/>
      <w:marRight w:val="0"/>
      <w:marTop w:val="0"/>
      <w:marBottom w:val="0"/>
      <w:divBdr>
        <w:top w:val="none" w:sz="0" w:space="0" w:color="auto"/>
        <w:left w:val="none" w:sz="0" w:space="0" w:color="auto"/>
        <w:bottom w:val="none" w:sz="0" w:space="0" w:color="auto"/>
        <w:right w:val="none" w:sz="0" w:space="0" w:color="auto"/>
      </w:divBdr>
    </w:div>
    <w:div w:id="1945335745">
      <w:bodyDiv w:val="1"/>
      <w:marLeft w:val="0"/>
      <w:marRight w:val="0"/>
      <w:marTop w:val="0"/>
      <w:marBottom w:val="0"/>
      <w:divBdr>
        <w:top w:val="none" w:sz="0" w:space="0" w:color="auto"/>
        <w:left w:val="none" w:sz="0" w:space="0" w:color="auto"/>
        <w:bottom w:val="none" w:sz="0" w:space="0" w:color="auto"/>
        <w:right w:val="none" w:sz="0" w:space="0" w:color="auto"/>
      </w:divBdr>
    </w:div>
    <w:div w:id="1946033834">
      <w:bodyDiv w:val="1"/>
      <w:marLeft w:val="0"/>
      <w:marRight w:val="0"/>
      <w:marTop w:val="0"/>
      <w:marBottom w:val="0"/>
      <w:divBdr>
        <w:top w:val="none" w:sz="0" w:space="0" w:color="auto"/>
        <w:left w:val="none" w:sz="0" w:space="0" w:color="auto"/>
        <w:bottom w:val="none" w:sz="0" w:space="0" w:color="auto"/>
        <w:right w:val="none" w:sz="0" w:space="0" w:color="auto"/>
      </w:divBdr>
    </w:div>
    <w:div w:id="1947880752">
      <w:bodyDiv w:val="1"/>
      <w:marLeft w:val="0"/>
      <w:marRight w:val="0"/>
      <w:marTop w:val="0"/>
      <w:marBottom w:val="0"/>
      <w:divBdr>
        <w:top w:val="none" w:sz="0" w:space="0" w:color="auto"/>
        <w:left w:val="none" w:sz="0" w:space="0" w:color="auto"/>
        <w:bottom w:val="none" w:sz="0" w:space="0" w:color="auto"/>
        <w:right w:val="none" w:sz="0" w:space="0" w:color="auto"/>
      </w:divBdr>
    </w:div>
    <w:div w:id="1961765005">
      <w:bodyDiv w:val="1"/>
      <w:marLeft w:val="0"/>
      <w:marRight w:val="0"/>
      <w:marTop w:val="0"/>
      <w:marBottom w:val="0"/>
      <w:divBdr>
        <w:top w:val="none" w:sz="0" w:space="0" w:color="auto"/>
        <w:left w:val="none" w:sz="0" w:space="0" w:color="auto"/>
        <w:bottom w:val="none" w:sz="0" w:space="0" w:color="auto"/>
        <w:right w:val="none" w:sz="0" w:space="0" w:color="auto"/>
      </w:divBdr>
    </w:div>
    <w:div w:id="1979992729">
      <w:bodyDiv w:val="1"/>
      <w:marLeft w:val="0"/>
      <w:marRight w:val="0"/>
      <w:marTop w:val="0"/>
      <w:marBottom w:val="0"/>
      <w:divBdr>
        <w:top w:val="none" w:sz="0" w:space="0" w:color="auto"/>
        <w:left w:val="none" w:sz="0" w:space="0" w:color="auto"/>
        <w:bottom w:val="none" w:sz="0" w:space="0" w:color="auto"/>
        <w:right w:val="none" w:sz="0" w:space="0" w:color="auto"/>
      </w:divBdr>
    </w:div>
    <w:div w:id="2005477038">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2466142">
      <w:bodyDiv w:val="1"/>
      <w:marLeft w:val="0"/>
      <w:marRight w:val="0"/>
      <w:marTop w:val="0"/>
      <w:marBottom w:val="0"/>
      <w:divBdr>
        <w:top w:val="none" w:sz="0" w:space="0" w:color="auto"/>
        <w:left w:val="none" w:sz="0" w:space="0" w:color="auto"/>
        <w:bottom w:val="none" w:sz="0" w:space="0" w:color="auto"/>
        <w:right w:val="none" w:sz="0" w:space="0" w:color="auto"/>
      </w:divBdr>
    </w:div>
    <w:div w:id="2026980691">
      <w:bodyDiv w:val="1"/>
      <w:marLeft w:val="0"/>
      <w:marRight w:val="0"/>
      <w:marTop w:val="0"/>
      <w:marBottom w:val="0"/>
      <w:divBdr>
        <w:top w:val="none" w:sz="0" w:space="0" w:color="auto"/>
        <w:left w:val="none" w:sz="0" w:space="0" w:color="auto"/>
        <w:bottom w:val="none" w:sz="0" w:space="0" w:color="auto"/>
        <w:right w:val="none" w:sz="0" w:space="0" w:color="auto"/>
      </w:divBdr>
    </w:div>
    <w:div w:id="2056854202">
      <w:bodyDiv w:val="1"/>
      <w:marLeft w:val="0"/>
      <w:marRight w:val="0"/>
      <w:marTop w:val="0"/>
      <w:marBottom w:val="0"/>
      <w:divBdr>
        <w:top w:val="none" w:sz="0" w:space="0" w:color="auto"/>
        <w:left w:val="none" w:sz="0" w:space="0" w:color="auto"/>
        <w:bottom w:val="none" w:sz="0" w:space="0" w:color="auto"/>
        <w:right w:val="none" w:sz="0" w:space="0" w:color="auto"/>
      </w:divBdr>
    </w:div>
    <w:div w:id="2068651382">
      <w:bodyDiv w:val="1"/>
      <w:marLeft w:val="0"/>
      <w:marRight w:val="0"/>
      <w:marTop w:val="0"/>
      <w:marBottom w:val="0"/>
      <w:divBdr>
        <w:top w:val="none" w:sz="0" w:space="0" w:color="auto"/>
        <w:left w:val="none" w:sz="0" w:space="0" w:color="auto"/>
        <w:bottom w:val="none" w:sz="0" w:space="0" w:color="auto"/>
        <w:right w:val="none" w:sz="0" w:space="0" w:color="auto"/>
      </w:divBdr>
      <w:divsChild>
        <w:div w:id="194470979">
          <w:marLeft w:val="0"/>
          <w:marRight w:val="0"/>
          <w:marTop w:val="0"/>
          <w:marBottom w:val="0"/>
          <w:divBdr>
            <w:top w:val="none" w:sz="0" w:space="0" w:color="auto"/>
            <w:left w:val="none" w:sz="0" w:space="0" w:color="auto"/>
            <w:bottom w:val="none" w:sz="0" w:space="0" w:color="auto"/>
            <w:right w:val="none" w:sz="0" w:space="0" w:color="auto"/>
          </w:divBdr>
        </w:div>
      </w:divsChild>
    </w:div>
    <w:div w:id="2069571023">
      <w:bodyDiv w:val="1"/>
      <w:marLeft w:val="0"/>
      <w:marRight w:val="0"/>
      <w:marTop w:val="0"/>
      <w:marBottom w:val="0"/>
      <w:divBdr>
        <w:top w:val="none" w:sz="0" w:space="0" w:color="auto"/>
        <w:left w:val="none" w:sz="0" w:space="0" w:color="auto"/>
        <w:bottom w:val="none" w:sz="0" w:space="0" w:color="auto"/>
        <w:right w:val="none" w:sz="0" w:space="0" w:color="auto"/>
      </w:divBdr>
    </w:div>
    <w:div w:id="2139951534">
      <w:bodyDiv w:val="1"/>
      <w:marLeft w:val="0"/>
      <w:marRight w:val="0"/>
      <w:marTop w:val="0"/>
      <w:marBottom w:val="0"/>
      <w:divBdr>
        <w:top w:val="none" w:sz="0" w:space="0" w:color="auto"/>
        <w:left w:val="none" w:sz="0" w:space="0" w:color="auto"/>
        <w:bottom w:val="none" w:sz="0" w:space="0" w:color="auto"/>
        <w:right w:val="none" w:sz="0" w:space="0" w:color="auto"/>
      </w:divBdr>
    </w:div>
    <w:div w:id="2144694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so.cst2021.gov.p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so.cst2021.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twarcia.projektow@dolnyslask.pl?subject=Informacja%20o%20planowanym%20wydarzeniu%20w%20ramach%20Projekt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miz.feds@dolnyslask.pl" TargetMode="External"/><Relationship Id="rId4" Type="http://schemas.openxmlformats.org/officeDocument/2006/relationships/styles" Target="styles.xml"/><Relationship Id="rId9" Type="http://schemas.openxmlformats.org/officeDocument/2006/relationships/hyperlink" Target="https://www.funduszeeuropejskie.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FE072-F465-4638-8B1E-84DD1F34B594}">
  <ds:schemaRefs>
    <ds:schemaRef ds:uri="http://schemas.openxmlformats.org/officeDocument/2006/bibliography"/>
  </ds:schemaRefs>
</ds:datastoreItem>
</file>

<file path=customXml/itemProps2.xml><?xml version="1.0" encoding="utf-8"?>
<ds:datastoreItem xmlns:ds="http://schemas.openxmlformats.org/officeDocument/2006/customXml" ds:itemID="{4D76CCD4-CC81-4B1B-9286-A43A1F32B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39</Pages>
  <Words>13200</Words>
  <Characters>79205</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
    </vt:vector>
  </TitlesOfParts>
  <Company>UMWD</Company>
  <LinksUpToDate>false</LinksUpToDate>
  <CharactersWithSpaces>92221</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6881405</vt:i4>
      </vt:variant>
      <vt:variant>
        <vt:i4>6</vt:i4>
      </vt:variant>
      <vt:variant>
        <vt:i4>0</vt:i4>
      </vt:variant>
      <vt:variant>
        <vt:i4>5</vt:i4>
      </vt:variant>
      <vt:variant>
        <vt:lpwstr>http://www.mir.gov.pl/strony/zadania/fundusze-europejskie/wytyczne/wytyczne-na-lata-2014-2020/wytyczne-w-zakresie-realizacji-przedsiewziec-z-udzialem-srodkow-europejskiego-funduszu-spolecznego-w-obszarze-rynku-pracy-na-lata-2014-2020/</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Witowska</dc:creator>
  <cp:lastModifiedBy>Anna Wiącek-Sawicka</cp:lastModifiedBy>
  <cp:revision>1</cp:revision>
  <cp:lastPrinted>2024-09-19T07:34:00Z</cp:lastPrinted>
  <dcterms:created xsi:type="dcterms:W3CDTF">2023-08-21T12:37:00Z</dcterms:created>
  <dcterms:modified xsi:type="dcterms:W3CDTF">2024-09-19T08:34:00Z</dcterms:modified>
</cp:coreProperties>
</file>